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34327" w14:textId="0FB32EF7" w:rsidR="00033562" w:rsidRDefault="008C540C" w:rsidP="008C6777">
      <w:pPr>
        <w:pStyle w:val="Photoauteur"/>
      </w:pPr>
      <w:r>
        <w:drawing>
          <wp:anchor distT="0" distB="0" distL="114300" distR="114300" simplePos="0" relativeHeight="251657728" behindDoc="0" locked="0" layoutInCell="1" allowOverlap="1" wp14:anchorId="796CE6EA" wp14:editId="0F6ACFD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2F45">
        <w:drawing>
          <wp:inline distT="0" distB="0" distL="0" distR="0" wp14:anchorId="1A9D7803" wp14:editId="6ABE0A47">
            <wp:extent cx="4380865" cy="5104130"/>
            <wp:effectExtent l="0" t="0" r="0" b="0"/>
            <wp:docPr id="31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FF9C3" w14:textId="4555CD4D" w:rsidR="008C6777" w:rsidRDefault="00602342">
      <w:pPr>
        <w:pStyle w:val="Auteur"/>
      </w:pPr>
      <w:r>
        <w:t>Germain Amplecas</w:t>
      </w:r>
      <w:r w:rsidR="007A5C17">
        <w:br/>
      </w:r>
      <w:r w:rsidR="008C6777">
        <w:t>(</w:t>
      </w:r>
      <w:r>
        <w:t>Guillaume Appolinaire</w:t>
      </w:r>
      <w:r w:rsidR="008C6777">
        <w:t>)</w:t>
      </w:r>
    </w:p>
    <w:p w14:paraId="165B771E" w14:textId="08341E66" w:rsidR="00033562" w:rsidRDefault="00033562">
      <w:pPr>
        <w:pStyle w:val="Titrelivre"/>
        <w:rPr>
          <w:kern w:val="60"/>
          <w:szCs w:val="60"/>
        </w:rPr>
      </w:pPr>
      <w:r>
        <w:rPr>
          <w:kern w:val="60"/>
          <w:szCs w:val="60"/>
        </w:rPr>
        <w:t>L</w:t>
      </w:r>
      <w:r w:rsidR="008C6777">
        <w:rPr>
          <w:kern w:val="60"/>
          <w:szCs w:val="60"/>
        </w:rPr>
        <w:t>’</w:t>
      </w:r>
      <w:r w:rsidR="00602342">
        <w:rPr>
          <w:kern w:val="60"/>
          <w:szCs w:val="60"/>
        </w:rPr>
        <w:t xml:space="preserve">ŒUVRE LIBERTINE DES POÈTES DU </w:t>
      </w:r>
      <w:r w:rsidR="008C6777">
        <w:rPr>
          <w:kern w:val="60"/>
          <w:szCs w:val="60"/>
        </w:rPr>
        <w:t>XIX</w:t>
      </w:r>
      <w:r w:rsidR="008C6777" w:rsidRPr="008C6777">
        <w:rPr>
          <w:kern w:val="60"/>
          <w:szCs w:val="60"/>
          <w:vertAlign w:val="superscript"/>
        </w:rPr>
        <w:t>e</w:t>
      </w:r>
      <w:r w:rsidR="00602342">
        <w:rPr>
          <w:kern w:val="60"/>
          <w:szCs w:val="60"/>
        </w:rPr>
        <w:t xml:space="preserve"> SIÈCLE</w:t>
      </w:r>
    </w:p>
    <w:p w14:paraId="675F6362" w14:textId="737D49C4" w:rsidR="00033562" w:rsidRDefault="00602342">
      <w:pPr>
        <w:pStyle w:val="DateSortie"/>
      </w:pPr>
      <w:r>
        <w:t>1910</w:t>
      </w:r>
    </w:p>
    <w:p w14:paraId="517497F8" w14:textId="77777777" w:rsidR="00033562" w:rsidRPr="008C6777" w:rsidRDefault="00033562" w:rsidP="008C6777">
      <w:pPr>
        <w:ind w:left="2340" w:firstLine="0"/>
        <w:jc w:val="center"/>
        <w:sectPr w:rsidR="00033562" w:rsidRPr="008C6777">
          <w:footerReference w:type="default" r:id="rId10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00F6D81E" w14:textId="77777777" w:rsidR="00033562" w:rsidRDefault="00033562" w:rsidP="008C6777">
      <w:pPr>
        <w:pStyle w:val="Titretablematires"/>
      </w:pPr>
      <w:r>
        <w:lastRenderedPageBreak/>
        <w:t>Table des matières</w:t>
      </w:r>
    </w:p>
    <w:p w14:paraId="18CDB444" w14:textId="77777777" w:rsidR="00033562" w:rsidRDefault="00033562"/>
    <w:p w14:paraId="609F9DA6" w14:textId="36D525AB" w:rsidR="00C251AD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199525759" w:history="1">
        <w:r w:rsidR="00C251AD" w:rsidRPr="00A6421E">
          <w:rPr>
            <w:rStyle w:val="Lienhypertexte"/>
          </w:rPr>
          <w:t>INTRODUCTION</w:t>
        </w:r>
        <w:r w:rsidR="00C251AD">
          <w:rPr>
            <w:webHidden/>
          </w:rPr>
          <w:tab/>
        </w:r>
        <w:r w:rsidR="00C251AD">
          <w:rPr>
            <w:webHidden/>
          </w:rPr>
          <w:fldChar w:fldCharType="begin"/>
        </w:r>
        <w:r w:rsidR="00C251AD">
          <w:rPr>
            <w:webHidden/>
          </w:rPr>
          <w:instrText xml:space="preserve"> PAGEREF _Toc199525759 \h </w:instrText>
        </w:r>
        <w:r w:rsidR="00C251AD">
          <w:rPr>
            <w:webHidden/>
          </w:rPr>
        </w:r>
        <w:r w:rsidR="00C251AD">
          <w:rPr>
            <w:webHidden/>
          </w:rPr>
          <w:fldChar w:fldCharType="separate"/>
        </w:r>
        <w:r w:rsidR="00906FC2">
          <w:rPr>
            <w:webHidden/>
          </w:rPr>
          <w:t>11</w:t>
        </w:r>
        <w:r w:rsidR="00C251AD">
          <w:rPr>
            <w:webHidden/>
          </w:rPr>
          <w:fldChar w:fldCharType="end"/>
        </w:r>
      </w:hyperlink>
    </w:p>
    <w:p w14:paraId="666FC6BD" w14:textId="0CBC09DB" w:rsidR="00C251AD" w:rsidRDefault="00C251A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9525760" w:history="1">
        <w:r w:rsidRPr="00A6421E">
          <w:rPr>
            <w:rStyle w:val="Lienhypertexte"/>
          </w:rPr>
          <w:t>CONTES EN VERS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9282DE7" w14:textId="43D1A1A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1" w:history="1">
        <w:r w:rsidRPr="00A6421E">
          <w:rPr>
            <w:rStyle w:val="Lienhypertexte"/>
          </w:rPr>
          <w:t>FLEUR DE CHÂTAIGNIER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4575F0AD" w14:textId="1DDB155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2" w:history="1">
        <w:r w:rsidRPr="00A6421E">
          <w:rPr>
            <w:rStyle w:val="Lienhypertexte"/>
          </w:rPr>
          <w:t>LE BRÉVIAIRE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89EFD0E" w14:textId="1C13CA4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3" w:history="1">
        <w:r w:rsidRPr="00A6421E">
          <w:rPr>
            <w:rStyle w:val="Lienhypertexte"/>
          </w:rPr>
          <w:t>LE GARÇON DE CAFÉ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65EE49D" w14:textId="774D333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4" w:history="1">
        <w:r w:rsidRPr="00A6421E">
          <w:rPr>
            <w:rStyle w:val="Lienhypertexte"/>
          </w:rPr>
          <w:t>LE CANCRE DE MER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617555C4" w14:textId="245C277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5" w:history="1">
        <w:r w:rsidRPr="00A6421E">
          <w:rPr>
            <w:rStyle w:val="Lienhypertexte"/>
          </w:rPr>
          <w:t>LE MALENTENDU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D682E45" w14:textId="4F2A3E9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6" w:history="1">
        <w:r w:rsidRPr="00A6421E">
          <w:rPr>
            <w:rStyle w:val="Lienhypertexte"/>
          </w:rPr>
          <w:t>LA TERREUR PANIQUE OU LA CONFESSION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50C406C0" w14:textId="585ED89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7" w:history="1">
        <w:r w:rsidRPr="00A6421E">
          <w:rPr>
            <w:rStyle w:val="Lienhypertexte"/>
          </w:rPr>
          <w:t>LA FEMME D’ORDRE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0B43CCFE" w14:textId="31E9CA4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8" w:history="1">
        <w:r w:rsidRPr="00A6421E">
          <w:rPr>
            <w:rStyle w:val="Lienhypertexte"/>
          </w:rPr>
          <w:t>ENTENDONS-NOUS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431BEC90" w14:textId="7A6FA27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69" w:history="1">
        <w:r w:rsidRPr="00A6421E">
          <w:rPr>
            <w:rStyle w:val="Lienhypertexte"/>
          </w:rPr>
          <w:t>CURIEUSE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214F244F" w14:textId="7B7E275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0" w:history="1">
        <w:r w:rsidRPr="00A6421E">
          <w:rPr>
            <w:rStyle w:val="Lienhypertexte"/>
          </w:rPr>
          <w:t>COLIN-MAILLARD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7430B5ED" w14:textId="2932A0D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1" w:history="1">
        <w:r w:rsidRPr="00A6421E">
          <w:rPr>
            <w:rStyle w:val="Lienhypertexte"/>
          </w:rPr>
          <w:t>UN PEINTRE D’HISTOIRE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0BC02D07" w14:textId="5B64F4A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2" w:history="1">
        <w:r w:rsidRPr="00A6421E">
          <w:rPr>
            <w:rStyle w:val="Lienhypertexte"/>
          </w:rPr>
          <w:t>LE POT DE CHARLOTTE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668C169E" w14:textId="1A601C8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3" w:history="1">
        <w:r w:rsidRPr="00A6421E">
          <w:rPr>
            <w:rStyle w:val="Lienhypertexte"/>
          </w:rPr>
          <w:t>LE VIDAME BONAVENTURE DE LA BRAGUETTE.LE COUP TIRÉ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274CAAA1" w14:textId="455C5BC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4" w:history="1">
        <w:r w:rsidRPr="00A6421E">
          <w:rPr>
            <w:rStyle w:val="Lienhypertexte"/>
          </w:rPr>
          <w:t>LA VASELINE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433AA64C" w14:textId="64D08EA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5" w:history="1">
        <w:r w:rsidRPr="00A6421E">
          <w:rPr>
            <w:rStyle w:val="Lienhypertexte"/>
          </w:rPr>
          <w:t>LA CATHÉDRALE DE PRAGUE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C0A9A36" w14:textId="1E7DC33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6" w:history="1">
        <w:r w:rsidRPr="00A6421E">
          <w:rPr>
            <w:rStyle w:val="Lienhypertexte"/>
          </w:rPr>
          <w:t>LE PÈLERIN, LE PEINTRE ET LE TABLEAU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7DCAD2F8" w14:textId="6C33CDC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7" w:history="1">
        <w:r w:rsidRPr="00A6421E">
          <w:rPr>
            <w:rStyle w:val="Lienhypertexte"/>
          </w:rPr>
          <w:t>UNE FILLE RAISONNABLE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690C6DA0" w14:textId="1FD30F5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8" w:history="1">
        <w:r w:rsidRPr="00A6421E">
          <w:rPr>
            <w:rStyle w:val="Lienhypertexte"/>
          </w:rPr>
          <w:t>L’AMOUR ET L’ANGLAISE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1CD684F2" w14:textId="5580CC2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79" w:history="1">
        <w:r w:rsidRPr="00A6421E">
          <w:rPr>
            <w:rStyle w:val="Lienhypertexte"/>
          </w:rPr>
          <w:t>RIBOTE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6CB6E804" w14:textId="3869C94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0" w:history="1">
        <w:r w:rsidRPr="00A6421E">
          <w:rPr>
            <w:rStyle w:val="Lienhypertexte"/>
          </w:rPr>
          <w:t>LE SYSTÈME MÉTRIQUE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3FEFD2D2" w14:textId="546E624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1" w:history="1">
        <w:r w:rsidRPr="00A6421E">
          <w:rPr>
            <w:rStyle w:val="Lienhypertexte"/>
          </w:rPr>
          <w:t>LES JUMEAUX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6E779562" w14:textId="494B48C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2" w:history="1">
        <w:r w:rsidRPr="00A6421E">
          <w:rPr>
            <w:rStyle w:val="Lienhypertexte"/>
          </w:rPr>
          <w:t>LE BOUT DE VIANDE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14:paraId="7CAABB4C" w14:textId="15D9B7C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3" w:history="1">
        <w:r w:rsidRPr="00A6421E">
          <w:rPr>
            <w:rStyle w:val="Lienhypertexte"/>
          </w:rPr>
          <w:t>LA VÉROLE GUÉRIE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14:paraId="3CE045A0" w14:textId="33E833F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4" w:history="1">
        <w:r w:rsidRPr="00A6421E">
          <w:rPr>
            <w:rStyle w:val="Lienhypertexte"/>
          </w:rPr>
          <w:t>L’HONNÊTE SCRUPULE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14:paraId="02DBDE13" w14:textId="07149A7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5" w:history="1">
        <w:r w:rsidRPr="00A6421E">
          <w:rPr>
            <w:rStyle w:val="Lienhypertexte"/>
          </w:rPr>
          <w:t>DÉCOUVERTE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14:paraId="47E3354D" w14:textId="002711E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6" w:history="1">
        <w:r w:rsidRPr="00A6421E">
          <w:rPr>
            <w:rStyle w:val="Lienhypertexte"/>
          </w:rPr>
          <w:t>LA CHASTE SUZANNE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14:paraId="72809FDE" w14:textId="2189B40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7" w:history="1">
        <w:r w:rsidRPr="00A6421E">
          <w:rPr>
            <w:rStyle w:val="Lienhypertexte"/>
          </w:rPr>
          <w:t>UTILITÉ DE LA POSTE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4B81F0C6" w14:textId="62DFC84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8" w:history="1">
        <w:r w:rsidRPr="00A6421E">
          <w:rPr>
            <w:rStyle w:val="Lienhypertexte"/>
          </w:rPr>
          <w:t>UN ANODIN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58</w:t>
        </w:r>
        <w:r>
          <w:rPr>
            <w:webHidden/>
          </w:rPr>
          <w:fldChar w:fldCharType="end"/>
        </w:r>
      </w:hyperlink>
    </w:p>
    <w:p w14:paraId="52FEAFC6" w14:textId="2D4ABB2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89" w:history="1">
        <w:r w:rsidRPr="00A6421E">
          <w:rPr>
            <w:rStyle w:val="Lienhypertexte"/>
          </w:rPr>
          <w:t>LA CONFESSION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63</w:t>
        </w:r>
        <w:r>
          <w:rPr>
            <w:webHidden/>
          </w:rPr>
          <w:fldChar w:fldCharType="end"/>
        </w:r>
      </w:hyperlink>
    </w:p>
    <w:p w14:paraId="0FAA2296" w14:textId="0DBCA10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0" w:history="1">
        <w:r w:rsidRPr="00A6421E">
          <w:rPr>
            <w:rStyle w:val="Lienhypertexte"/>
          </w:rPr>
          <w:t>LA CONFRONTATION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0CFD9E4D" w14:textId="24A0793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1" w:history="1">
        <w:r w:rsidRPr="00A6421E">
          <w:rPr>
            <w:rStyle w:val="Lienhypertexte"/>
          </w:rPr>
          <w:t>L’INGÉNIEUX VOYAGEUR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65</w:t>
        </w:r>
        <w:r>
          <w:rPr>
            <w:webHidden/>
          </w:rPr>
          <w:fldChar w:fldCharType="end"/>
        </w:r>
      </w:hyperlink>
    </w:p>
    <w:p w14:paraId="78AEA039" w14:textId="785676B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2" w:history="1">
        <w:r w:rsidRPr="00A6421E">
          <w:rPr>
            <w:rStyle w:val="Lienhypertexte"/>
          </w:rPr>
          <w:t>LE MORPION ÉTRUSQUE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5E45AA02" w14:textId="5DBABBC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3" w:history="1">
        <w:r w:rsidRPr="00A6421E">
          <w:rPr>
            <w:rStyle w:val="Lienhypertexte"/>
          </w:rPr>
          <w:t>LE NOËL DE 1850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3197FFF2" w14:textId="412EE4F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4" w:history="1">
        <w:r w:rsidRPr="00A6421E">
          <w:rPr>
            <w:rStyle w:val="Lienhypertexte"/>
          </w:rPr>
          <w:t>UN CHAPITRE DE PÉTRONE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71</w:t>
        </w:r>
        <w:r>
          <w:rPr>
            <w:webHidden/>
          </w:rPr>
          <w:fldChar w:fldCharType="end"/>
        </w:r>
      </w:hyperlink>
    </w:p>
    <w:p w14:paraId="2F42AC00" w14:textId="2336EC3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5" w:history="1">
        <w:r w:rsidRPr="00A6421E">
          <w:rPr>
            <w:rStyle w:val="Lienhypertexte"/>
          </w:rPr>
          <w:t>UNE NUIT ORAGEUSE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77</w:t>
        </w:r>
        <w:r>
          <w:rPr>
            <w:webHidden/>
          </w:rPr>
          <w:fldChar w:fldCharType="end"/>
        </w:r>
      </w:hyperlink>
    </w:p>
    <w:p w14:paraId="2BCD419C" w14:textId="7F132166" w:rsidR="00C251AD" w:rsidRDefault="00C251A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9525796" w:history="1">
        <w:r w:rsidRPr="00A6421E">
          <w:rPr>
            <w:rStyle w:val="Lienhypertexte"/>
          </w:rPr>
          <w:t>CHANSONS, CHANSONNETTES ET COUPLETS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84</w:t>
        </w:r>
        <w:r>
          <w:rPr>
            <w:webHidden/>
          </w:rPr>
          <w:fldChar w:fldCharType="end"/>
        </w:r>
      </w:hyperlink>
    </w:p>
    <w:p w14:paraId="7C5ACDB1" w14:textId="28D4E37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7" w:history="1">
        <w:r w:rsidRPr="00A6421E">
          <w:rPr>
            <w:rStyle w:val="Lienhypertexte"/>
          </w:rPr>
          <w:t>MON PANTALON GRIS PERLE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85</w:t>
        </w:r>
        <w:r>
          <w:rPr>
            <w:webHidden/>
          </w:rPr>
          <w:fldChar w:fldCharType="end"/>
        </w:r>
      </w:hyperlink>
    </w:p>
    <w:p w14:paraId="4291FF34" w14:textId="35C53CF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8" w:history="1">
        <w:r w:rsidRPr="00A6421E">
          <w:rPr>
            <w:rStyle w:val="Lienhypertexte"/>
          </w:rPr>
          <w:t>FLEUR ET FEMME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87</w:t>
        </w:r>
        <w:r>
          <w:rPr>
            <w:webHidden/>
          </w:rPr>
          <w:fldChar w:fldCharType="end"/>
        </w:r>
      </w:hyperlink>
    </w:p>
    <w:p w14:paraId="75F84A20" w14:textId="25461EC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799" w:history="1">
        <w:r w:rsidRPr="00A6421E">
          <w:rPr>
            <w:rStyle w:val="Lienhypertexte"/>
          </w:rPr>
          <w:t>LE PETIT PINCHON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88</w:t>
        </w:r>
        <w:r>
          <w:rPr>
            <w:webHidden/>
          </w:rPr>
          <w:fldChar w:fldCharType="end"/>
        </w:r>
      </w:hyperlink>
    </w:p>
    <w:p w14:paraId="51409E77" w14:textId="28E650F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0" w:history="1">
        <w:r w:rsidRPr="00A6421E">
          <w:rPr>
            <w:rStyle w:val="Lienhypertexte"/>
          </w:rPr>
          <w:t>LE PETIT CHAT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90</w:t>
        </w:r>
        <w:r>
          <w:rPr>
            <w:webHidden/>
          </w:rPr>
          <w:fldChar w:fldCharType="end"/>
        </w:r>
      </w:hyperlink>
    </w:p>
    <w:p w14:paraId="370C2A5A" w14:textId="3E4DEE0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1" w:history="1">
        <w:r w:rsidRPr="00A6421E">
          <w:rPr>
            <w:rStyle w:val="Lienhypertexte"/>
          </w:rPr>
          <w:t>MONSIEUR ET MADAME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14:paraId="68C1807B" w14:textId="7DFF602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2" w:history="1">
        <w:r w:rsidRPr="00A6421E">
          <w:rPr>
            <w:rStyle w:val="Lienhypertexte"/>
          </w:rPr>
          <w:t>LA BADINGUETTE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94</w:t>
        </w:r>
        <w:r>
          <w:rPr>
            <w:webHidden/>
          </w:rPr>
          <w:fldChar w:fldCharType="end"/>
        </w:r>
      </w:hyperlink>
    </w:p>
    <w:p w14:paraId="626ADAF4" w14:textId="6A81C78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3" w:history="1">
        <w:r w:rsidRPr="00A6421E">
          <w:rPr>
            <w:rStyle w:val="Lienhypertexte"/>
          </w:rPr>
          <w:t>L’ABBESSE ET LA NOVICE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98</w:t>
        </w:r>
        <w:r>
          <w:rPr>
            <w:webHidden/>
          </w:rPr>
          <w:fldChar w:fldCharType="end"/>
        </w:r>
      </w:hyperlink>
    </w:p>
    <w:p w14:paraId="385EAE8A" w14:textId="5BF4ECB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4" w:history="1">
        <w:r w:rsidRPr="00A6421E">
          <w:rPr>
            <w:rStyle w:val="Lienhypertexte"/>
          </w:rPr>
          <w:t>J’M’EN FOUS, JE FOUS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99</w:t>
        </w:r>
        <w:r>
          <w:rPr>
            <w:webHidden/>
          </w:rPr>
          <w:fldChar w:fldCharType="end"/>
        </w:r>
      </w:hyperlink>
    </w:p>
    <w:p w14:paraId="235AAD31" w14:textId="7ABF03B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5" w:history="1">
        <w:r w:rsidRPr="00A6421E">
          <w:rPr>
            <w:rStyle w:val="Lienhypertexte"/>
          </w:rPr>
          <w:t>COUPLET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101</w:t>
        </w:r>
        <w:r>
          <w:rPr>
            <w:webHidden/>
          </w:rPr>
          <w:fldChar w:fldCharType="end"/>
        </w:r>
      </w:hyperlink>
    </w:p>
    <w:p w14:paraId="68B2E819" w14:textId="33EDA3F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6" w:history="1">
        <w:r w:rsidRPr="00A6421E">
          <w:rPr>
            <w:rStyle w:val="Lienhypertexte"/>
          </w:rPr>
          <w:t>LA COMTESSE ET LE CALOTIN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327EE2DF" w14:textId="111A4AE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7" w:history="1">
        <w:r w:rsidRPr="00A6421E">
          <w:rPr>
            <w:rStyle w:val="Lienhypertexte"/>
          </w:rPr>
          <w:t>LE MEUNIER DE CORBEIL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104</w:t>
        </w:r>
        <w:r>
          <w:rPr>
            <w:webHidden/>
          </w:rPr>
          <w:fldChar w:fldCharType="end"/>
        </w:r>
      </w:hyperlink>
    </w:p>
    <w:p w14:paraId="48D24C0B" w14:textId="37B0F68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8" w:history="1">
        <w:r w:rsidRPr="00A6421E">
          <w:rPr>
            <w:rStyle w:val="Lienhypertexte"/>
          </w:rPr>
          <w:t>DOUTE DE L’ARÉTIN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106</w:t>
        </w:r>
        <w:r>
          <w:rPr>
            <w:webHidden/>
          </w:rPr>
          <w:fldChar w:fldCharType="end"/>
        </w:r>
      </w:hyperlink>
    </w:p>
    <w:p w14:paraId="46BC2354" w14:textId="3EBEACB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09" w:history="1">
        <w:r w:rsidRPr="00A6421E">
          <w:rPr>
            <w:rStyle w:val="Lienhypertexte"/>
          </w:rPr>
          <w:t>LA DÉLICATESSE BIEN RÉCOMPENSÉE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107</w:t>
        </w:r>
        <w:r>
          <w:rPr>
            <w:webHidden/>
          </w:rPr>
          <w:fldChar w:fldCharType="end"/>
        </w:r>
      </w:hyperlink>
    </w:p>
    <w:p w14:paraId="3AA4257B" w14:textId="7AD985C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0" w:history="1">
        <w:r w:rsidRPr="00A6421E">
          <w:rPr>
            <w:rStyle w:val="Lienhypertexte"/>
          </w:rPr>
          <w:t>DOUTE DE L’ARÉTIN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109</w:t>
        </w:r>
        <w:r>
          <w:rPr>
            <w:webHidden/>
          </w:rPr>
          <w:fldChar w:fldCharType="end"/>
        </w:r>
      </w:hyperlink>
    </w:p>
    <w:p w14:paraId="463EC2F7" w14:textId="74F7F08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1" w:history="1">
        <w:r w:rsidRPr="00A6421E">
          <w:rPr>
            <w:rStyle w:val="Lienhypertexte"/>
          </w:rPr>
          <w:t>CONSEIL D’UN BOUGRE DE PÈRE À SON BOUGRE DE FILS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110</w:t>
        </w:r>
        <w:r>
          <w:rPr>
            <w:webHidden/>
          </w:rPr>
          <w:fldChar w:fldCharType="end"/>
        </w:r>
      </w:hyperlink>
    </w:p>
    <w:p w14:paraId="70CA4B0E" w14:textId="7B10AB3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2" w:history="1">
        <w:r w:rsidRPr="00A6421E">
          <w:rPr>
            <w:rStyle w:val="Lienhypertexte"/>
          </w:rPr>
          <w:t>MAM’ZELLE LISE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111</w:t>
        </w:r>
        <w:r>
          <w:rPr>
            <w:webHidden/>
          </w:rPr>
          <w:fldChar w:fldCharType="end"/>
        </w:r>
      </w:hyperlink>
    </w:p>
    <w:p w14:paraId="1BAE4350" w14:textId="377E0D0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3" w:history="1">
        <w:r w:rsidRPr="00A6421E">
          <w:rPr>
            <w:rStyle w:val="Lienhypertexte"/>
          </w:rPr>
          <w:t>LE CURÉ DE SAINT-ÉTIENNE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113</w:t>
        </w:r>
        <w:r>
          <w:rPr>
            <w:webHidden/>
          </w:rPr>
          <w:fldChar w:fldCharType="end"/>
        </w:r>
      </w:hyperlink>
    </w:p>
    <w:p w14:paraId="075904D8" w14:textId="7EF873C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4" w:history="1">
        <w:r w:rsidRPr="00A6421E">
          <w:rPr>
            <w:rStyle w:val="Lienhypertexte"/>
          </w:rPr>
          <w:t>LE DÉKIOUSKIOUTAGE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116</w:t>
        </w:r>
        <w:r>
          <w:rPr>
            <w:webHidden/>
          </w:rPr>
          <w:fldChar w:fldCharType="end"/>
        </w:r>
      </w:hyperlink>
    </w:p>
    <w:p w14:paraId="7D1B8F75" w14:textId="4EC282E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5" w:history="1">
        <w:r w:rsidRPr="00A6421E">
          <w:rPr>
            <w:rStyle w:val="Lienhypertexte"/>
          </w:rPr>
          <w:t>PROMENADE AUX TUILERIES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119</w:t>
        </w:r>
        <w:r>
          <w:rPr>
            <w:webHidden/>
          </w:rPr>
          <w:fldChar w:fldCharType="end"/>
        </w:r>
      </w:hyperlink>
    </w:p>
    <w:p w14:paraId="255B762A" w14:textId="54FD8AA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6" w:history="1">
        <w:r w:rsidRPr="00A6421E">
          <w:rPr>
            <w:rStyle w:val="Lienhypertexte"/>
          </w:rPr>
          <w:t>MONSIEUR ET MADAME DENIS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122</w:t>
        </w:r>
        <w:r>
          <w:rPr>
            <w:webHidden/>
          </w:rPr>
          <w:fldChar w:fldCharType="end"/>
        </w:r>
      </w:hyperlink>
    </w:p>
    <w:p w14:paraId="40D0EA12" w14:textId="7483C48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7" w:history="1">
        <w:r w:rsidRPr="00A6421E">
          <w:rPr>
            <w:rStyle w:val="Lienhypertexte"/>
          </w:rPr>
          <w:t>COLIN ET COLINETTE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127</w:t>
        </w:r>
        <w:r>
          <w:rPr>
            <w:webHidden/>
          </w:rPr>
          <w:fldChar w:fldCharType="end"/>
        </w:r>
      </w:hyperlink>
    </w:p>
    <w:p w14:paraId="29B092F3" w14:textId="4AB619B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8" w:history="1">
        <w:r w:rsidRPr="00A6421E">
          <w:rPr>
            <w:rStyle w:val="Lienhypertexte"/>
          </w:rPr>
          <w:t>LE DOMPTEUR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129</w:t>
        </w:r>
        <w:r>
          <w:rPr>
            <w:webHidden/>
          </w:rPr>
          <w:fldChar w:fldCharType="end"/>
        </w:r>
      </w:hyperlink>
    </w:p>
    <w:p w14:paraId="76024905" w14:textId="2613C5A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19" w:history="1">
        <w:r w:rsidRPr="00A6421E">
          <w:rPr>
            <w:rStyle w:val="Lienhypertexte"/>
          </w:rPr>
          <w:t>BONJOUR, MON AMI VINCENT OU LA CODAQUI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131</w:t>
        </w:r>
        <w:r>
          <w:rPr>
            <w:webHidden/>
          </w:rPr>
          <w:fldChar w:fldCharType="end"/>
        </w:r>
      </w:hyperlink>
    </w:p>
    <w:p w14:paraId="50B82F5D" w14:textId="0F7E20E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0" w:history="1">
        <w:r w:rsidRPr="00A6421E">
          <w:rPr>
            <w:rStyle w:val="Lienhypertexte"/>
          </w:rPr>
          <w:t>LA MORT, L’APPARITION ET LES OBSÈQUES DU CAPITAINE MORPION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134</w:t>
        </w:r>
        <w:r>
          <w:rPr>
            <w:webHidden/>
          </w:rPr>
          <w:fldChar w:fldCharType="end"/>
        </w:r>
      </w:hyperlink>
    </w:p>
    <w:p w14:paraId="44FDE803" w14:textId="10C41831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821" w:history="1">
        <w:r w:rsidRPr="00A6421E">
          <w:rPr>
            <w:rStyle w:val="Lienhypertexte"/>
            <w:noProof/>
          </w:rPr>
          <w:t>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134</w:t>
        </w:r>
        <w:r>
          <w:rPr>
            <w:noProof/>
            <w:webHidden/>
          </w:rPr>
          <w:fldChar w:fldCharType="end"/>
        </w:r>
      </w:hyperlink>
    </w:p>
    <w:p w14:paraId="5BBAA423" w14:textId="461A2526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822" w:history="1">
        <w:r w:rsidRPr="00A6421E">
          <w:rPr>
            <w:rStyle w:val="Lienhypertexte"/>
            <w:noProof/>
          </w:rPr>
          <w:t>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134</w:t>
        </w:r>
        <w:r>
          <w:rPr>
            <w:noProof/>
            <w:webHidden/>
          </w:rPr>
          <w:fldChar w:fldCharType="end"/>
        </w:r>
      </w:hyperlink>
    </w:p>
    <w:p w14:paraId="2237C5E2" w14:textId="2644C1A1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823" w:history="1">
        <w:r w:rsidRPr="00A6421E">
          <w:rPr>
            <w:rStyle w:val="Lienhypertexte"/>
            <w:noProof/>
          </w:rPr>
          <w:t>III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135</w:t>
        </w:r>
        <w:r>
          <w:rPr>
            <w:noProof/>
            <w:webHidden/>
          </w:rPr>
          <w:fldChar w:fldCharType="end"/>
        </w:r>
      </w:hyperlink>
    </w:p>
    <w:p w14:paraId="50AF298C" w14:textId="408A554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4" w:history="1">
        <w:r w:rsidRPr="00A6421E">
          <w:rPr>
            <w:rStyle w:val="Lienhypertexte"/>
          </w:rPr>
          <w:t>LE LAVEMENT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136</w:t>
        </w:r>
        <w:r>
          <w:rPr>
            <w:webHidden/>
          </w:rPr>
          <w:fldChar w:fldCharType="end"/>
        </w:r>
      </w:hyperlink>
    </w:p>
    <w:p w14:paraId="6AD9AD68" w14:textId="3EC073D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5" w:history="1">
        <w:r w:rsidRPr="00A6421E">
          <w:rPr>
            <w:rStyle w:val="Lienhypertexte"/>
          </w:rPr>
          <w:t>LE TRALALA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140</w:t>
        </w:r>
        <w:r>
          <w:rPr>
            <w:webHidden/>
          </w:rPr>
          <w:fldChar w:fldCharType="end"/>
        </w:r>
      </w:hyperlink>
    </w:p>
    <w:p w14:paraId="3BDE6EE9" w14:textId="661FA6D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6" w:history="1">
        <w:r w:rsidRPr="00A6421E">
          <w:rPr>
            <w:rStyle w:val="Lienhypertexte"/>
          </w:rPr>
          <w:t>LA PETITE OUVRIÈRE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143</w:t>
        </w:r>
        <w:r>
          <w:rPr>
            <w:webHidden/>
          </w:rPr>
          <w:fldChar w:fldCharType="end"/>
        </w:r>
      </w:hyperlink>
    </w:p>
    <w:p w14:paraId="5F51AB7F" w14:textId="3BC131C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7" w:history="1">
        <w:r w:rsidRPr="00A6421E">
          <w:rPr>
            <w:rStyle w:val="Lienhypertexte"/>
          </w:rPr>
          <w:t>MADAME BARBE-BLEUE OU L’OGRESSE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145</w:t>
        </w:r>
        <w:r>
          <w:rPr>
            <w:webHidden/>
          </w:rPr>
          <w:fldChar w:fldCharType="end"/>
        </w:r>
      </w:hyperlink>
    </w:p>
    <w:p w14:paraId="5B2D1295" w14:textId="1035668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8" w:history="1">
        <w:r w:rsidRPr="00A6421E">
          <w:rPr>
            <w:rStyle w:val="Lienhypertexte"/>
          </w:rPr>
          <w:t>LE SOUS-LIEUTENANT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148</w:t>
        </w:r>
        <w:r>
          <w:rPr>
            <w:webHidden/>
          </w:rPr>
          <w:fldChar w:fldCharType="end"/>
        </w:r>
      </w:hyperlink>
    </w:p>
    <w:p w14:paraId="6B2ECA19" w14:textId="31463BE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29" w:history="1">
        <w:r w:rsidRPr="00A6421E">
          <w:rPr>
            <w:rStyle w:val="Lienhypertexte"/>
          </w:rPr>
          <w:t>LES CULOTTES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149</w:t>
        </w:r>
        <w:r>
          <w:rPr>
            <w:webHidden/>
          </w:rPr>
          <w:fldChar w:fldCharType="end"/>
        </w:r>
      </w:hyperlink>
    </w:p>
    <w:p w14:paraId="7D0C1777" w14:textId="7EA3FC8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0" w:history="1">
        <w:r w:rsidRPr="00A6421E">
          <w:rPr>
            <w:rStyle w:val="Lienhypertexte"/>
          </w:rPr>
          <w:t>L’ORATOIRE D’UNE DÉVOTE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151</w:t>
        </w:r>
        <w:r>
          <w:rPr>
            <w:webHidden/>
          </w:rPr>
          <w:fldChar w:fldCharType="end"/>
        </w:r>
      </w:hyperlink>
    </w:p>
    <w:p w14:paraId="53ED3022" w14:textId="1293AB8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1" w:history="1">
        <w:r w:rsidRPr="00A6421E">
          <w:rPr>
            <w:rStyle w:val="Lienhypertexte"/>
          </w:rPr>
          <w:t>L’HERMAPHRODITE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153</w:t>
        </w:r>
        <w:r>
          <w:rPr>
            <w:webHidden/>
          </w:rPr>
          <w:fldChar w:fldCharType="end"/>
        </w:r>
      </w:hyperlink>
    </w:p>
    <w:p w14:paraId="4D5C6496" w14:textId="70E7958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2" w:history="1">
        <w:r w:rsidRPr="00A6421E">
          <w:rPr>
            <w:rStyle w:val="Lienhypertexte"/>
          </w:rPr>
          <w:t>NICETTE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155</w:t>
        </w:r>
        <w:r>
          <w:rPr>
            <w:webHidden/>
          </w:rPr>
          <w:fldChar w:fldCharType="end"/>
        </w:r>
      </w:hyperlink>
    </w:p>
    <w:p w14:paraId="6C8BBF55" w14:textId="0853293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3" w:history="1">
        <w:r w:rsidRPr="00A6421E">
          <w:rPr>
            <w:rStyle w:val="Lienhypertexte"/>
          </w:rPr>
          <w:t>LA SOURIS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157</w:t>
        </w:r>
        <w:r>
          <w:rPr>
            <w:webHidden/>
          </w:rPr>
          <w:fldChar w:fldCharType="end"/>
        </w:r>
      </w:hyperlink>
    </w:p>
    <w:p w14:paraId="48380ED9" w14:textId="6F3E74B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4" w:history="1">
        <w:r w:rsidRPr="00A6421E">
          <w:rPr>
            <w:rStyle w:val="Lienhypertexte"/>
          </w:rPr>
          <w:t>SERMON D’UN CARME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158</w:t>
        </w:r>
        <w:r>
          <w:rPr>
            <w:webHidden/>
          </w:rPr>
          <w:fldChar w:fldCharType="end"/>
        </w:r>
      </w:hyperlink>
    </w:p>
    <w:p w14:paraId="299E751F" w14:textId="021C6D2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5" w:history="1">
        <w:r w:rsidRPr="00A6421E">
          <w:rPr>
            <w:rStyle w:val="Lienhypertexte"/>
          </w:rPr>
          <w:t>LES DEUX SŒURS OU LE CAS DE CONSCIENCE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160</w:t>
        </w:r>
        <w:r>
          <w:rPr>
            <w:webHidden/>
          </w:rPr>
          <w:fldChar w:fldCharType="end"/>
        </w:r>
      </w:hyperlink>
    </w:p>
    <w:p w14:paraId="3EFFFB61" w14:textId="16071DA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6" w:history="1">
        <w:r w:rsidRPr="00A6421E">
          <w:rPr>
            <w:rStyle w:val="Lienhypertexte"/>
          </w:rPr>
          <w:t>LES PRÉMICES DE JAVOTTE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162</w:t>
        </w:r>
        <w:r>
          <w:rPr>
            <w:webHidden/>
          </w:rPr>
          <w:fldChar w:fldCharType="end"/>
        </w:r>
      </w:hyperlink>
    </w:p>
    <w:p w14:paraId="7D5B9F43" w14:textId="5D4E66F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7" w:history="1">
        <w:r w:rsidRPr="00A6421E">
          <w:rPr>
            <w:rStyle w:val="Lienhypertexte"/>
          </w:rPr>
          <w:t>L’ANGUILLE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165</w:t>
        </w:r>
        <w:r>
          <w:rPr>
            <w:webHidden/>
          </w:rPr>
          <w:fldChar w:fldCharType="end"/>
        </w:r>
      </w:hyperlink>
    </w:p>
    <w:p w14:paraId="3EF9C42D" w14:textId="28367DA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8" w:history="1">
        <w:r w:rsidRPr="00A6421E">
          <w:rPr>
            <w:rStyle w:val="Lienhypertexte"/>
          </w:rPr>
          <w:t>M’AIMEZ-VOUS ?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167</w:t>
        </w:r>
        <w:r>
          <w:rPr>
            <w:webHidden/>
          </w:rPr>
          <w:fldChar w:fldCharType="end"/>
        </w:r>
      </w:hyperlink>
    </w:p>
    <w:p w14:paraId="0EE7CF7D" w14:textId="2265894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39" w:history="1">
        <w:r w:rsidRPr="00A6421E">
          <w:rPr>
            <w:rStyle w:val="Lienhypertexte"/>
          </w:rPr>
          <w:t>C’EST DU NANAN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169</w:t>
        </w:r>
        <w:r>
          <w:rPr>
            <w:webHidden/>
          </w:rPr>
          <w:fldChar w:fldCharType="end"/>
        </w:r>
      </w:hyperlink>
    </w:p>
    <w:p w14:paraId="6E0F996B" w14:textId="75A7245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0" w:history="1">
        <w:r w:rsidRPr="00A6421E">
          <w:rPr>
            <w:rStyle w:val="Lienhypertexte"/>
          </w:rPr>
          <w:t>MA LISA, TIENS BIEN TON BONNET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172</w:t>
        </w:r>
        <w:r>
          <w:rPr>
            <w:webHidden/>
          </w:rPr>
          <w:fldChar w:fldCharType="end"/>
        </w:r>
      </w:hyperlink>
    </w:p>
    <w:p w14:paraId="677D81C0" w14:textId="03929E7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1" w:history="1">
        <w:r w:rsidRPr="00A6421E">
          <w:rPr>
            <w:rStyle w:val="Lienhypertexte"/>
          </w:rPr>
          <w:t>LE SACRIFICE INTERROMPU  OU LES AMANTS DANS LA MERDE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175</w:t>
        </w:r>
        <w:r>
          <w:rPr>
            <w:webHidden/>
          </w:rPr>
          <w:fldChar w:fldCharType="end"/>
        </w:r>
      </w:hyperlink>
    </w:p>
    <w:p w14:paraId="54E78189" w14:textId="0021A1E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2" w:history="1">
        <w:r w:rsidRPr="00A6421E">
          <w:rPr>
            <w:rStyle w:val="Lienhypertexte"/>
          </w:rPr>
          <w:t>LES MŒURS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178</w:t>
        </w:r>
        <w:r>
          <w:rPr>
            <w:webHidden/>
          </w:rPr>
          <w:fldChar w:fldCharType="end"/>
        </w:r>
      </w:hyperlink>
    </w:p>
    <w:p w14:paraId="506135FE" w14:textId="6827650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3" w:history="1">
        <w:r w:rsidRPr="00A6421E">
          <w:rPr>
            <w:rStyle w:val="Lienhypertexte"/>
          </w:rPr>
          <w:t>L’ACCOUCHEMENT  ACCIDENT ARRIVÉ À UNE FILLE VERTUEUSE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180</w:t>
        </w:r>
        <w:r>
          <w:rPr>
            <w:webHidden/>
          </w:rPr>
          <w:fldChar w:fldCharType="end"/>
        </w:r>
      </w:hyperlink>
    </w:p>
    <w:p w14:paraId="3C612737" w14:textId="53EEACA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4" w:history="1">
        <w:r w:rsidRPr="00A6421E">
          <w:rPr>
            <w:rStyle w:val="Lienhypertexte"/>
          </w:rPr>
          <w:t>LA MARRAINE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182</w:t>
        </w:r>
        <w:r>
          <w:rPr>
            <w:webHidden/>
          </w:rPr>
          <w:fldChar w:fldCharType="end"/>
        </w:r>
      </w:hyperlink>
    </w:p>
    <w:p w14:paraId="762A4FEE" w14:textId="2492BEB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5" w:history="1">
        <w:r w:rsidRPr="00A6421E">
          <w:rPr>
            <w:rStyle w:val="Lienhypertexte"/>
          </w:rPr>
          <w:t>LE PETIT BOSSU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185</w:t>
        </w:r>
        <w:r>
          <w:rPr>
            <w:webHidden/>
          </w:rPr>
          <w:fldChar w:fldCharType="end"/>
        </w:r>
      </w:hyperlink>
    </w:p>
    <w:p w14:paraId="50494D54" w14:textId="228748F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6" w:history="1">
        <w:r w:rsidRPr="00A6421E">
          <w:rPr>
            <w:rStyle w:val="Lienhypertexte"/>
          </w:rPr>
          <w:t>LE BIJOU DE FAMILLE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187</w:t>
        </w:r>
        <w:r>
          <w:rPr>
            <w:webHidden/>
          </w:rPr>
          <w:fldChar w:fldCharType="end"/>
        </w:r>
      </w:hyperlink>
    </w:p>
    <w:p w14:paraId="272870B3" w14:textId="7A10B5E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7" w:history="1">
        <w:r w:rsidRPr="00A6421E">
          <w:rPr>
            <w:rStyle w:val="Lienhypertexte"/>
          </w:rPr>
          <w:t>LES COQUILLES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190</w:t>
        </w:r>
        <w:r>
          <w:rPr>
            <w:webHidden/>
          </w:rPr>
          <w:fldChar w:fldCharType="end"/>
        </w:r>
      </w:hyperlink>
    </w:p>
    <w:p w14:paraId="55784D0E" w14:textId="3879255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8" w:history="1">
        <w:r w:rsidRPr="00A6421E">
          <w:rPr>
            <w:rStyle w:val="Lienhypertexte"/>
          </w:rPr>
          <w:t>HALTE-LÀ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192</w:t>
        </w:r>
        <w:r>
          <w:rPr>
            <w:webHidden/>
          </w:rPr>
          <w:fldChar w:fldCharType="end"/>
        </w:r>
      </w:hyperlink>
    </w:p>
    <w:p w14:paraId="0330FD9D" w14:textId="5629987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49" w:history="1">
        <w:r w:rsidRPr="00A6421E">
          <w:rPr>
            <w:rStyle w:val="Lienhypertexte"/>
          </w:rPr>
          <w:t>LE COUSIN JACQUES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196</w:t>
        </w:r>
        <w:r>
          <w:rPr>
            <w:webHidden/>
          </w:rPr>
          <w:fldChar w:fldCharType="end"/>
        </w:r>
      </w:hyperlink>
    </w:p>
    <w:p w14:paraId="097E1641" w14:textId="5AAA4D6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0" w:history="1">
        <w:r w:rsidRPr="00A6421E">
          <w:rPr>
            <w:rStyle w:val="Lienhypertexte"/>
          </w:rPr>
          <w:t>FANCHON LA CATIN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198</w:t>
        </w:r>
        <w:r>
          <w:rPr>
            <w:webHidden/>
          </w:rPr>
          <w:fldChar w:fldCharType="end"/>
        </w:r>
      </w:hyperlink>
    </w:p>
    <w:p w14:paraId="45286128" w14:textId="0CFAD0FC" w:rsidR="00C251AD" w:rsidRDefault="00C251A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9525851" w:history="1">
        <w:r w:rsidRPr="00A6421E">
          <w:rPr>
            <w:rStyle w:val="Lienhypertexte"/>
          </w:rPr>
          <w:t>POÈMES LYRIQUES, ODES  ODELETTES, SONNETS  MADRIGAUX, ÉPIGRAMMES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201</w:t>
        </w:r>
        <w:r>
          <w:rPr>
            <w:webHidden/>
          </w:rPr>
          <w:fldChar w:fldCharType="end"/>
        </w:r>
      </w:hyperlink>
    </w:p>
    <w:p w14:paraId="39240614" w14:textId="08956B5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2" w:history="1">
        <w:r w:rsidRPr="00A6421E">
          <w:rPr>
            <w:rStyle w:val="Lienhypertexte"/>
          </w:rPr>
          <w:t>ÉPIGRAMME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202</w:t>
        </w:r>
        <w:r>
          <w:rPr>
            <w:webHidden/>
          </w:rPr>
          <w:fldChar w:fldCharType="end"/>
        </w:r>
      </w:hyperlink>
    </w:p>
    <w:p w14:paraId="3609ED8E" w14:textId="07CD13A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3" w:history="1">
        <w:r w:rsidRPr="00A6421E">
          <w:rPr>
            <w:rStyle w:val="Lienhypertexte"/>
          </w:rPr>
          <w:t>ECCHYMOSES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203</w:t>
        </w:r>
        <w:r>
          <w:rPr>
            <w:webHidden/>
          </w:rPr>
          <w:fldChar w:fldCharType="end"/>
        </w:r>
      </w:hyperlink>
    </w:p>
    <w:p w14:paraId="35EB3495" w14:textId="1CC26E8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4" w:history="1">
        <w:r w:rsidRPr="00A6421E">
          <w:rPr>
            <w:rStyle w:val="Lienhypertexte"/>
          </w:rPr>
          <w:t>À DIOGÈNES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204</w:t>
        </w:r>
        <w:r>
          <w:rPr>
            <w:webHidden/>
          </w:rPr>
          <w:fldChar w:fldCharType="end"/>
        </w:r>
      </w:hyperlink>
    </w:p>
    <w:p w14:paraId="1B4D035C" w14:textId="17308AE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5" w:history="1">
        <w:r w:rsidRPr="00A6421E">
          <w:rPr>
            <w:rStyle w:val="Lienhypertexte"/>
          </w:rPr>
          <w:t>SUR SAMSON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205</w:t>
        </w:r>
        <w:r>
          <w:rPr>
            <w:webHidden/>
          </w:rPr>
          <w:fldChar w:fldCharType="end"/>
        </w:r>
      </w:hyperlink>
    </w:p>
    <w:p w14:paraId="7486A1FB" w14:textId="08C2B12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6" w:history="1">
        <w:r w:rsidRPr="00A6421E">
          <w:rPr>
            <w:rStyle w:val="Lienhypertexte"/>
          </w:rPr>
          <w:t>JEAN-JACQUES ROUSSEAU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206</w:t>
        </w:r>
        <w:r>
          <w:rPr>
            <w:webHidden/>
          </w:rPr>
          <w:fldChar w:fldCharType="end"/>
        </w:r>
      </w:hyperlink>
    </w:p>
    <w:p w14:paraId="6C0117E9" w14:textId="433238F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7" w:history="1">
        <w:r w:rsidRPr="00A6421E">
          <w:rPr>
            <w:rStyle w:val="Lienhypertexte"/>
          </w:rPr>
          <w:t>BANDAGE ET APPAREILS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208</w:t>
        </w:r>
        <w:r>
          <w:rPr>
            <w:webHidden/>
          </w:rPr>
          <w:fldChar w:fldCharType="end"/>
        </w:r>
      </w:hyperlink>
    </w:p>
    <w:p w14:paraId="00FF3E0F" w14:textId="7ABDF9C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8" w:history="1">
        <w:r w:rsidRPr="00A6421E">
          <w:rPr>
            <w:rStyle w:val="Lienhypertexte"/>
          </w:rPr>
          <w:t>HERCULE ET OMPHALE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209</w:t>
        </w:r>
        <w:r>
          <w:rPr>
            <w:webHidden/>
          </w:rPr>
          <w:fldChar w:fldCharType="end"/>
        </w:r>
      </w:hyperlink>
    </w:p>
    <w:p w14:paraId="5AFC7507" w14:textId="5F8C89A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59" w:history="1">
        <w:r w:rsidRPr="00A6421E">
          <w:rPr>
            <w:rStyle w:val="Lienhypertexte"/>
          </w:rPr>
          <w:t>PYRAME ET THISBÉ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210</w:t>
        </w:r>
        <w:r>
          <w:rPr>
            <w:webHidden/>
          </w:rPr>
          <w:fldChar w:fldCharType="end"/>
        </w:r>
      </w:hyperlink>
    </w:p>
    <w:p w14:paraId="2222747F" w14:textId="6FA587C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0" w:history="1">
        <w:r w:rsidRPr="00A6421E">
          <w:rPr>
            <w:rStyle w:val="Lienhypertexte"/>
          </w:rPr>
          <w:t>BLENNORRAGIE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211</w:t>
        </w:r>
        <w:r>
          <w:rPr>
            <w:webHidden/>
          </w:rPr>
          <w:fldChar w:fldCharType="end"/>
        </w:r>
      </w:hyperlink>
    </w:p>
    <w:p w14:paraId="1EDC011C" w14:textId="58AD5B6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1" w:history="1">
        <w:r w:rsidRPr="00A6421E">
          <w:rPr>
            <w:rStyle w:val="Lienhypertexte"/>
          </w:rPr>
          <w:t>SONNET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212</w:t>
        </w:r>
        <w:r>
          <w:rPr>
            <w:webHidden/>
          </w:rPr>
          <w:fldChar w:fldCharType="end"/>
        </w:r>
      </w:hyperlink>
    </w:p>
    <w:p w14:paraId="792341E5" w14:textId="5047037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2" w:history="1">
        <w:r w:rsidRPr="00A6421E">
          <w:rPr>
            <w:rStyle w:val="Lienhypertexte"/>
          </w:rPr>
          <w:t>MASSAGE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213</w:t>
        </w:r>
        <w:r>
          <w:rPr>
            <w:webHidden/>
          </w:rPr>
          <w:fldChar w:fldCharType="end"/>
        </w:r>
      </w:hyperlink>
    </w:p>
    <w:p w14:paraId="58A3ED45" w14:textId="1AAA834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3" w:history="1">
        <w:r w:rsidRPr="00A6421E">
          <w:rPr>
            <w:rStyle w:val="Lienhypertexte"/>
          </w:rPr>
          <w:t>SONNET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214</w:t>
        </w:r>
        <w:r>
          <w:rPr>
            <w:webHidden/>
          </w:rPr>
          <w:fldChar w:fldCharType="end"/>
        </w:r>
      </w:hyperlink>
    </w:p>
    <w:p w14:paraId="23D24C4E" w14:textId="125A1BA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4" w:history="1">
        <w:r w:rsidRPr="00A6421E">
          <w:rPr>
            <w:rStyle w:val="Lienhypertexte"/>
          </w:rPr>
          <w:t>POTHEY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215</w:t>
        </w:r>
        <w:r>
          <w:rPr>
            <w:webHidden/>
          </w:rPr>
          <w:fldChar w:fldCharType="end"/>
        </w:r>
      </w:hyperlink>
    </w:p>
    <w:p w14:paraId="55C616D0" w14:textId="039E036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5" w:history="1">
        <w:r w:rsidRPr="00A6421E">
          <w:rPr>
            <w:rStyle w:val="Lienhypertexte"/>
          </w:rPr>
          <w:t>DERMATOLOGIE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217</w:t>
        </w:r>
        <w:r>
          <w:rPr>
            <w:webHidden/>
          </w:rPr>
          <w:fldChar w:fldCharType="end"/>
        </w:r>
      </w:hyperlink>
    </w:p>
    <w:p w14:paraId="2B661888" w14:textId="3B39854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6" w:history="1">
        <w:r w:rsidRPr="00A6421E">
          <w:rPr>
            <w:rStyle w:val="Lienhypertexte"/>
          </w:rPr>
          <w:t>AUSCULTATION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218</w:t>
        </w:r>
        <w:r>
          <w:rPr>
            <w:webHidden/>
          </w:rPr>
          <w:fldChar w:fldCharType="end"/>
        </w:r>
      </w:hyperlink>
    </w:p>
    <w:p w14:paraId="06C7F3A0" w14:textId="27E285F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7" w:history="1">
        <w:r w:rsidRPr="00A6421E">
          <w:rPr>
            <w:rStyle w:val="Lienhypertexte"/>
          </w:rPr>
          <w:t>MALADIES SECRÈTES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219</w:t>
        </w:r>
        <w:r>
          <w:rPr>
            <w:webHidden/>
          </w:rPr>
          <w:fldChar w:fldCharType="end"/>
        </w:r>
      </w:hyperlink>
    </w:p>
    <w:p w14:paraId="3FD9E8EA" w14:textId="3503968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8" w:history="1">
        <w:r w:rsidRPr="00A6421E">
          <w:rPr>
            <w:rStyle w:val="Lienhypertexte"/>
          </w:rPr>
          <w:t>À LA FEMME QUI M’A PRÉFÉRÉ UN VIEILLARD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220</w:t>
        </w:r>
        <w:r>
          <w:rPr>
            <w:webHidden/>
          </w:rPr>
          <w:fldChar w:fldCharType="end"/>
        </w:r>
      </w:hyperlink>
    </w:p>
    <w:p w14:paraId="25C91DCB" w14:textId="7E40D77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69" w:history="1">
        <w:r w:rsidRPr="00A6421E">
          <w:rPr>
            <w:rStyle w:val="Lienhypertexte"/>
          </w:rPr>
          <w:t>EFFETS DU PRINTEMPS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221</w:t>
        </w:r>
        <w:r>
          <w:rPr>
            <w:webHidden/>
          </w:rPr>
          <w:fldChar w:fldCharType="end"/>
        </w:r>
      </w:hyperlink>
    </w:p>
    <w:p w14:paraId="2F88C4D9" w14:textId="176110B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0" w:history="1">
        <w:r w:rsidRPr="00A6421E">
          <w:rPr>
            <w:rStyle w:val="Lienhypertexte"/>
          </w:rPr>
          <w:t>POLISSONNERIE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223</w:t>
        </w:r>
        <w:r>
          <w:rPr>
            <w:webHidden/>
          </w:rPr>
          <w:fldChar w:fldCharType="end"/>
        </w:r>
      </w:hyperlink>
    </w:p>
    <w:p w14:paraId="2CF472FA" w14:textId="59B3544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1" w:history="1">
        <w:r w:rsidRPr="00A6421E">
          <w:rPr>
            <w:rStyle w:val="Lienhypertexte"/>
          </w:rPr>
          <w:t>PONDÉRATION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224</w:t>
        </w:r>
        <w:r>
          <w:rPr>
            <w:webHidden/>
          </w:rPr>
          <w:fldChar w:fldCharType="end"/>
        </w:r>
      </w:hyperlink>
    </w:p>
    <w:p w14:paraId="38EBB8DD" w14:textId="5A57CF7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2" w:history="1">
        <w:r w:rsidRPr="00A6421E">
          <w:rPr>
            <w:rStyle w:val="Lienhypertexte"/>
          </w:rPr>
          <w:t>MÉDECINE LÉGALE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225</w:t>
        </w:r>
        <w:r>
          <w:rPr>
            <w:webHidden/>
          </w:rPr>
          <w:fldChar w:fldCharType="end"/>
        </w:r>
      </w:hyperlink>
    </w:p>
    <w:p w14:paraId="461FBA2C" w14:textId="60C9FC5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3" w:history="1">
        <w:r w:rsidRPr="00A6421E">
          <w:rPr>
            <w:rStyle w:val="Lienhypertexte"/>
          </w:rPr>
          <w:t>MUSÉE SECRET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226</w:t>
        </w:r>
        <w:r>
          <w:rPr>
            <w:webHidden/>
          </w:rPr>
          <w:fldChar w:fldCharType="end"/>
        </w:r>
      </w:hyperlink>
    </w:p>
    <w:p w14:paraId="4A35F330" w14:textId="7113097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4" w:history="1">
        <w:r w:rsidRPr="00A6421E">
          <w:rPr>
            <w:rStyle w:val="Lienhypertexte"/>
          </w:rPr>
          <w:t>LE NOMBRIL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231</w:t>
        </w:r>
        <w:r>
          <w:rPr>
            <w:webHidden/>
          </w:rPr>
          <w:fldChar w:fldCharType="end"/>
        </w:r>
      </w:hyperlink>
    </w:p>
    <w:p w14:paraId="12BF640A" w14:textId="07B6452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5" w:history="1">
        <w:r w:rsidRPr="00A6421E">
          <w:rPr>
            <w:rStyle w:val="Lienhypertexte"/>
          </w:rPr>
          <w:t>LES PETITES BLANCHISSEUSES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232</w:t>
        </w:r>
        <w:r>
          <w:rPr>
            <w:webHidden/>
          </w:rPr>
          <w:fldChar w:fldCharType="end"/>
        </w:r>
      </w:hyperlink>
    </w:p>
    <w:p w14:paraId="536D80D0" w14:textId="41C99F4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6" w:history="1">
        <w:r w:rsidRPr="00A6421E">
          <w:rPr>
            <w:rStyle w:val="Lienhypertexte"/>
          </w:rPr>
          <w:t>PRÉSERVATIFS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234</w:t>
        </w:r>
        <w:r>
          <w:rPr>
            <w:webHidden/>
          </w:rPr>
          <w:fldChar w:fldCharType="end"/>
        </w:r>
      </w:hyperlink>
    </w:p>
    <w:p w14:paraId="2AF399B5" w14:textId="693B2D3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7" w:history="1">
        <w:r w:rsidRPr="00A6421E">
          <w:rPr>
            <w:rStyle w:val="Lienhypertexte"/>
          </w:rPr>
          <w:t>L’AMOUREUSE DE MALLARMÉ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235</w:t>
        </w:r>
        <w:r>
          <w:rPr>
            <w:webHidden/>
          </w:rPr>
          <w:fldChar w:fldCharType="end"/>
        </w:r>
      </w:hyperlink>
    </w:p>
    <w:p w14:paraId="5E5C8F0A" w14:textId="60996FA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8" w:history="1">
        <w:r w:rsidRPr="00A6421E">
          <w:rPr>
            <w:rStyle w:val="Lienhypertexte"/>
          </w:rPr>
          <w:t>MONSELET PAILLARD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236</w:t>
        </w:r>
        <w:r>
          <w:rPr>
            <w:webHidden/>
          </w:rPr>
          <w:fldChar w:fldCharType="end"/>
        </w:r>
      </w:hyperlink>
    </w:p>
    <w:p w14:paraId="1FE86E1E" w14:textId="30503E7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79" w:history="1">
        <w:r w:rsidRPr="00A6421E">
          <w:rPr>
            <w:rStyle w:val="Lienhypertexte"/>
          </w:rPr>
          <w:t>VENUS BELGA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237</w:t>
        </w:r>
        <w:r>
          <w:rPr>
            <w:webHidden/>
          </w:rPr>
          <w:fldChar w:fldCharType="end"/>
        </w:r>
      </w:hyperlink>
    </w:p>
    <w:p w14:paraId="32D53590" w14:textId="557C0D2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0" w:history="1">
        <w:r w:rsidRPr="00A6421E">
          <w:rPr>
            <w:rStyle w:val="Lienhypertexte"/>
          </w:rPr>
          <w:t>LE SPECULUM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239</w:t>
        </w:r>
        <w:r>
          <w:rPr>
            <w:webHidden/>
          </w:rPr>
          <w:fldChar w:fldCharType="end"/>
        </w:r>
      </w:hyperlink>
    </w:p>
    <w:p w14:paraId="3874A5C9" w14:textId="48DCD2B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1" w:history="1">
        <w:r w:rsidRPr="00A6421E">
          <w:rPr>
            <w:rStyle w:val="Lienhypertexte"/>
          </w:rPr>
          <w:t>CHLOROSE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240</w:t>
        </w:r>
        <w:r>
          <w:rPr>
            <w:webHidden/>
          </w:rPr>
          <w:fldChar w:fldCharType="end"/>
        </w:r>
      </w:hyperlink>
    </w:p>
    <w:p w14:paraId="6E08ED01" w14:textId="7CC083E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2" w:history="1">
        <w:r w:rsidRPr="00A6421E">
          <w:rPr>
            <w:rStyle w:val="Lienhypertexte"/>
          </w:rPr>
          <w:t>PARTIE CARRÉE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241</w:t>
        </w:r>
        <w:r>
          <w:rPr>
            <w:webHidden/>
          </w:rPr>
          <w:fldChar w:fldCharType="end"/>
        </w:r>
      </w:hyperlink>
    </w:p>
    <w:p w14:paraId="67792929" w14:textId="07F910F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3" w:history="1">
        <w:r w:rsidRPr="00A6421E">
          <w:rPr>
            <w:rStyle w:val="Lienhypertexte"/>
          </w:rPr>
          <w:t>AMOUR DE FEMME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243</w:t>
        </w:r>
        <w:r>
          <w:rPr>
            <w:webHidden/>
          </w:rPr>
          <w:fldChar w:fldCharType="end"/>
        </w:r>
      </w:hyperlink>
    </w:p>
    <w:p w14:paraId="2E2CF604" w14:textId="79FACE3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4" w:history="1">
        <w:r w:rsidRPr="00A6421E">
          <w:rPr>
            <w:rStyle w:val="Lienhypertexte"/>
          </w:rPr>
          <w:t>CHASTE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244</w:t>
        </w:r>
        <w:r>
          <w:rPr>
            <w:webHidden/>
          </w:rPr>
          <w:fldChar w:fldCharType="end"/>
        </w:r>
      </w:hyperlink>
    </w:p>
    <w:p w14:paraId="0DE6D56B" w14:textId="3718CDD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5" w:history="1">
        <w:r w:rsidRPr="00A6421E">
          <w:rPr>
            <w:rStyle w:val="Lienhypertexte"/>
          </w:rPr>
          <w:t>LA BRANLEUSE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245</w:t>
        </w:r>
        <w:r>
          <w:rPr>
            <w:webHidden/>
          </w:rPr>
          <w:fldChar w:fldCharType="end"/>
        </w:r>
      </w:hyperlink>
    </w:p>
    <w:p w14:paraId="6B9614CD" w14:textId="1C16BBD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6" w:history="1">
        <w:r w:rsidRPr="00A6421E">
          <w:rPr>
            <w:rStyle w:val="Lienhypertexte"/>
          </w:rPr>
          <w:t>VERS D’ALBUM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247</w:t>
        </w:r>
        <w:r>
          <w:rPr>
            <w:webHidden/>
          </w:rPr>
          <w:fldChar w:fldCharType="end"/>
        </w:r>
      </w:hyperlink>
    </w:p>
    <w:p w14:paraId="77A8FFBE" w14:textId="0F1F0C7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7" w:history="1">
        <w:r w:rsidRPr="00A6421E">
          <w:rPr>
            <w:rStyle w:val="Lienhypertexte"/>
          </w:rPr>
          <w:t>JERSIAISES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248</w:t>
        </w:r>
        <w:r>
          <w:rPr>
            <w:webHidden/>
          </w:rPr>
          <w:fldChar w:fldCharType="end"/>
        </w:r>
      </w:hyperlink>
    </w:p>
    <w:p w14:paraId="29682538" w14:textId="23B0052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8" w:history="1">
        <w:r w:rsidRPr="00A6421E">
          <w:rPr>
            <w:rStyle w:val="Lienhypertexte"/>
          </w:rPr>
          <w:t>ENTR’ACTE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253</w:t>
        </w:r>
        <w:r>
          <w:rPr>
            <w:webHidden/>
          </w:rPr>
          <w:fldChar w:fldCharType="end"/>
        </w:r>
      </w:hyperlink>
    </w:p>
    <w:p w14:paraId="1B689F4D" w14:textId="0DAA07F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89" w:history="1">
        <w:r w:rsidRPr="00A6421E">
          <w:rPr>
            <w:rStyle w:val="Lienhypertexte"/>
          </w:rPr>
          <w:t>LA COMPARAISON INEXACTE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254</w:t>
        </w:r>
        <w:r>
          <w:rPr>
            <w:webHidden/>
          </w:rPr>
          <w:fldChar w:fldCharType="end"/>
        </w:r>
      </w:hyperlink>
    </w:p>
    <w:p w14:paraId="17B40B2A" w14:textId="740819B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0" w:history="1">
        <w:r w:rsidRPr="00A6421E">
          <w:rPr>
            <w:rStyle w:val="Lienhypertexte"/>
          </w:rPr>
          <w:t>LAMENTO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255</w:t>
        </w:r>
        <w:r>
          <w:rPr>
            <w:webHidden/>
          </w:rPr>
          <w:fldChar w:fldCharType="end"/>
        </w:r>
      </w:hyperlink>
    </w:p>
    <w:p w14:paraId="711D1AF4" w14:textId="5489D95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1" w:history="1">
        <w:r w:rsidRPr="00A6421E">
          <w:rPr>
            <w:rStyle w:val="Lienhypertexte"/>
          </w:rPr>
          <w:t>SUR HIPPOLYTE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259</w:t>
        </w:r>
        <w:r>
          <w:rPr>
            <w:webHidden/>
          </w:rPr>
          <w:fldChar w:fldCharType="end"/>
        </w:r>
      </w:hyperlink>
    </w:p>
    <w:p w14:paraId="049FF489" w14:textId="64802B2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2" w:history="1">
        <w:r w:rsidRPr="00A6421E">
          <w:rPr>
            <w:rStyle w:val="Lienhypertexte"/>
          </w:rPr>
          <w:t>INVITATION À LA M.N.TTE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260</w:t>
        </w:r>
        <w:r>
          <w:rPr>
            <w:webHidden/>
          </w:rPr>
          <w:fldChar w:fldCharType="end"/>
        </w:r>
      </w:hyperlink>
    </w:p>
    <w:p w14:paraId="0774E2D8" w14:textId="3E354DCB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893" w:history="1">
        <w:r w:rsidRPr="00A6421E">
          <w:rPr>
            <w:rStyle w:val="Lienhypertexte"/>
            <w:noProof/>
          </w:rPr>
          <w:t>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260</w:t>
        </w:r>
        <w:r>
          <w:rPr>
            <w:noProof/>
            <w:webHidden/>
          </w:rPr>
          <w:fldChar w:fldCharType="end"/>
        </w:r>
      </w:hyperlink>
    </w:p>
    <w:p w14:paraId="2A2F3F5A" w14:textId="08986B84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894" w:history="1">
        <w:r w:rsidRPr="00A6421E">
          <w:rPr>
            <w:rStyle w:val="Lienhypertexte"/>
            <w:noProof/>
          </w:rPr>
          <w:t>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260</w:t>
        </w:r>
        <w:r>
          <w:rPr>
            <w:noProof/>
            <w:webHidden/>
          </w:rPr>
          <w:fldChar w:fldCharType="end"/>
        </w:r>
      </w:hyperlink>
    </w:p>
    <w:p w14:paraId="719E3316" w14:textId="64163CC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5" w:history="1">
        <w:r w:rsidRPr="00A6421E">
          <w:rPr>
            <w:rStyle w:val="Lienhypertexte"/>
          </w:rPr>
          <w:t>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262</w:t>
        </w:r>
        <w:r>
          <w:rPr>
            <w:webHidden/>
          </w:rPr>
          <w:fldChar w:fldCharType="end"/>
        </w:r>
      </w:hyperlink>
    </w:p>
    <w:p w14:paraId="5D1AD990" w14:textId="21F2D43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6" w:history="1">
        <w:r w:rsidRPr="00A6421E">
          <w:rPr>
            <w:rStyle w:val="Lienhypertexte"/>
          </w:rPr>
          <w:t>LA NUIT DE MAI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265</w:t>
        </w:r>
        <w:r>
          <w:rPr>
            <w:webHidden/>
          </w:rPr>
          <w:fldChar w:fldCharType="end"/>
        </w:r>
      </w:hyperlink>
    </w:p>
    <w:p w14:paraId="6A194BD7" w14:textId="257334C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7" w:history="1">
        <w:r w:rsidRPr="00A6421E">
          <w:rPr>
            <w:rStyle w:val="Lienhypertexte"/>
          </w:rPr>
          <w:t>MUSIQUE MILITAIRE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270</w:t>
        </w:r>
        <w:r>
          <w:rPr>
            <w:webHidden/>
          </w:rPr>
          <w:fldChar w:fldCharType="end"/>
        </w:r>
      </w:hyperlink>
    </w:p>
    <w:p w14:paraId="677F71D6" w14:textId="172D66B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8" w:history="1">
        <w:r w:rsidRPr="00A6421E">
          <w:rPr>
            <w:rStyle w:val="Lienhypertexte"/>
          </w:rPr>
          <w:t>LE PRÉJUGÉ VAINCU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271</w:t>
        </w:r>
        <w:r>
          <w:rPr>
            <w:webHidden/>
          </w:rPr>
          <w:fldChar w:fldCharType="end"/>
        </w:r>
      </w:hyperlink>
    </w:p>
    <w:p w14:paraId="1F3F0CD0" w14:textId="65765ED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899" w:history="1">
        <w:r w:rsidRPr="00A6421E">
          <w:rPr>
            <w:rStyle w:val="Lienhypertexte"/>
          </w:rPr>
          <w:t>CE QU’IL ME FAUT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274</w:t>
        </w:r>
        <w:r>
          <w:rPr>
            <w:webHidden/>
          </w:rPr>
          <w:fldChar w:fldCharType="end"/>
        </w:r>
      </w:hyperlink>
    </w:p>
    <w:p w14:paraId="50DB5AE2" w14:textId="6322AC3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0" w:history="1">
        <w:r w:rsidRPr="00A6421E">
          <w:rPr>
            <w:rStyle w:val="Lienhypertexte"/>
          </w:rPr>
          <w:t>À CELLE QUE L’ON DIT FROIDE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276</w:t>
        </w:r>
        <w:r>
          <w:rPr>
            <w:webHidden/>
          </w:rPr>
          <w:fldChar w:fldCharType="end"/>
        </w:r>
      </w:hyperlink>
    </w:p>
    <w:p w14:paraId="0A3A6958" w14:textId="6B5180A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1" w:history="1">
        <w:r w:rsidRPr="00A6421E">
          <w:rPr>
            <w:rStyle w:val="Lienhypertexte"/>
          </w:rPr>
          <w:t>CHAUVINISME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279</w:t>
        </w:r>
        <w:r>
          <w:rPr>
            <w:webHidden/>
          </w:rPr>
          <w:fldChar w:fldCharType="end"/>
        </w:r>
      </w:hyperlink>
    </w:p>
    <w:p w14:paraId="7DE81541" w14:textId="24A9478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2" w:history="1">
        <w:r w:rsidRPr="00A6421E">
          <w:rPr>
            <w:rStyle w:val="Lienhypertexte"/>
          </w:rPr>
          <w:t>BAGUENAUDERIE SOCRATIQUE AUTOUR DU BASSIN DU LUXEMBOURG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281</w:t>
        </w:r>
        <w:r>
          <w:rPr>
            <w:webHidden/>
          </w:rPr>
          <w:fldChar w:fldCharType="end"/>
        </w:r>
      </w:hyperlink>
    </w:p>
    <w:p w14:paraId="4B8458F9" w14:textId="0AB8087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3" w:history="1">
        <w:r w:rsidRPr="00A6421E">
          <w:rPr>
            <w:rStyle w:val="Lienhypertexte"/>
          </w:rPr>
          <w:t>LE BALCON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282</w:t>
        </w:r>
        <w:r>
          <w:rPr>
            <w:webHidden/>
          </w:rPr>
          <w:fldChar w:fldCharType="end"/>
        </w:r>
      </w:hyperlink>
    </w:p>
    <w:p w14:paraId="2F5613C3" w14:textId="5458FE2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4" w:history="1">
        <w:r w:rsidRPr="00A6421E">
          <w:rPr>
            <w:rStyle w:val="Lienhypertexte"/>
          </w:rPr>
          <w:t>CE QUE FONT À LA MUSE CINQ FRONTS DONT LE RAYON SORT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283</w:t>
        </w:r>
        <w:r>
          <w:rPr>
            <w:webHidden/>
          </w:rPr>
          <w:fldChar w:fldCharType="end"/>
        </w:r>
      </w:hyperlink>
    </w:p>
    <w:p w14:paraId="1440E860" w14:textId="01E8FDB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5" w:history="1">
        <w:r w:rsidRPr="00A6421E">
          <w:rPr>
            <w:rStyle w:val="Lienhypertexte"/>
          </w:rPr>
          <w:t>SONNET BIBLIQUE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284</w:t>
        </w:r>
        <w:r>
          <w:rPr>
            <w:webHidden/>
          </w:rPr>
          <w:fldChar w:fldCharType="end"/>
        </w:r>
      </w:hyperlink>
    </w:p>
    <w:p w14:paraId="191F57C2" w14:textId="08711BD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6" w:history="1">
        <w:r w:rsidRPr="00A6421E">
          <w:rPr>
            <w:rStyle w:val="Lienhypertexte"/>
          </w:rPr>
          <w:t>SUR GEORGE SAND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285</w:t>
        </w:r>
        <w:r>
          <w:rPr>
            <w:webHidden/>
          </w:rPr>
          <w:fldChar w:fldCharType="end"/>
        </w:r>
      </w:hyperlink>
    </w:p>
    <w:p w14:paraId="62767FBF" w14:textId="0C22669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7" w:history="1">
        <w:r w:rsidRPr="00A6421E">
          <w:rPr>
            <w:rStyle w:val="Lienhypertexte"/>
          </w:rPr>
          <w:t>ELEPHANTIS GEORGES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286</w:t>
        </w:r>
        <w:r>
          <w:rPr>
            <w:webHidden/>
          </w:rPr>
          <w:fldChar w:fldCharType="end"/>
        </w:r>
      </w:hyperlink>
    </w:p>
    <w:p w14:paraId="770FAD28" w14:textId="2C329B4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8" w:history="1">
        <w:r w:rsidRPr="00A6421E">
          <w:rPr>
            <w:rStyle w:val="Lienhypertexte"/>
          </w:rPr>
          <w:t>À MADEMOISELLE OZY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287</w:t>
        </w:r>
        <w:r>
          <w:rPr>
            <w:webHidden/>
          </w:rPr>
          <w:fldChar w:fldCharType="end"/>
        </w:r>
      </w:hyperlink>
    </w:p>
    <w:p w14:paraId="2F72D184" w14:textId="26F5970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09" w:history="1">
        <w:r w:rsidRPr="00A6421E">
          <w:rPr>
            <w:rStyle w:val="Lienhypertexte"/>
          </w:rPr>
          <w:t>À MADEMOISELLE OZY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288</w:t>
        </w:r>
        <w:r>
          <w:rPr>
            <w:webHidden/>
          </w:rPr>
          <w:fldChar w:fldCharType="end"/>
        </w:r>
      </w:hyperlink>
    </w:p>
    <w:p w14:paraId="62DC83B3" w14:textId="1DF438F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0" w:history="1">
        <w:r w:rsidRPr="00A6421E">
          <w:rPr>
            <w:rStyle w:val="Lienhypertexte"/>
          </w:rPr>
          <w:t>ABSINTHES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289</w:t>
        </w:r>
        <w:r>
          <w:rPr>
            <w:webHidden/>
          </w:rPr>
          <w:fldChar w:fldCharType="end"/>
        </w:r>
      </w:hyperlink>
    </w:p>
    <w:p w14:paraId="40B5668F" w14:textId="296EF5A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1" w:history="1">
        <w:r w:rsidRPr="00A6421E">
          <w:rPr>
            <w:rStyle w:val="Lienhypertexte"/>
          </w:rPr>
          <w:t>MADEMOISELLE LAGIER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290</w:t>
        </w:r>
        <w:r>
          <w:rPr>
            <w:webHidden/>
          </w:rPr>
          <w:fldChar w:fldCharType="end"/>
        </w:r>
      </w:hyperlink>
    </w:p>
    <w:p w14:paraId="0A2C5172" w14:textId="5133F72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2" w:history="1">
        <w:r w:rsidRPr="00A6421E">
          <w:rPr>
            <w:rStyle w:val="Lienhypertexte"/>
          </w:rPr>
          <w:t>GOUSSETS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291</w:t>
        </w:r>
        <w:r>
          <w:rPr>
            <w:webHidden/>
          </w:rPr>
          <w:fldChar w:fldCharType="end"/>
        </w:r>
      </w:hyperlink>
    </w:p>
    <w:p w14:paraId="613D3F8E" w14:textId="2E498C2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3" w:history="1">
        <w:r w:rsidRPr="00A6421E">
          <w:rPr>
            <w:rStyle w:val="Lienhypertexte"/>
          </w:rPr>
          <w:t>TOUJOURS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292</w:t>
        </w:r>
        <w:r>
          <w:rPr>
            <w:webHidden/>
          </w:rPr>
          <w:fldChar w:fldCharType="end"/>
        </w:r>
      </w:hyperlink>
    </w:p>
    <w:p w14:paraId="05BC0CD2" w14:textId="6ABEB91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4" w:history="1">
        <w:r w:rsidRPr="00A6421E">
          <w:rPr>
            <w:rStyle w:val="Lienhypertexte"/>
          </w:rPr>
          <w:t>OUBLI ROMANTIQUE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293</w:t>
        </w:r>
        <w:r>
          <w:rPr>
            <w:webHidden/>
          </w:rPr>
          <w:fldChar w:fldCharType="end"/>
        </w:r>
      </w:hyperlink>
    </w:p>
    <w:p w14:paraId="1A448CCA" w14:textId="12655FF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5" w:history="1">
        <w:r w:rsidRPr="00A6421E">
          <w:rPr>
            <w:rStyle w:val="Lienhypertexte"/>
          </w:rPr>
          <w:t>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294</w:t>
        </w:r>
        <w:r>
          <w:rPr>
            <w:webHidden/>
          </w:rPr>
          <w:fldChar w:fldCharType="end"/>
        </w:r>
      </w:hyperlink>
    </w:p>
    <w:p w14:paraId="52D9D336" w14:textId="289012C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6" w:history="1">
        <w:r w:rsidRPr="00A6421E">
          <w:rPr>
            <w:rStyle w:val="Lienhypertexte"/>
          </w:rPr>
          <w:t>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295</w:t>
        </w:r>
        <w:r>
          <w:rPr>
            <w:webHidden/>
          </w:rPr>
          <w:fldChar w:fldCharType="end"/>
        </w:r>
      </w:hyperlink>
    </w:p>
    <w:p w14:paraId="09889071" w14:textId="5811441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7" w:history="1">
        <w:r w:rsidRPr="00A6421E">
          <w:rPr>
            <w:rStyle w:val="Lienhypertexte"/>
          </w:rPr>
          <w:t>P.P.C.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296</w:t>
        </w:r>
        <w:r>
          <w:rPr>
            <w:webHidden/>
          </w:rPr>
          <w:fldChar w:fldCharType="end"/>
        </w:r>
      </w:hyperlink>
    </w:p>
    <w:p w14:paraId="571A0003" w14:textId="04D22AB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8" w:history="1">
        <w:r w:rsidRPr="00A6421E">
          <w:rPr>
            <w:rStyle w:val="Lienhypertexte"/>
          </w:rPr>
          <w:t>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297</w:t>
        </w:r>
        <w:r>
          <w:rPr>
            <w:webHidden/>
          </w:rPr>
          <w:fldChar w:fldCharType="end"/>
        </w:r>
      </w:hyperlink>
    </w:p>
    <w:p w14:paraId="1B7F5F70" w14:textId="29CD4B2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19" w:history="1">
        <w:r w:rsidRPr="00A6421E">
          <w:rPr>
            <w:rStyle w:val="Lienhypertexte"/>
          </w:rPr>
          <w:t>LE GODEMICHET DE LA GLOIRE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298</w:t>
        </w:r>
        <w:r>
          <w:rPr>
            <w:webHidden/>
          </w:rPr>
          <w:fldChar w:fldCharType="end"/>
        </w:r>
      </w:hyperlink>
    </w:p>
    <w:p w14:paraId="007D1832" w14:textId="7CB33C2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0" w:history="1">
        <w:r w:rsidRPr="00A6421E">
          <w:rPr>
            <w:rStyle w:val="Lienhypertexte"/>
          </w:rPr>
          <w:t>À LOUISE CALLIPYGE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299</w:t>
        </w:r>
        <w:r>
          <w:rPr>
            <w:webHidden/>
          </w:rPr>
          <w:fldChar w:fldCharType="end"/>
        </w:r>
      </w:hyperlink>
    </w:p>
    <w:p w14:paraId="5A15D4BC" w14:textId="16E7D97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1" w:history="1">
        <w:r w:rsidRPr="00A6421E">
          <w:rPr>
            <w:rStyle w:val="Lienhypertexte"/>
          </w:rPr>
          <w:t>ÉPITAPHE DU ROI LOUIS XVIII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300</w:t>
        </w:r>
        <w:r>
          <w:rPr>
            <w:webHidden/>
          </w:rPr>
          <w:fldChar w:fldCharType="end"/>
        </w:r>
      </w:hyperlink>
    </w:p>
    <w:p w14:paraId="128F0E56" w14:textId="7A4939C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2" w:history="1">
        <w:r w:rsidRPr="00A6421E">
          <w:rPr>
            <w:rStyle w:val="Lienhypertexte"/>
          </w:rPr>
          <w:t>FIÉVÉE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301</w:t>
        </w:r>
        <w:r>
          <w:rPr>
            <w:webHidden/>
          </w:rPr>
          <w:fldChar w:fldCharType="end"/>
        </w:r>
      </w:hyperlink>
    </w:p>
    <w:p w14:paraId="1525B69D" w14:textId="47092A8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3" w:history="1">
        <w:r w:rsidRPr="00A6421E">
          <w:rPr>
            <w:rStyle w:val="Lienhypertexte"/>
          </w:rPr>
          <w:t>STANCES À LA NUIT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302</w:t>
        </w:r>
        <w:r>
          <w:rPr>
            <w:webHidden/>
          </w:rPr>
          <w:fldChar w:fldCharType="end"/>
        </w:r>
      </w:hyperlink>
    </w:p>
    <w:p w14:paraId="62DB4F71" w14:textId="6D657BAA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924" w:history="1">
        <w:r w:rsidRPr="00A6421E">
          <w:rPr>
            <w:rStyle w:val="Lienhypertexte"/>
            <w:noProof/>
          </w:rPr>
          <w:t>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302</w:t>
        </w:r>
        <w:r>
          <w:rPr>
            <w:noProof/>
            <w:webHidden/>
          </w:rPr>
          <w:fldChar w:fldCharType="end"/>
        </w:r>
      </w:hyperlink>
    </w:p>
    <w:p w14:paraId="12839AEA" w14:textId="41B2AD27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925" w:history="1">
        <w:r w:rsidRPr="00A6421E">
          <w:rPr>
            <w:rStyle w:val="Lienhypertexte"/>
            <w:noProof/>
          </w:rPr>
          <w:t>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303</w:t>
        </w:r>
        <w:r>
          <w:rPr>
            <w:noProof/>
            <w:webHidden/>
          </w:rPr>
          <w:fldChar w:fldCharType="end"/>
        </w:r>
      </w:hyperlink>
    </w:p>
    <w:p w14:paraId="5DDAB5F5" w14:textId="4B54A5BB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926" w:history="1">
        <w:r w:rsidRPr="00A6421E">
          <w:rPr>
            <w:rStyle w:val="Lienhypertexte"/>
            <w:noProof/>
          </w:rPr>
          <w:t>III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304</w:t>
        </w:r>
        <w:r>
          <w:rPr>
            <w:noProof/>
            <w:webHidden/>
          </w:rPr>
          <w:fldChar w:fldCharType="end"/>
        </w:r>
      </w:hyperlink>
    </w:p>
    <w:p w14:paraId="2A8365A0" w14:textId="4A4CB79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7" w:history="1">
        <w:r w:rsidRPr="00A6421E">
          <w:rPr>
            <w:rStyle w:val="Lienhypertexte"/>
          </w:rPr>
          <w:t>CURIOSITÉS D’UN BORDEL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306</w:t>
        </w:r>
        <w:r>
          <w:rPr>
            <w:webHidden/>
          </w:rPr>
          <w:fldChar w:fldCharType="end"/>
        </w:r>
      </w:hyperlink>
    </w:p>
    <w:p w14:paraId="0DDE7B00" w14:textId="642941F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8" w:history="1">
        <w:r w:rsidRPr="00A6421E">
          <w:rPr>
            <w:rStyle w:val="Lienhypertexte"/>
          </w:rPr>
          <w:t>ÉPITAPHE D’UN BOUGRE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308</w:t>
        </w:r>
        <w:r>
          <w:rPr>
            <w:webHidden/>
          </w:rPr>
          <w:fldChar w:fldCharType="end"/>
        </w:r>
      </w:hyperlink>
    </w:p>
    <w:p w14:paraId="2B217A9B" w14:textId="535ED22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29" w:history="1">
        <w:r w:rsidRPr="00A6421E">
          <w:rPr>
            <w:rStyle w:val="Lienhypertexte"/>
          </w:rPr>
          <w:t>SONNET POINTU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309</w:t>
        </w:r>
        <w:r>
          <w:rPr>
            <w:webHidden/>
          </w:rPr>
          <w:fldChar w:fldCharType="end"/>
        </w:r>
      </w:hyperlink>
    </w:p>
    <w:p w14:paraId="3E694A5A" w14:textId="51CDDCF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0" w:history="1">
        <w:r w:rsidRPr="00A6421E">
          <w:rPr>
            <w:rStyle w:val="Lienhypertexte"/>
          </w:rPr>
          <w:t>HOMBRES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310</w:t>
        </w:r>
        <w:r>
          <w:rPr>
            <w:webHidden/>
          </w:rPr>
          <w:fldChar w:fldCharType="end"/>
        </w:r>
      </w:hyperlink>
    </w:p>
    <w:p w14:paraId="68562174" w14:textId="550C23F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1" w:history="1">
        <w:r w:rsidRPr="00A6421E">
          <w:rPr>
            <w:rStyle w:val="Lienhypertexte"/>
          </w:rPr>
          <w:t>OUVRE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312</w:t>
        </w:r>
        <w:r>
          <w:rPr>
            <w:webHidden/>
          </w:rPr>
          <w:fldChar w:fldCharType="end"/>
        </w:r>
      </w:hyperlink>
    </w:p>
    <w:p w14:paraId="4B4E5946" w14:textId="5EB72BC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2" w:history="1">
        <w:r w:rsidRPr="00A6421E">
          <w:rPr>
            <w:rStyle w:val="Lienhypertexte"/>
          </w:rPr>
          <w:t>MILLE ET TRE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314</w:t>
        </w:r>
        <w:r>
          <w:rPr>
            <w:webHidden/>
          </w:rPr>
          <w:fldChar w:fldCharType="end"/>
        </w:r>
      </w:hyperlink>
    </w:p>
    <w:p w14:paraId="17C3AF1E" w14:textId="53F8FDB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3" w:history="1">
        <w:r w:rsidRPr="00A6421E">
          <w:rPr>
            <w:rStyle w:val="Lienhypertexte"/>
          </w:rPr>
          <w:t>DEMANDE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317</w:t>
        </w:r>
        <w:r>
          <w:rPr>
            <w:webHidden/>
          </w:rPr>
          <w:fldChar w:fldCharType="end"/>
        </w:r>
      </w:hyperlink>
    </w:p>
    <w:p w14:paraId="4921DFD3" w14:textId="620AE47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4" w:history="1">
        <w:r w:rsidRPr="00A6421E">
          <w:rPr>
            <w:rStyle w:val="Lienhypertexte"/>
          </w:rPr>
          <w:t>LA JEUNE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318</w:t>
        </w:r>
        <w:r>
          <w:rPr>
            <w:webHidden/>
          </w:rPr>
          <w:fldChar w:fldCharType="end"/>
        </w:r>
      </w:hyperlink>
    </w:p>
    <w:p w14:paraId="339477E5" w14:textId="7D92568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5" w:history="1">
        <w:r w:rsidRPr="00A6421E">
          <w:rPr>
            <w:rStyle w:val="Lienhypertexte"/>
          </w:rPr>
          <w:t>SUR UNE STATUE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319</w:t>
        </w:r>
        <w:r>
          <w:rPr>
            <w:webHidden/>
          </w:rPr>
          <w:fldChar w:fldCharType="end"/>
        </w:r>
      </w:hyperlink>
    </w:p>
    <w:p w14:paraId="61C868A7" w14:textId="3D20E3F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6" w:history="1">
        <w:r w:rsidRPr="00A6421E">
          <w:rPr>
            <w:rStyle w:val="Lienhypertexte"/>
          </w:rPr>
          <w:t>À UN MARI PAR CALCUL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320</w:t>
        </w:r>
        <w:r>
          <w:rPr>
            <w:webHidden/>
          </w:rPr>
          <w:fldChar w:fldCharType="end"/>
        </w:r>
      </w:hyperlink>
    </w:p>
    <w:p w14:paraId="6063AE0D" w14:textId="66D2E32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7" w:history="1">
        <w:r w:rsidRPr="00A6421E">
          <w:rPr>
            <w:rStyle w:val="Lienhypertexte"/>
          </w:rPr>
          <w:t>LA SOURCE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321</w:t>
        </w:r>
        <w:r>
          <w:rPr>
            <w:webHidden/>
          </w:rPr>
          <w:fldChar w:fldCharType="end"/>
        </w:r>
      </w:hyperlink>
    </w:p>
    <w:p w14:paraId="6B190B53" w14:textId="7FBA170D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8" w:history="1">
        <w:r w:rsidRPr="00A6421E">
          <w:rPr>
            <w:rStyle w:val="Lienhypertexte"/>
          </w:rPr>
          <w:t>VŒU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322</w:t>
        </w:r>
        <w:r>
          <w:rPr>
            <w:webHidden/>
          </w:rPr>
          <w:fldChar w:fldCharType="end"/>
        </w:r>
      </w:hyperlink>
    </w:p>
    <w:p w14:paraId="3AD470DB" w14:textId="7E72F9E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39" w:history="1">
        <w:r w:rsidRPr="00A6421E">
          <w:rPr>
            <w:rStyle w:val="Lienhypertexte"/>
          </w:rPr>
          <w:t>LE PARANYMPHE DES MOTS DITS ORDURIERS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323</w:t>
        </w:r>
        <w:r>
          <w:rPr>
            <w:webHidden/>
          </w:rPr>
          <w:fldChar w:fldCharType="end"/>
        </w:r>
      </w:hyperlink>
    </w:p>
    <w:p w14:paraId="02FA4539" w14:textId="6B5713F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0" w:history="1">
        <w:r w:rsidRPr="00A6421E">
          <w:rPr>
            <w:rStyle w:val="Lienhypertexte"/>
          </w:rPr>
          <w:t>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325</w:t>
        </w:r>
        <w:r>
          <w:rPr>
            <w:webHidden/>
          </w:rPr>
          <w:fldChar w:fldCharType="end"/>
        </w:r>
      </w:hyperlink>
    </w:p>
    <w:p w14:paraId="563E5002" w14:textId="24E253C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1" w:history="1">
        <w:r w:rsidRPr="00A6421E">
          <w:rPr>
            <w:rStyle w:val="Lienhypertexte"/>
          </w:rPr>
          <w:t>IMPROMPTU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327</w:t>
        </w:r>
        <w:r>
          <w:rPr>
            <w:webHidden/>
          </w:rPr>
          <w:fldChar w:fldCharType="end"/>
        </w:r>
      </w:hyperlink>
    </w:p>
    <w:p w14:paraId="2F902E54" w14:textId="489EB65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2" w:history="1">
        <w:r w:rsidRPr="00A6421E">
          <w:rPr>
            <w:rStyle w:val="Lienhypertexte"/>
          </w:rPr>
          <w:t>LE BAL MASQUÉ DE MA FEMME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328</w:t>
        </w:r>
        <w:r>
          <w:rPr>
            <w:webHidden/>
          </w:rPr>
          <w:fldChar w:fldCharType="end"/>
        </w:r>
      </w:hyperlink>
    </w:p>
    <w:p w14:paraId="494E0F94" w14:textId="317512F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3" w:history="1">
        <w:r w:rsidRPr="00A6421E">
          <w:rPr>
            <w:rStyle w:val="Lienhypertexte"/>
          </w:rPr>
          <w:t>STANCES D’UNE TRIBADE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330</w:t>
        </w:r>
        <w:r>
          <w:rPr>
            <w:webHidden/>
          </w:rPr>
          <w:fldChar w:fldCharType="end"/>
        </w:r>
      </w:hyperlink>
    </w:p>
    <w:p w14:paraId="52B86A0B" w14:textId="7F8BAC5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4" w:history="1">
        <w:r w:rsidRPr="00A6421E">
          <w:rPr>
            <w:rStyle w:val="Lienhypertexte"/>
          </w:rPr>
          <w:t>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332</w:t>
        </w:r>
        <w:r>
          <w:rPr>
            <w:webHidden/>
          </w:rPr>
          <w:fldChar w:fldCharType="end"/>
        </w:r>
      </w:hyperlink>
    </w:p>
    <w:p w14:paraId="07C91A91" w14:textId="406D2B4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5" w:history="1">
        <w:r w:rsidRPr="00A6421E">
          <w:rPr>
            <w:rStyle w:val="Lienhypertexte"/>
          </w:rPr>
          <w:t>LES FEMMES DE LA BIBLE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333</w:t>
        </w:r>
        <w:r>
          <w:rPr>
            <w:webHidden/>
          </w:rPr>
          <w:fldChar w:fldCharType="end"/>
        </w:r>
      </w:hyperlink>
    </w:p>
    <w:p w14:paraId="490CD5BC" w14:textId="4A1A96E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6" w:history="1">
        <w:r w:rsidRPr="00A6421E">
          <w:rPr>
            <w:rStyle w:val="Lienhypertexte"/>
          </w:rPr>
          <w:t>SUR L’IMPÉRATRICE EUGÉNIE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338</w:t>
        </w:r>
        <w:r>
          <w:rPr>
            <w:webHidden/>
          </w:rPr>
          <w:fldChar w:fldCharType="end"/>
        </w:r>
      </w:hyperlink>
    </w:p>
    <w:p w14:paraId="0C707BD2" w14:textId="1E45918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7" w:history="1">
        <w:r w:rsidRPr="00A6421E">
          <w:rPr>
            <w:rStyle w:val="Lienhypertexte"/>
          </w:rPr>
          <w:t>LE GRAND ÉCART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339</w:t>
        </w:r>
        <w:r>
          <w:rPr>
            <w:webHidden/>
          </w:rPr>
          <w:fldChar w:fldCharType="end"/>
        </w:r>
      </w:hyperlink>
    </w:p>
    <w:p w14:paraId="524AD7B1" w14:textId="35F53AC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8" w:history="1">
        <w:r w:rsidRPr="00A6421E">
          <w:rPr>
            <w:rStyle w:val="Lienhypertexte"/>
          </w:rPr>
          <w:t>MA PHILOSOPHIE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340</w:t>
        </w:r>
        <w:r>
          <w:rPr>
            <w:webHidden/>
          </w:rPr>
          <w:fldChar w:fldCharType="end"/>
        </w:r>
      </w:hyperlink>
    </w:p>
    <w:p w14:paraId="1C41882E" w14:textId="038A359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49" w:history="1">
        <w:r w:rsidRPr="00A6421E">
          <w:rPr>
            <w:rStyle w:val="Lienhypertexte"/>
          </w:rPr>
          <w:t>RENDEZ-VOUS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344</w:t>
        </w:r>
        <w:r>
          <w:rPr>
            <w:webHidden/>
          </w:rPr>
          <w:fldChar w:fldCharType="end"/>
        </w:r>
      </w:hyperlink>
    </w:p>
    <w:p w14:paraId="19120F40" w14:textId="76CB1DE9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0" w:history="1">
        <w:r w:rsidRPr="00A6421E">
          <w:rPr>
            <w:rStyle w:val="Lienhypertexte"/>
          </w:rPr>
          <w:t>À PROPOS DE « CHANTECLER 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346</w:t>
        </w:r>
        <w:r>
          <w:rPr>
            <w:webHidden/>
          </w:rPr>
          <w:fldChar w:fldCharType="end"/>
        </w:r>
      </w:hyperlink>
    </w:p>
    <w:p w14:paraId="64DFC91D" w14:textId="7603144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1" w:history="1">
        <w:r w:rsidRPr="00A6421E">
          <w:rPr>
            <w:rStyle w:val="Lienhypertexte"/>
          </w:rPr>
          <w:t>LE BOUCLIER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347</w:t>
        </w:r>
        <w:r>
          <w:rPr>
            <w:webHidden/>
          </w:rPr>
          <w:fldChar w:fldCharType="end"/>
        </w:r>
      </w:hyperlink>
    </w:p>
    <w:p w14:paraId="78334695" w14:textId="3AABFF7B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2" w:history="1">
        <w:r w:rsidRPr="00A6421E">
          <w:rPr>
            <w:rStyle w:val="Lienhypertexte"/>
          </w:rPr>
          <w:t>LESBOS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349</w:t>
        </w:r>
        <w:r>
          <w:rPr>
            <w:webHidden/>
          </w:rPr>
          <w:fldChar w:fldCharType="end"/>
        </w:r>
      </w:hyperlink>
    </w:p>
    <w:p w14:paraId="6227B54B" w14:textId="6406ED2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3" w:history="1">
        <w:r w:rsidRPr="00A6421E">
          <w:rPr>
            <w:rStyle w:val="Lienhypertexte"/>
          </w:rPr>
          <w:t>FEMMES DAMNÉES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352</w:t>
        </w:r>
        <w:r>
          <w:rPr>
            <w:webHidden/>
          </w:rPr>
          <w:fldChar w:fldCharType="end"/>
        </w:r>
      </w:hyperlink>
    </w:p>
    <w:p w14:paraId="2862DF21" w14:textId="5F1DC68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4" w:history="1">
        <w:r w:rsidRPr="00A6421E">
          <w:rPr>
            <w:rStyle w:val="Lienhypertexte"/>
          </w:rPr>
          <w:t>LES MÉTAMORPHOSES DU VAMPIRE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357</w:t>
        </w:r>
        <w:r>
          <w:rPr>
            <w:webHidden/>
          </w:rPr>
          <w:fldChar w:fldCharType="end"/>
        </w:r>
      </w:hyperlink>
    </w:p>
    <w:p w14:paraId="7416C981" w14:textId="243A490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5" w:history="1">
        <w:r w:rsidRPr="00A6421E">
          <w:rPr>
            <w:rStyle w:val="Lienhypertexte"/>
          </w:rPr>
          <w:t>LES BIJOUX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359</w:t>
        </w:r>
        <w:r>
          <w:rPr>
            <w:webHidden/>
          </w:rPr>
          <w:fldChar w:fldCharType="end"/>
        </w:r>
      </w:hyperlink>
    </w:p>
    <w:p w14:paraId="293D55DF" w14:textId="68BEF34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6" w:history="1">
        <w:r w:rsidRPr="00A6421E">
          <w:rPr>
            <w:rStyle w:val="Lienhypertexte"/>
          </w:rPr>
          <w:t>À CELLE QUI EST TROP GAIE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361</w:t>
        </w:r>
        <w:r>
          <w:rPr>
            <w:webHidden/>
          </w:rPr>
          <w:fldChar w:fldCharType="end"/>
        </w:r>
      </w:hyperlink>
    </w:p>
    <w:p w14:paraId="3114172B" w14:textId="15C8C25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7" w:history="1">
        <w:r w:rsidRPr="00A6421E">
          <w:rPr>
            <w:rStyle w:val="Lienhypertexte"/>
          </w:rPr>
          <w:t>LE LÉTHÉ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363</w:t>
        </w:r>
        <w:r>
          <w:rPr>
            <w:webHidden/>
          </w:rPr>
          <w:fldChar w:fldCharType="end"/>
        </w:r>
      </w:hyperlink>
    </w:p>
    <w:p w14:paraId="6AC98736" w14:textId="5893984C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8" w:history="1">
        <w:r w:rsidRPr="00A6421E">
          <w:rPr>
            <w:rStyle w:val="Lienhypertexte"/>
          </w:rPr>
          <w:t>LÈVRES ROSES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365</w:t>
        </w:r>
        <w:r>
          <w:rPr>
            <w:webHidden/>
          </w:rPr>
          <w:fldChar w:fldCharType="end"/>
        </w:r>
      </w:hyperlink>
    </w:p>
    <w:p w14:paraId="50552478" w14:textId="7853A017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59" w:history="1">
        <w:r w:rsidRPr="00A6421E">
          <w:rPr>
            <w:rStyle w:val="Lienhypertexte"/>
          </w:rPr>
          <w:t>À MADAME S…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366</w:t>
        </w:r>
        <w:r>
          <w:rPr>
            <w:webHidden/>
          </w:rPr>
          <w:fldChar w:fldCharType="end"/>
        </w:r>
      </w:hyperlink>
    </w:p>
    <w:p w14:paraId="6D64E130" w14:textId="782F255A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0" w:history="1">
        <w:r w:rsidRPr="00A6421E">
          <w:rPr>
            <w:rStyle w:val="Lienhypertexte"/>
          </w:rPr>
          <w:t>DEUX SONGES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367</w:t>
        </w:r>
        <w:r>
          <w:rPr>
            <w:webHidden/>
          </w:rPr>
          <w:fldChar w:fldCharType="end"/>
        </w:r>
      </w:hyperlink>
    </w:p>
    <w:p w14:paraId="521FE739" w14:textId="2558273C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961" w:history="1">
        <w:r w:rsidRPr="00A6421E">
          <w:rPr>
            <w:rStyle w:val="Lienhypertexte"/>
            <w:noProof/>
          </w:rPr>
          <w:t>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367</w:t>
        </w:r>
        <w:r>
          <w:rPr>
            <w:noProof/>
            <w:webHidden/>
          </w:rPr>
          <w:fldChar w:fldCharType="end"/>
        </w:r>
      </w:hyperlink>
    </w:p>
    <w:p w14:paraId="2CF6480E" w14:textId="2FCF1B16" w:rsidR="00C251AD" w:rsidRDefault="00C251AD">
      <w:pPr>
        <w:pStyle w:val="TM3"/>
        <w:rPr>
          <w:rFonts w:asciiTheme="minorHAnsi" w:eastAsiaTheme="minorEastAsia" w:hAnsiTheme="minorHAnsi" w:cstheme="minorBidi"/>
          <w:noProof/>
          <w:color w:val="auto"/>
          <w:kern w:val="2"/>
          <w:sz w:val="24"/>
          <w14:ligatures w14:val="standardContextual"/>
        </w:rPr>
      </w:pPr>
      <w:hyperlink w:anchor="_Toc199525962" w:history="1">
        <w:r w:rsidRPr="00A6421E">
          <w:rPr>
            <w:rStyle w:val="Lienhypertexte"/>
            <w:noProof/>
          </w:rPr>
          <w:t>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_Toc199525962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06FC2">
          <w:rPr>
            <w:noProof/>
            <w:webHidden/>
          </w:rPr>
          <w:t>367</w:t>
        </w:r>
        <w:r>
          <w:rPr>
            <w:noProof/>
            <w:webHidden/>
          </w:rPr>
          <w:fldChar w:fldCharType="end"/>
        </w:r>
      </w:hyperlink>
    </w:p>
    <w:p w14:paraId="7F370C76" w14:textId="6A024D56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3" w:history="1">
        <w:r w:rsidRPr="00A6421E">
          <w:rPr>
            <w:rStyle w:val="Lienhypertexte"/>
          </w:rPr>
          <w:t>SATYRE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369</w:t>
        </w:r>
        <w:r>
          <w:rPr>
            <w:webHidden/>
          </w:rPr>
          <w:fldChar w:fldCharType="end"/>
        </w:r>
      </w:hyperlink>
    </w:p>
    <w:p w14:paraId="7DE600BA" w14:textId="283BA88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4" w:history="1">
        <w:r w:rsidRPr="00A6421E">
          <w:rPr>
            <w:rStyle w:val="Lienhypertexte"/>
          </w:rPr>
          <w:t>OCTOBRE !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373</w:t>
        </w:r>
        <w:r>
          <w:rPr>
            <w:webHidden/>
          </w:rPr>
          <w:fldChar w:fldCharType="end"/>
        </w:r>
      </w:hyperlink>
    </w:p>
    <w:p w14:paraId="7BB6D521" w14:textId="2D1715F5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5" w:history="1">
        <w:r w:rsidRPr="00A6421E">
          <w:rPr>
            <w:rStyle w:val="Lienhypertexte"/>
          </w:rPr>
          <w:t>À TOI, MARGUERITE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374</w:t>
        </w:r>
        <w:r>
          <w:rPr>
            <w:webHidden/>
          </w:rPr>
          <w:fldChar w:fldCharType="end"/>
        </w:r>
      </w:hyperlink>
    </w:p>
    <w:p w14:paraId="301B530B" w14:textId="70F32262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6" w:history="1">
        <w:r w:rsidRPr="00A6421E">
          <w:rPr>
            <w:rStyle w:val="Lienhypertexte"/>
          </w:rPr>
          <w:t>LE BONHEUR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375</w:t>
        </w:r>
        <w:r>
          <w:rPr>
            <w:webHidden/>
          </w:rPr>
          <w:fldChar w:fldCharType="end"/>
        </w:r>
      </w:hyperlink>
    </w:p>
    <w:p w14:paraId="234D90CF" w14:textId="1CC6BA80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7" w:history="1">
        <w:r w:rsidRPr="00A6421E">
          <w:rPr>
            <w:rStyle w:val="Lienhypertexte"/>
          </w:rPr>
          <w:t>RÊVE DÉMESURÉ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376</w:t>
        </w:r>
        <w:r>
          <w:rPr>
            <w:webHidden/>
          </w:rPr>
          <w:fldChar w:fldCharType="end"/>
        </w:r>
      </w:hyperlink>
    </w:p>
    <w:p w14:paraId="71B9176F" w14:textId="47F9DEC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8" w:history="1">
        <w:r w:rsidRPr="00A6421E">
          <w:rPr>
            <w:rStyle w:val="Lienhypertexte"/>
          </w:rPr>
          <w:t>LES SPERMATOZOÏDES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377</w:t>
        </w:r>
        <w:r>
          <w:rPr>
            <w:webHidden/>
          </w:rPr>
          <w:fldChar w:fldCharType="end"/>
        </w:r>
      </w:hyperlink>
    </w:p>
    <w:p w14:paraId="64C4ED0A" w14:textId="1BEE39A4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69" w:history="1">
        <w:r w:rsidRPr="00A6421E">
          <w:rPr>
            <w:rStyle w:val="Lienhypertexte"/>
          </w:rPr>
          <w:t>LES PHARES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379</w:t>
        </w:r>
        <w:r>
          <w:rPr>
            <w:webHidden/>
          </w:rPr>
          <w:fldChar w:fldCharType="end"/>
        </w:r>
      </w:hyperlink>
    </w:p>
    <w:p w14:paraId="71C6923D" w14:textId="59CFA261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70" w:history="1">
        <w:r w:rsidRPr="00A6421E">
          <w:rPr>
            <w:rStyle w:val="Lienhypertexte"/>
          </w:rPr>
          <w:t>LA VENTRILOQUE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381</w:t>
        </w:r>
        <w:r>
          <w:rPr>
            <w:webHidden/>
          </w:rPr>
          <w:fldChar w:fldCharType="end"/>
        </w:r>
      </w:hyperlink>
    </w:p>
    <w:p w14:paraId="69E526CB" w14:textId="341AF9FF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71" w:history="1">
        <w:r w:rsidRPr="00A6421E">
          <w:rPr>
            <w:rStyle w:val="Lienhypertexte"/>
          </w:rPr>
          <w:t>LES PROMESSES D’UN VISAGE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383</w:t>
        </w:r>
        <w:r>
          <w:rPr>
            <w:webHidden/>
          </w:rPr>
          <w:fldChar w:fldCharType="end"/>
        </w:r>
      </w:hyperlink>
    </w:p>
    <w:p w14:paraId="170E24AC" w14:textId="27EC6F13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72" w:history="1">
        <w:r w:rsidRPr="00A6421E">
          <w:rPr>
            <w:rStyle w:val="Lienhypertexte"/>
          </w:rPr>
          <w:t>ODOR DI FEMINA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384</w:t>
        </w:r>
        <w:r>
          <w:rPr>
            <w:webHidden/>
          </w:rPr>
          <w:fldChar w:fldCharType="end"/>
        </w:r>
      </w:hyperlink>
    </w:p>
    <w:p w14:paraId="14A195AE" w14:textId="7BA2BE68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73" w:history="1">
        <w:r w:rsidRPr="00A6421E">
          <w:rPr>
            <w:rStyle w:val="Lienhypertexte"/>
          </w:rPr>
          <w:t>AUX SOUS-OFFICIERS DE LA GARNISON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385</w:t>
        </w:r>
        <w:r>
          <w:rPr>
            <w:webHidden/>
          </w:rPr>
          <w:fldChar w:fldCharType="end"/>
        </w:r>
      </w:hyperlink>
    </w:p>
    <w:p w14:paraId="15F7FAB9" w14:textId="2F27340E" w:rsidR="00C251AD" w:rsidRDefault="00C251AD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9525974" w:history="1">
        <w:r w:rsidRPr="00A6421E">
          <w:rPr>
            <w:rStyle w:val="Lienhypertexte"/>
          </w:rPr>
          <w:t>LES BAIGNEUSES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387</w:t>
        </w:r>
        <w:r>
          <w:rPr>
            <w:webHidden/>
          </w:rPr>
          <w:fldChar w:fldCharType="end"/>
        </w:r>
      </w:hyperlink>
    </w:p>
    <w:p w14:paraId="655A3BC2" w14:textId="682F50DE" w:rsidR="00C251AD" w:rsidRDefault="00C251AD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9525975" w:history="1">
        <w:r w:rsidRPr="00A6421E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_Toc199525975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06FC2">
          <w:rPr>
            <w:webHidden/>
          </w:rPr>
          <w:t>390</w:t>
        </w:r>
        <w:r>
          <w:rPr>
            <w:webHidden/>
          </w:rPr>
          <w:fldChar w:fldCharType="end"/>
        </w:r>
      </w:hyperlink>
    </w:p>
    <w:p w14:paraId="5E69434E" w14:textId="51B3764A" w:rsidR="00033562" w:rsidRDefault="00033562">
      <w:r>
        <w:fldChar w:fldCharType="end"/>
      </w:r>
    </w:p>
    <w:p w14:paraId="0747E1EE" w14:textId="77777777" w:rsidR="00B86016" w:rsidRPr="00B90685" w:rsidRDefault="00B86016" w:rsidP="008C6777">
      <w:pPr>
        <w:pStyle w:val="Titre1"/>
      </w:pPr>
      <w:bookmarkStart w:id="0" w:name="_Toc199525759"/>
      <w:r w:rsidRPr="00B90685">
        <w:lastRenderedPageBreak/>
        <w:t>INTRODUCTION</w:t>
      </w:r>
      <w:bookmarkEnd w:id="0"/>
      <w:r w:rsidRPr="00B90685">
        <w:br/>
      </w:r>
    </w:p>
    <w:p w14:paraId="4A7A622F" w14:textId="4B8E53A6" w:rsidR="008C6777" w:rsidRDefault="00B86016" w:rsidP="008C6777">
      <w:r w:rsidRPr="00B90685">
        <w:t xml:space="preserve">Cette anthologie satyrique et gaillarde avait été réunie par </w:t>
      </w:r>
      <w:r w:rsidR="008C6777">
        <w:t>M. </w:t>
      </w:r>
      <w:r w:rsidRPr="00B90685">
        <w:t>Germain Amplecas</w:t>
      </w:r>
      <w:r w:rsidR="008C6777">
        <w:t xml:space="preserve">, </w:t>
      </w:r>
      <w:r w:rsidRPr="00B90685">
        <w:t>qui mourut inopinément au moment où il se disposait à la publier</w:t>
      </w:r>
      <w:r w:rsidR="008C6777">
        <w:t xml:space="preserve">. </w:t>
      </w:r>
      <w:r w:rsidRPr="00B90685">
        <w:t>Il s</w:t>
      </w:r>
      <w:r w:rsidR="008C6777">
        <w:t>’</w:t>
      </w:r>
      <w:r w:rsidRPr="00B90685">
        <w:t>était entendu avec son éditeur et avait choisi lui-même</w:t>
      </w:r>
      <w:r w:rsidR="008C6777">
        <w:t xml:space="preserve">, </w:t>
      </w:r>
      <w:r w:rsidRPr="00B90685">
        <w:t>pour cet ouvrage</w:t>
      </w:r>
      <w:r w:rsidR="008C6777">
        <w:t xml:space="preserve">, </w:t>
      </w:r>
      <w:r w:rsidRPr="00B90685">
        <w:t xml:space="preserve">le titre de </w:t>
      </w:r>
      <w:r w:rsidRPr="00AE769D">
        <w:rPr>
          <w:i/>
        </w:rPr>
        <w:t>Verger satyrique</w:t>
      </w:r>
      <w:r w:rsidR="008C6777">
        <w:t>.</w:t>
      </w:r>
    </w:p>
    <w:p w14:paraId="5681F663" w14:textId="31462EA2" w:rsidR="008C6777" w:rsidRDefault="00B86016" w:rsidP="008C6777">
      <w:r w:rsidRPr="00B90685">
        <w:t>La mort de l</w:t>
      </w:r>
      <w:r w:rsidR="008C6777">
        <w:t>’</w:t>
      </w:r>
      <w:r w:rsidRPr="00B90685">
        <w:t xml:space="preserve">érudit </w:t>
      </w:r>
      <w:r w:rsidR="008C6777">
        <w:t>M. </w:t>
      </w:r>
      <w:r w:rsidRPr="00B90685">
        <w:t>Germain Amplecas laisse bien des regrets</w:t>
      </w:r>
      <w:r w:rsidR="008C6777">
        <w:t xml:space="preserve">. </w:t>
      </w:r>
      <w:r w:rsidRPr="00B90685">
        <w:t>On se souviendra longtemps de la dignité de sa vie</w:t>
      </w:r>
      <w:r w:rsidR="008C6777">
        <w:t xml:space="preserve">. </w:t>
      </w:r>
      <w:r w:rsidRPr="00B90685">
        <w:t>Personne n</w:t>
      </w:r>
      <w:r w:rsidR="008C6777">
        <w:t>’</w:t>
      </w:r>
      <w:r w:rsidRPr="00B90685">
        <w:t>eût osé penser que les rares instants qu</w:t>
      </w:r>
      <w:r w:rsidR="008C6777">
        <w:t>’</w:t>
      </w:r>
      <w:r w:rsidRPr="00B90685">
        <w:t>il dérobait à ses études historiques</w:t>
      </w:r>
      <w:r w:rsidR="008C6777">
        <w:t xml:space="preserve">, </w:t>
      </w:r>
      <w:r w:rsidRPr="00B90685">
        <w:t>il les consacrait à réunir des contes en vers</w:t>
      </w:r>
      <w:r w:rsidR="008C6777">
        <w:t xml:space="preserve">, </w:t>
      </w:r>
      <w:r w:rsidRPr="00B90685">
        <w:t>des épigrammes</w:t>
      </w:r>
      <w:r w:rsidR="008C6777">
        <w:t xml:space="preserve">, </w:t>
      </w:r>
      <w:r w:rsidRPr="00B90685">
        <w:t>des poèmes lyriques</w:t>
      </w:r>
      <w:r w:rsidR="008C6777">
        <w:t xml:space="preserve">, </w:t>
      </w:r>
      <w:r w:rsidRPr="00B90685">
        <w:t>des chansons qui</w:t>
      </w:r>
      <w:r w:rsidR="008C6777">
        <w:t xml:space="preserve">, </w:t>
      </w:r>
      <w:r w:rsidRPr="00B90685">
        <w:t>placés sous l</w:t>
      </w:r>
      <w:r w:rsidR="008C6777">
        <w:t>’</w:t>
      </w:r>
      <w:r w:rsidRPr="00B90685">
        <w:t>invocation d</w:t>
      </w:r>
      <w:r w:rsidR="008C6777">
        <w:t>’</w:t>
      </w:r>
      <w:r w:rsidRPr="00B90685">
        <w:t>Aphrodite et de son fils</w:t>
      </w:r>
      <w:r w:rsidR="008C6777">
        <w:t xml:space="preserve">, </w:t>
      </w:r>
      <w:r w:rsidRPr="00B90685">
        <w:t>vont avoir désormais pour patronne</w:t>
      </w:r>
      <w:r w:rsidR="008C6777">
        <w:t xml:space="preserve">, </w:t>
      </w:r>
      <w:r w:rsidRPr="00B90685">
        <w:t xml:space="preserve">grâce au savant </w:t>
      </w:r>
      <w:r w:rsidR="008C6777">
        <w:t>M. </w:t>
      </w:r>
      <w:r w:rsidRPr="00B90685">
        <w:t>Germain Amplecas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austère et chaste Pallas Athéné</w:t>
      </w:r>
      <w:r w:rsidR="008C6777">
        <w:t>.</w:t>
      </w:r>
    </w:p>
    <w:p w14:paraId="7B0450AD" w14:textId="77777777" w:rsidR="008C6777" w:rsidRDefault="00B86016" w:rsidP="008C6777">
      <w:r w:rsidRPr="00B90685">
        <w:t>En effet</w:t>
      </w:r>
      <w:r w:rsidR="008C6777">
        <w:t xml:space="preserve">, </w:t>
      </w:r>
      <w:r w:rsidRPr="00B90685">
        <w:t>qu</w:t>
      </w:r>
      <w:r w:rsidR="008C6777">
        <w:t>’</w:t>
      </w:r>
      <w:r w:rsidRPr="00B90685">
        <w:t>on ne s</w:t>
      </w:r>
      <w:r w:rsidR="008C6777">
        <w:t>’</w:t>
      </w:r>
      <w:r w:rsidRPr="00B90685">
        <w:t>y trompe point</w:t>
      </w:r>
      <w:r w:rsidR="008C6777">
        <w:t xml:space="preserve">, </w:t>
      </w:r>
      <w:r w:rsidRPr="00B90685">
        <w:t>la matière de ce livre n</w:t>
      </w:r>
      <w:r w:rsidR="008C6777">
        <w:t>’</w:t>
      </w:r>
      <w:r w:rsidRPr="00B90685">
        <w:t>est point frivole</w:t>
      </w:r>
      <w:r w:rsidR="008C6777">
        <w:t xml:space="preserve">. </w:t>
      </w:r>
      <w:r w:rsidRPr="00B90685">
        <w:t>Tout ce qui touche à la sexualité a une importance de premier ordre</w:t>
      </w:r>
      <w:r w:rsidR="008C6777">
        <w:t xml:space="preserve">. </w:t>
      </w:r>
      <w:r w:rsidRPr="00B90685">
        <w:t>On sait avec quel soin les philologues de tous les pays recueillent les moindres contes obscènes</w:t>
      </w:r>
      <w:r w:rsidR="008C6777">
        <w:t xml:space="preserve">, </w:t>
      </w:r>
      <w:r w:rsidRPr="00B90685">
        <w:t>les vers orduriers les plus insignifiants que la muse</w:t>
      </w:r>
      <w:r w:rsidR="008C6777">
        <w:t xml:space="preserve">, </w:t>
      </w:r>
      <w:r w:rsidRPr="00B90685">
        <w:t>pariétaire se plaît à chanter</w:t>
      </w:r>
      <w:r w:rsidR="008C6777">
        <w:t xml:space="preserve">, </w:t>
      </w:r>
      <w:r w:rsidRPr="00B90685">
        <w:t>les dictons et les proverbes libres qui expriment le bon sens populaire</w:t>
      </w:r>
      <w:r w:rsidR="008C6777">
        <w:t>.</w:t>
      </w:r>
    </w:p>
    <w:p w14:paraId="312A97A2" w14:textId="77777777" w:rsidR="008C6777" w:rsidRDefault="00B86016" w:rsidP="008C6777">
      <w:r w:rsidRPr="00B90685">
        <w:t xml:space="preserve">Dans le </w:t>
      </w:r>
      <w:r w:rsidRPr="00AE769D">
        <w:rPr>
          <w:i/>
        </w:rPr>
        <w:t>Verger satyrique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attrait se trouve rehaussé par la perfection des pièces citées</w:t>
      </w:r>
      <w:r w:rsidR="008C6777">
        <w:t xml:space="preserve">, </w:t>
      </w:r>
      <w:r w:rsidRPr="00B90685">
        <w:t>qui sont dues le plus souvent à des poètes célèbres</w:t>
      </w:r>
      <w:r w:rsidR="008C6777">
        <w:t>.</w:t>
      </w:r>
    </w:p>
    <w:p w14:paraId="2AA97C84" w14:textId="7B6AD2EA" w:rsidR="008C6777" w:rsidRDefault="00B86016" w:rsidP="008C6777">
      <w:r w:rsidRPr="00B90685">
        <w:t>D</w:t>
      </w:r>
      <w:r w:rsidR="008C6777">
        <w:t>’</w:t>
      </w:r>
      <w:r w:rsidRPr="00B90685">
        <w:t>autre part</w:t>
      </w:r>
      <w:r w:rsidR="008C6777">
        <w:t xml:space="preserve">, </w:t>
      </w:r>
      <w:r w:rsidRPr="00B90685">
        <w:t>on est heureux</w:t>
      </w:r>
      <w:r w:rsidR="008C6777">
        <w:t xml:space="preserve">, </w:t>
      </w:r>
      <w:r w:rsidRPr="00B90685">
        <w:t>au moment où l</w:t>
      </w:r>
      <w:r w:rsidR="008C6777">
        <w:t>’</w:t>
      </w:r>
      <w:r w:rsidRPr="00B90685">
        <w:t>hypocrisie protestante paraît faire des progrès inquiétants</w:t>
      </w:r>
      <w:r w:rsidR="008C6777">
        <w:t xml:space="preserve">, </w:t>
      </w:r>
      <w:r w:rsidRPr="00B90685">
        <w:t>de constater qu</w:t>
      </w:r>
      <w:r w:rsidR="008C6777">
        <w:t>’</w:t>
      </w:r>
      <w:r w:rsidRPr="00B90685">
        <w:t>en France</w:t>
      </w:r>
      <w:r w:rsidR="008C6777">
        <w:t xml:space="preserve">, </w:t>
      </w:r>
      <w:r w:rsidRPr="00B90685">
        <w:t xml:space="preserve">au </w:t>
      </w:r>
      <w:r w:rsidR="008C6777" w:rsidRPr="00B90685">
        <w:t>XIX</w:t>
      </w:r>
      <w:r w:rsidR="008C6777" w:rsidRPr="008C6777">
        <w:rPr>
          <w:vertAlign w:val="superscript"/>
        </w:rPr>
        <w:t>e</w:t>
      </w:r>
      <w:r w:rsidR="008C6777">
        <w:t> siècle</w:t>
      </w:r>
      <w:r w:rsidRPr="00B90685">
        <w:t xml:space="preserve"> et même au </w:t>
      </w:r>
      <w:r w:rsidR="008C6777" w:rsidRPr="00B90685">
        <w:t>XX</w:t>
      </w:r>
      <w:r w:rsidR="008C6777" w:rsidRPr="008C6777">
        <w:rPr>
          <w:vertAlign w:val="superscript"/>
        </w:rPr>
        <w:t>e</w:t>
      </w:r>
      <w:r w:rsidR="008C6777">
        <w:t xml:space="preserve"> siècle, </w:t>
      </w:r>
      <w:r w:rsidRPr="00B90685">
        <w:t xml:space="preserve">des </w:t>
      </w:r>
      <w:r w:rsidRPr="00B90685">
        <w:lastRenderedPageBreak/>
        <w:t>poètes</w:t>
      </w:r>
      <w:r w:rsidR="008C6777">
        <w:t xml:space="preserve">, </w:t>
      </w:r>
      <w:r w:rsidRPr="00B90685">
        <w:t>et non des moindres</w:t>
      </w:r>
      <w:r w:rsidR="008C6777">
        <w:t xml:space="preserve">, </w:t>
      </w:r>
      <w:r w:rsidRPr="00B90685">
        <w:t>ont pensé et pensent que l</w:t>
      </w:r>
      <w:r w:rsidR="008C6777">
        <w:t>’</w:t>
      </w:r>
      <w:r w:rsidRPr="00B90685">
        <w:t>on peut nommer les choses naturelles par leur nom</w:t>
      </w:r>
      <w:r w:rsidR="008C6777">
        <w:t xml:space="preserve">, </w:t>
      </w:r>
      <w:r w:rsidRPr="00B90685">
        <w:t>qu</w:t>
      </w:r>
      <w:r w:rsidR="008C6777">
        <w:t>’</w:t>
      </w:r>
      <w:r w:rsidRPr="00B90685">
        <w:t>il n</w:t>
      </w:r>
      <w:r w:rsidR="008C6777">
        <w:t>’</w:t>
      </w:r>
      <w:r w:rsidRPr="00B90685">
        <w:t>y a pas deux libertés</w:t>
      </w:r>
      <w:r w:rsidR="008C6777">
        <w:t xml:space="preserve">, </w:t>
      </w:r>
      <w:r w:rsidRPr="00B90685">
        <w:t>pas plus qu</w:t>
      </w:r>
      <w:r w:rsidR="008C6777">
        <w:t>’</w:t>
      </w:r>
      <w:r w:rsidRPr="00B90685">
        <w:t>il n</w:t>
      </w:r>
      <w:r w:rsidR="008C6777">
        <w:t>’</w:t>
      </w:r>
      <w:r w:rsidRPr="00B90685">
        <w:t>y a deux arts</w:t>
      </w:r>
      <w:r w:rsidR="008C6777">
        <w:t>.</w:t>
      </w:r>
    </w:p>
    <w:p w14:paraId="6E70BA1C" w14:textId="77777777" w:rsidR="008C6777" w:rsidRDefault="00B86016" w:rsidP="008C6777">
      <w:r w:rsidRPr="00B90685">
        <w:t>On est heureux de constater aussi que cette façon de voir</w:t>
      </w:r>
      <w:r w:rsidR="008C6777">
        <w:t xml:space="preserve">, </w:t>
      </w:r>
      <w:r w:rsidRPr="00B90685">
        <w:t>qui fut celle de Rabelais</w:t>
      </w:r>
      <w:r w:rsidR="008C6777">
        <w:t xml:space="preserve">, </w:t>
      </w:r>
      <w:r w:rsidRPr="00B90685">
        <w:t>de La Fontaine et de Voltaire</w:t>
      </w:r>
      <w:r w:rsidR="008C6777">
        <w:t xml:space="preserve">, </w:t>
      </w:r>
      <w:r w:rsidRPr="00B90685">
        <w:t>a été partagée par Béranger</w:t>
      </w:r>
      <w:r w:rsidR="008C6777">
        <w:t xml:space="preserve">, </w:t>
      </w:r>
      <w:r w:rsidRPr="00B90685">
        <w:t>Théophile Gautier</w:t>
      </w:r>
      <w:r w:rsidR="008C6777">
        <w:t xml:space="preserve">, </w:t>
      </w:r>
      <w:r w:rsidRPr="00B90685">
        <w:t>Baudelaire et Verlaine</w:t>
      </w:r>
      <w:r w:rsidR="008C6777">
        <w:t xml:space="preserve">, </w:t>
      </w:r>
      <w:r w:rsidRPr="00B90685">
        <w:t>sans citer les autres</w:t>
      </w:r>
      <w:r w:rsidR="008C6777">
        <w:t>.</w:t>
      </w:r>
    </w:p>
    <w:p w14:paraId="0D0E8CF8" w14:textId="431A991D" w:rsidR="00B86016" w:rsidRPr="008C6777" w:rsidRDefault="00B86016" w:rsidP="00AE769D">
      <w:pPr>
        <w:pStyle w:val="Etoile"/>
      </w:pPr>
      <w:r w:rsidRPr="008C6777">
        <w:t>*</w:t>
      </w:r>
    </w:p>
    <w:p w14:paraId="3183C0AD" w14:textId="77777777" w:rsidR="008C6777" w:rsidRDefault="00B86016" w:rsidP="008C6777">
      <w:r w:rsidRPr="00B90685">
        <w:t>Quelques pseudonymes que l</w:t>
      </w:r>
      <w:r w:rsidR="008C6777">
        <w:t>’</w:t>
      </w:r>
      <w:r w:rsidRPr="00B90685">
        <w:t>on rencontrera au cours de cet ouvrage demandent des explications</w:t>
      </w:r>
      <w:r w:rsidR="008C6777">
        <w:t>.</w:t>
      </w:r>
    </w:p>
    <w:p w14:paraId="1FB31586" w14:textId="391A268A" w:rsidR="008C6777" w:rsidRDefault="00B86016" w:rsidP="008C6777">
      <w:r w:rsidRPr="00C14BD0">
        <w:rPr>
          <w:i/>
        </w:rPr>
        <w:t>El licenciado Herlanez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 xml:space="preserve">Peu de personnes hésitent encore à attribuer les vers de </w:t>
      </w:r>
      <w:r w:rsidRPr="00C14BD0">
        <w:rPr>
          <w:i/>
        </w:rPr>
        <w:t>Femmes</w:t>
      </w:r>
      <w:r w:rsidRPr="00B90685">
        <w:t xml:space="preserve"> et de </w:t>
      </w:r>
      <w:r w:rsidRPr="00C14BD0">
        <w:rPr>
          <w:i/>
        </w:rPr>
        <w:t>Hombres</w:t>
      </w:r>
      <w:r w:rsidRPr="00B90685">
        <w:t xml:space="preserve"> à Verlaine même</w:t>
      </w:r>
      <w:r w:rsidR="008C6777">
        <w:t xml:space="preserve">. </w:t>
      </w:r>
      <w:r w:rsidRPr="00B90685">
        <w:t>Et si l</w:t>
      </w:r>
      <w:r w:rsidR="008C6777">
        <w:t>’</w:t>
      </w:r>
      <w:r w:rsidRPr="00B90685">
        <w:t>on veut bien les lui attribuer</w:t>
      </w:r>
      <w:r w:rsidR="008C6777">
        <w:t xml:space="preserve">, </w:t>
      </w:r>
      <w:r w:rsidRPr="00B90685">
        <w:t xml:space="preserve">on avouera que le recueil intitulé </w:t>
      </w:r>
      <w:r w:rsidRPr="00C14BD0">
        <w:rPr>
          <w:i/>
        </w:rPr>
        <w:t>Hombres</w:t>
      </w:r>
      <w:r w:rsidRPr="00B90685">
        <w:t xml:space="preserve"> contient des pièces qui doivent compter parmi les plus belles qu</w:t>
      </w:r>
      <w:r w:rsidR="008C6777">
        <w:t>’</w:t>
      </w:r>
      <w:r w:rsidRPr="00B90685">
        <w:t>ait composées l</w:t>
      </w:r>
      <w:r w:rsidR="008C6777">
        <w:t>’</w:t>
      </w:r>
      <w:r w:rsidRPr="00B90685">
        <w:t xml:space="preserve">auteur de </w:t>
      </w:r>
      <w:r w:rsidRPr="00C14BD0">
        <w:rPr>
          <w:i/>
        </w:rPr>
        <w:t>Sagesse</w:t>
      </w:r>
      <w:r w:rsidR="008C6777">
        <w:t>.</w:t>
      </w:r>
    </w:p>
    <w:p w14:paraId="1C48CCDB" w14:textId="6B59A1A6" w:rsidR="008C6777" w:rsidRDefault="00B86016" w:rsidP="008C6777">
      <w:r w:rsidRPr="00C14BD0">
        <w:rPr>
          <w:i/>
        </w:rPr>
        <w:t>Le sire de Chambley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L</w:t>
      </w:r>
      <w:r w:rsidR="008C6777">
        <w:t>’</w:t>
      </w:r>
      <w:r w:rsidRPr="00B90685">
        <w:t>auteur qui se cachait sous ce pseudonyme s</w:t>
      </w:r>
      <w:r w:rsidR="008C6777">
        <w:t>’</w:t>
      </w:r>
      <w:r w:rsidRPr="00B90685">
        <w:t>est plu lui-même à dévoiler son nom véritable</w:t>
      </w:r>
      <w:r w:rsidR="008C6777">
        <w:t xml:space="preserve">. </w:t>
      </w:r>
      <w:r w:rsidRPr="00B90685">
        <w:t xml:space="preserve">Les exemplaires de la première édition de la </w:t>
      </w:r>
      <w:r w:rsidRPr="00C14BD0">
        <w:rPr>
          <w:i/>
        </w:rPr>
        <w:t>Légende des sexes</w:t>
      </w:r>
      <w:r w:rsidRPr="00B90685">
        <w:t xml:space="preserve"> portent tous une signature manuscrite qui ne laisse aucun doute sur la personnalité d</w:t>
      </w:r>
      <w:r w:rsidR="008C6777">
        <w:t>’</w:t>
      </w:r>
      <w:r w:rsidRPr="00B90685">
        <w:t>un poète dont l</w:t>
      </w:r>
      <w:r w:rsidR="008C6777">
        <w:t>’</w:t>
      </w:r>
      <w:r w:rsidRPr="00B90685">
        <w:t>Académie française fera bientôt</w:t>
      </w:r>
      <w:r w:rsidR="008C6777">
        <w:t xml:space="preserve">, </w:t>
      </w:r>
      <w:r w:rsidRPr="00B90685">
        <w:t>ce semble</w:t>
      </w:r>
      <w:r w:rsidR="008C6777">
        <w:t xml:space="preserve">, </w:t>
      </w:r>
      <w:r w:rsidRPr="00B90685">
        <w:t>un immortel</w:t>
      </w:r>
      <w:r w:rsidR="008C6777">
        <w:t xml:space="preserve">, </w:t>
      </w:r>
      <w:r w:rsidRPr="00B90685">
        <w:t>flagellant ainsi les hypocrites qui brûleraient volontiers Voltaire si</w:t>
      </w:r>
      <w:r w:rsidR="008C6777">
        <w:t xml:space="preserve">, </w:t>
      </w:r>
      <w:r w:rsidRPr="00B90685">
        <w:t>vivant aujourd</w:t>
      </w:r>
      <w:r w:rsidR="008C6777">
        <w:t>’</w:t>
      </w:r>
      <w:r w:rsidRPr="00B90685">
        <w:t>hui</w:t>
      </w:r>
      <w:r w:rsidR="008C6777">
        <w:t xml:space="preserve">, </w:t>
      </w:r>
      <w:r w:rsidRPr="00B90685">
        <w:t xml:space="preserve">il osait écrire </w:t>
      </w:r>
      <w:r w:rsidRPr="00C14BD0">
        <w:rPr>
          <w:i/>
        </w:rPr>
        <w:t>La Pucelle</w:t>
      </w:r>
      <w:r w:rsidR="008C6777">
        <w:t>.</w:t>
      </w:r>
    </w:p>
    <w:p w14:paraId="66D148A4" w14:textId="279381B0" w:rsidR="008C6777" w:rsidRDefault="00B86016" w:rsidP="008C6777">
      <w:r w:rsidRPr="00C14BD0">
        <w:rPr>
          <w:i/>
        </w:rPr>
        <w:t>Le sire de la Glotte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On s</w:t>
      </w:r>
      <w:r w:rsidR="008C6777">
        <w:t>’</w:t>
      </w:r>
      <w:r w:rsidRPr="00B90685">
        <w:t>accorde généralement pour reconnaître que ce pseudonyme cache le nom d</w:t>
      </w:r>
      <w:r w:rsidR="008C6777">
        <w:t>’</w:t>
      </w:r>
      <w:r w:rsidRPr="00B90685">
        <w:t>Albert Glatigny</w:t>
      </w:r>
      <w:r w:rsidR="008C6777">
        <w:t xml:space="preserve">, </w:t>
      </w:r>
      <w:r w:rsidRPr="00B90685">
        <w:t>ce poète malheureux qui</w:t>
      </w:r>
      <w:r w:rsidR="008C6777">
        <w:t xml:space="preserve">, </w:t>
      </w:r>
      <w:r w:rsidRPr="00B90685">
        <w:t>dans l</w:t>
      </w:r>
      <w:r w:rsidR="008C6777">
        <w:t>’</w:t>
      </w:r>
      <w:r w:rsidRPr="00C14BD0">
        <w:rPr>
          <w:i/>
        </w:rPr>
        <w:t>ex-dono</w:t>
      </w:r>
      <w:r w:rsidRPr="00B90685">
        <w:t xml:space="preserve"> d</w:t>
      </w:r>
      <w:r w:rsidR="008C6777">
        <w:t>’</w:t>
      </w:r>
      <w:r w:rsidRPr="00B90685">
        <w:t xml:space="preserve">un exemplaire des </w:t>
      </w:r>
      <w:r w:rsidRPr="00C14BD0">
        <w:rPr>
          <w:i/>
        </w:rPr>
        <w:t>Vignes folles</w:t>
      </w:r>
      <w:r w:rsidRPr="00B90685">
        <w:t xml:space="preserve"> donné aux frères Lyonnet</w:t>
      </w:r>
      <w:r w:rsidR="008C6777">
        <w:t xml:space="preserve">, </w:t>
      </w:r>
      <w:r w:rsidRPr="00B90685">
        <w:t>et que j</w:t>
      </w:r>
      <w:r w:rsidR="008C6777">
        <w:t>’</w:t>
      </w:r>
      <w:r w:rsidRPr="00B90685">
        <w:t>ai sur ma table</w:t>
      </w:r>
      <w:r w:rsidR="008C6777">
        <w:t xml:space="preserve">, </w:t>
      </w:r>
      <w:r w:rsidRPr="00B90685">
        <w:t xml:space="preserve">se qualifiait lui-même de </w:t>
      </w:r>
      <w:r w:rsidR="008C6777">
        <w:t>« </w:t>
      </w:r>
      <w:r w:rsidRPr="00B90685">
        <w:t>comédien méconnu</w:t>
      </w:r>
      <w:r w:rsidR="008C6777">
        <w:t> ».</w:t>
      </w:r>
    </w:p>
    <w:p w14:paraId="001139DA" w14:textId="7FEE247E" w:rsidR="008C6777" w:rsidRDefault="00B86016" w:rsidP="008C6777">
      <w:r w:rsidRPr="00C14BD0">
        <w:rPr>
          <w:i/>
        </w:rPr>
        <w:lastRenderedPageBreak/>
        <w:t xml:space="preserve">Le </w:t>
      </w:r>
      <w:r w:rsidR="007E01A0" w:rsidRPr="00C14BD0">
        <w:rPr>
          <w:i/>
        </w:rPr>
        <w:t xml:space="preserve">vidame </w:t>
      </w:r>
      <w:r w:rsidRPr="00C14BD0">
        <w:rPr>
          <w:i/>
        </w:rPr>
        <w:t>Bonaventure de la Braguette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On pense que c</w:t>
      </w:r>
      <w:r w:rsidR="008C6777">
        <w:t>’</w:t>
      </w:r>
      <w:r w:rsidRPr="00B90685">
        <w:t>était là un autre pseudonyme de Glatigny</w:t>
      </w:r>
      <w:r w:rsidR="008C6777">
        <w:t xml:space="preserve">. </w:t>
      </w:r>
      <w:r w:rsidRPr="00B90685">
        <w:t>On ne doit pas le confondre avec</w:t>
      </w:r>
      <w:r w:rsidR="008C6777">
        <w:t> :</w:t>
      </w:r>
    </w:p>
    <w:p w14:paraId="7ED7E5B1" w14:textId="4DD57F7F" w:rsidR="008C6777" w:rsidRDefault="00B86016" w:rsidP="008C6777">
      <w:r w:rsidRPr="00C14BD0">
        <w:rPr>
          <w:i/>
        </w:rPr>
        <w:t>Monsieur de la Braguette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D</w:t>
      </w:r>
      <w:r w:rsidR="008C6777">
        <w:t>’</w:t>
      </w:r>
      <w:r w:rsidRPr="00B90685">
        <w:t>après le Livre</w:t>
      </w:r>
      <w:r w:rsidR="008C6777">
        <w:t xml:space="preserve">, </w:t>
      </w:r>
      <w:r w:rsidRPr="00B90685">
        <w:t>ce pseudonyme appartient à Théodore Hannon</w:t>
      </w:r>
      <w:r w:rsidR="008C6777">
        <w:t xml:space="preserve">, </w:t>
      </w:r>
      <w:r w:rsidR="007E01A0">
        <w:t>l</w:t>
      </w:r>
      <w:r w:rsidR="008C6777">
        <w:t>’</w:t>
      </w:r>
      <w:r w:rsidR="007E01A0" w:rsidRPr="00B90685">
        <w:t xml:space="preserve">auteur </w:t>
      </w:r>
      <w:r w:rsidRPr="00B90685">
        <w:t xml:space="preserve">baudelairien des </w:t>
      </w:r>
      <w:r w:rsidRPr="00C14BD0">
        <w:rPr>
          <w:i/>
        </w:rPr>
        <w:t>Rimes de joie</w:t>
      </w:r>
      <w:r w:rsidR="008C6777">
        <w:t>.</w:t>
      </w:r>
    </w:p>
    <w:p w14:paraId="2EFECA13" w14:textId="307C1ADE" w:rsidR="008C6777" w:rsidRDefault="00B86016" w:rsidP="008C6777">
      <w:r w:rsidRPr="00C14BD0">
        <w:rPr>
          <w:i/>
        </w:rPr>
        <w:t>Les Sonnets du Docteur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Ce recueil célèbre</w:t>
      </w:r>
      <w:r w:rsidR="008C6777">
        <w:t xml:space="preserve">, </w:t>
      </w:r>
      <w:r w:rsidRPr="00B90685">
        <w:t>illustré par Rops</w:t>
      </w:r>
      <w:r w:rsidR="008C6777">
        <w:t xml:space="preserve">, </w:t>
      </w:r>
      <w:r w:rsidRPr="00B90685">
        <w:t>fut composé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après le catalogue imprimé de la Bibliothèque nationale</w:t>
      </w:r>
      <w:r w:rsidR="008C6777">
        <w:t xml:space="preserve">, </w:t>
      </w:r>
      <w:r w:rsidRPr="00B90685">
        <w:t>par le docteur Georges Camuset</w:t>
      </w:r>
      <w:r w:rsidR="008C6777">
        <w:t>.</w:t>
      </w:r>
    </w:p>
    <w:p w14:paraId="794707E9" w14:textId="6A4D1933" w:rsidR="008C6777" w:rsidRDefault="00B86016" w:rsidP="008C6777">
      <w:r w:rsidRPr="00C14BD0">
        <w:rPr>
          <w:i/>
        </w:rPr>
        <w:t>L</w:t>
      </w:r>
      <w:r w:rsidR="008C6777">
        <w:rPr>
          <w:i/>
        </w:rPr>
        <w:t>’</w:t>
      </w:r>
      <w:r w:rsidRPr="00C14BD0">
        <w:rPr>
          <w:i/>
        </w:rPr>
        <w:t>abbé de Thélème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On croit généralement que c</w:t>
      </w:r>
      <w:r w:rsidR="008C6777">
        <w:t>’</w:t>
      </w:r>
      <w:r w:rsidRPr="00B90685">
        <w:t xml:space="preserve">est là un pseudonyme de </w:t>
      </w:r>
      <w:r w:rsidR="008C6777">
        <w:t>M. </w:t>
      </w:r>
      <w:r w:rsidRPr="00B90685">
        <w:t>Germain Amplecas</w:t>
      </w:r>
      <w:r w:rsidR="008C6777">
        <w:t>.</w:t>
      </w:r>
    </w:p>
    <w:p w14:paraId="79E4DBB7" w14:textId="09A51C21" w:rsidR="008C6777" w:rsidRDefault="00B86016" w:rsidP="008C6777">
      <w:r w:rsidRPr="00C14BD0">
        <w:rPr>
          <w:i/>
        </w:rPr>
        <w:t>Épiphane Sidredoulx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 xml:space="preserve">On sait maintenant que le savant </w:t>
      </w:r>
      <w:r w:rsidR="008C6777">
        <w:t>M. </w:t>
      </w:r>
      <w:r w:rsidRPr="00B90685">
        <w:t xml:space="preserve">Prosper Blanchemain écrivit </w:t>
      </w:r>
      <w:r w:rsidRPr="00C14BD0">
        <w:rPr>
          <w:i/>
        </w:rPr>
        <w:t>Les Fanfreluches</w:t>
      </w:r>
      <w:r w:rsidR="008C6777">
        <w:rPr>
          <w:i/>
        </w:rPr>
        <w:t xml:space="preserve">, </w:t>
      </w:r>
      <w:r w:rsidRPr="00C14BD0">
        <w:rPr>
          <w:i/>
        </w:rPr>
        <w:t>contes et gauloiseries</w:t>
      </w:r>
      <w:r w:rsidR="008C6777">
        <w:rPr>
          <w:i/>
        </w:rPr>
        <w:t xml:space="preserve">, </w:t>
      </w:r>
      <w:r w:rsidRPr="00C14BD0">
        <w:rPr>
          <w:i/>
        </w:rPr>
        <w:t>par Épiphane Sidredoulx</w:t>
      </w:r>
      <w:r w:rsidR="008C6777">
        <w:rPr>
          <w:i/>
        </w:rPr>
        <w:t xml:space="preserve">, </w:t>
      </w:r>
      <w:r w:rsidRPr="00C14BD0">
        <w:rPr>
          <w:i/>
        </w:rPr>
        <w:t>président honoraire de l</w:t>
      </w:r>
      <w:r w:rsidR="008C6777">
        <w:rPr>
          <w:i/>
        </w:rPr>
        <w:t>’</w:t>
      </w:r>
      <w:r w:rsidRPr="00C14BD0">
        <w:rPr>
          <w:i/>
        </w:rPr>
        <w:t>Académie de Sotteville-lez-Rouen</w:t>
      </w:r>
      <w:r w:rsidR="008C6777">
        <w:t xml:space="preserve"> (</w:t>
      </w:r>
      <w:r w:rsidRPr="00B90685">
        <w:t>1879</w:t>
      </w:r>
      <w:r w:rsidR="008C6777">
        <w:t xml:space="preserve">). </w:t>
      </w:r>
      <w:r w:rsidRPr="00B90685">
        <w:t>Plusieurs des pièces qu</w:t>
      </w:r>
      <w:r w:rsidR="008C6777">
        <w:t>’</w:t>
      </w:r>
      <w:r w:rsidRPr="00B90685">
        <w:t xml:space="preserve">il composa sont imitées du </w:t>
      </w:r>
      <w:r w:rsidRPr="00C14BD0">
        <w:rPr>
          <w:i/>
        </w:rPr>
        <w:t>Moyen de parvenir</w:t>
      </w:r>
      <w:r w:rsidR="008C6777">
        <w:t>.</w:t>
      </w:r>
    </w:p>
    <w:p w14:paraId="05FB7465" w14:textId="6AA25BEB" w:rsidR="008C6777" w:rsidRDefault="00B86016" w:rsidP="008C6777">
      <w:r w:rsidRPr="00C14BD0">
        <w:rPr>
          <w:i/>
        </w:rPr>
        <w:t>Le Petit-Neveu de Baffo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Ce pseudonyme cache</w:t>
      </w:r>
      <w:r w:rsidR="008C6777">
        <w:t xml:space="preserve">, </w:t>
      </w:r>
      <w:r w:rsidRPr="00B90685">
        <w:t>paraît-il</w:t>
      </w:r>
      <w:r w:rsidR="008C6777">
        <w:t xml:space="preserve">, </w:t>
      </w:r>
      <w:r w:rsidRPr="00B90685">
        <w:t>un poète normand fort délicat</w:t>
      </w:r>
      <w:r w:rsidR="008C6777">
        <w:t>.</w:t>
      </w:r>
    </w:p>
    <w:p w14:paraId="78B2B90A" w14:textId="1D73DE5B" w:rsidR="008C6777" w:rsidRDefault="00B86016" w:rsidP="008C6777">
      <w:r w:rsidRPr="00C14BD0">
        <w:rPr>
          <w:i/>
        </w:rPr>
        <w:t>Jules Marry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J</w:t>
      </w:r>
      <w:r w:rsidR="008C6777">
        <w:t>’</w:t>
      </w:r>
      <w:r w:rsidRPr="00B90685">
        <w:t>ai rencontré ce poète dont le véritable nom est Delisle ou Delille</w:t>
      </w:r>
      <w:r w:rsidR="008C6777">
        <w:t xml:space="preserve">. </w:t>
      </w:r>
      <w:r w:rsidRPr="00B90685">
        <w:t>Il a publié une plaquette satyrique</w:t>
      </w:r>
      <w:r w:rsidR="008C6777">
        <w:t xml:space="preserve">, </w:t>
      </w:r>
      <w:r w:rsidRPr="00B90685">
        <w:t>pleine de talent</w:t>
      </w:r>
      <w:r w:rsidR="008C6777">
        <w:t xml:space="preserve">, </w:t>
      </w:r>
      <w:r w:rsidRPr="00C14BD0">
        <w:rPr>
          <w:i/>
        </w:rPr>
        <w:t xml:space="preserve">Les Exploits de </w:t>
      </w:r>
      <w:r w:rsidR="008C6777">
        <w:rPr>
          <w:i/>
        </w:rPr>
        <w:t>M. </w:t>
      </w:r>
      <w:r w:rsidRPr="00C14BD0">
        <w:rPr>
          <w:i/>
        </w:rPr>
        <w:t>Dupanloup</w:t>
      </w:r>
      <w:r w:rsidR="008C6777">
        <w:t xml:space="preserve"> (</w:t>
      </w:r>
      <w:r w:rsidRPr="00B90685">
        <w:t>Sansot</w:t>
      </w:r>
      <w:r w:rsidR="008C6777">
        <w:t xml:space="preserve">, </w:t>
      </w:r>
      <w:r w:rsidRPr="00B90685">
        <w:t>1904</w:t>
      </w:r>
      <w:r w:rsidR="008C6777">
        <w:t>).</w:t>
      </w:r>
    </w:p>
    <w:p w14:paraId="54CBA08F" w14:textId="2B38CFB7" w:rsidR="008C6777" w:rsidRDefault="00B86016" w:rsidP="008C6777">
      <w:r w:rsidRPr="00C14BD0">
        <w:rPr>
          <w:i/>
        </w:rPr>
        <w:t>Le Marin inconnu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Cette dénomination cache la personnalité d</w:t>
      </w:r>
      <w:r w:rsidR="008C6777">
        <w:t>’</w:t>
      </w:r>
      <w:r w:rsidRPr="00B90685">
        <w:t>un capitaine de frégate</w:t>
      </w:r>
      <w:r w:rsidR="008C6777">
        <w:t xml:space="preserve">… </w:t>
      </w:r>
      <w:r w:rsidRPr="00B90685">
        <w:t>mettons dans la marine suisse</w:t>
      </w:r>
      <w:r w:rsidR="008C6777">
        <w:t xml:space="preserve">, </w:t>
      </w:r>
      <w:r w:rsidRPr="00B90685">
        <w:t>dont le nom commence par un M</w:t>
      </w:r>
      <w:r w:rsidR="008C6777">
        <w:t>.</w:t>
      </w:r>
    </w:p>
    <w:p w14:paraId="0036A82E" w14:textId="7B71B8CE" w:rsidR="00B86016" w:rsidRPr="008C6777" w:rsidRDefault="00B86016" w:rsidP="00AE769D">
      <w:pPr>
        <w:pStyle w:val="Etoile"/>
      </w:pPr>
      <w:r w:rsidRPr="008C6777">
        <w:t>*</w:t>
      </w:r>
    </w:p>
    <w:p w14:paraId="57DE6E65" w14:textId="493CC4E3" w:rsidR="008C6777" w:rsidRDefault="00B86016" w:rsidP="00B86016">
      <w:r w:rsidRPr="00B90685">
        <w:t>Puisse ce recueil plaire à tous ceux qui aiment la franche gaîté gauloise</w:t>
      </w:r>
      <w:r w:rsidR="008C6777">
        <w:t xml:space="preserve">. </w:t>
      </w:r>
      <w:r w:rsidRPr="00B90685">
        <w:t xml:space="preserve">Ils béniront la mémoire de </w:t>
      </w:r>
      <w:r w:rsidR="008C6777">
        <w:t>M. </w:t>
      </w:r>
      <w:r w:rsidRPr="00B90685">
        <w:t xml:space="preserve">Germain </w:t>
      </w:r>
      <w:r w:rsidRPr="00B90685">
        <w:lastRenderedPageBreak/>
        <w:t>Amplecas</w:t>
      </w:r>
      <w:r w:rsidR="008C6777">
        <w:t xml:space="preserve">, </w:t>
      </w:r>
      <w:r w:rsidRPr="00B90685">
        <w:t xml:space="preserve">et nul doute que le </w:t>
      </w:r>
      <w:r w:rsidRPr="00C14BD0">
        <w:rPr>
          <w:i/>
        </w:rPr>
        <w:t>Verger satyrique</w:t>
      </w:r>
      <w:r w:rsidRPr="00B90685">
        <w:t xml:space="preserve"> ne fasse plus de bien à sa gloire que les graves dissertations qu</w:t>
      </w:r>
      <w:r w:rsidR="008C6777">
        <w:t>’</w:t>
      </w:r>
      <w:r w:rsidRPr="00B90685">
        <w:t>il n</w:t>
      </w:r>
      <w:r w:rsidR="008C6777">
        <w:t>’</w:t>
      </w:r>
      <w:r w:rsidRPr="00B90685">
        <w:t>écrivit que pour un petit nombre de savants</w:t>
      </w:r>
      <w:r w:rsidR="008C6777">
        <w:t xml:space="preserve">, </w:t>
      </w:r>
      <w:r w:rsidRPr="00B90685">
        <w:t>ses confrères</w:t>
      </w:r>
      <w:r w:rsidR="008C6777">
        <w:t>.</w:t>
      </w:r>
    </w:p>
    <w:p w14:paraId="1F4EBC77" w14:textId="73A08D09" w:rsidR="00B86016" w:rsidRPr="00AE769D" w:rsidRDefault="00AE769D" w:rsidP="00AE769D">
      <w:pPr>
        <w:pStyle w:val="Titre1"/>
        <w:rPr>
          <w:sz w:val="60"/>
          <w:szCs w:val="60"/>
        </w:rPr>
      </w:pPr>
      <w:bookmarkStart w:id="1" w:name="_Toc275359118"/>
      <w:r>
        <w:lastRenderedPageBreak/>
        <w:br/>
      </w:r>
      <w:r>
        <w:br/>
      </w:r>
      <w:r>
        <w:br/>
      </w:r>
      <w:r>
        <w:br/>
      </w:r>
      <w:bookmarkStart w:id="2" w:name="_Toc199525760"/>
      <w:r w:rsidR="00B86016" w:rsidRPr="00AE769D">
        <w:rPr>
          <w:sz w:val="60"/>
          <w:szCs w:val="60"/>
        </w:rPr>
        <w:t>CONTES EN VERS</w:t>
      </w:r>
      <w:bookmarkEnd w:id="1"/>
      <w:bookmarkEnd w:id="2"/>
    </w:p>
    <w:p w14:paraId="2AA0EA10" w14:textId="77777777" w:rsidR="00B86016" w:rsidRPr="00B90685" w:rsidRDefault="00B86016" w:rsidP="008C6777">
      <w:pPr>
        <w:pStyle w:val="Titre2"/>
        <w:rPr>
          <w:szCs w:val="44"/>
        </w:rPr>
      </w:pPr>
      <w:bookmarkStart w:id="3" w:name="_Toc275359119"/>
      <w:bookmarkStart w:id="4" w:name="_Toc199525761"/>
      <w:r w:rsidRPr="00B90685">
        <w:rPr>
          <w:szCs w:val="44"/>
        </w:rPr>
        <w:lastRenderedPageBreak/>
        <w:t xml:space="preserve">FLEUR DE </w:t>
      </w:r>
      <w:bookmarkEnd w:id="3"/>
      <w:r w:rsidRPr="00B90685">
        <w:rPr>
          <w:szCs w:val="44"/>
        </w:rPr>
        <w:t>CHÂTAIGNIER</w:t>
      </w:r>
      <w:bookmarkEnd w:id="4"/>
      <w:r w:rsidRPr="00B90685">
        <w:rPr>
          <w:szCs w:val="44"/>
        </w:rPr>
        <w:br/>
      </w:r>
    </w:p>
    <w:p w14:paraId="7A403091" w14:textId="77777777" w:rsidR="00B86016" w:rsidRPr="00B90685" w:rsidRDefault="00B86016" w:rsidP="00AE0391">
      <w:pPr>
        <w:spacing w:before="0" w:after="0"/>
      </w:pPr>
      <w:r w:rsidRPr="00B90685">
        <w:t>La floraison du châtaignier</w:t>
      </w:r>
    </w:p>
    <w:p w14:paraId="0B9412D4" w14:textId="77777777" w:rsidR="00B86016" w:rsidRPr="00B90685" w:rsidRDefault="00B86016" w:rsidP="00AE0391">
      <w:pPr>
        <w:spacing w:before="0" w:after="0"/>
      </w:pPr>
      <w:r w:rsidRPr="00B90685">
        <w:t>Offre une odeur particulière</w:t>
      </w:r>
    </w:p>
    <w:p w14:paraId="3B45B34A" w14:textId="77777777" w:rsidR="008C6777" w:rsidRDefault="00B86016" w:rsidP="00AE0391">
      <w:pPr>
        <w:spacing w:before="0" w:after="0"/>
      </w:pPr>
      <w:r w:rsidRPr="00B90685">
        <w:t>Et difficile à désigner</w:t>
      </w:r>
      <w:r w:rsidR="008C6777">
        <w:t>.</w:t>
      </w:r>
    </w:p>
    <w:p w14:paraId="0A8F5A93" w14:textId="4435DFD8" w:rsidR="008C6777" w:rsidRDefault="00B86016" w:rsidP="00AE0391">
      <w:pPr>
        <w:spacing w:before="0" w:after="0"/>
      </w:pPr>
      <w:r w:rsidRPr="00B90685">
        <w:t>Essayons pourtant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Maître Pierre</w:t>
      </w:r>
      <w:r w:rsidR="008C6777">
        <w:t>,</w:t>
      </w:r>
    </w:p>
    <w:p w14:paraId="6EE11CAF" w14:textId="7BFBEBBB" w:rsidR="00B86016" w:rsidRPr="00B90685" w:rsidRDefault="00B86016" w:rsidP="00AE0391">
      <w:pPr>
        <w:spacing w:before="0" w:after="0"/>
      </w:pPr>
      <w:r w:rsidRPr="00B90685">
        <w:t>Certain soir</w:t>
      </w:r>
      <w:r w:rsidR="008C6777">
        <w:t xml:space="preserve">, </w:t>
      </w:r>
      <w:r w:rsidRPr="00B90685">
        <w:t>avec sa fermière</w:t>
      </w:r>
    </w:p>
    <w:p w14:paraId="65703983" w14:textId="77777777" w:rsidR="008C6777" w:rsidRDefault="00B86016" w:rsidP="00AE0391">
      <w:pPr>
        <w:spacing w:before="0" w:after="0"/>
      </w:pPr>
      <w:r w:rsidRPr="00B90685">
        <w:t>Et son garçon</w:t>
      </w:r>
      <w:r w:rsidR="008C6777">
        <w:t xml:space="preserve">, </w:t>
      </w:r>
      <w:r w:rsidRPr="00B90685">
        <w:t>rentraient de loin</w:t>
      </w:r>
      <w:r w:rsidR="008C6777">
        <w:t>,</w:t>
      </w:r>
    </w:p>
    <w:p w14:paraId="4EF8F6A6" w14:textId="77777777" w:rsidR="008C6777" w:rsidRDefault="00B86016" w:rsidP="00AE0391">
      <w:pPr>
        <w:spacing w:before="0" w:after="0"/>
      </w:pPr>
      <w:r w:rsidRPr="00B90685">
        <w:t>Sur une charrette de foin</w:t>
      </w:r>
      <w:r w:rsidR="008C6777">
        <w:t>.</w:t>
      </w:r>
    </w:p>
    <w:p w14:paraId="6D17E636" w14:textId="1D5B347A" w:rsidR="00B86016" w:rsidRPr="00B90685" w:rsidRDefault="00B86016" w:rsidP="00AE0391">
      <w:pPr>
        <w:spacing w:before="0" w:after="0"/>
      </w:pPr>
      <w:r w:rsidRPr="00B90685">
        <w:t>Pierre dormait</w:t>
      </w:r>
      <w:r w:rsidR="008C6777">
        <w:t xml:space="preserve">. </w:t>
      </w:r>
      <w:r w:rsidRPr="00B90685">
        <w:t>Sa bonne femme</w:t>
      </w:r>
    </w:p>
    <w:p w14:paraId="6B8E08B2" w14:textId="77777777" w:rsidR="008C6777" w:rsidRDefault="00B86016" w:rsidP="00AE0391">
      <w:pPr>
        <w:spacing w:before="0" w:after="0"/>
      </w:pPr>
      <w:r w:rsidRPr="00B90685">
        <w:t>Dormait aussi près du garçon</w:t>
      </w:r>
      <w:r w:rsidR="008C6777">
        <w:t>.</w:t>
      </w:r>
    </w:p>
    <w:p w14:paraId="20AEAFDE" w14:textId="77777777" w:rsidR="008C6777" w:rsidRDefault="00B86016" w:rsidP="00AE0391">
      <w:pPr>
        <w:spacing w:before="0" w:after="0"/>
      </w:pPr>
      <w:r w:rsidRPr="00B90685">
        <w:t>Le garçon tâtonnait la dame</w:t>
      </w:r>
      <w:r w:rsidR="008C6777">
        <w:t>,</w:t>
      </w:r>
    </w:p>
    <w:p w14:paraId="7EF1FC2A" w14:textId="77777777" w:rsidR="008C6777" w:rsidRDefault="00B86016" w:rsidP="00AE0391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sans faire trop de façon</w:t>
      </w:r>
      <w:r w:rsidR="008C6777">
        <w:t>,</w:t>
      </w:r>
    </w:p>
    <w:p w14:paraId="249E4394" w14:textId="77777777" w:rsidR="008C6777" w:rsidRDefault="00B86016" w:rsidP="00AE0391">
      <w:pPr>
        <w:spacing w:before="0" w:after="0"/>
      </w:pPr>
      <w:r w:rsidRPr="00B90685">
        <w:t>Se laissait pousser à la gamme</w:t>
      </w:r>
      <w:r w:rsidR="008C6777">
        <w:t>,</w:t>
      </w:r>
    </w:p>
    <w:p w14:paraId="3E145851" w14:textId="77777777" w:rsidR="008C6777" w:rsidRDefault="00B86016" w:rsidP="00AE0391">
      <w:pPr>
        <w:spacing w:before="0" w:after="0"/>
      </w:pPr>
      <w:r w:rsidRPr="00B90685">
        <w:t>Si bien que</w:t>
      </w:r>
      <w:r w:rsidR="008C6777">
        <w:t xml:space="preserve">, </w:t>
      </w:r>
      <w:r w:rsidRPr="00B90685">
        <w:t>dans un doux frisson</w:t>
      </w:r>
      <w:r w:rsidR="008C6777">
        <w:t>,</w:t>
      </w:r>
    </w:p>
    <w:p w14:paraId="5EEF8DFC" w14:textId="66935AEE" w:rsidR="00B86016" w:rsidRPr="00B90685" w:rsidRDefault="00B86016" w:rsidP="00AE0391">
      <w:pPr>
        <w:spacing w:before="0" w:after="0"/>
      </w:pPr>
      <w:r w:rsidRPr="00B90685">
        <w:t>Jaillit la liqueur sans pareille</w:t>
      </w:r>
    </w:p>
    <w:p w14:paraId="151CD2B2" w14:textId="77777777" w:rsidR="008C6777" w:rsidRDefault="00B86016" w:rsidP="00AE0391">
      <w:pPr>
        <w:spacing w:before="0" w:after="0"/>
      </w:pPr>
      <w:r w:rsidRPr="00B90685">
        <w:t>Qui fait les rois et les fermiers</w:t>
      </w:r>
      <w:r w:rsidR="008C6777">
        <w:t>.</w:t>
      </w:r>
    </w:p>
    <w:p w14:paraId="5A0B9015" w14:textId="77777777" w:rsidR="008C6777" w:rsidRDefault="008C6777" w:rsidP="00AE0391">
      <w:pPr>
        <w:spacing w:before="0" w:after="0"/>
      </w:pPr>
      <w:r>
        <w:t>— </w:t>
      </w:r>
      <w:r w:rsidR="00B86016" w:rsidRPr="00B90685">
        <w:t>Tiens</w:t>
      </w:r>
      <w:r>
        <w:t xml:space="preserve"> ! </w:t>
      </w:r>
      <w:r w:rsidR="00B86016" w:rsidRPr="00B90685">
        <w:t>dit le mari qui s</w:t>
      </w:r>
      <w:r>
        <w:t>’</w:t>
      </w:r>
      <w:r w:rsidR="00B86016" w:rsidRPr="00B90685">
        <w:t>éveille</w:t>
      </w:r>
      <w:r>
        <w:t>,</w:t>
      </w:r>
    </w:p>
    <w:p w14:paraId="00B8ABE5" w14:textId="77777777" w:rsidR="008C6777" w:rsidRDefault="00B86016" w:rsidP="00AE0391">
      <w:pPr>
        <w:spacing w:before="0" w:after="0"/>
      </w:pPr>
      <w:r w:rsidRPr="00B90685">
        <w:t>En dressant le nez et l</w:t>
      </w:r>
      <w:r w:rsidR="008C6777">
        <w:t>’</w:t>
      </w:r>
      <w:r w:rsidRPr="00B90685">
        <w:t>oreille</w:t>
      </w:r>
      <w:r w:rsidR="008C6777">
        <w:t>,</w:t>
      </w:r>
    </w:p>
    <w:p w14:paraId="6F166B10" w14:textId="77777777" w:rsidR="008C6777" w:rsidRDefault="00B86016" w:rsidP="00AE0391">
      <w:pPr>
        <w:spacing w:before="0" w:after="0"/>
      </w:pPr>
      <w:r w:rsidRPr="00B90685">
        <w:t>Nous passons sous les châtaigniers</w:t>
      </w:r>
      <w:r w:rsidR="008C6777">
        <w:t>.</w:t>
      </w:r>
    </w:p>
    <w:p w14:paraId="51F84C7F" w14:textId="77777777" w:rsidR="008C6777" w:rsidRDefault="00B86016" w:rsidP="008C6777">
      <w:pPr>
        <w:jc w:val="right"/>
      </w:pPr>
      <w:r w:rsidRPr="008C6777">
        <w:t>Épiphane S</w:t>
      </w:r>
      <w:r w:rsidRPr="007342D2">
        <w:rPr>
          <w:rStyle w:val="Taille-1Caracteres"/>
        </w:rPr>
        <w:t>IDREDOULX</w:t>
      </w:r>
      <w:r w:rsidR="008C6777">
        <w:t>.</w:t>
      </w:r>
    </w:p>
    <w:p w14:paraId="6337998D" w14:textId="4A163B93" w:rsidR="00B86016" w:rsidRPr="00B90685" w:rsidRDefault="00B86016" w:rsidP="008C6777">
      <w:pPr>
        <w:pStyle w:val="Titre2"/>
        <w:rPr>
          <w:szCs w:val="44"/>
        </w:rPr>
      </w:pPr>
      <w:bookmarkStart w:id="5" w:name="_Toc275359120"/>
      <w:bookmarkStart w:id="6" w:name="_Toc199525762"/>
      <w:r w:rsidRPr="00B90685">
        <w:rPr>
          <w:szCs w:val="44"/>
        </w:rPr>
        <w:lastRenderedPageBreak/>
        <w:t>LE BRÉVIAIRE</w:t>
      </w:r>
      <w:bookmarkEnd w:id="5"/>
      <w:bookmarkEnd w:id="6"/>
      <w:r w:rsidRPr="00B90685">
        <w:rPr>
          <w:szCs w:val="44"/>
        </w:rPr>
        <w:br/>
      </w:r>
    </w:p>
    <w:p w14:paraId="7C6DB693" w14:textId="77777777" w:rsidR="008C6777" w:rsidRDefault="00B86016" w:rsidP="00AE0391">
      <w:pPr>
        <w:spacing w:before="0" w:after="0"/>
      </w:pPr>
      <w:r w:rsidRPr="00B90685">
        <w:t>Midi sonnant</w:t>
      </w:r>
      <w:r w:rsidR="008C6777">
        <w:t xml:space="preserve">, </w:t>
      </w:r>
      <w:r w:rsidRPr="00B90685">
        <w:t>brossé</w:t>
      </w:r>
      <w:r w:rsidR="008C6777">
        <w:t xml:space="preserve">, </w:t>
      </w:r>
      <w:r w:rsidRPr="00B90685">
        <w:t>paré</w:t>
      </w:r>
      <w:r w:rsidR="008C6777">
        <w:t>,</w:t>
      </w:r>
    </w:p>
    <w:p w14:paraId="2452A9AD" w14:textId="77777777" w:rsidR="008C6777" w:rsidRDefault="00B86016" w:rsidP="00AE0391">
      <w:pPr>
        <w:spacing w:before="0" w:after="0"/>
      </w:pPr>
      <w:r w:rsidRPr="00B90685">
        <w:t>Maître Gribouille</w:t>
      </w:r>
      <w:r w:rsidR="008C6777">
        <w:t xml:space="preserve">, </w:t>
      </w:r>
      <w:r w:rsidRPr="00B90685">
        <w:t>le curé</w:t>
      </w:r>
      <w:r w:rsidR="008C6777">
        <w:t>,</w:t>
      </w:r>
    </w:p>
    <w:p w14:paraId="6A574623" w14:textId="18021E57" w:rsidR="00B86016" w:rsidRPr="00B90685" w:rsidRDefault="00B86016" w:rsidP="00AE0391">
      <w:pPr>
        <w:spacing w:before="0" w:after="0"/>
      </w:pPr>
      <w:r w:rsidRPr="00B90685">
        <w:t>Chez une de ses paroissiennes</w:t>
      </w:r>
    </w:p>
    <w:p w14:paraId="5AFC7FBD" w14:textId="77777777" w:rsidR="008C6777" w:rsidRDefault="00B86016" w:rsidP="00AE0391">
      <w:pPr>
        <w:spacing w:before="0" w:after="0"/>
      </w:pPr>
      <w:r w:rsidRPr="00B90685">
        <w:t>Arrivait à point pour dîner</w:t>
      </w:r>
      <w:r w:rsidR="008C6777">
        <w:t>.</w:t>
      </w:r>
    </w:p>
    <w:p w14:paraId="33D2EE51" w14:textId="77777777" w:rsidR="008C6777" w:rsidRDefault="00B86016" w:rsidP="00AE0391">
      <w:pPr>
        <w:spacing w:before="0" w:after="0"/>
      </w:pPr>
      <w:r w:rsidRPr="00B90685">
        <w:t>La dame</w:t>
      </w:r>
      <w:r w:rsidR="008C6777">
        <w:t xml:space="preserve">, </w:t>
      </w:r>
      <w:r w:rsidRPr="00B90685">
        <w:t>à travers ses persiennes</w:t>
      </w:r>
      <w:r w:rsidR="008C6777">
        <w:t>,</w:t>
      </w:r>
    </w:p>
    <w:p w14:paraId="217112E4" w14:textId="77777777" w:rsidR="008C6777" w:rsidRDefault="00B86016" w:rsidP="00AE0391">
      <w:pPr>
        <w:spacing w:before="0" w:after="0"/>
      </w:pPr>
      <w:r w:rsidRPr="00B90685">
        <w:t>Le regardait s</w:t>
      </w:r>
      <w:r w:rsidR="008C6777">
        <w:t>’</w:t>
      </w:r>
      <w:r w:rsidRPr="00B90685">
        <w:t>acheminer</w:t>
      </w:r>
      <w:r w:rsidR="008C6777">
        <w:t>.</w:t>
      </w:r>
    </w:p>
    <w:p w14:paraId="1CD90AD8" w14:textId="77777777" w:rsidR="008C6777" w:rsidRDefault="00B86016" w:rsidP="00AE0391">
      <w:pPr>
        <w:spacing w:before="0" w:after="0"/>
      </w:pPr>
      <w:r w:rsidRPr="00B90685">
        <w:t>Lui guetta</w:t>
      </w:r>
      <w:r w:rsidR="008C6777">
        <w:t xml:space="preserve">, </w:t>
      </w:r>
      <w:r w:rsidRPr="00B90685">
        <w:t>devant et derrière</w:t>
      </w:r>
      <w:r w:rsidR="008C6777">
        <w:t>,</w:t>
      </w:r>
    </w:p>
    <w:p w14:paraId="0473B5FF" w14:textId="77777777" w:rsidR="008C6777" w:rsidRDefault="00B86016" w:rsidP="00AE0391">
      <w:pPr>
        <w:spacing w:before="0" w:after="0"/>
      </w:pPr>
      <w:r w:rsidRPr="00B90685">
        <w:t>Puis</w:t>
      </w:r>
      <w:r w:rsidR="008C6777">
        <w:t xml:space="preserve">, </w:t>
      </w:r>
      <w:r w:rsidRPr="00B90685">
        <w:t>droit devant elle</w:t>
      </w:r>
      <w:r w:rsidR="008C6777">
        <w:t xml:space="preserve">, </w:t>
      </w:r>
      <w:r w:rsidRPr="00B90685">
        <w:t>en un coin</w:t>
      </w:r>
      <w:r w:rsidR="008C6777">
        <w:t>,</w:t>
      </w:r>
    </w:p>
    <w:p w14:paraId="7EF4C9AA" w14:textId="77777777" w:rsidR="008C6777" w:rsidRDefault="00B86016" w:rsidP="00AE0391">
      <w:pPr>
        <w:spacing w:before="0" w:after="0"/>
      </w:pPr>
      <w:r w:rsidRPr="00B90685">
        <w:t>S</w:t>
      </w:r>
      <w:r w:rsidR="008C6777">
        <w:t>’</w:t>
      </w:r>
      <w:r w:rsidRPr="00B90685">
        <w:t>arrêta pour certain besoin</w:t>
      </w:r>
      <w:r w:rsidR="008C6777">
        <w:t>.</w:t>
      </w:r>
    </w:p>
    <w:p w14:paraId="0B70986D" w14:textId="77777777" w:rsidR="008C6777" w:rsidRDefault="00B86016" w:rsidP="00AE0391">
      <w:pPr>
        <w:spacing w:before="0" w:after="0"/>
      </w:pPr>
      <w:r w:rsidRPr="00B90685">
        <w:t>Ayant rengainé son affaire</w:t>
      </w:r>
      <w:r w:rsidR="008C6777">
        <w:t>,</w:t>
      </w:r>
    </w:p>
    <w:p w14:paraId="47C7E51E" w14:textId="77777777" w:rsidR="008C6777" w:rsidRDefault="00B86016" w:rsidP="00AE0391">
      <w:pPr>
        <w:spacing w:before="0" w:after="0"/>
      </w:pPr>
      <w:r w:rsidRPr="00B90685">
        <w:t>Il entra</w:t>
      </w:r>
      <w:r w:rsidR="008C6777">
        <w:t xml:space="preserve">, </w:t>
      </w:r>
      <w:r w:rsidRPr="00B90685">
        <w:t>salua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assit</w:t>
      </w:r>
      <w:r w:rsidR="008C6777">
        <w:t>.</w:t>
      </w:r>
    </w:p>
    <w:p w14:paraId="4E3F2CB2" w14:textId="77777777" w:rsidR="008C6777" w:rsidRDefault="00B86016" w:rsidP="00AE0391">
      <w:pPr>
        <w:spacing w:before="0" w:after="0"/>
      </w:pPr>
      <w:r w:rsidRPr="00B90685">
        <w:t>Aussitôt la dame lui dit</w:t>
      </w:r>
      <w:r w:rsidR="008C6777">
        <w:t> :</w:t>
      </w:r>
    </w:p>
    <w:p w14:paraId="3C336F05" w14:textId="77777777" w:rsidR="008C6777" w:rsidRDefault="008C6777" w:rsidP="00AE0391">
      <w:pPr>
        <w:spacing w:before="0" w:after="0"/>
      </w:pPr>
      <w:r>
        <w:t>— </w:t>
      </w:r>
      <w:r w:rsidR="00B86016" w:rsidRPr="00B90685">
        <w:t>Voudriez-vous pas de l</w:t>
      </w:r>
      <w:r>
        <w:t>’</w:t>
      </w:r>
      <w:r w:rsidR="00B86016" w:rsidRPr="00B90685">
        <w:t>eau claire</w:t>
      </w:r>
      <w:r>
        <w:t> ?</w:t>
      </w:r>
    </w:p>
    <w:p w14:paraId="023E796A" w14:textId="77777777" w:rsidR="008C6777" w:rsidRDefault="008C6777" w:rsidP="00AE0391">
      <w:pPr>
        <w:spacing w:before="0" w:after="0"/>
      </w:pPr>
      <w:r>
        <w:t>— </w:t>
      </w:r>
      <w:r w:rsidR="00B86016" w:rsidRPr="00B90685">
        <w:t>De l</w:t>
      </w:r>
      <w:r>
        <w:t>’</w:t>
      </w:r>
      <w:r w:rsidR="00B86016" w:rsidRPr="00B90685">
        <w:t>eau</w:t>
      </w:r>
      <w:r>
        <w:t xml:space="preserve"> ! </w:t>
      </w:r>
      <w:r w:rsidR="00B86016" w:rsidRPr="00B90685">
        <w:t>grand Dieu</w:t>
      </w:r>
      <w:r>
        <w:t xml:space="preserve">, </w:t>
      </w:r>
      <w:r w:rsidR="00B86016" w:rsidRPr="00B90685">
        <w:t>pourquoi donc faire</w:t>
      </w:r>
      <w:r>
        <w:t> ?</w:t>
      </w:r>
    </w:p>
    <w:p w14:paraId="5B963CE9" w14:textId="636C5266" w:rsidR="008C6777" w:rsidRDefault="00B86016" w:rsidP="00AE0391">
      <w:pPr>
        <w:spacing w:before="0" w:after="0"/>
      </w:pPr>
      <w:r w:rsidRPr="00B90685">
        <w:t>Pour laver vos mains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À quoi bon</w:t>
      </w:r>
      <w:r w:rsidR="008C6777">
        <w:t> ?</w:t>
      </w:r>
    </w:p>
    <w:p w14:paraId="2BA181E6" w14:textId="77777777" w:rsidR="008C6777" w:rsidRDefault="00B86016" w:rsidP="00AE0391">
      <w:pPr>
        <w:spacing w:before="0" w:after="0"/>
      </w:pPr>
      <w:r w:rsidRPr="00B90685">
        <w:t>Je n</w:t>
      </w:r>
      <w:r w:rsidR="008C6777">
        <w:t>’</w:t>
      </w:r>
      <w:r w:rsidRPr="00B90685">
        <w:t>ai tenu que mon bréviaire</w:t>
      </w:r>
      <w:r w:rsidR="008C6777">
        <w:t>.</w:t>
      </w:r>
    </w:p>
    <w:p w14:paraId="51260945" w14:textId="2DAB9C8C" w:rsidR="00B86016" w:rsidRPr="00B90685" w:rsidRDefault="00B86016" w:rsidP="00AE0391">
      <w:pPr>
        <w:spacing w:before="0" w:after="0"/>
      </w:pPr>
      <w:r w:rsidRPr="00B90685">
        <w:t>Lors la fille de la maison</w:t>
      </w:r>
    </w:p>
    <w:p w14:paraId="3C9A5EAB" w14:textId="77777777" w:rsidR="008C6777" w:rsidRDefault="00B86016" w:rsidP="00AE0391">
      <w:pPr>
        <w:spacing w:before="0" w:after="0"/>
      </w:pPr>
      <w:r w:rsidRPr="00B90685">
        <w:t>Dit</w:t>
      </w:r>
      <w:r w:rsidR="008C6777">
        <w:t xml:space="preserve">, </w:t>
      </w:r>
      <w:r w:rsidRPr="00B90685">
        <w:t>entendant cette raison</w:t>
      </w:r>
      <w:r w:rsidR="008C6777">
        <w:t> :</w:t>
      </w:r>
    </w:p>
    <w:p w14:paraId="6740CB50" w14:textId="6E0122A1" w:rsidR="00B86016" w:rsidRPr="00B90685" w:rsidRDefault="008C6777" w:rsidP="00AE0391">
      <w:pPr>
        <w:spacing w:before="0" w:after="0"/>
      </w:pPr>
      <w:r>
        <w:t>— </w:t>
      </w:r>
      <w:r w:rsidR="00B86016" w:rsidRPr="00B90685">
        <w:t>Le bréviaire de maître Gribouille</w:t>
      </w:r>
    </w:p>
    <w:p w14:paraId="5BE6BB9C" w14:textId="77777777" w:rsidR="008C6777" w:rsidRDefault="00B86016" w:rsidP="00AE0391">
      <w:pPr>
        <w:spacing w:before="0" w:after="0"/>
      </w:pPr>
      <w:r w:rsidRPr="00B90685">
        <w:t>A le nez fait comme une andouille</w:t>
      </w:r>
      <w:r w:rsidR="008C6777">
        <w:t>.</w:t>
      </w:r>
    </w:p>
    <w:p w14:paraId="5CC15C66" w14:textId="77777777" w:rsidR="008C6777" w:rsidRDefault="00B86016" w:rsidP="008C6777">
      <w:pPr>
        <w:jc w:val="right"/>
      </w:pPr>
      <w:r w:rsidRPr="008C6777">
        <w:t>Épiphane S</w:t>
      </w:r>
      <w:r w:rsidRPr="007342D2">
        <w:rPr>
          <w:rStyle w:val="Taille-1Caracteres"/>
        </w:rPr>
        <w:t>IDREDOULX</w:t>
      </w:r>
      <w:r w:rsidR="008C6777">
        <w:t>.</w:t>
      </w:r>
    </w:p>
    <w:p w14:paraId="1469025F" w14:textId="3DB8271D" w:rsidR="00B86016" w:rsidRPr="00B90685" w:rsidRDefault="00B86016" w:rsidP="008C6777">
      <w:pPr>
        <w:pStyle w:val="Titre2"/>
        <w:rPr>
          <w:szCs w:val="44"/>
        </w:rPr>
      </w:pPr>
      <w:bookmarkStart w:id="7" w:name="_Toc275359121"/>
      <w:bookmarkStart w:id="8" w:name="_Toc199525763"/>
      <w:r w:rsidRPr="00B90685">
        <w:rPr>
          <w:szCs w:val="44"/>
        </w:rPr>
        <w:lastRenderedPageBreak/>
        <w:t>LE GARÇON DE CAFÉ</w:t>
      </w:r>
      <w:bookmarkEnd w:id="7"/>
      <w:bookmarkEnd w:id="8"/>
      <w:r w:rsidRPr="00B90685">
        <w:rPr>
          <w:szCs w:val="44"/>
        </w:rPr>
        <w:br/>
      </w:r>
    </w:p>
    <w:p w14:paraId="1B8CA545" w14:textId="77777777" w:rsidR="00B86016" w:rsidRPr="00B90685" w:rsidRDefault="00B86016" w:rsidP="00AE0391">
      <w:pPr>
        <w:spacing w:before="0" w:after="0"/>
      </w:pPr>
      <w:r w:rsidRPr="00B90685">
        <w:t>Une belle petite éprise</w:t>
      </w:r>
    </w:p>
    <w:p w14:paraId="017AC4E4" w14:textId="77777777" w:rsidR="008C6777" w:rsidRDefault="00B86016" w:rsidP="00AE0391">
      <w:pPr>
        <w:spacing w:before="0" w:after="0"/>
      </w:pPr>
      <w:r w:rsidRPr="00B90685">
        <w:t>D</w:t>
      </w:r>
      <w:r w:rsidR="008C6777">
        <w:t>’</w:t>
      </w:r>
      <w:r w:rsidRPr="00B90685">
        <w:t>un grand brun</w:t>
      </w:r>
      <w:r w:rsidR="008C6777">
        <w:t xml:space="preserve">, </w:t>
      </w:r>
      <w:r w:rsidRPr="00B90685">
        <w:t>garçon de café</w:t>
      </w:r>
      <w:r w:rsidR="008C6777">
        <w:t>,</w:t>
      </w:r>
    </w:p>
    <w:p w14:paraId="7234BE67" w14:textId="68B84D4F" w:rsidR="00B86016" w:rsidRPr="00B90685" w:rsidRDefault="00B86016" w:rsidP="00AE0391">
      <w:pPr>
        <w:spacing w:before="0" w:after="0"/>
      </w:pPr>
      <w:r w:rsidRPr="00B90685">
        <w:t>A cet amant bien étoffé</w:t>
      </w:r>
    </w:p>
    <w:p w14:paraId="6C7978EA" w14:textId="77777777" w:rsidR="00B86016" w:rsidRPr="00B90685" w:rsidRDefault="00B86016" w:rsidP="00AE0391">
      <w:pPr>
        <w:spacing w:before="0" w:after="0"/>
      </w:pPr>
      <w:r w:rsidRPr="00B90685">
        <w:t>Livrait gratis la marchandise</w:t>
      </w:r>
    </w:p>
    <w:p w14:paraId="78A98651" w14:textId="77777777" w:rsidR="008C6777" w:rsidRDefault="00B86016" w:rsidP="00AE0391">
      <w:pPr>
        <w:spacing w:before="0" w:after="0"/>
      </w:pPr>
      <w:r w:rsidRPr="00B90685">
        <w:t>Que deux banquiers payaient bien cher</w:t>
      </w:r>
      <w:r w:rsidR="008C6777">
        <w:t>.</w:t>
      </w:r>
    </w:p>
    <w:p w14:paraId="0AFA1C69" w14:textId="77777777" w:rsidR="008C6777" w:rsidRDefault="00B86016" w:rsidP="00AE0391">
      <w:pPr>
        <w:spacing w:before="0" w:after="0"/>
      </w:pPr>
      <w:r w:rsidRPr="00B90685">
        <w:t>En commettant l</w:t>
      </w:r>
      <w:r w:rsidR="008C6777">
        <w:t>’</w:t>
      </w:r>
      <w:r w:rsidRPr="00B90685">
        <w:t>acte de chair</w:t>
      </w:r>
      <w:r w:rsidR="008C6777">
        <w:t> :</w:t>
      </w:r>
    </w:p>
    <w:p w14:paraId="58FE71E7" w14:textId="77777777" w:rsidR="008C6777" w:rsidRDefault="008C6777" w:rsidP="00AE0391">
      <w:pPr>
        <w:spacing w:before="0" w:after="0"/>
      </w:pPr>
      <w:r>
        <w:t>— </w:t>
      </w:r>
      <w:r w:rsidR="00B86016" w:rsidRPr="00B90685">
        <w:t>Ah</w:t>
      </w:r>
      <w:r>
        <w:t xml:space="preserve"> ! </w:t>
      </w:r>
      <w:r w:rsidR="00B86016" w:rsidRPr="00B90685">
        <w:t>disait-il</w:t>
      </w:r>
      <w:r>
        <w:t xml:space="preserve">, </w:t>
      </w:r>
      <w:r w:rsidR="00B86016" w:rsidRPr="00B90685">
        <w:t>ah</w:t>
      </w:r>
      <w:r>
        <w:t xml:space="preserve"> ! </w:t>
      </w:r>
      <w:r w:rsidR="00B86016" w:rsidRPr="00B90685">
        <w:t>que je t</w:t>
      </w:r>
      <w:r>
        <w:t>’</w:t>
      </w:r>
      <w:r w:rsidR="00B86016" w:rsidRPr="00B90685">
        <w:t>aime</w:t>
      </w:r>
      <w:r>
        <w:t> !</w:t>
      </w:r>
    </w:p>
    <w:p w14:paraId="110923D9" w14:textId="77777777" w:rsidR="008C6777" w:rsidRDefault="008C6777" w:rsidP="00AE0391">
      <w:pPr>
        <w:spacing w:before="0" w:after="0"/>
      </w:pPr>
      <w:r>
        <w:t>— </w:t>
      </w:r>
      <w:r w:rsidR="00B86016" w:rsidRPr="00B90685">
        <w:t>Pas de bêtises</w:t>
      </w:r>
      <w:r>
        <w:t xml:space="preserve"> ; </w:t>
      </w:r>
      <w:r w:rsidR="00B86016" w:rsidRPr="00B90685">
        <w:t>sors à temps</w:t>
      </w:r>
      <w:r>
        <w:t> !</w:t>
      </w:r>
    </w:p>
    <w:p w14:paraId="6D8E9339" w14:textId="77777777" w:rsidR="008C6777" w:rsidRDefault="00B86016" w:rsidP="00AE0391">
      <w:pPr>
        <w:spacing w:before="0" w:after="0"/>
      </w:pPr>
      <w:r w:rsidRPr="00B90685">
        <w:t>Boum</w:t>
      </w:r>
      <w:r w:rsidR="008C6777">
        <w:t xml:space="preserve"> ! </w:t>
      </w:r>
      <w:r w:rsidRPr="00B90685">
        <w:t>mon ange aimé</w:t>
      </w:r>
      <w:r w:rsidR="008C6777">
        <w:t xml:space="preserve">, </w:t>
      </w:r>
      <w:r w:rsidRPr="00B90685">
        <w:t>je t</w:t>
      </w:r>
      <w:r w:rsidR="008C6777">
        <w:t>’</w:t>
      </w:r>
      <w:r w:rsidRPr="00B90685">
        <w:t>entends</w:t>
      </w:r>
      <w:r w:rsidR="008C6777">
        <w:t>.</w:t>
      </w:r>
    </w:p>
    <w:p w14:paraId="147C5CEC" w14:textId="77777777" w:rsidR="008C6777" w:rsidRDefault="00B86016" w:rsidP="00AE0391">
      <w:pPr>
        <w:spacing w:before="0" w:after="0"/>
      </w:pPr>
      <w:r w:rsidRPr="00B90685">
        <w:t>Versez terrasse</w:t>
      </w:r>
      <w:r w:rsidR="008C6777">
        <w:t xml:space="preserve"> ! </w:t>
      </w:r>
      <w:r w:rsidRPr="00B90685">
        <w:t>pas de crème</w:t>
      </w:r>
      <w:r w:rsidR="008C6777">
        <w:t> !…</w:t>
      </w:r>
    </w:p>
    <w:p w14:paraId="26C3FC40" w14:textId="77777777" w:rsidR="008C6777" w:rsidRDefault="00B86016" w:rsidP="008C6777">
      <w:pPr>
        <w:jc w:val="right"/>
      </w:pPr>
      <w:r w:rsidRPr="008C6777">
        <w:t>Épiphane S</w:t>
      </w:r>
      <w:r w:rsidRPr="007342D2">
        <w:rPr>
          <w:rStyle w:val="Taille-1Caracteres"/>
        </w:rPr>
        <w:t>IDREDOULX</w:t>
      </w:r>
      <w:r w:rsidR="008C6777">
        <w:t>.</w:t>
      </w:r>
    </w:p>
    <w:p w14:paraId="13B7F4E8" w14:textId="02057772" w:rsidR="00B86016" w:rsidRPr="00B90685" w:rsidRDefault="00B86016" w:rsidP="008C6777">
      <w:pPr>
        <w:pStyle w:val="Titre2"/>
        <w:rPr>
          <w:szCs w:val="44"/>
        </w:rPr>
      </w:pPr>
      <w:bookmarkStart w:id="9" w:name="_Toc275359122"/>
      <w:bookmarkStart w:id="10" w:name="_Toc199525764"/>
      <w:r w:rsidRPr="00B90685">
        <w:rPr>
          <w:szCs w:val="44"/>
        </w:rPr>
        <w:lastRenderedPageBreak/>
        <w:t>LE CANCRE DE MER</w:t>
      </w:r>
      <w:bookmarkEnd w:id="9"/>
      <w:bookmarkEnd w:id="10"/>
      <w:r w:rsidRPr="00B90685">
        <w:rPr>
          <w:szCs w:val="44"/>
        </w:rPr>
        <w:br/>
      </w:r>
    </w:p>
    <w:p w14:paraId="133B299F" w14:textId="77777777" w:rsidR="00B86016" w:rsidRPr="00B90685" w:rsidRDefault="00B86016" w:rsidP="00AE0391">
      <w:pPr>
        <w:spacing w:before="0" w:after="0"/>
      </w:pPr>
      <w:r w:rsidRPr="00B90685">
        <w:t>Un pauvre pêcheur marinier</w:t>
      </w:r>
    </w:p>
    <w:p w14:paraId="5632600A" w14:textId="77777777" w:rsidR="008C6777" w:rsidRDefault="00B86016" w:rsidP="00AE0391">
      <w:pPr>
        <w:spacing w:before="0" w:after="0"/>
      </w:pPr>
      <w:r w:rsidRPr="00B90685">
        <w:t>Avait une affaire en justice</w:t>
      </w:r>
      <w:r w:rsidR="008C6777">
        <w:t> ;</w:t>
      </w:r>
    </w:p>
    <w:p w14:paraId="435C17F8" w14:textId="586C84E0" w:rsidR="00B86016" w:rsidRPr="00B90685" w:rsidRDefault="00B86016" w:rsidP="00AE0391">
      <w:pPr>
        <w:spacing w:before="0" w:after="0"/>
      </w:pPr>
      <w:r w:rsidRPr="00B90685">
        <w:t>Or personne ne peut nier</w:t>
      </w:r>
    </w:p>
    <w:p w14:paraId="3F104BE7" w14:textId="6550333B" w:rsidR="00B86016" w:rsidRPr="00B90685" w:rsidRDefault="00B86016" w:rsidP="00AE0391">
      <w:pPr>
        <w:spacing w:before="0" w:after="0"/>
      </w:pPr>
      <w:r w:rsidRPr="00B90685">
        <w:t>Qu</w:t>
      </w:r>
      <w:r w:rsidR="008C6777">
        <w:t>’</w:t>
      </w:r>
      <w:r w:rsidRPr="00B90685">
        <w:t>à Thémis un bon sacrifice</w:t>
      </w:r>
    </w:p>
    <w:p w14:paraId="0DBC76DC" w14:textId="77777777" w:rsidR="008C6777" w:rsidRDefault="00B86016" w:rsidP="00AE0391">
      <w:pPr>
        <w:spacing w:before="0" w:after="0"/>
      </w:pPr>
      <w:r w:rsidRPr="00B90685">
        <w:t>Ne soit utile en pareil cas</w:t>
      </w:r>
      <w:r w:rsidR="008C6777">
        <w:t>.</w:t>
      </w:r>
    </w:p>
    <w:p w14:paraId="370C6CA9" w14:textId="77777777" w:rsidR="008C6777" w:rsidRDefault="00B86016" w:rsidP="00AE0391">
      <w:pPr>
        <w:spacing w:before="0" w:after="0"/>
      </w:pPr>
      <w:r w:rsidRPr="00B90685">
        <w:t>À son procureur savoir plaire</w:t>
      </w:r>
      <w:r w:rsidR="008C6777">
        <w:t>,</w:t>
      </w:r>
    </w:p>
    <w:p w14:paraId="19924651" w14:textId="77777777" w:rsidR="008C6777" w:rsidRDefault="00B86016" w:rsidP="00AE0391">
      <w:pPr>
        <w:spacing w:before="0" w:after="0"/>
      </w:pPr>
      <w:r w:rsidRPr="00B90685">
        <w:t>Graisser la patte aux avocats</w:t>
      </w:r>
      <w:r w:rsidR="008C6777">
        <w:t>,</w:t>
      </w:r>
    </w:p>
    <w:p w14:paraId="732BEDCA" w14:textId="77777777" w:rsidR="008C6777" w:rsidRDefault="00B86016" w:rsidP="00AE0391">
      <w:pPr>
        <w:spacing w:before="0" w:after="0"/>
      </w:pPr>
      <w:r w:rsidRPr="00B90685">
        <w:t>Rien n</w:t>
      </w:r>
      <w:r w:rsidR="008C6777">
        <w:t>’</w:t>
      </w:r>
      <w:r w:rsidRPr="00B90685">
        <w:t>éclaircit mieux une affaire</w:t>
      </w:r>
      <w:r w:rsidR="008C6777">
        <w:t>.</w:t>
      </w:r>
    </w:p>
    <w:p w14:paraId="3DAA50C5" w14:textId="77777777" w:rsidR="00AE0391" w:rsidRDefault="00AE0391" w:rsidP="00AE0391">
      <w:pPr>
        <w:spacing w:before="0" w:after="0"/>
      </w:pPr>
    </w:p>
    <w:p w14:paraId="4C6F268E" w14:textId="1BA06413" w:rsidR="00B86016" w:rsidRPr="00B90685" w:rsidRDefault="00B86016" w:rsidP="00AE0391">
      <w:pPr>
        <w:spacing w:before="0" w:after="0"/>
      </w:pPr>
      <w:r w:rsidRPr="00B90685">
        <w:t>Donc notre marinier malin</w:t>
      </w:r>
    </w:p>
    <w:p w14:paraId="108A608A" w14:textId="77777777" w:rsidR="008C6777" w:rsidRDefault="00B86016" w:rsidP="00AE0391">
      <w:pPr>
        <w:spacing w:before="0" w:after="0"/>
      </w:pPr>
      <w:r w:rsidRPr="00B90685">
        <w:t>Fut trouver maître Pathelin</w:t>
      </w:r>
      <w:r w:rsidR="008C6777">
        <w:t>,</w:t>
      </w:r>
    </w:p>
    <w:p w14:paraId="75C162FD" w14:textId="774E43C2" w:rsidR="00B86016" w:rsidRPr="00B90685" w:rsidRDefault="00B86016" w:rsidP="00AE0391">
      <w:pPr>
        <w:spacing w:before="0" w:after="0"/>
      </w:pPr>
      <w:r w:rsidRPr="00B90685">
        <w:t>Lui portant une pannerée</w:t>
      </w:r>
    </w:p>
    <w:p w14:paraId="33CD65B4" w14:textId="77777777" w:rsidR="008C6777" w:rsidRDefault="00B86016" w:rsidP="00AE0391">
      <w:pPr>
        <w:spacing w:before="0" w:after="0"/>
      </w:pPr>
      <w:r w:rsidRPr="00B90685">
        <w:t>De cancres de mer gros et vifs</w:t>
      </w:r>
      <w:r w:rsidR="008C6777">
        <w:t>,</w:t>
      </w:r>
    </w:p>
    <w:p w14:paraId="093F44F1" w14:textId="77777777" w:rsidR="008C6777" w:rsidRDefault="00B86016" w:rsidP="00AE0391">
      <w:pPr>
        <w:spacing w:before="0" w:after="0"/>
      </w:pPr>
      <w:r w:rsidRPr="00B90685">
        <w:t>Tout frais péchés à la marée</w:t>
      </w:r>
      <w:r w:rsidR="008C6777">
        <w:t>.</w:t>
      </w:r>
    </w:p>
    <w:p w14:paraId="7EACEFF9" w14:textId="69C36D26" w:rsidR="00B86016" w:rsidRPr="00B90685" w:rsidRDefault="00B86016" w:rsidP="00AE0391">
      <w:pPr>
        <w:spacing w:before="0" w:after="0"/>
      </w:pPr>
      <w:r w:rsidRPr="00B90685">
        <w:t>Or l</w:t>
      </w:r>
      <w:r w:rsidR="008C6777">
        <w:t>’</w:t>
      </w:r>
      <w:r w:rsidRPr="00B90685">
        <w:t>un de ces pauvres captifs</w:t>
      </w:r>
    </w:p>
    <w:p w14:paraId="6F1D6A4C" w14:textId="77777777" w:rsidR="008C6777" w:rsidRDefault="00B86016" w:rsidP="00AE0391">
      <w:pPr>
        <w:spacing w:before="0" w:after="0"/>
      </w:pPr>
      <w:r w:rsidRPr="00B90685">
        <w:t>Tomba du panier</w:t>
      </w:r>
      <w:r w:rsidR="008C6777">
        <w:t xml:space="preserve">, </w:t>
      </w:r>
      <w:r w:rsidRPr="00B90685">
        <w:t>prit la fuite</w:t>
      </w:r>
      <w:r w:rsidR="008C6777">
        <w:t>.</w:t>
      </w:r>
    </w:p>
    <w:p w14:paraId="66AD65F8" w14:textId="5B4487DF" w:rsidR="00B86016" w:rsidRPr="00B90685" w:rsidRDefault="00B86016" w:rsidP="00AE0391">
      <w:pPr>
        <w:spacing w:before="0" w:after="0"/>
      </w:pPr>
      <w:r w:rsidRPr="00B90685">
        <w:t>Et</w:t>
      </w:r>
      <w:r w:rsidR="008C6777">
        <w:t xml:space="preserve">, </w:t>
      </w:r>
      <w:r w:rsidRPr="00B90685">
        <w:t>tandis que ses compagnons</w:t>
      </w:r>
    </w:p>
    <w:p w14:paraId="252DC1BF" w14:textId="77777777" w:rsidR="00B86016" w:rsidRPr="00B90685" w:rsidRDefault="00B86016" w:rsidP="00AE0391">
      <w:pPr>
        <w:spacing w:before="0" w:after="0"/>
      </w:pPr>
      <w:r w:rsidRPr="00B90685">
        <w:t>Allaient cuire aux petits oignons</w:t>
      </w:r>
    </w:p>
    <w:p w14:paraId="1C8A3485" w14:textId="77777777" w:rsidR="008C6777" w:rsidRDefault="00B86016" w:rsidP="00AE0391">
      <w:pPr>
        <w:spacing w:before="0" w:after="0"/>
      </w:pPr>
      <w:r w:rsidRPr="00B90685">
        <w:t>Dans le fin fond de la marmite</w:t>
      </w:r>
      <w:r w:rsidR="008C6777">
        <w:t>,</w:t>
      </w:r>
    </w:p>
    <w:p w14:paraId="17A5CAD5" w14:textId="5683E237" w:rsidR="00B86016" w:rsidRPr="00B90685" w:rsidRDefault="00B86016" w:rsidP="00AE0391">
      <w:pPr>
        <w:spacing w:before="0" w:after="0"/>
      </w:pPr>
      <w:r w:rsidRPr="00B90685">
        <w:t>Il fut dextrement se glisser</w:t>
      </w:r>
    </w:p>
    <w:p w14:paraId="0CB298D3" w14:textId="77777777" w:rsidR="008C6777" w:rsidRDefault="00B86016" w:rsidP="00AE0391">
      <w:pPr>
        <w:spacing w:before="0" w:after="0"/>
      </w:pPr>
      <w:r w:rsidRPr="00B90685">
        <w:t>Au pied du lit</w:t>
      </w:r>
      <w:r w:rsidR="008C6777">
        <w:t xml:space="preserve">, </w:t>
      </w:r>
      <w:r w:rsidRPr="00B90685">
        <w:t>sous la courtine</w:t>
      </w:r>
      <w:r w:rsidR="008C6777">
        <w:t> ;</w:t>
      </w:r>
    </w:p>
    <w:p w14:paraId="4913A24C" w14:textId="77777777" w:rsidR="008C6777" w:rsidRDefault="00B86016" w:rsidP="00AE0391">
      <w:pPr>
        <w:spacing w:before="0" w:after="0"/>
      </w:pPr>
      <w:r w:rsidRPr="00B90685">
        <w:t>Puis</w:t>
      </w:r>
      <w:r w:rsidR="008C6777">
        <w:t xml:space="preserve">, </w:t>
      </w:r>
      <w:r w:rsidRPr="00B90685">
        <w:t>dans l</w:t>
      </w:r>
      <w:r w:rsidR="008C6777">
        <w:t>’</w:t>
      </w:r>
      <w:r w:rsidRPr="00B90685">
        <w:t>eau voulant se musser</w:t>
      </w:r>
      <w:r w:rsidR="007E01A0">
        <w:rPr>
          <w:rStyle w:val="Appelnotedebasdep"/>
        </w:rPr>
        <w:footnoteReference w:id="1"/>
      </w:r>
      <w:r w:rsidR="008C6777">
        <w:t>,</w:t>
      </w:r>
    </w:p>
    <w:p w14:paraId="4A1DDB84" w14:textId="77777777" w:rsidR="008C6777" w:rsidRDefault="00B86016" w:rsidP="00AE0391">
      <w:pPr>
        <w:spacing w:before="0" w:after="0"/>
      </w:pPr>
      <w:r w:rsidRPr="00B90685">
        <w:t>Il saillit au pot à pisser</w:t>
      </w:r>
      <w:r w:rsidR="008C6777">
        <w:t>,</w:t>
      </w:r>
    </w:p>
    <w:p w14:paraId="1B533E00" w14:textId="11461EF2" w:rsidR="00B86016" w:rsidRPr="00B90685" w:rsidRDefault="00B86016" w:rsidP="00AE0391">
      <w:pPr>
        <w:spacing w:before="0" w:after="0"/>
      </w:pPr>
      <w:r w:rsidRPr="00B90685">
        <w:t>D</w:t>
      </w:r>
      <w:r w:rsidR="008C6777">
        <w:t>’</w:t>
      </w:r>
      <w:r w:rsidRPr="00B90685">
        <w:t>où sortait une odeur marine</w:t>
      </w:r>
    </w:p>
    <w:p w14:paraId="7075DD1F" w14:textId="77777777" w:rsidR="008C6777" w:rsidRDefault="00B86016" w:rsidP="00AE0391">
      <w:pPr>
        <w:spacing w:before="0" w:after="0"/>
      </w:pPr>
      <w:r w:rsidRPr="00B90685">
        <w:t>Qui lui chatouillait la narine</w:t>
      </w:r>
      <w:r w:rsidR="008C6777">
        <w:t>.</w:t>
      </w:r>
    </w:p>
    <w:p w14:paraId="1841BE8A" w14:textId="77777777" w:rsidR="00AE0391" w:rsidRDefault="00AE0391" w:rsidP="00AE0391">
      <w:pPr>
        <w:spacing w:before="0" w:after="0"/>
      </w:pPr>
    </w:p>
    <w:p w14:paraId="3F944130" w14:textId="77777777" w:rsidR="008C6777" w:rsidRDefault="00B86016" w:rsidP="00AE0391">
      <w:pPr>
        <w:spacing w:before="0" w:after="0"/>
      </w:pPr>
      <w:r w:rsidRPr="00B90685">
        <w:t>La nuit vient</w:t>
      </w:r>
      <w:r w:rsidR="008C6777">
        <w:t xml:space="preserve">, </w:t>
      </w:r>
      <w:r w:rsidRPr="00B90685">
        <w:t>on se met au lit</w:t>
      </w:r>
      <w:r w:rsidR="008C6777">
        <w:t>.</w:t>
      </w:r>
    </w:p>
    <w:p w14:paraId="4AD56CE9" w14:textId="77777777" w:rsidR="008C6777" w:rsidRDefault="00B86016" w:rsidP="00AE0391">
      <w:pPr>
        <w:spacing w:before="0" w:after="0"/>
      </w:pPr>
      <w:r w:rsidRPr="00B90685">
        <w:t>Madame avec Monsieur se couche</w:t>
      </w:r>
      <w:r w:rsidR="008C6777">
        <w:t> ;</w:t>
      </w:r>
    </w:p>
    <w:p w14:paraId="7A3E16F0" w14:textId="77777777" w:rsidR="008C6777" w:rsidRDefault="00B86016" w:rsidP="00AE0391">
      <w:pPr>
        <w:spacing w:before="0" w:after="0"/>
      </w:pPr>
      <w:r w:rsidRPr="00B90685">
        <w:t>Mais quand ce fut vers le minuit</w:t>
      </w:r>
      <w:r w:rsidR="008C6777">
        <w:t>,</w:t>
      </w:r>
    </w:p>
    <w:p w14:paraId="71515AE0" w14:textId="78C0099F" w:rsidR="00B86016" w:rsidRPr="00B90685" w:rsidRDefault="00B86016" w:rsidP="00AE0391">
      <w:pPr>
        <w:spacing w:before="0" w:after="0"/>
      </w:pPr>
      <w:r w:rsidRPr="00B90685">
        <w:t>Elle éprouva certain prurit</w:t>
      </w:r>
    </w:p>
    <w:p w14:paraId="59183318" w14:textId="24112AE8" w:rsidR="00B86016" w:rsidRPr="00B90685" w:rsidRDefault="00B86016" w:rsidP="00AE0391">
      <w:pPr>
        <w:spacing w:before="0" w:after="0"/>
      </w:pPr>
      <w:r w:rsidRPr="00B90685">
        <w:t>D</w:t>
      </w:r>
      <w:r w:rsidR="008C6777">
        <w:t>’</w:t>
      </w:r>
      <w:r w:rsidRPr="00B90685">
        <w:t>épancher une large douche</w:t>
      </w:r>
    </w:p>
    <w:p w14:paraId="7AE056D5" w14:textId="77777777" w:rsidR="008C6777" w:rsidRDefault="00B86016" w:rsidP="00AE0391">
      <w:pPr>
        <w:spacing w:before="0" w:after="0"/>
      </w:pPr>
      <w:r w:rsidRPr="00B90685">
        <w:t>Que ses reins avaient en dépôt</w:t>
      </w:r>
      <w:r w:rsidR="008C6777">
        <w:t>.</w:t>
      </w:r>
    </w:p>
    <w:p w14:paraId="66C1C46D" w14:textId="77777777" w:rsidR="008C6777" w:rsidRDefault="00B86016" w:rsidP="00AE0391">
      <w:pPr>
        <w:spacing w:before="0" w:after="0"/>
      </w:pPr>
      <w:r w:rsidRPr="00B90685">
        <w:t>Sous le lit elle prend le pot</w:t>
      </w:r>
      <w:r w:rsidR="008C6777">
        <w:t>,</w:t>
      </w:r>
    </w:p>
    <w:p w14:paraId="447C8F59" w14:textId="77777777" w:rsidR="008C6777" w:rsidRDefault="00B86016" w:rsidP="00AE0391">
      <w:pPr>
        <w:spacing w:before="0" w:after="0"/>
      </w:pPr>
      <w:r w:rsidRPr="00B90685">
        <w:t>Puis</w:t>
      </w:r>
      <w:r w:rsidR="008C6777">
        <w:t xml:space="preserve">, </w:t>
      </w:r>
      <w:r w:rsidRPr="00B90685">
        <w:t>se délectant à l</w:t>
      </w:r>
      <w:r w:rsidR="008C6777">
        <w:t>’</w:t>
      </w:r>
      <w:r w:rsidRPr="00B90685">
        <w:t>avance</w:t>
      </w:r>
      <w:r w:rsidR="008C6777">
        <w:t>,</w:t>
      </w:r>
    </w:p>
    <w:p w14:paraId="0DE7418E" w14:textId="32997725" w:rsidR="00B86016" w:rsidRPr="00B90685" w:rsidRDefault="00B86016" w:rsidP="00AE0391">
      <w:pPr>
        <w:spacing w:before="0" w:after="0"/>
      </w:pPr>
      <w:r w:rsidRPr="00B90685">
        <w:t>Prête à décharger d</w:t>
      </w:r>
      <w:r w:rsidR="008C6777">
        <w:t>’</w:t>
      </w:r>
      <w:r w:rsidRPr="00B90685">
        <w:t>abondance</w:t>
      </w:r>
    </w:p>
    <w:p w14:paraId="4192121E" w14:textId="77777777" w:rsidR="008C6777" w:rsidRDefault="00B86016" w:rsidP="00AE0391">
      <w:pPr>
        <w:spacing w:before="0" w:after="0"/>
      </w:pPr>
      <w:r w:rsidRPr="00B90685">
        <w:t>Cela qui lui pesait le plus</w:t>
      </w:r>
      <w:r w:rsidR="008C6777">
        <w:t>,</w:t>
      </w:r>
    </w:p>
    <w:p w14:paraId="248F02A0" w14:textId="7994190D" w:rsidR="00B86016" w:rsidRPr="00B90685" w:rsidRDefault="00B86016" w:rsidP="00AE0391">
      <w:pPr>
        <w:spacing w:before="0" w:after="0"/>
      </w:pPr>
      <w:r w:rsidRPr="00B90685">
        <w:t>Tout bellement s</w:t>
      </w:r>
      <w:r w:rsidR="008C6777">
        <w:t>’</w:t>
      </w:r>
      <w:r w:rsidRPr="00B90685">
        <w:t>assied dessus</w:t>
      </w:r>
    </w:p>
    <w:p w14:paraId="4194DFF5" w14:textId="77777777" w:rsidR="008C6777" w:rsidRDefault="00B86016" w:rsidP="00AE0391">
      <w:pPr>
        <w:spacing w:before="0" w:after="0"/>
      </w:pPr>
      <w:r w:rsidRPr="00B90685">
        <w:t>Et lâcha d</w:t>
      </w:r>
      <w:r w:rsidR="008C6777">
        <w:t>’</w:t>
      </w:r>
      <w:r w:rsidRPr="00B90685">
        <w:t>un jet sa fusée</w:t>
      </w:r>
      <w:r w:rsidR="008C6777">
        <w:t>.</w:t>
      </w:r>
    </w:p>
    <w:p w14:paraId="1E9BDC93" w14:textId="77777777" w:rsidR="008C6777" w:rsidRDefault="00B86016" w:rsidP="00AE0391">
      <w:pPr>
        <w:spacing w:before="0" w:after="0"/>
      </w:pPr>
      <w:r w:rsidRPr="00B90685">
        <w:t>Sous sa délectable rosée</w:t>
      </w:r>
      <w:r w:rsidR="008C6777">
        <w:t>,</w:t>
      </w:r>
    </w:p>
    <w:p w14:paraId="457934EE" w14:textId="076090B3" w:rsidR="00B86016" w:rsidRPr="00B90685" w:rsidRDefault="00B86016" w:rsidP="00AE0391">
      <w:pPr>
        <w:spacing w:before="0" w:after="0"/>
      </w:pPr>
      <w:r w:rsidRPr="00B90685">
        <w:t>Le paillard cancre émoustillé</w:t>
      </w:r>
    </w:p>
    <w:p w14:paraId="5F13B64D" w14:textId="77777777" w:rsidR="008C6777" w:rsidRDefault="00B86016" w:rsidP="00AE0391">
      <w:pPr>
        <w:spacing w:before="0" w:after="0"/>
      </w:pPr>
      <w:r w:rsidRPr="00B90685">
        <w:t>S</w:t>
      </w:r>
      <w:r w:rsidR="008C6777">
        <w:t>’</w:t>
      </w:r>
      <w:r w:rsidRPr="00B90685">
        <w:t>émeut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agite</w:t>
      </w:r>
      <w:r w:rsidR="008C6777">
        <w:t xml:space="preserve">, </w:t>
      </w:r>
      <w:r w:rsidRPr="00B90685">
        <w:t>se dilate</w:t>
      </w:r>
      <w:r w:rsidR="008C6777">
        <w:t>,</w:t>
      </w:r>
    </w:p>
    <w:p w14:paraId="03BB79B1" w14:textId="5C69BA0F" w:rsidR="00B86016" w:rsidRPr="00B90685" w:rsidRDefault="00B86016" w:rsidP="00AE0391">
      <w:pPr>
        <w:spacing w:before="0" w:after="0"/>
      </w:pPr>
      <w:r w:rsidRPr="00B90685">
        <w:t>Et vers le flot qui l</w:t>
      </w:r>
      <w:r w:rsidR="008C6777">
        <w:t>’</w:t>
      </w:r>
      <w:r w:rsidRPr="00B90685">
        <w:t>a mouillé</w:t>
      </w:r>
    </w:p>
    <w:p w14:paraId="126079E8" w14:textId="77777777" w:rsidR="008C6777" w:rsidRDefault="00B86016" w:rsidP="00AE0391">
      <w:pPr>
        <w:spacing w:before="0" w:after="0"/>
      </w:pPr>
      <w:r w:rsidRPr="00B90685">
        <w:t>Il étend une longue patte</w:t>
      </w:r>
      <w:r w:rsidR="008C6777">
        <w:t>,</w:t>
      </w:r>
    </w:p>
    <w:p w14:paraId="66C68CB7" w14:textId="1245948C" w:rsidR="00B86016" w:rsidRPr="00B90685" w:rsidRDefault="00B86016" w:rsidP="00AE0391">
      <w:pPr>
        <w:spacing w:before="0" w:after="0"/>
      </w:pPr>
      <w:r w:rsidRPr="00B90685">
        <w:t>Tenaille aux doigts durs et velus</w:t>
      </w:r>
    </w:p>
    <w:p w14:paraId="75E9975A" w14:textId="77777777" w:rsidR="008C6777" w:rsidRDefault="00B86016" w:rsidP="00AE0391">
      <w:pPr>
        <w:spacing w:before="0" w:after="0"/>
      </w:pPr>
      <w:r w:rsidRPr="00B90685">
        <w:t>Qui happe et qui ne lâche plus</w:t>
      </w:r>
      <w:r w:rsidR="008C6777">
        <w:t>.</w:t>
      </w:r>
    </w:p>
    <w:p w14:paraId="12473941" w14:textId="77777777" w:rsidR="008C6777" w:rsidRDefault="00B86016" w:rsidP="00AE0391">
      <w:pPr>
        <w:spacing w:before="0" w:after="0"/>
      </w:pPr>
      <w:r w:rsidRPr="00B90685">
        <w:t>Il saisit</w:t>
      </w:r>
      <w:r w:rsidR="008C6777">
        <w:t xml:space="preserve">… </w:t>
      </w:r>
      <w:r w:rsidRPr="00B90685">
        <w:t>hé</w:t>
      </w:r>
      <w:r w:rsidR="008C6777">
        <w:t xml:space="preserve"> ! </w:t>
      </w:r>
      <w:r w:rsidRPr="00B90685">
        <w:t>que put-il prendre</w:t>
      </w:r>
      <w:r w:rsidR="008C6777">
        <w:t> ?</w:t>
      </w:r>
    </w:p>
    <w:p w14:paraId="40484C23" w14:textId="77777777" w:rsidR="008C6777" w:rsidRDefault="00B86016" w:rsidP="00AE0391">
      <w:pPr>
        <w:spacing w:before="0" w:after="0"/>
      </w:pPr>
      <w:r w:rsidRPr="00B90685">
        <w:t>Je ne sais quoi si doux</w:t>
      </w:r>
      <w:r w:rsidR="008C6777">
        <w:t xml:space="preserve">, </w:t>
      </w:r>
      <w:r w:rsidRPr="00B90685">
        <w:t>si tendre</w:t>
      </w:r>
      <w:r w:rsidR="008C6777">
        <w:t>,</w:t>
      </w:r>
    </w:p>
    <w:p w14:paraId="260F81CE" w14:textId="516C3C0B" w:rsidR="00B86016" w:rsidRPr="00B90685" w:rsidRDefault="00B86016" w:rsidP="00AE0391">
      <w:pPr>
        <w:spacing w:before="0" w:after="0"/>
      </w:pPr>
      <w:r w:rsidRPr="00B90685">
        <w:t>Si délicat et si mignon</w:t>
      </w:r>
    </w:p>
    <w:p w14:paraId="2A58BD76" w14:textId="77777777" w:rsidR="008C6777" w:rsidRDefault="00B86016" w:rsidP="00AE0391">
      <w:pPr>
        <w:spacing w:before="0" w:after="0"/>
      </w:pPr>
      <w:r w:rsidRPr="00B90685">
        <w:t>Que je n</w:t>
      </w:r>
      <w:r w:rsidR="008C6777">
        <w:t>’</w:t>
      </w:r>
      <w:r w:rsidRPr="00B90685">
        <w:t>ose en dire le nom</w:t>
      </w:r>
      <w:r w:rsidR="008C6777">
        <w:t>.</w:t>
      </w:r>
    </w:p>
    <w:p w14:paraId="4220AFE3" w14:textId="77777777" w:rsidR="008C6777" w:rsidRDefault="00B86016" w:rsidP="00AE0391">
      <w:pPr>
        <w:spacing w:before="0" w:after="0"/>
      </w:pPr>
      <w:r w:rsidRPr="00B90685">
        <w:t>Il saisit le bord frais et rose</w:t>
      </w:r>
      <w:r w:rsidR="008C6777">
        <w:t>,</w:t>
      </w:r>
    </w:p>
    <w:p w14:paraId="00AF58C9" w14:textId="29692798" w:rsidR="00B86016" w:rsidRPr="00B90685" w:rsidRDefault="00B86016" w:rsidP="00AE0391">
      <w:pPr>
        <w:spacing w:before="0" w:after="0"/>
      </w:pPr>
      <w:r w:rsidRPr="00B90685">
        <w:t>Le limbe</w:t>
      </w:r>
      <w:r w:rsidR="008C6777">
        <w:t xml:space="preserve">, </w:t>
      </w:r>
      <w:r w:rsidRPr="00B90685">
        <w:t>la lèvre</w:t>
      </w:r>
      <w:r w:rsidR="008C6777">
        <w:t xml:space="preserve">, </w:t>
      </w:r>
      <w:r w:rsidRPr="00B90685">
        <w:t>la chose</w:t>
      </w:r>
    </w:p>
    <w:p w14:paraId="61EDD31C" w14:textId="77777777" w:rsidR="00B86016" w:rsidRPr="00B90685" w:rsidRDefault="00B86016" w:rsidP="00AE0391">
      <w:pPr>
        <w:spacing w:before="0" w:after="0"/>
      </w:pPr>
      <w:r w:rsidRPr="00B90685">
        <w:t>Ouverte en crête de fossé</w:t>
      </w:r>
    </w:p>
    <w:p w14:paraId="0B0150C4" w14:textId="77777777" w:rsidR="008C6777" w:rsidRDefault="00B86016" w:rsidP="00AE0391">
      <w:pPr>
        <w:spacing w:before="0" w:after="0"/>
      </w:pPr>
      <w:r w:rsidRPr="00B90685">
        <w:t>Sous un petit buisson frisé</w:t>
      </w:r>
      <w:r w:rsidR="008C6777">
        <w:t> ;</w:t>
      </w:r>
    </w:p>
    <w:p w14:paraId="616AEA7A" w14:textId="7B085DBF" w:rsidR="00B86016" w:rsidRPr="00B90685" w:rsidRDefault="00B86016" w:rsidP="00AE0391">
      <w:pPr>
        <w:spacing w:before="0" w:after="0"/>
      </w:pPr>
      <w:r w:rsidRPr="00B90685">
        <w:t>Il saisit la tendre babine</w:t>
      </w:r>
    </w:p>
    <w:p w14:paraId="045B7D14" w14:textId="77777777" w:rsidR="008C6777" w:rsidRDefault="00B86016" w:rsidP="00AE0391">
      <w:pPr>
        <w:spacing w:before="0" w:after="0"/>
      </w:pPr>
      <w:r w:rsidRPr="00B90685">
        <w:t>Rouge en dedans</w:t>
      </w:r>
      <w:r w:rsidR="008C6777">
        <w:t xml:space="preserve">, </w:t>
      </w:r>
      <w:r w:rsidRPr="00B90685">
        <w:t>noire au dehors</w:t>
      </w:r>
      <w:r w:rsidR="008C6777">
        <w:t>,</w:t>
      </w:r>
    </w:p>
    <w:p w14:paraId="19A8A1F6" w14:textId="4C8423BA" w:rsidR="00B86016" w:rsidRPr="00B90685" w:rsidRDefault="00B86016" w:rsidP="00AE0391">
      <w:pPr>
        <w:spacing w:before="0" w:after="0"/>
      </w:pPr>
      <w:r w:rsidRPr="00B90685">
        <w:t>Où d</w:t>
      </w:r>
      <w:r w:rsidR="008C6777">
        <w:t>’</w:t>
      </w:r>
      <w:r w:rsidRPr="00B90685">
        <w:t>amour la source divine</w:t>
      </w:r>
    </w:p>
    <w:p w14:paraId="7B703BD6" w14:textId="77777777" w:rsidR="008C6777" w:rsidRDefault="00B86016" w:rsidP="00AE0391">
      <w:pPr>
        <w:spacing w:before="0" w:after="0"/>
      </w:pPr>
      <w:r w:rsidRPr="00B90685">
        <w:t>Cache ses enivrants trésors</w:t>
      </w:r>
      <w:r w:rsidR="008C6777">
        <w:t>.</w:t>
      </w:r>
    </w:p>
    <w:p w14:paraId="1C4D5812" w14:textId="44DA07F6" w:rsidR="00B86016" w:rsidRPr="00B90685" w:rsidRDefault="00B86016" w:rsidP="00AE0391">
      <w:pPr>
        <w:spacing w:before="0" w:after="0"/>
      </w:pPr>
      <w:r w:rsidRPr="00B90685">
        <w:t>En se sentant pincer</w:t>
      </w:r>
      <w:r w:rsidR="008C6777">
        <w:t xml:space="preserve">, </w:t>
      </w:r>
      <w:r w:rsidRPr="00B90685">
        <w:t>Madame</w:t>
      </w:r>
    </w:p>
    <w:p w14:paraId="730380DA" w14:textId="77777777" w:rsidR="008C6777" w:rsidRDefault="00B86016" w:rsidP="00AE0391">
      <w:pPr>
        <w:spacing w:before="0" w:after="0"/>
      </w:pPr>
      <w:r w:rsidRPr="00B90685">
        <w:lastRenderedPageBreak/>
        <w:t>Jeta des cris à fendre l</w:t>
      </w:r>
      <w:r w:rsidR="008C6777">
        <w:t>’</w:t>
      </w:r>
      <w:r w:rsidRPr="00B90685">
        <w:t>âme</w:t>
      </w:r>
      <w:r w:rsidR="008C6777">
        <w:t>.</w:t>
      </w:r>
    </w:p>
    <w:p w14:paraId="38275B54" w14:textId="1BB467EC" w:rsidR="00B86016" w:rsidRPr="00B90685" w:rsidRDefault="00B86016" w:rsidP="00AE0391">
      <w:pPr>
        <w:spacing w:before="0" w:after="0"/>
      </w:pPr>
      <w:r w:rsidRPr="00B90685">
        <w:t>Si bien que monsieur son mari</w:t>
      </w:r>
    </w:p>
    <w:p w14:paraId="259C967F" w14:textId="77777777" w:rsidR="008C6777" w:rsidRDefault="00B86016" w:rsidP="00AE0391">
      <w:pPr>
        <w:spacing w:before="0" w:after="0"/>
      </w:pPr>
      <w:r w:rsidRPr="00B90685">
        <w:t>Se réveilla tout ahuri</w:t>
      </w:r>
      <w:r w:rsidR="008C6777">
        <w:t> :</w:t>
      </w:r>
    </w:p>
    <w:p w14:paraId="39DA99AA" w14:textId="77777777" w:rsidR="008C6777" w:rsidRDefault="008C6777" w:rsidP="00AE0391">
      <w:pPr>
        <w:spacing w:before="0" w:after="0"/>
      </w:pPr>
      <w:r>
        <w:t>— </w:t>
      </w:r>
      <w:r w:rsidR="00B86016" w:rsidRPr="00B90685">
        <w:t>Qui te fait crier de la sorte</w:t>
      </w:r>
      <w:r>
        <w:t> ?</w:t>
      </w:r>
    </w:p>
    <w:p w14:paraId="1B2AAA1A" w14:textId="77777777" w:rsidR="008C6777" w:rsidRDefault="008C6777" w:rsidP="00AE0391">
      <w:pPr>
        <w:spacing w:before="0" w:after="0"/>
      </w:pPr>
      <w:r>
        <w:t>— </w:t>
      </w:r>
      <w:r w:rsidR="00B86016" w:rsidRPr="00B90685">
        <w:t>Ah</w:t>
      </w:r>
      <w:r>
        <w:t xml:space="preserve"> ! </w:t>
      </w:r>
      <w:r w:rsidR="00B86016" w:rsidRPr="00B90685">
        <w:t>bonnes gens</w:t>
      </w:r>
      <w:r>
        <w:t xml:space="preserve"> ! </w:t>
      </w:r>
      <w:r w:rsidR="00B86016" w:rsidRPr="00B90685">
        <w:t>quelle rigueur</w:t>
      </w:r>
      <w:r>
        <w:t> !</w:t>
      </w:r>
    </w:p>
    <w:p w14:paraId="11C0164A" w14:textId="77777777" w:rsidR="008C6777" w:rsidRDefault="00B86016" w:rsidP="00AE0391">
      <w:pPr>
        <w:spacing w:before="0" w:after="0"/>
      </w:pPr>
      <w:r w:rsidRPr="00B90685">
        <w:t>Un monstre m</w:t>
      </w:r>
      <w:r w:rsidR="008C6777">
        <w:t>’</w:t>
      </w:r>
      <w:r w:rsidRPr="00B90685">
        <w:t>arrache le cœur</w:t>
      </w:r>
      <w:r w:rsidR="008C6777">
        <w:t>…</w:t>
      </w:r>
    </w:p>
    <w:p w14:paraId="235A53A6" w14:textId="77777777" w:rsidR="008C6777" w:rsidRDefault="00B86016" w:rsidP="00AE0391">
      <w:pPr>
        <w:spacing w:before="0" w:after="0"/>
      </w:pPr>
      <w:r w:rsidRPr="00B90685">
        <w:t>Je pâme</w:t>
      </w:r>
      <w:r w:rsidR="008C6777">
        <w:t xml:space="preserve"> ! </w:t>
      </w:r>
      <w:r w:rsidRPr="00B90685">
        <w:t>je meurs</w:t>
      </w:r>
      <w:r w:rsidR="008C6777">
        <w:t xml:space="preserve"> !… </w:t>
      </w:r>
      <w:r w:rsidRPr="00B90685">
        <w:t>je suis morte</w:t>
      </w:r>
      <w:r w:rsidR="008C6777">
        <w:t> !…</w:t>
      </w:r>
    </w:p>
    <w:p w14:paraId="4152400F" w14:textId="77777777" w:rsidR="00AE0391" w:rsidRDefault="00AE0391" w:rsidP="00AE0391">
      <w:pPr>
        <w:spacing w:before="0" w:after="0"/>
      </w:pPr>
    </w:p>
    <w:p w14:paraId="012AB0D7" w14:textId="1123BEC5" w:rsidR="00B86016" w:rsidRPr="00B90685" w:rsidRDefault="00B86016" w:rsidP="00AE0391">
      <w:pPr>
        <w:spacing w:before="0" w:after="0"/>
      </w:pPr>
      <w:r w:rsidRPr="00B90685">
        <w:t>Elle ne cessait de pleurer</w:t>
      </w:r>
    </w:p>
    <w:p w14:paraId="5DCEE266" w14:textId="596C6CB3" w:rsidR="00B86016" w:rsidRPr="00B90685" w:rsidRDefault="00B86016" w:rsidP="00AE0391">
      <w:pPr>
        <w:spacing w:before="0" w:after="0"/>
      </w:pPr>
      <w:r w:rsidRPr="00B90685">
        <w:t>Et n</w:t>
      </w:r>
      <w:r w:rsidR="008C6777">
        <w:t>’</w:t>
      </w:r>
      <w:r w:rsidRPr="00B90685">
        <w:t>osait pourtant déclarer</w:t>
      </w:r>
    </w:p>
    <w:p w14:paraId="6E13EB71" w14:textId="77777777" w:rsidR="008C6777" w:rsidRDefault="00B86016" w:rsidP="00AE0391">
      <w:pPr>
        <w:spacing w:before="0" w:after="0"/>
      </w:pPr>
      <w:r w:rsidRPr="00B90685">
        <w:t>D</w:t>
      </w:r>
      <w:r w:rsidR="008C6777">
        <w:t>’</w:t>
      </w:r>
      <w:r w:rsidRPr="00B90685">
        <w:t>où venait sa douleur cruelle</w:t>
      </w:r>
      <w:r w:rsidR="008C6777">
        <w:t>.</w:t>
      </w:r>
    </w:p>
    <w:p w14:paraId="258EA561" w14:textId="5B47D71A" w:rsidR="00B86016" w:rsidRPr="00B90685" w:rsidRDefault="00B86016" w:rsidP="00AE0391">
      <w:pPr>
        <w:spacing w:before="0" w:after="0"/>
      </w:pPr>
      <w:r w:rsidRPr="00B90685">
        <w:t>Monsieur court chercher la chandelle</w:t>
      </w:r>
    </w:p>
    <w:p w14:paraId="5A068E3A" w14:textId="77777777" w:rsidR="008C6777" w:rsidRDefault="00B86016" w:rsidP="00AE0391">
      <w:pPr>
        <w:spacing w:before="0" w:after="0"/>
      </w:pPr>
      <w:r w:rsidRPr="00B90685">
        <w:t>Et</w:t>
      </w:r>
      <w:r w:rsidR="008C6777">
        <w:t xml:space="preserve">, </w:t>
      </w:r>
      <w:r w:rsidRPr="00B90685">
        <w:t>voyant où tenait le cas</w:t>
      </w:r>
      <w:r w:rsidR="008C6777">
        <w:t> :</w:t>
      </w:r>
    </w:p>
    <w:p w14:paraId="1D23F4B0" w14:textId="77777777" w:rsidR="008C6777" w:rsidRDefault="008C6777" w:rsidP="00AE0391">
      <w:pPr>
        <w:spacing w:before="0" w:after="0"/>
      </w:pPr>
      <w:r>
        <w:t>— </w:t>
      </w:r>
      <w:r w:rsidR="00B86016" w:rsidRPr="00B90685">
        <w:t>Paix</w:t>
      </w:r>
      <w:r>
        <w:t xml:space="preserve"> ! </w:t>
      </w:r>
      <w:r w:rsidR="00B86016" w:rsidRPr="00B90685">
        <w:t>dit-il</w:t>
      </w:r>
      <w:r>
        <w:t xml:space="preserve">, </w:t>
      </w:r>
      <w:r w:rsidR="00B86016" w:rsidRPr="00B90685">
        <w:t>ne te trouble pas</w:t>
      </w:r>
      <w:r>
        <w:t>,</w:t>
      </w:r>
    </w:p>
    <w:p w14:paraId="413C641D" w14:textId="77777777" w:rsidR="008C6777" w:rsidRDefault="00B86016" w:rsidP="00AE0391">
      <w:pPr>
        <w:spacing w:before="0" w:after="0"/>
      </w:pPr>
      <w:r w:rsidRPr="00B90685">
        <w:t>Je lui ferai bien lâcher prise</w:t>
      </w:r>
      <w:r w:rsidR="008C6777">
        <w:t> ;</w:t>
      </w:r>
    </w:p>
    <w:p w14:paraId="6943F431" w14:textId="77777777" w:rsidR="008C6777" w:rsidRDefault="00B86016" w:rsidP="00AE0391">
      <w:pPr>
        <w:spacing w:before="0" w:after="0"/>
      </w:pPr>
      <w:r w:rsidRPr="00B90685">
        <w:t>Il ne faut que souffler dessus</w:t>
      </w:r>
      <w:r w:rsidR="008C6777">
        <w:t>.</w:t>
      </w:r>
    </w:p>
    <w:p w14:paraId="6B220A34" w14:textId="44D98EB1" w:rsidR="00B86016" w:rsidRPr="00B90685" w:rsidRDefault="00B86016" w:rsidP="00AE0391">
      <w:pPr>
        <w:spacing w:before="0" w:after="0"/>
      </w:pPr>
      <w:r w:rsidRPr="00B90685">
        <w:t>Il souffle</w:t>
      </w:r>
      <w:r w:rsidR="008C6777">
        <w:t xml:space="preserve"> ; </w:t>
      </w:r>
      <w:r w:rsidRPr="00B90685">
        <w:t>mais son entreprise</w:t>
      </w:r>
    </w:p>
    <w:p w14:paraId="4E9EA1FB" w14:textId="77777777" w:rsidR="008C6777" w:rsidRDefault="00B86016" w:rsidP="00AE0391">
      <w:pPr>
        <w:spacing w:before="0" w:after="0"/>
      </w:pPr>
      <w:r w:rsidRPr="00B90685">
        <w:t>Et ses efforts sont superflus</w:t>
      </w:r>
      <w:r w:rsidR="008C6777">
        <w:t>.</w:t>
      </w:r>
    </w:p>
    <w:p w14:paraId="7305BE5D" w14:textId="77777777" w:rsidR="008C6777" w:rsidRDefault="00B86016" w:rsidP="00AE0391">
      <w:pPr>
        <w:spacing w:before="0" w:after="0"/>
      </w:pPr>
      <w:r w:rsidRPr="00B90685">
        <w:t>Bien mieux</w:t>
      </w:r>
      <w:r w:rsidR="008C6777">
        <w:t xml:space="preserve">, </w:t>
      </w:r>
      <w:r w:rsidRPr="00B90685">
        <w:t>à sa grande surprise</w:t>
      </w:r>
      <w:r w:rsidR="008C6777">
        <w:t>,</w:t>
      </w:r>
    </w:p>
    <w:p w14:paraId="49D7513E" w14:textId="36B9051B" w:rsidR="00B86016" w:rsidRPr="00B90685" w:rsidRDefault="00B86016" w:rsidP="00AE0391">
      <w:pPr>
        <w:spacing w:before="0" w:after="0"/>
      </w:pPr>
      <w:r w:rsidRPr="00B90685">
        <w:t>Le cancre lève l</w:t>
      </w:r>
      <w:r w:rsidR="008C6777">
        <w:t>’</w:t>
      </w:r>
      <w:r w:rsidRPr="00B90685">
        <w:t>autre bras</w:t>
      </w:r>
    </w:p>
    <w:p w14:paraId="3F581E06" w14:textId="77777777" w:rsidR="008C6777" w:rsidRDefault="00B86016" w:rsidP="00AE0391">
      <w:pPr>
        <w:spacing w:before="0" w:after="0"/>
      </w:pPr>
      <w:r w:rsidRPr="00B90685">
        <w:t>Lentement</w:t>
      </w:r>
      <w:r w:rsidR="008C6777">
        <w:t xml:space="preserve">, </w:t>
      </w:r>
      <w:r w:rsidRPr="00B90685">
        <w:t>grave comme un pape</w:t>
      </w:r>
      <w:r w:rsidR="008C6777">
        <w:t>,</w:t>
      </w:r>
    </w:p>
    <w:p w14:paraId="2538471F" w14:textId="77777777" w:rsidR="008C6777" w:rsidRDefault="00B86016" w:rsidP="00AE0391">
      <w:pPr>
        <w:spacing w:before="0" w:after="0"/>
      </w:pPr>
      <w:r w:rsidRPr="00B90685">
        <w:t>Et par le bout du nez l</w:t>
      </w:r>
      <w:r w:rsidR="008C6777">
        <w:t>’</w:t>
      </w:r>
      <w:r w:rsidRPr="00B90685">
        <w:t>attrape</w:t>
      </w:r>
      <w:r w:rsidR="008C6777">
        <w:t>.</w:t>
      </w:r>
    </w:p>
    <w:p w14:paraId="4400E5BC" w14:textId="77777777" w:rsidR="008C6777" w:rsidRDefault="00B86016" w:rsidP="00AE0391">
      <w:pPr>
        <w:spacing w:before="0" w:after="0"/>
      </w:pPr>
      <w:r w:rsidRPr="00B90685">
        <w:t>Jugez un peu de l</w:t>
      </w:r>
      <w:r w:rsidR="008C6777">
        <w:t>’</w:t>
      </w:r>
      <w:r w:rsidRPr="00B90685">
        <w:t>embarras</w:t>
      </w:r>
      <w:r w:rsidR="008C6777">
        <w:t>.</w:t>
      </w:r>
    </w:p>
    <w:p w14:paraId="78ECC805" w14:textId="77777777" w:rsidR="008C6777" w:rsidRDefault="00B86016" w:rsidP="00AE0391">
      <w:pPr>
        <w:spacing w:before="0" w:after="0"/>
      </w:pPr>
      <w:r w:rsidRPr="00B90685">
        <w:t>Étant aussi près de la chose</w:t>
      </w:r>
      <w:r w:rsidR="008C6777">
        <w:t>,</w:t>
      </w:r>
    </w:p>
    <w:p w14:paraId="2CE03AFE" w14:textId="717A3915" w:rsidR="00B86016" w:rsidRPr="00B90685" w:rsidRDefault="00B86016" w:rsidP="00AE0391">
      <w:pPr>
        <w:spacing w:before="0" w:after="0"/>
      </w:pPr>
      <w:r w:rsidRPr="00B90685">
        <w:t>Le bonhomme fut convaincu</w:t>
      </w:r>
    </w:p>
    <w:p w14:paraId="3143EAA8" w14:textId="292B5C75" w:rsidR="00B86016" w:rsidRPr="00B90685" w:rsidRDefault="00B86016" w:rsidP="00AE0391">
      <w:pPr>
        <w:spacing w:before="0" w:after="0"/>
      </w:pPr>
      <w:r w:rsidRPr="00B90685">
        <w:t>Qu</w:t>
      </w:r>
      <w:r w:rsidR="008C6777">
        <w:t>’</w:t>
      </w:r>
      <w:r w:rsidRPr="00B90685">
        <w:t>il ne pouvait être cocu</w:t>
      </w:r>
    </w:p>
    <w:p w14:paraId="743CCCA1" w14:textId="77777777" w:rsidR="008C6777" w:rsidRDefault="00B86016" w:rsidP="00AE0391">
      <w:pPr>
        <w:spacing w:before="0" w:after="0"/>
      </w:pPr>
      <w:r w:rsidRPr="00B90685">
        <w:t>Sans en connaître à fond la cause</w:t>
      </w:r>
      <w:r w:rsidR="008C6777">
        <w:t>.</w:t>
      </w:r>
    </w:p>
    <w:p w14:paraId="01E3881F" w14:textId="2EC26F83" w:rsidR="00B86016" w:rsidRPr="00B90685" w:rsidRDefault="00B86016" w:rsidP="00AE0391">
      <w:pPr>
        <w:spacing w:before="0" w:after="0"/>
      </w:pPr>
      <w:r w:rsidRPr="00B90685">
        <w:t>Il fallut trouver des ciseaux</w:t>
      </w:r>
    </w:p>
    <w:p w14:paraId="10E9D0ED" w14:textId="77777777" w:rsidR="00B86016" w:rsidRPr="00B90685" w:rsidRDefault="00B86016" w:rsidP="00AE0391">
      <w:pPr>
        <w:spacing w:before="0" w:after="0"/>
      </w:pPr>
      <w:r w:rsidRPr="00B90685">
        <w:t>Pour séparer ces deux vaisseaux</w:t>
      </w:r>
    </w:p>
    <w:p w14:paraId="5171EA04" w14:textId="77777777" w:rsidR="008C6777" w:rsidRDefault="00B86016" w:rsidP="00AE0391">
      <w:pPr>
        <w:spacing w:before="0" w:after="0"/>
      </w:pPr>
      <w:r w:rsidRPr="00B90685">
        <w:t>Accrochés par une même ancre</w:t>
      </w:r>
      <w:r w:rsidR="008C6777">
        <w:t>,</w:t>
      </w:r>
    </w:p>
    <w:p w14:paraId="3A14D9A8" w14:textId="5B8326BC" w:rsidR="00B86016" w:rsidRPr="00B90685" w:rsidRDefault="00B86016" w:rsidP="00AE0391">
      <w:pPr>
        <w:spacing w:before="0" w:after="0"/>
      </w:pPr>
      <w:r w:rsidRPr="00B90685">
        <w:t>Et si la bonne avec effort</w:t>
      </w:r>
    </w:p>
    <w:p w14:paraId="0F3FBB6E" w14:textId="77777777" w:rsidR="008C6777" w:rsidRDefault="00B86016" w:rsidP="00AE0391">
      <w:pPr>
        <w:spacing w:before="0" w:after="0"/>
      </w:pPr>
      <w:r w:rsidRPr="00B90685">
        <w:t>N</w:t>
      </w:r>
      <w:r w:rsidR="008C6777">
        <w:t>’</w:t>
      </w:r>
      <w:r w:rsidRPr="00B90685">
        <w:t>eût coupé les pattes du cancre</w:t>
      </w:r>
      <w:r w:rsidR="008C6777">
        <w:t>,</w:t>
      </w:r>
    </w:p>
    <w:p w14:paraId="57F23C05" w14:textId="77777777" w:rsidR="008C6777" w:rsidRDefault="00B86016" w:rsidP="007342D2">
      <w:pPr>
        <w:keepNext/>
        <w:spacing w:before="0" w:after="0"/>
      </w:pPr>
      <w:r w:rsidRPr="00B90685">
        <w:lastRenderedPageBreak/>
        <w:t>Je crois qu</w:t>
      </w:r>
      <w:r w:rsidR="008C6777">
        <w:t>’</w:t>
      </w:r>
      <w:r w:rsidRPr="00B90685">
        <w:t>il y serait encore</w:t>
      </w:r>
      <w:r w:rsidR="008C6777">
        <w:t>.</w:t>
      </w:r>
    </w:p>
    <w:p w14:paraId="1A275CC5" w14:textId="77777777" w:rsidR="008C6777" w:rsidRDefault="00B86016" w:rsidP="008C6777">
      <w:pPr>
        <w:jc w:val="right"/>
      </w:pPr>
      <w:r w:rsidRPr="008C6777">
        <w:t>Épiphane S</w:t>
      </w:r>
      <w:r w:rsidRPr="007342D2">
        <w:rPr>
          <w:rStyle w:val="Taille-1Caracteres"/>
        </w:rPr>
        <w:t>IDREDOULX</w:t>
      </w:r>
      <w:r w:rsidR="008C6777">
        <w:t>.</w:t>
      </w:r>
    </w:p>
    <w:p w14:paraId="46EC30ED" w14:textId="02F55E17" w:rsidR="00B86016" w:rsidRPr="00B90685" w:rsidRDefault="00B86016" w:rsidP="008C6777">
      <w:pPr>
        <w:pStyle w:val="Titre2"/>
        <w:rPr>
          <w:szCs w:val="44"/>
        </w:rPr>
      </w:pPr>
      <w:bookmarkStart w:id="11" w:name="_Toc275359123"/>
      <w:bookmarkStart w:id="12" w:name="_Toc199525765"/>
      <w:r w:rsidRPr="00B90685">
        <w:rPr>
          <w:szCs w:val="44"/>
        </w:rPr>
        <w:lastRenderedPageBreak/>
        <w:t>LE MALENTENDU</w:t>
      </w:r>
      <w:bookmarkEnd w:id="11"/>
      <w:bookmarkEnd w:id="12"/>
      <w:r w:rsidRPr="00B90685">
        <w:rPr>
          <w:szCs w:val="44"/>
        </w:rPr>
        <w:br/>
      </w:r>
    </w:p>
    <w:p w14:paraId="6E1DDF3E" w14:textId="77777777" w:rsidR="00B86016" w:rsidRPr="00B90685" w:rsidRDefault="00B86016" w:rsidP="00B80D84">
      <w:pPr>
        <w:spacing w:before="0" w:after="0"/>
      </w:pPr>
      <w:r w:rsidRPr="00B90685">
        <w:t>Guillaume un jour trouva madame</w:t>
      </w:r>
    </w:p>
    <w:p w14:paraId="1D866ADF" w14:textId="77777777" w:rsidR="008C6777" w:rsidRDefault="00B86016" w:rsidP="00B80D84">
      <w:pPr>
        <w:spacing w:before="0" w:after="0"/>
      </w:pPr>
      <w:r w:rsidRPr="00B90685">
        <w:t>Qui dormait sur un gazon vert</w:t>
      </w:r>
      <w:r w:rsidR="008C6777">
        <w:t>,</w:t>
      </w:r>
    </w:p>
    <w:p w14:paraId="54EBC3E6" w14:textId="77777777" w:rsidR="008C6777" w:rsidRDefault="00B86016" w:rsidP="00B80D84">
      <w:pPr>
        <w:spacing w:before="0" w:after="0"/>
      </w:pPr>
      <w:r w:rsidRPr="00B90685">
        <w:t>Et</w:t>
      </w:r>
      <w:r w:rsidR="008C6777">
        <w:t xml:space="preserve">, </w:t>
      </w:r>
      <w:r w:rsidRPr="00B90685">
        <w:t>brûlé d</w:t>
      </w:r>
      <w:r w:rsidR="008C6777">
        <w:t>’</w:t>
      </w:r>
      <w:r w:rsidRPr="00B90685">
        <w:t>une ardente flamme</w:t>
      </w:r>
      <w:r w:rsidR="008C6777">
        <w:t>,</w:t>
      </w:r>
    </w:p>
    <w:p w14:paraId="3C794470" w14:textId="77777777" w:rsidR="008C6777" w:rsidRDefault="00B86016" w:rsidP="00B80D84">
      <w:pPr>
        <w:spacing w:before="0" w:after="0"/>
      </w:pPr>
      <w:r w:rsidRPr="00B90685">
        <w:t>Il veut la servir à couvert</w:t>
      </w:r>
      <w:r w:rsidR="008C6777">
        <w:t>.</w:t>
      </w:r>
    </w:p>
    <w:p w14:paraId="1A07C2F5" w14:textId="77777777" w:rsidR="008C6777" w:rsidRDefault="00B86016" w:rsidP="00B80D84">
      <w:pPr>
        <w:spacing w:before="0" w:after="0"/>
      </w:pPr>
      <w:r w:rsidRPr="00B90685">
        <w:t>Au baiser la belle s</w:t>
      </w:r>
      <w:r w:rsidR="008C6777">
        <w:t>’</w:t>
      </w:r>
      <w:r w:rsidRPr="00B90685">
        <w:t>éveille</w:t>
      </w:r>
      <w:r w:rsidR="008C6777">
        <w:t> :</w:t>
      </w:r>
    </w:p>
    <w:p w14:paraId="3D3F3067" w14:textId="77777777" w:rsidR="008C6777" w:rsidRDefault="008C6777" w:rsidP="00B80D84">
      <w:pPr>
        <w:spacing w:before="0" w:after="0"/>
      </w:pPr>
      <w:r>
        <w:t>— </w:t>
      </w:r>
      <w:r w:rsidR="00B86016" w:rsidRPr="00B90685">
        <w:t>Quoi</w:t>
      </w:r>
      <w:r>
        <w:t xml:space="preserve">, </w:t>
      </w:r>
      <w:r w:rsidR="00B86016" w:rsidRPr="00B90685">
        <w:t>Guillaume</w:t>
      </w:r>
      <w:r>
        <w:t xml:space="preserve">, </w:t>
      </w:r>
      <w:r w:rsidR="00B86016" w:rsidRPr="00B90685">
        <w:t>vous m</w:t>
      </w:r>
      <w:r>
        <w:t>’</w:t>
      </w:r>
      <w:r w:rsidR="00B86016" w:rsidRPr="00B90685">
        <w:t>accolez</w:t>
      </w:r>
      <w:r>
        <w:t> ?</w:t>
      </w:r>
    </w:p>
    <w:p w14:paraId="34F7E25F" w14:textId="77777777" w:rsidR="008C6777" w:rsidRDefault="00B86016" w:rsidP="00B80D84">
      <w:pPr>
        <w:spacing w:before="0" w:after="0"/>
      </w:pPr>
      <w:r w:rsidRPr="00B90685">
        <w:t>Votre impudence est sans pareille</w:t>
      </w:r>
      <w:r w:rsidR="008C6777">
        <w:t> !</w:t>
      </w:r>
    </w:p>
    <w:p w14:paraId="305676DE" w14:textId="5A90A1C3" w:rsidR="008C6777" w:rsidRDefault="00B86016" w:rsidP="00B80D84">
      <w:pPr>
        <w:spacing w:before="0" w:after="0"/>
      </w:pPr>
      <w:r w:rsidRPr="00B90685">
        <w:t>Qui vous rend si hardi</w:t>
      </w:r>
      <w:r w:rsidR="008C6777">
        <w:t xml:space="preserve"> ? </w:t>
      </w:r>
      <w:r w:rsidR="00CC5E1A">
        <w:t>—</w:t>
      </w:r>
      <w:r w:rsidR="008C6777">
        <w:t xml:space="preserve"> </w:t>
      </w:r>
      <w:r w:rsidRPr="00B90685">
        <w:t>Personne</w:t>
      </w:r>
      <w:r w:rsidR="008C6777">
        <w:t> ;</w:t>
      </w:r>
    </w:p>
    <w:p w14:paraId="24F0A91F" w14:textId="77777777" w:rsidR="008C6777" w:rsidRDefault="00B86016" w:rsidP="00B80D84">
      <w:pPr>
        <w:spacing w:before="0" w:after="0"/>
      </w:pPr>
      <w:r w:rsidRPr="00B90685">
        <w:t>Et si madame me l</w:t>
      </w:r>
      <w:r w:rsidR="008C6777">
        <w:t>’</w:t>
      </w:r>
      <w:r w:rsidRPr="00B90685">
        <w:t>ordonne</w:t>
      </w:r>
      <w:r w:rsidR="008C6777">
        <w:t>,</w:t>
      </w:r>
    </w:p>
    <w:p w14:paraId="4A060749" w14:textId="77777777" w:rsidR="008C6777" w:rsidRDefault="00B86016" w:rsidP="00B80D84">
      <w:pPr>
        <w:spacing w:before="0" w:after="0"/>
      </w:pPr>
      <w:r w:rsidRPr="00B90685">
        <w:t>Je m</w:t>
      </w:r>
      <w:r w:rsidR="008C6777">
        <w:t>’</w:t>
      </w:r>
      <w:r w:rsidRPr="00B90685">
        <w:t>ôterai</w:t>
      </w:r>
      <w:r w:rsidR="008C6777">
        <w:t xml:space="preserve">, </w:t>
      </w:r>
      <w:r w:rsidRPr="00B90685">
        <w:t>dit l</w:t>
      </w:r>
      <w:r w:rsidR="008C6777">
        <w:t>’</w:t>
      </w:r>
      <w:r w:rsidRPr="00B90685">
        <w:t>étourdi</w:t>
      </w:r>
      <w:r w:rsidR="008C6777">
        <w:t>.</w:t>
      </w:r>
    </w:p>
    <w:p w14:paraId="45008356" w14:textId="77777777" w:rsidR="008C6777" w:rsidRDefault="008C6777" w:rsidP="00B80D84">
      <w:pPr>
        <w:spacing w:before="0" w:after="0"/>
      </w:pPr>
      <w:r>
        <w:t>— </w:t>
      </w:r>
      <w:r w:rsidR="00B86016" w:rsidRPr="00B90685">
        <w:t>Vraiment l</w:t>
      </w:r>
      <w:r>
        <w:t>’</w:t>
      </w:r>
      <w:r w:rsidR="00B86016" w:rsidRPr="00B90685">
        <w:t>impudence est trop grande</w:t>
      </w:r>
      <w:r>
        <w:t> !</w:t>
      </w:r>
    </w:p>
    <w:p w14:paraId="0F852789" w14:textId="64525129" w:rsidR="00B86016" w:rsidRPr="00B90685" w:rsidRDefault="00B86016" w:rsidP="00B80D84">
      <w:pPr>
        <w:spacing w:before="0" w:after="0"/>
      </w:pPr>
      <w:r w:rsidRPr="00B90685">
        <w:t>Restez-y</w:t>
      </w:r>
      <w:r w:rsidR="008C6777">
        <w:t xml:space="preserve"> ; </w:t>
      </w:r>
      <w:r w:rsidRPr="00B90685">
        <w:t>mais je vous demande</w:t>
      </w:r>
    </w:p>
    <w:p w14:paraId="109B3B0C" w14:textId="77777777" w:rsidR="008C6777" w:rsidRDefault="00B86016" w:rsidP="00B80D84">
      <w:pPr>
        <w:spacing w:before="0" w:after="0"/>
      </w:pPr>
      <w:r w:rsidRPr="00B90685">
        <w:t>Qui vous a rendu si hardi</w:t>
      </w:r>
      <w:r w:rsidR="008C6777">
        <w:t> !</w:t>
      </w:r>
    </w:p>
    <w:p w14:paraId="3E6DE86B" w14:textId="77777777" w:rsidR="008C6777" w:rsidRDefault="00B86016" w:rsidP="008C6777">
      <w:pPr>
        <w:jc w:val="right"/>
      </w:pPr>
      <w:r w:rsidRPr="008C6777">
        <w:t>Épiphane S</w:t>
      </w:r>
      <w:r w:rsidRPr="007342D2">
        <w:rPr>
          <w:rStyle w:val="Taille-1Caracteres"/>
        </w:rPr>
        <w:t>IDREDOULX</w:t>
      </w:r>
      <w:r w:rsidR="008C6777">
        <w:t>.</w:t>
      </w:r>
    </w:p>
    <w:p w14:paraId="7E753939" w14:textId="2E34E625" w:rsidR="00B86016" w:rsidRPr="00B90685" w:rsidRDefault="00B86016" w:rsidP="008C6777">
      <w:pPr>
        <w:pStyle w:val="Titre2"/>
        <w:rPr>
          <w:szCs w:val="44"/>
        </w:rPr>
      </w:pPr>
      <w:bookmarkStart w:id="13" w:name="_Toc275359124"/>
      <w:bookmarkStart w:id="14" w:name="_Toc199525766"/>
      <w:r w:rsidRPr="00B90685">
        <w:rPr>
          <w:szCs w:val="44"/>
        </w:rPr>
        <w:lastRenderedPageBreak/>
        <w:t>LA TERREUR PANIQUE OU LA CONFESSION</w:t>
      </w:r>
      <w:bookmarkEnd w:id="13"/>
      <w:bookmarkEnd w:id="14"/>
      <w:r w:rsidRPr="00B90685">
        <w:rPr>
          <w:szCs w:val="44"/>
        </w:rPr>
        <w:br/>
      </w:r>
    </w:p>
    <w:p w14:paraId="6622AACF" w14:textId="77777777" w:rsidR="008C6777" w:rsidRDefault="00B86016" w:rsidP="00B80D84">
      <w:pPr>
        <w:spacing w:before="0" w:after="0"/>
      </w:pPr>
      <w:r w:rsidRPr="00B90685">
        <w:t>Dans cette froide et lugubre saison</w:t>
      </w:r>
      <w:r w:rsidR="008C6777">
        <w:t>,</w:t>
      </w:r>
    </w:p>
    <w:p w14:paraId="1C7886CE" w14:textId="77777777" w:rsidR="008C6777" w:rsidRDefault="00B86016" w:rsidP="00B80D84">
      <w:pPr>
        <w:spacing w:before="0" w:after="0"/>
      </w:pPr>
      <w:r w:rsidRPr="00B90685">
        <w:t>Triste portrait de la vieillesse</w:t>
      </w:r>
      <w:r w:rsidR="008C6777">
        <w:t>,</w:t>
      </w:r>
    </w:p>
    <w:p w14:paraId="45835C8E" w14:textId="77777777" w:rsidR="008C6777" w:rsidRDefault="00B86016" w:rsidP="00B80D84">
      <w:pPr>
        <w:spacing w:before="0" w:after="0"/>
      </w:pPr>
      <w:r w:rsidRPr="00B90685">
        <w:t>Où le soleil</w:t>
      </w:r>
      <w:r w:rsidR="008C6777">
        <w:t xml:space="preserve">, </w:t>
      </w:r>
      <w:r w:rsidRPr="00B90685">
        <w:t>enclin à la paresse</w:t>
      </w:r>
      <w:r w:rsidR="008C6777">
        <w:t>,</w:t>
      </w:r>
    </w:p>
    <w:p w14:paraId="4AC75845" w14:textId="56D85D62" w:rsidR="00B86016" w:rsidRPr="00B90685" w:rsidRDefault="00B86016" w:rsidP="00B80D84">
      <w:pPr>
        <w:spacing w:before="0" w:after="0"/>
      </w:pPr>
      <w:r w:rsidRPr="00B90685">
        <w:t>Paraît trop tard à l</w:t>
      </w:r>
      <w:r w:rsidR="008C6777">
        <w:t>’</w:t>
      </w:r>
      <w:r w:rsidRPr="00B90685">
        <w:t>horizon</w:t>
      </w:r>
    </w:p>
    <w:p w14:paraId="3C3E8BD6" w14:textId="77777777" w:rsidR="008C6777" w:rsidRDefault="00B86016" w:rsidP="00B80D84">
      <w:pPr>
        <w:spacing w:before="0" w:after="0"/>
      </w:pPr>
      <w:r w:rsidRPr="00B90685">
        <w:t>Et trop tôt aussi nous délaisse</w:t>
      </w:r>
      <w:r w:rsidR="008C6777">
        <w:t>,</w:t>
      </w:r>
    </w:p>
    <w:p w14:paraId="6C74D241" w14:textId="5B829943" w:rsidR="00B86016" w:rsidRPr="00B90685" w:rsidRDefault="00B86016" w:rsidP="00B80D84">
      <w:pPr>
        <w:spacing w:before="0" w:after="0"/>
      </w:pPr>
      <w:r w:rsidRPr="00B90685">
        <w:t>Un certain soir</w:t>
      </w:r>
      <w:r w:rsidR="008C6777">
        <w:t xml:space="preserve">, </w:t>
      </w:r>
      <w:r w:rsidRPr="00B90685">
        <w:t>un certain capucin</w:t>
      </w:r>
    </w:p>
    <w:p w14:paraId="58B30232" w14:textId="67091AC0" w:rsidR="00B86016" w:rsidRPr="00B90685" w:rsidRDefault="00B86016" w:rsidP="00B80D84">
      <w:pPr>
        <w:spacing w:before="0" w:after="0"/>
      </w:pPr>
      <w:r w:rsidRPr="00B90685">
        <w:t>Fut averti qu</w:t>
      </w:r>
      <w:r w:rsidR="008C6777">
        <w:t>’</w:t>
      </w:r>
      <w:r w:rsidRPr="00B90685">
        <w:t>une âme pénitente</w:t>
      </w:r>
    </w:p>
    <w:p w14:paraId="6668184C" w14:textId="2FD3EA3F" w:rsidR="00B86016" w:rsidRPr="00B90685" w:rsidRDefault="00B86016" w:rsidP="00B80D84">
      <w:pPr>
        <w:spacing w:before="0" w:after="0"/>
      </w:pPr>
      <w:r w:rsidRPr="00B90685">
        <w:t>Dans l</w:t>
      </w:r>
      <w:r w:rsidR="008C6777">
        <w:t>’</w:t>
      </w:r>
      <w:r w:rsidRPr="00B90685">
        <w:t>église attendait ce sacrement divin</w:t>
      </w:r>
    </w:p>
    <w:p w14:paraId="5427A6C4" w14:textId="77777777" w:rsidR="008C6777" w:rsidRDefault="00B86016" w:rsidP="00B80D84">
      <w:pPr>
        <w:spacing w:before="0" w:after="0"/>
      </w:pPr>
      <w:r w:rsidRPr="00B90685">
        <w:t>Qui peut</w:t>
      </w:r>
      <w:r w:rsidR="008C6777">
        <w:t xml:space="preserve">, </w:t>
      </w:r>
      <w:r w:rsidRPr="00B90685">
        <w:t>nous soulageant du poids qui nous tourmente</w:t>
      </w:r>
      <w:r w:rsidR="008C6777">
        <w:t>,</w:t>
      </w:r>
    </w:p>
    <w:p w14:paraId="71483A21" w14:textId="77777777" w:rsidR="008C6777" w:rsidRDefault="00B86016" w:rsidP="00B80D84">
      <w:pPr>
        <w:spacing w:before="0" w:after="0"/>
      </w:pPr>
      <w:r w:rsidRPr="00B90685">
        <w:t>Du paradis nous rouvrir le chemin</w:t>
      </w:r>
      <w:r w:rsidR="008C6777">
        <w:t>,</w:t>
      </w:r>
    </w:p>
    <w:p w14:paraId="24772446" w14:textId="77777777" w:rsidR="008C6777" w:rsidRDefault="00B86016" w:rsidP="00B80D84">
      <w:pPr>
        <w:spacing w:before="0" w:after="0"/>
      </w:pPr>
      <w:r w:rsidRPr="00B90685">
        <w:t>Invention céleste et vraiment consolante</w:t>
      </w:r>
      <w:r w:rsidR="008C6777">
        <w:t> !</w:t>
      </w:r>
    </w:p>
    <w:p w14:paraId="5B3697C6" w14:textId="77777777" w:rsidR="008C6777" w:rsidRDefault="00B86016" w:rsidP="00B80D84">
      <w:pPr>
        <w:spacing w:before="0" w:after="0"/>
      </w:pPr>
      <w:r w:rsidRPr="00B90685">
        <w:t>Je peux voler</w:t>
      </w:r>
      <w:r w:rsidR="008C6777">
        <w:t xml:space="preserve">, </w:t>
      </w:r>
      <w:r w:rsidRPr="00B90685">
        <w:t>tuer</w:t>
      </w:r>
      <w:r w:rsidR="008C6777">
        <w:t xml:space="preserve">, </w:t>
      </w:r>
      <w:r w:rsidRPr="00B90685">
        <w:t>violer mon prochain</w:t>
      </w:r>
      <w:r w:rsidR="008C6777">
        <w:t> ;</w:t>
      </w:r>
    </w:p>
    <w:p w14:paraId="5F7862CE" w14:textId="77777777" w:rsidR="008C6777" w:rsidRDefault="00B86016" w:rsidP="00B80D84">
      <w:pPr>
        <w:spacing w:before="0" w:after="0"/>
      </w:pPr>
      <w:r w:rsidRPr="00B90685">
        <w:t>Tout droit au ciel j</w:t>
      </w:r>
      <w:r w:rsidR="008C6777">
        <w:t>’</w:t>
      </w:r>
      <w:r w:rsidRPr="00B90685">
        <w:t>irai sans épouvante</w:t>
      </w:r>
      <w:r w:rsidR="008C6777">
        <w:t>,</w:t>
      </w:r>
    </w:p>
    <w:p w14:paraId="43F1A751" w14:textId="58696C9B" w:rsidR="00B86016" w:rsidRPr="00B90685" w:rsidRDefault="00B86016" w:rsidP="00B80D84">
      <w:pPr>
        <w:spacing w:before="0" w:after="0"/>
      </w:pPr>
      <w:r w:rsidRPr="00B90685">
        <w:t>Pourvu qu</w:t>
      </w:r>
      <w:r w:rsidR="008C6777">
        <w:t>’</w:t>
      </w:r>
      <w:r w:rsidRPr="00B90685">
        <w:t>un jour je me repente</w:t>
      </w:r>
    </w:p>
    <w:p w14:paraId="6B4E877C" w14:textId="77777777" w:rsidR="008C6777" w:rsidRDefault="00B86016" w:rsidP="00B80D84">
      <w:pPr>
        <w:spacing w:before="0" w:after="0"/>
      </w:pPr>
      <w:r w:rsidRPr="00B90685">
        <w:t>Et qu</w:t>
      </w:r>
      <w:r w:rsidR="008C6777">
        <w:t>’</w:t>
      </w:r>
      <w:r w:rsidRPr="00B90685">
        <w:t>un moine français me bénisse en latin</w:t>
      </w:r>
      <w:r w:rsidR="008C6777">
        <w:t>.</w:t>
      </w:r>
    </w:p>
    <w:p w14:paraId="13FE82AE" w14:textId="77777777" w:rsidR="008C6777" w:rsidRDefault="00B86016" w:rsidP="00B80D84">
      <w:pPr>
        <w:spacing w:before="0" w:after="0"/>
      </w:pPr>
      <w:r w:rsidRPr="00B90685">
        <w:t>Le père Ambroise</w:t>
      </w:r>
      <w:r w:rsidR="008C6777">
        <w:t xml:space="preserve">, </w:t>
      </w:r>
      <w:r w:rsidRPr="00B90685">
        <w:t>donc</w:t>
      </w:r>
      <w:r w:rsidR="008C6777">
        <w:t xml:space="preserve">, </w:t>
      </w:r>
      <w:r w:rsidRPr="00B90685">
        <w:t>à tâtons dans l</w:t>
      </w:r>
      <w:r w:rsidR="008C6777">
        <w:t>’</w:t>
      </w:r>
      <w:r w:rsidRPr="00B90685">
        <w:t>église</w:t>
      </w:r>
      <w:r w:rsidR="008C6777">
        <w:t>,</w:t>
      </w:r>
    </w:p>
    <w:p w14:paraId="50E50C4E" w14:textId="77777777" w:rsidR="008C6777" w:rsidRDefault="00B86016" w:rsidP="00B80D84">
      <w:pPr>
        <w:spacing w:before="0" w:after="0"/>
      </w:pPr>
      <w:r w:rsidRPr="00B90685">
        <w:t>Descend et s</w:t>
      </w:r>
      <w:r w:rsidR="008C6777">
        <w:t>’</w:t>
      </w:r>
      <w:r w:rsidRPr="00B90685">
        <w:t>établit au confessionnal</w:t>
      </w:r>
      <w:r w:rsidR="008C6777">
        <w:t>.</w:t>
      </w:r>
    </w:p>
    <w:p w14:paraId="2C87975A" w14:textId="77777777" w:rsidR="008C6777" w:rsidRDefault="008C6777" w:rsidP="00B80D84">
      <w:pPr>
        <w:spacing w:before="0" w:after="0"/>
      </w:pPr>
      <w:r>
        <w:t>— </w:t>
      </w:r>
      <w:r w:rsidR="00B86016" w:rsidRPr="00B90685">
        <w:t>Quel motif vous conduit à ce saint tribunal</w:t>
      </w:r>
      <w:r>
        <w:t> ?</w:t>
      </w:r>
    </w:p>
    <w:p w14:paraId="68211F25" w14:textId="7E15FC93" w:rsidR="00B86016" w:rsidRPr="00B90685" w:rsidRDefault="00B86016" w:rsidP="00B80D84">
      <w:pPr>
        <w:spacing w:before="0" w:after="0"/>
      </w:pPr>
      <w:r w:rsidRPr="00B90685">
        <w:t>Eh</w:t>
      </w:r>
      <w:r w:rsidR="008C6777">
        <w:t xml:space="preserve"> ! </w:t>
      </w:r>
      <w:r w:rsidRPr="00B90685">
        <w:t>qui que vous soyez</w:t>
      </w:r>
      <w:r w:rsidR="008C6777">
        <w:t xml:space="preserve">, </w:t>
      </w:r>
      <w:r w:rsidRPr="00B90685">
        <w:t>dit-il</w:t>
      </w:r>
      <w:r w:rsidR="008C6777">
        <w:t xml:space="preserve">, </w:t>
      </w:r>
      <w:r w:rsidRPr="00B90685">
        <w:t>avec franchise</w:t>
      </w:r>
    </w:p>
    <w:p w14:paraId="15A96EFB" w14:textId="77777777" w:rsidR="008C6777" w:rsidRDefault="00B86016" w:rsidP="00B80D84">
      <w:pPr>
        <w:spacing w:before="0" w:after="0"/>
      </w:pPr>
      <w:r w:rsidRPr="00B90685">
        <w:t>Contez-moi vos péchés</w:t>
      </w:r>
      <w:r w:rsidR="008C6777">
        <w:t xml:space="preserve"> : </w:t>
      </w:r>
      <w:r w:rsidRPr="00B90685">
        <w:t>surtout point de secret</w:t>
      </w:r>
      <w:r w:rsidR="008C6777">
        <w:t>,</w:t>
      </w:r>
    </w:p>
    <w:p w14:paraId="04748F24" w14:textId="68C62C96" w:rsidR="00B86016" w:rsidRPr="00B90685" w:rsidRDefault="00B86016" w:rsidP="00B80D84">
      <w:pPr>
        <w:spacing w:before="0" w:after="0"/>
      </w:pPr>
      <w:r w:rsidRPr="00B90685">
        <w:t>Car Dieu ne permet pas ici que l</w:t>
      </w:r>
      <w:r w:rsidR="008C6777">
        <w:t>’</w:t>
      </w:r>
      <w:r w:rsidRPr="00B90685">
        <w:t>on déguise</w:t>
      </w:r>
    </w:p>
    <w:p w14:paraId="1EFD8DE5" w14:textId="77777777" w:rsidR="008C6777" w:rsidRDefault="00B86016" w:rsidP="00B80D84">
      <w:pPr>
        <w:spacing w:before="0" w:after="0"/>
      </w:pPr>
      <w:r w:rsidRPr="00B90685">
        <w:t>Ni le bien qu</w:t>
      </w:r>
      <w:r w:rsidR="008C6777">
        <w:t>’</w:t>
      </w:r>
      <w:r w:rsidRPr="00B90685">
        <w:t>on a pris</w:t>
      </w:r>
      <w:r w:rsidR="008C6777">
        <w:t xml:space="preserve">, </w:t>
      </w:r>
      <w:r w:rsidRPr="00B90685">
        <w:t>ni le mal qu</w:t>
      </w:r>
      <w:r w:rsidR="008C6777">
        <w:t>’</w:t>
      </w:r>
      <w:r w:rsidRPr="00B90685">
        <w:t>on a fait</w:t>
      </w:r>
      <w:r w:rsidR="008C6777">
        <w:t>.</w:t>
      </w:r>
    </w:p>
    <w:p w14:paraId="32F92D03" w14:textId="77777777" w:rsidR="008C6777" w:rsidRDefault="008C6777" w:rsidP="00B80D84">
      <w:pPr>
        <w:spacing w:before="0" w:after="0"/>
      </w:pPr>
      <w:r>
        <w:t>— </w:t>
      </w:r>
      <w:r w:rsidR="00B86016" w:rsidRPr="00B90685">
        <w:t>Mon père</w:t>
      </w:r>
      <w:r>
        <w:t xml:space="preserve">, </w:t>
      </w:r>
      <w:r w:rsidR="00B86016" w:rsidRPr="00B90685">
        <w:t>lui répond une voix jeune et tendre</w:t>
      </w:r>
      <w:r>
        <w:t>,</w:t>
      </w:r>
    </w:p>
    <w:p w14:paraId="76F0FE1A" w14:textId="77777777" w:rsidR="008C6777" w:rsidRDefault="00B86016" w:rsidP="00B80D84">
      <w:pPr>
        <w:spacing w:before="0" w:after="0"/>
      </w:pPr>
      <w:r w:rsidRPr="00B90685">
        <w:t>Dont le doux tremblement annonçait l</w:t>
      </w:r>
      <w:r w:rsidR="008C6777">
        <w:t>’</w:t>
      </w:r>
      <w:r w:rsidRPr="00B90685">
        <w:t>embarras</w:t>
      </w:r>
      <w:r w:rsidR="008C6777">
        <w:t>,</w:t>
      </w:r>
    </w:p>
    <w:p w14:paraId="43159047" w14:textId="77777777" w:rsidR="008C6777" w:rsidRDefault="00B86016" w:rsidP="00B80D84">
      <w:pPr>
        <w:spacing w:before="0" w:after="0"/>
      </w:pPr>
      <w:r w:rsidRPr="00B90685">
        <w:t>J</w:t>
      </w:r>
      <w:r w:rsidR="008C6777">
        <w:t>’</w:t>
      </w:r>
      <w:r w:rsidRPr="00B90685">
        <w:t>ai commis un péché si grand</w:t>
      </w:r>
      <w:r w:rsidR="008C6777">
        <w:t xml:space="preserve">, </w:t>
      </w:r>
      <w:r w:rsidRPr="00B90685">
        <w:t>si grand</w:t>
      </w:r>
      <w:r w:rsidR="008C6777">
        <w:t xml:space="preserve">, </w:t>
      </w:r>
      <w:r w:rsidRPr="00B90685">
        <w:t>qu</w:t>
      </w:r>
      <w:r w:rsidR="008C6777">
        <w:t>’</w:t>
      </w:r>
      <w:r w:rsidRPr="00B90685">
        <w:t>hélas</w:t>
      </w:r>
      <w:r w:rsidR="008C6777">
        <w:t> !</w:t>
      </w:r>
    </w:p>
    <w:p w14:paraId="73BF10F2" w14:textId="77777777" w:rsidR="008C6777" w:rsidRDefault="00B86016" w:rsidP="00B80D84">
      <w:pPr>
        <w:spacing w:before="0" w:after="0"/>
      </w:pPr>
      <w:r w:rsidRPr="00B90685">
        <w:t>De trouble et de remords je ne puis me défendre</w:t>
      </w:r>
      <w:r w:rsidR="008C6777">
        <w:t> ;</w:t>
      </w:r>
    </w:p>
    <w:p w14:paraId="2C69AEA5" w14:textId="77777777" w:rsidR="008C6777" w:rsidRDefault="00B86016" w:rsidP="00B80D84">
      <w:pPr>
        <w:spacing w:before="0" w:after="0"/>
      </w:pPr>
      <w:r w:rsidRPr="00B90685">
        <w:t>Je ne sais trop comment vous en faire l</w:t>
      </w:r>
      <w:r w:rsidR="008C6777">
        <w:t>’</w:t>
      </w:r>
      <w:r w:rsidRPr="00B90685">
        <w:t>aveu</w:t>
      </w:r>
      <w:r w:rsidR="008C6777">
        <w:t>.</w:t>
      </w:r>
    </w:p>
    <w:p w14:paraId="3E109D7F" w14:textId="77777777" w:rsidR="008C6777" w:rsidRDefault="008C6777" w:rsidP="00B80D84">
      <w:pPr>
        <w:spacing w:before="0" w:after="0"/>
      </w:pPr>
      <w:r>
        <w:t>— </w:t>
      </w:r>
      <w:r w:rsidR="00B86016" w:rsidRPr="00B90685">
        <w:t>Mon enfant</w:t>
      </w:r>
      <w:r>
        <w:t xml:space="preserve">, </w:t>
      </w:r>
      <w:r w:rsidR="00B86016" w:rsidRPr="00B90685">
        <w:t>dans votre âme il faut me faire lire</w:t>
      </w:r>
      <w:r>
        <w:t>.</w:t>
      </w:r>
    </w:p>
    <w:p w14:paraId="551573FD" w14:textId="77777777" w:rsidR="008C6777" w:rsidRDefault="008C6777" w:rsidP="00B80D84">
      <w:pPr>
        <w:spacing w:before="0" w:after="0"/>
      </w:pPr>
      <w:r>
        <w:t>— </w:t>
      </w:r>
      <w:r w:rsidR="00B86016" w:rsidRPr="00B90685">
        <w:t>Oui</w:t>
      </w:r>
      <w:r>
        <w:t xml:space="preserve">, </w:t>
      </w:r>
      <w:r w:rsidR="00B86016" w:rsidRPr="00B90685">
        <w:t>mais</w:t>
      </w:r>
      <w:r>
        <w:t xml:space="preserve">, </w:t>
      </w:r>
      <w:r w:rsidR="00B86016" w:rsidRPr="00B90685">
        <w:t>mon père</w:t>
      </w:r>
      <w:r>
        <w:t xml:space="preserve">, </w:t>
      </w:r>
      <w:r w:rsidR="00B86016" w:rsidRPr="00B90685">
        <w:t>si j</w:t>
      </w:r>
      <w:r>
        <w:t>’</w:t>
      </w:r>
      <w:r w:rsidR="00B86016" w:rsidRPr="00B90685">
        <w:t>ose ainsi vous le dire</w:t>
      </w:r>
      <w:r>
        <w:t>,</w:t>
      </w:r>
    </w:p>
    <w:p w14:paraId="77FFA5C3" w14:textId="77777777" w:rsidR="008C6777" w:rsidRDefault="00B86016" w:rsidP="00B80D84">
      <w:pPr>
        <w:spacing w:before="0" w:after="0"/>
      </w:pPr>
      <w:r w:rsidRPr="00B90685">
        <w:lastRenderedPageBreak/>
        <w:t>L</w:t>
      </w:r>
      <w:r w:rsidR="008C6777">
        <w:t>’</w:t>
      </w:r>
      <w:r w:rsidRPr="00B90685">
        <w:t>aveu coûte beaucoup et le péché si peu</w:t>
      </w:r>
      <w:r w:rsidR="008C6777">
        <w:t> !</w:t>
      </w:r>
    </w:p>
    <w:p w14:paraId="4B70903F" w14:textId="77777777" w:rsidR="008C6777" w:rsidRDefault="00B86016" w:rsidP="00B80D84">
      <w:pPr>
        <w:spacing w:before="0" w:after="0"/>
      </w:pPr>
      <w:r w:rsidRPr="00B90685">
        <w:t>Un jeune homme charmant</w:t>
      </w:r>
      <w:r w:rsidR="008C6777">
        <w:t xml:space="preserve">… </w:t>
      </w:r>
      <w:r w:rsidRPr="00B90685">
        <w:t>ah</w:t>
      </w:r>
      <w:r w:rsidR="008C6777">
        <w:t xml:space="preserve"> ! </w:t>
      </w:r>
      <w:r w:rsidRPr="00B90685">
        <w:t>par pitié</w:t>
      </w:r>
      <w:r w:rsidR="008C6777">
        <w:t xml:space="preserve">, </w:t>
      </w:r>
      <w:r w:rsidRPr="00B90685">
        <w:t>mon père</w:t>
      </w:r>
      <w:r w:rsidR="008C6777">
        <w:t>,</w:t>
      </w:r>
    </w:p>
    <w:p w14:paraId="06228C6E" w14:textId="77777777" w:rsidR="008C6777" w:rsidRDefault="00B86016" w:rsidP="00B80D84">
      <w:pPr>
        <w:spacing w:before="0" w:after="0"/>
      </w:pPr>
      <w:r w:rsidRPr="00B90685">
        <w:t>Devinez mon forfait</w:t>
      </w:r>
      <w:r w:rsidR="008C6777">
        <w:t xml:space="preserve">, </w:t>
      </w:r>
      <w:r w:rsidRPr="00B90685">
        <w:t>ménagez ma pudeur</w:t>
      </w:r>
      <w:r w:rsidR="008C6777">
        <w:t>.</w:t>
      </w:r>
    </w:p>
    <w:p w14:paraId="0DF752D7" w14:textId="77777777" w:rsidR="008C6777" w:rsidRDefault="00B86016" w:rsidP="00B80D84">
      <w:pPr>
        <w:spacing w:before="0" w:after="0"/>
      </w:pPr>
      <w:r w:rsidRPr="00B90685">
        <w:t>Il était si pressant</w:t>
      </w:r>
      <w:r w:rsidR="008C6777">
        <w:t xml:space="preserve"> !… </w:t>
      </w:r>
      <w:r w:rsidRPr="00B90685">
        <w:t>comment pouvais-je faire</w:t>
      </w:r>
      <w:r w:rsidR="008C6777">
        <w:t> ?</w:t>
      </w:r>
    </w:p>
    <w:p w14:paraId="62F01CB6" w14:textId="77777777" w:rsidR="008C6777" w:rsidRDefault="00B86016" w:rsidP="00B80D84">
      <w:pPr>
        <w:spacing w:before="0" w:after="0"/>
      </w:pPr>
      <w:r w:rsidRPr="00B90685">
        <w:t>Peignez-vous Adonis</w:t>
      </w:r>
      <w:r w:rsidR="008C6777">
        <w:t xml:space="preserve">, </w:t>
      </w:r>
      <w:r w:rsidRPr="00B90685">
        <w:t>et jugez mon erreur</w:t>
      </w:r>
      <w:r w:rsidR="008C6777">
        <w:t>.</w:t>
      </w:r>
    </w:p>
    <w:p w14:paraId="4EDF306E" w14:textId="6431BB6C" w:rsidR="00B86016" w:rsidRPr="00B90685" w:rsidRDefault="008C6777" w:rsidP="00B80D84">
      <w:pPr>
        <w:spacing w:before="0" w:after="0"/>
      </w:pPr>
      <w:r>
        <w:t>— </w:t>
      </w:r>
      <w:r w:rsidR="00B86016" w:rsidRPr="00B90685">
        <w:t>Ah</w:t>
      </w:r>
      <w:r>
        <w:t xml:space="preserve"> ! </w:t>
      </w:r>
      <w:r w:rsidR="00B86016" w:rsidRPr="00B90685">
        <w:t>ciel</w:t>
      </w:r>
      <w:r>
        <w:t xml:space="preserve"> ! </w:t>
      </w:r>
      <w:r w:rsidR="00B86016" w:rsidRPr="00B90685">
        <w:t>qu</w:t>
      </w:r>
      <w:r>
        <w:t>’</w:t>
      </w:r>
      <w:r w:rsidR="00B86016" w:rsidRPr="00B90685">
        <w:t>avez-vous fait</w:t>
      </w:r>
      <w:r>
        <w:t xml:space="preserve"> ? </w:t>
      </w:r>
      <w:r w:rsidR="00B86016" w:rsidRPr="00B90685">
        <w:t>lui dit d</w:t>
      </w:r>
      <w:r>
        <w:t>’</w:t>
      </w:r>
      <w:r w:rsidR="00B86016" w:rsidRPr="00B90685">
        <w:t>un ton sévère</w:t>
      </w:r>
    </w:p>
    <w:p w14:paraId="6351C49A" w14:textId="1EB23264" w:rsidR="00B86016" w:rsidRPr="00B90685" w:rsidRDefault="00B86016" w:rsidP="00B80D84">
      <w:pPr>
        <w:spacing w:before="0" w:after="0"/>
      </w:pPr>
      <w:r w:rsidRPr="00B90685">
        <w:t>Le moine courroucé</w:t>
      </w:r>
      <w:r w:rsidR="008C6777">
        <w:t xml:space="preserve">. </w:t>
      </w:r>
      <w:r w:rsidRPr="00B90685">
        <w:t>Pensez-vous au malheur</w:t>
      </w:r>
    </w:p>
    <w:p w14:paraId="48119F53" w14:textId="77777777" w:rsidR="008C6777" w:rsidRDefault="00B86016" w:rsidP="00B80D84">
      <w:pPr>
        <w:spacing w:before="0" w:after="0"/>
      </w:pPr>
      <w:r w:rsidRPr="00B90685">
        <w:t>Qui peut suivre l</w:t>
      </w:r>
      <w:r w:rsidR="008C6777">
        <w:t>’</w:t>
      </w:r>
      <w:r w:rsidRPr="00B90685">
        <w:t>instant d</w:t>
      </w:r>
      <w:r w:rsidR="008C6777">
        <w:t>’</w:t>
      </w:r>
      <w:r w:rsidRPr="00B90685">
        <w:t>un coupable délire</w:t>
      </w:r>
      <w:r w:rsidR="008C6777">
        <w:t> ?</w:t>
      </w:r>
    </w:p>
    <w:p w14:paraId="64100DE0" w14:textId="308A6356" w:rsidR="00B86016" w:rsidRPr="00B90685" w:rsidRDefault="00B86016" w:rsidP="00B80D84">
      <w:pPr>
        <w:spacing w:before="0" w:after="0"/>
      </w:pPr>
      <w:r w:rsidRPr="00B90685">
        <w:t>Si vous n</w:t>
      </w:r>
      <w:r w:rsidR="008C6777">
        <w:t>’</w:t>
      </w:r>
      <w:r w:rsidRPr="00B90685">
        <w:t>épousez pas l</w:t>
      </w:r>
      <w:r w:rsidR="008C6777">
        <w:t>’</w:t>
      </w:r>
      <w:r w:rsidRPr="00B90685">
        <w:t>insolent suborneur</w:t>
      </w:r>
    </w:p>
    <w:p w14:paraId="7028DEA5" w14:textId="77777777" w:rsidR="008C6777" w:rsidRDefault="00B86016" w:rsidP="00B80D84">
      <w:pPr>
        <w:spacing w:before="0" w:after="0"/>
      </w:pPr>
      <w:r w:rsidRPr="00B90685">
        <w:t>Qui sut prendre sur vous ce détestable empire</w:t>
      </w:r>
      <w:r w:rsidR="008C6777">
        <w:t>,</w:t>
      </w:r>
    </w:p>
    <w:p w14:paraId="6F53BDB4" w14:textId="77777777" w:rsidR="008C6777" w:rsidRDefault="00B86016" w:rsidP="00B80D84">
      <w:pPr>
        <w:spacing w:before="0" w:after="0"/>
      </w:pPr>
      <w:r w:rsidRPr="00B90685">
        <w:t>Vous perdrez le salut aussi bien que l</w:t>
      </w:r>
      <w:r w:rsidR="008C6777">
        <w:t>’</w:t>
      </w:r>
      <w:r w:rsidRPr="00B90685">
        <w:t>honneur</w:t>
      </w:r>
      <w:r w:rsidR="008C6777">
        <w:t>,</w:t>
      </w:r>
    </w:p>
    <w:p w14:paraId="239D0D5A" w14:textId="77777777" w:rsidR="008C6777" w:rsidRDefault="00B86016" w:rsidP="00B80D84">
      <w:pPr>
        <w:spacing w:before="0" w:after="0"/>
      </w:pPr>
      <w:r w:rsidRPr="00B90685">
        <w:t>Vous allez avilir vous et votre famille</w:t>
      </w:r>
      <w:r w:rsidR="008C6777">
        <w:t>.</w:t>
      </w:r>
    </w:p>
    <w:p w14:paraId="731D88F7" w14:textId="77777777" w:rsidR="008C6777" w:rsidRDefault="00B86016" w:rsidP="00B80D84">
      <w:pPr>
        <w:spacing w:before="0" w:after="0"/>
      </w:pPr>
      <w:r w:rsidRPr="00B90685">
        <w:t>Quittant les bras de Dieu pour ceux de Lucifer</w:t>
      </w:r>
      <w:r w:rsidR="008C6777">
        <w:t>,</w:t>
      </w:r>
    </w:p>
    <w:p w14:paraId="0C26F276" w14:textId="77777777" w:rsidR="008C6777" w:rsidRDefault="00B86016" w:rsidP="00B80D84">
      <w:pPr>
        <w:spacing w:before="0" w:after="0"/>
      </w:pPr>
      <w:r w:rsidRPr="00B90685">
        <w:t>Dans l</w:t>
      </w:r>
      <w:r w:rsidR="008C6777">
        <w:t>’</w:t>
      </w:r>
      <w:r w:rsidRPr="00B90685">
        <w:t>autre monde</w:t>
      </w:r>
      <w:r w:rsidR="008C6777">
        <w:t xml:space="preserve">, </w:t>
      </w:r>
      <w:r w:rsidRPr="00B90685">
        <w:t>hélas</w:t>
      </w:r>
      <w:r w:rsidR="008C6777">
        <w:t xml:space="preserve"> ! </w:t>
      </w:r>
      <w:r w:rsidRPr="00B90685">
        <w:t>vous irez en enfer</w:t>
      </w:r>
      <w:r w:rsidR="008C6777">
        <w:t>,</w:t>
      </w:r>
    </w:p>
    <w:p w14:paraId="4FA30C83" w14:textId="77777777" w:rsidR="008C6777" w:rsidRDefault="00B86016" w:rsidP="00B80D84">
      <w:pPr>
        <w:spacing w:before="0" w:after="0"/>
        <w:rPr>
          <w:rFonts w:cs="FuturaA Bk BT"/>
        </w:rPr>
      </w:pPr>
      <w:r w:rsidRPr="00B90685">
        <w:t xml:space="preserve">Et dans ce monde-ci vous serez toujours </w:t>
      </w:r>
      <w:r w:rsidRPr="00B90685">
        <w:rPr>
          <w:rFonts w:cs="FuturaA Bk BT"/>
        </w:rPr>
        <w:t>fille</w:t>
      </w:r>
      <w:r w:rsidR="008C6777">
        <w:rPr>
          <w:rFonts w:cs="FuturaA Bk BT"/>
        </w:rPr>
        <w:t>.</w:t>
      </w:r>
    </w:p>
    <w:p w14:paraId="25037201" w14:textId="77777777" w:rsidR="008C6777" w:rsidRDefault="008C6777" w:rsidP="00B80D84">
      <w:pPr>
        <w:spacing w:before="0" w:after="0"/>
      </w:pPr>
      <w:r>
        <w:rPr>
          <w:rFonts w:cs="FuturaA Bk BT"/>
        </w:rPr>
        <w:t>— </w:t>
      </w:r>
      <w:r w:rsidR="00B86016" w:rsidRPr="00B90685">
        <w:t>Moi</w:t>
      </w:r>
      <w:r>
        <w:t xml:space="preserve">, </w:t>
      </w:r>
      <w:r w:rsidR="00B86016" w:rsidRPr="00B90685">
        <w:t>qui moi</w:t>
      </w:r>
      <w:r>
        <w:t xml:space="preserve"> ! </w:t>
      </w:r>
      <w:r w:rsidR="00B86016" w:rsidRPr="00B90685">
        <w:t>rester fille</w:t>
      </w:r>
      <w:r>
        <w:t xml:space="preserve">, </w:t>
      </w:r>
      <w:r w:rsidR="00B86016" w:rsidRPr="00B90685">
        <w:t>ô ciel</w:t>
      </w:r>
      <w:r>
        <w:t xml:space="preserve"> ! </w:t>
      </w:r>
      <w:r w:rsidR="00B86016" w:rsidRPr="00B90685">
        <w:t>que dites-vous</w:t>
      </w:r>
      <w:r>
        <w:t> ?</w:t>
      </w:r>
    </w:p>
    <w:p w14:paraId="0103343D" w14:textId="77777777" w:rsidR="008C6777" w:rsidRDefault="00B86016" w:rsidP="00B80D84">
      <w:pPr>
        <w:spacing w:before="0" w:after="0"/>
      </w:pPr>
      <w:r w:rsidRPr="00B90685">
        <w:t>Mon père</w:t>
      </w:r>
      <w:r w:rsidR="008C6777">
        <w:t xml:space="preserve">, </w:t>
      </w:r>
      <w:r w:rsidRPr="00B90685">
        <w:t>en vérité</w:t>
      </w:r>
      <w:r w:rsidR="008C6777">
        <w:t xml:space="preserve">, </w:t>
      </w:r>
      <w:r w:rsidRPr="00B90685">
        <w:t>je suis bien loin de l</w:t>
      </w:r>
      <w:r w:rsidR="008C6777">
        <w:t>’</w:t>
      </w:r>
      <w:r w:rsidRPr="00B90685">
        <w:t>être</w:t>
      </w:r>
      <w:r w:rsidR="008C6777">
        <w:t>.</w:t>
      </w:r>
    </w:p>
    <w:p w14:paraId="226AEA79" w14:textId="77777777" w:rsidR="008C6777" w:rsidRDefault="008C6777" w:rsidP="00B80D84">
      <w:pPr>
        <w:spacing w:before="0" w:after="0"/>
      </w:pPr>
      <w:r>
        <w:t>— </w:t>
      </w:r>
      <w:r w:rsidR="00B86016" w:rsidRPr="00B90685">
        <w:t>C</w:t>
      </w:r>
      <w:r>
        <w:t>’</w:t>
      </w:r>
      <w:r w:rsidR="00B86016" w:rsidRPr="00B90685">
        <w:t>est plus grave cent fois</w:t>
      </w:r>
      <w:r>
        <w:t xml:space="preserve">, </w:t>
      </w:r>
      <w:r w:rsidR="00B86016" w:rsidRPr="00B90685">
        <w:t>dit le moine en courroux</w:t>
      </w:r>
      <w:r>
        <w:t>.</w:t>
      </w:r>
    </w:p>
    <w:p w14:paraId="13D08CEE" w14:textId="77777777" w:rsidR="008C6777" w:rsidRDefault="00B86016" w:rsidP="00B80D84">
      <w:pPr>
        <w:spacing w:before="0" w:after="0"/>
      </w:pPr>
      <w:r w:rsidRPr="00B90685">
        <w:t>Si vous avez trahi votre époux</w:t>
      </w:r>
      <w:r w:rsidR="008C6777">
        <w:t xml:space="preserve">, </w:t>
      </w:r>
      <w:r w:rsidRPr="00B90685">
        <w:t>votre maître</w:t>
      </w:r>
      <w:r w:rsidR="008C6777">
        <w:t>,</w:t>
      </w:r>
    </w:p>
    <w:p w14:paraId="253CEBC1" w14:textId="77777777" w:rsidR="008C6777" w:rsidRDefault="00B86016" w:rsidP="00B80D84">
      <w:pPr>
        <w:spacing w:before="0" w:after="0"/>
      </w:pPr>
      <w:r w:rsidRPr="00B90685">
        <w:t>Manquant à vos serments</w:t>
      </w:r>
      <w:r w:rsidR="008C6777">
        <w:t xml:space="preserve">, </w:t>
      </w:r>
      <w:r w:rsidRPr="00B90685">
        <w:t>à l</w:t>
      </w:r>
      <w:r w:rsidR="008C6777">
        <w:t>’</w:t>
      </w:r>
      <w:r w:rsidRPr="00B90685">
        <w:t>Église</w:t>
      </w:r>
      <w:r w:rsidR="008C6777">
        <w:t xml:space="preserve">, </w:t>
      </w:r>
      <w:r w:rsidRPr="00B90685">
        <w:t>à nos lois</w:t>
      </w:r>
      <w:r w:rsidR="008C6777">
        <w:t>,</w:t>
      </w:r>
    </w:p>
    <w:p w14:paraId="0DA02C7A" w14:textId="42BB446D" w:rsidR="00B86016" w:rsidRPr="00B90685" w:rsidRDefault="00B86016" w:rsidP="00B80D84">
      <w:pPr>
        <w:spacing w:before="0" w:after="0"/>
      </w:pPr>
      <w:r w:rsidRPr="00B90685">
        <w:t>Pensez-vous que ce Dieu qui parle par ma voix</w:t>
      </w:r>
    </w:p>
    <w:p w14:paraId="37A4B9AD" w14:textId="77777777" w:rsidR="008C6777" w:rsidRDefault="00B86016" w:rsidP="00B80D84">
      <w:pPr>
        <w:spacing w:before="0" w:after="0"/>
      </w:pPr>
      <w:r w:rsidRPr="00B90685">
        <w:t>Me puisse vous punir comme il vous a fait naître</w:t>
      </w:r>
      <w:r w:rsidR="008C6777">
        <w:t> ?</w:t>
      </w:r>
    </w:p>
    <w:p w14:paraId="0C496F19" w14:textId="77777777" w:rsidR="008C6777" w:rsidRDefault="00B86016" w:rsidP="00B80D84">
      <w:pPr>
        <w:spacing w:before="0" w:after="0"/>
      </w:pPr>
      <w:r w:rsidRPr="00B90685">
        <w:t>Des maux les plus affreux vos jours sont menacés</w:t>
      </w:r>
      <w:r w:rsidR="008C6777">
        <w:t>,</w:t>
      </w:r>
    </w:p>
    <w:p w14:paraId="0EBF8F55" w14:textId="77777777" w:rsidR="008C6777" w:rsidRDefault="00B86016" w:rsidP="00B80D84">
      <w:pPr>
        <w:spacing w:before="0" w:after="0"/>
      </w:pPr>
      <w:r w:rsidRPr="00B90685">
        <w:t>Votre mari jaloux</w:t>
      </w:r>
      <w:r w:rsidR="008C6777">
        <w:t xml:space="preserve">, </w:t>
      </w:r>
      <w:r w:rsidRPr="00B90685">
        <w:t>vos enfants délaissés</w:t>
      </w:r>
      <w:r w:rsidR="008C6777">
        <w:t>…</w:t>
      </w:r>
    </w:p>
    <w:p w14:paraId="6B73F16B" w14:textId="77777777" w:rsidR="008C6777" w:rsidRDefault="008C6777" w:rsidP="00B80D84">
      <w:pPr>
        <w:spacing w:before="0" w:after="0"/>
      </w:pPr>
      <w:r>
        <w:t>— </w:t>
      </w:r>
      <w:r w:rsidR="00B86016" w:rsidRPr="00B90685">
        <w:t>Mon mari</w:t>
      </w:r>
      <w:r>
        <w:t xml:space="preserve"> ! </w:t>
      </w:r>
      <w:r w:rsidR="00B86016" w:rsidRPr="00B90685">
        <w:t>quelle erreur</w:t>
      </w:r>
      <w:r>
        <w:t xml:space="preserve"> ! </w:t>
      </w:r>
      <w:r w:rsidR="00B86016" w:rsidRPr="00B90685">
        <w:t>Mais</w:t>
      </w:r>
      <w:r>
        <w:t xml:space="preserve">, </w:t>
      </w:r>
      <w:r w:rsidR="00B86016" w:rsidRPr="00B90685">
        <w:t>mon révérend père</w:t>
      </w:r>
      <w:r>
        <w:t>,</w:t>
      </w:r>
    </w:p>
    <w:p w14:paraId="08437B89" w14:textId="500C1AF2" w:rsidR="008C6777" w:rsidRDefault="00B86016" w:rsidP="00B80D84">
      <w:pPr>
        <w:spacing w:before="0" w:after="0"/>
      </w:pPr>
      <w:r w:rsidRPr="00B90685">
        <w:t>Je n</w:t>
      </w:r>
      <w:r w:rsidR="008C6777">
        <w:t>’</w:t>
      </w:r>
      <w:r w:rsidRPr="00B90685">
        <w:t>ai point de mari</w:t>
      </w:r>
      <w:r w:rsidR="008C6777">
        <w:t xml:space="preserve">. </w:t>
      </w:r>
      <w:r w:rsidR="00B80D84">
        <w:t>—</w:t>
      </w:r>
      <w:r w:rsidR="008C6777">
        <w:t xml:space="preserve"> </w:t>
      </w:r>
      <w:r w:rsidRPr="00B90685">
        <w:t>Bon</w:t>
      </w:r>
      <w:r w:rsidR="008C6777">
        <w:t xml:space="preserve">, </w:t>
      </w:r>
      <w:r w:rsidRPr="00B90685">
        <w:t>sur ce pied</w:t>
      </w:r>
      <w:r w:rsidR="008C6777">
        <w:t xml:space="preserve">, </w:t>
      </w:r>
      <w:r w:rsidRPr="00B90685">
        <w:t>ma chère</w:t>
      </w:r>
      <w:r w:rsidR="008C6777">
        <w:t>,</w:t>
      </w:r>
    </w:p>
    <w:p w14:paraId="77DDAE41" w14:textId="77777777" w:rsidR="008C6777" w:rsidRDefault="00B86016" w:rsidP="00B80D84">
      <w:pPr>
        <w:spacing w:before="0" w:after="0"/>
      </w:pPr>
      <w:r w:rsidRPr="00B90685">
        <w:t>Le cas est plus léger et le crime moins grand</w:t>
      </w:r>
      <w:r w:rsidR="008C6777">
        <w:t>.</w:t>
      </w:r>
    </w:p>
    <w:p w14:paraId="096721E5" w14:textId="1FE6E4A1" w:rsidR="00B86016" w:rsidRPr="00B90685" w:rsidRDefault="00B86016" w:rsidP="00B80D84">
      <w:pPr>
        <w:spacing w:before="0" w:after="0"/>
      </w:pPr>
      <w:r w:rsidRPr="00B90685">
        <w:t>Épousez cet amant dont vous fîtes l</w:t>
      </w:r>
      <w:r w:rsidR="008C6777">
        <w:t>’</w:t>
      </w:r>
      <w:r w:rsidRPr="00B90685">
        <w:t>épreuve</w:t>
      </w:r>
    </w:p>
    <w:p w14:paraId="6B4287C5" w14:textId="77777777" w:rsidR="008C6777" w:rsidRDefault="00B86016" w:rsidP="00B80D84">
      <w:pPr>
        <w:spacing w:before="0" w:after="0"/>
      </w:pPr>
      <w:r w:rsidRPr="00B90685">
        <w:t>Et que votre péché devienne un sacrement</w:t>
      </w:r>
      <w:r w:rsidR="008C6777">
        <w:t>.</w:t>
      </w:r>
    </w:p>
    <w:p w14:paraId="56924F47" w14:textId="77777777" w:rsidR="008C6777" w:rsidRDefault="00B86016" w:rsidP="00B80D84">
      <w:pPr>
        <w:spacing w:before="0" w:after="0"/>
      </w:pPr>
      <w:r w:rsidRPr="00B90685">
        <w:t>Qui peut vous arrêter</w:t>
      </w:r>
      <w:r w:rsidR="008C6777">
        <w:t xml:space="preserve"> ? </w:t>
      </w:r>
      <w:r w:rsidRPr="00B90685">
        <w:t>vous êtes libre et veuve</w:t>
      </w:r>
      <w:r w:rsidR="008C6777">
        <w:t>.</w:t>
      </w:r>
    </w:p>
    <w:p w14:paraId="5CE48EBB" w14:textId="731906C5" w:rsidR="008C6777" w:rsidRDefault="008C6777" w:rsidP="00B80D84">
      <w:pPr>
        <w:spacing w:before="0" w:after="0"/>
      </w:pPr>
      <w:r>
        <w:t>— </w:t>
      </w:r>
      <w:r w:rsidR="00B86016" w:rsidRPr="00B90685">
        <w:t>Veuve</w:t>
      </w:r>
      <w:r>
        <w:t xml:space="preserve">, </w:t>
      </w:r>
      <w:r w:rsidR="00B86016" w:rsidRPr="00B90685">
        <w:t>hélas</w:t>
      </w:r>
      <w:r>
        <w:t xml:space="preserve"> ! </w:t>
      </w:r>
      <w:r w:rsidR="00B86016" w:rsidRPr="00B90685">
        <w:t>mon Dieu</w:t>
      </w:r>
      <w:r>
        <w:t xml:space="preserve">, </w:t>
      </w:r>
      <w:r w:rsidR="00B86016" w:rsidRPr="00B90685">
        <w:t>non</w:t>
      </w:r>
      <w:r>
        <w:t xml:space="preserve">. </w:t>
      </w:r>
      <w:r w:rsidR="00B80D84">
        <w:t>—</w:t>
      </w:r>
      <w:r>
        <w:t xml:space="preserve"> </w:t>
      </w:r>
      <w:r w:rsidR="00B86016" w:rsidRPr="00B90685">
        <w:t>Mais qui diable êtes-vous</w:t>
      </w:r>
      <w:r>
        <w:t> ?</w:t>
      </w:r>
    </w:p>
    <w:p w14:paraId="293BB508" w14:textId="77777777" w:rsidR="008C6777" w:rsidRDefault="00B86016" w:rsidP="00B80D84">
      <w:pPr>
        <w:spacing w:before="0" w:after="0"/>
      </w:pPr>
      <w:r w:rsidRPr="00B90685">
        <w:t>N</w:t>
      </w:r>
      <w:r w:rsidR="008C6777">
        <w:t>’</w:t>
      </w:r>
      <w:r w:rsidRPr="00B90685">
        <w:t>étant fille</w:t>
      </w:r>
      <w:r w:rsidR="008C6777">
        <w:t xml:space="preserve">, </w:t>
      </w:r>
      <w:r w:rsidRPr="00B90685">
        <w:t>ni veuve</w:t>
      </w:r>
      <w:r w:rsidR="008C6777">
        <w:t xml:space="preserve">, </w:t>
      </w:r>
      <w:r w:rsidRPr="00B90685">
        <w:t>et n</w:t>
      </w:r>
      <w:r w:rsidR="008C6777">
        <w:t>’</w:t>
      </w:r>
      <w:r w:rsidRPr="00B90685">
        <w:t>ayant point d</w:t>
      </w:r>
      <w:r w:rsidR="008C6777">
        <w:t>’</w:t>
      </w:r>
      <w:r w:rsidRPr="00B90685">
        <w:t>époux</w:t>
      </w:r>
      <w:r w:rsidR="008C6777">
        <w:t> ?</w:t>
      </w:r>
    </w:p>
    <w:p w14:paraId="41242F44" w14:textId="012494BA" w:rsidR="00B86016" w:rsidRPr="00B90685" w:rsidRDefault="00B86016" w:rsidP="00B80D84">
      <w:pPr>
        <w:spacing w:before="0" w:after="0"/>
      </w:pPr>
      <w:r w:rsidRPr="00B90685">
        <w:lastRenderedPageBreak/>
        <w:t>Parlez</w:t>
      </w:r>
      <w:r w:rsidR="008C6777">
        <w:t xml:space="preserve">… </w:t>
      </w:r>
      <w:r w:rsidR="00B80D84">
        <w:t>—</w:t>
      </w:r>
      <w:r w:rsidR="008C6777">
        <w:t xml:space="preserve"> </w:t>
      </w:r>
      <w:r w:rsidRPr="00B90685">
        <w:t>Je suis</w:t>
      </w:r>
      <w:r w:rsidR="008C6777">
        <w:t xml:space="preserve">, </w:t>
      </w:r>
      <w:r w:rsidRPr="00B90685">
        <w:t>mon père</w:t>
      </w:r>
      <w:r w:rsidR="008C6777">
        <w:t xml:space="preserve">, </w:t>
      </w:r>
      <w:r w:rsidRPr="00B90685">
        <w:t>un pauvre gentilhomme</w:t>
      </w:r>
    </w:p>
    <w:p w14:paraId="04C7677A" w14:textId="77777777" w:rsidR="008C6777" w:rsidRDefault="00B86016" w:rsidP="00B80D84">
      <w:pPr>
        <w:spacing w:before="0" w:after="0"/>
      </w:pPr>
      <w:r w:rsidRPr="00B90685">
        <w:t>Qui naquit à Paris et qui revient de Rome</w:t>
      </w:r>
      <w:r w:rsidR="008C6777">
        <w:t>.</w:t>
      </w:r>
    </w:p>
    <w:p w14:paraId="5E637C20" w14:textId="77777777" w:rsidR="008C6777" w:rsidRDefault="00B86016" w:rsidP="008C6777">
      <w:pPr>
        <w:jc w:val="right"/>
      </w:pPr>
      <w:r w:rsidRPr="008C6777">
        <w:t>Attribué au Comte L</w:t>
      </w:r>
      <w:r w:rsidR="008C6777">
        <w:t xml:space="preserve">. </w:t>
      </w:r>
      <w:r w:rsidRPr="008C6777">
        <w:t>-Ph</w:t>
      </w:r>
      <w:r w:rsidR="008C6777">
        <w:t xml:space="preserve">. </w:t>
      </w:r>
      <w:r w:rsidRPr="007342D2">
        <w:rPr>
          <w:rStyle w:val="Taille-1Caracteres"/>
        </w:rPr>
        <w:t xml:space="preserve">DE </w:t>
      </w:r>
      <w:r w:rsidRPr="008C6777">
        <w:t>S</w:t>
      </w:r>
      <w:r w:rsidRPr="007342D2">
        <w:rPr>
          <w:rStyle w:val="Taille-1Caracteres"/>
        </w:rPr>
        <w:t>ÉGUR</w:t>
      </w:r>
      <w:r w:rsidR="008C6777">
        <w:t>.</w:t>
      </w:r>
    </w:p>
    <w:p w14:paraId="45403E02" w14:textId="70D960CD" w:rsidR="00B86016" w:rsidRPr="00B90685" w:rsidRDefault="00B86016" w:rsidP="008C6777">
      <w:pPr>
        <w:pStyle w:val="Titre2"/>
        <w:rPr>
          <w:szCs w:val="44"/>
        </w:rPr>
      </w:pPr>
      <w:bookmarkStart w:id="15" w:name="_Toc275359125"/>
      <w:bookmarkStart w:id="16" w:name="_Toc199525767"/>
      <w:r w:rsidRPr="00B90685">
        <w:rPr>
          <w:szCs w:val="44"/>
        </w:rPr>
        <w:lastRenderedPageBreak/>
        <w:t>LA FEMME D</w:t>
      </w:r>
      <w:r w:rsidR="008C6777">
        <w:rPr>
          <w:szCs w:val="44"/>
        </w:rPr>
        <w:t>’</w:t>
      </w:r>
      <w:r w:rsidRPr="00B90685">
        <w:rPr>
          <w:szCs w:val="44"/>
        </w:rPr>
        <w:t>ORDRE</w:t>
      </w:r>
      <w:bookmarkEnd w:id="15"/>
      <w:bookmarkEnd w:id="16"/>
      <w:r w:rsidRPr="00B90685">
        <w:rPr>
          <w:szCs w:val="44"/>
        </w:rPr>
        <w:br/>
      </w:r>
    </w:p>
    <w:p w14:paraId="4E34E66B" w14:textId="77777777" w:rsidR="008C6777" w:rsidRDefault="00B86016" w:rsidP="00B80D84">
      <w:pPr>
        <w:spacing w:before="0" w:after="0"/>
      </w:pPr>
      <w:r w:rsidRPr="00B90685">
        <w:t>Auprès de la coquette Lise</w:t>
      </w:r>
      <w:r w:rsidR="008C6777">
        <w:t>,</w:t>
      </w:r>
    </w:p>
    <w:p w14:paraId="4C01D960" w14:textId="77777777" w:rsidR="008C6777" w:rsidRDefault="00B86016" w:rsidP="00B80D84">
      <w:pPr>
        <w:spacing w:before="0" w:after="0"/>
      </w:pPr>
      <w:r w:rsidRPr="00B90685">
        <w:t>Un soir Damis et Mondor soupiraient</w:t>
      </w:r>
      <w:r w:rsidR="008C6777">
        <w:t> ;</w:t>
      </w:r>
    </w:p>
    <w:p w14:paraId="740D0393" w14:textId="77777777" w:rsidR="008C6777" w:rsidRDefault="00B86016" w:rsidP="00B80D84">
      <w:pPr>
        <w:spacing w:before="0" w:after="0"/>
      </w:pPr>
      <w:r w:rsidRPr="00B90685">
        <w:t>Et voyant la belle indécise</w:t>
      </w:r>
      <w:r w:rsidR="008C6777">
        <w:t>,</w:t>
      </w:r>
    </w:p>
    <w:p w14:paraId="21026A4C" w14:textId="77777777" w:rsidR="008C6777" w:rsidRDefault="00B86016" w:rsidP="00B80D84">
      <w:pPr>
        <w:spacing w:before="0" w:after="0"/>
      </w:pPr>
      <w:r w:rsidRPr="00B90685">
        <w:t>Tous les deux se désespéraient</w:t>
      </w:r>
      <w:r w:rsidR="008C6777">
        <w:t>.</w:t>
      </w:r>
    </w:p>
    <w:p w14:paraId="538C22AF" w14:textId="77777777" w:rsidR="008C6777" w:rsidRDefault="00B86016" w:rsidP="00B80D84">
      <w:pPr>
        <w:spacing w:before="0" w:after="0"/>
      </w:pPr>
      <w:r w:rsidRPr="00B90685">
        <w:t>Lise se dit</w:t>
      </w:r>
      <w:r w:rsidR="008C6777">
        <w:t xml:space="preserve"> : </w:t>
      </w:r>
      <w:r w:rsidRPr="00B90685">
        <w:t>Soyons prudente</w:t>
      </w:r>
      <w:r w:rsidR="008C6777">
        <w:t>.</w:t>
      </w:r>
    </w:p>
    <w:p w14:paraId="320A8421" w14:textId="77777777" w:rsidR="008C6777" w:rsidRDefault="00B86016" w:rsidP="00B80D84">
      <w:pPr>
        <w:spacing w:before="0" w:after="0"/>
      </w:pPr>
      <w:r w:rsidRPr="00B90685">
        <w:t>Damis a bien trente ans passés</w:t>
      </w:r>
      <w:r w:rsidR="008C6777">
        <w:t> ;</w:t>
      </w:r>
    </w:p>
    <w:p w14:paraId="1B6D1CDE" w14:textId="77777777" w:rsidR="008C6777" w:rsidRDefault="00B86016" w:rsidP="00B80D84">
      <w:pPr>
        <w:spacing w:before="0" w:after="0"/>
      </w:pPr>
      <w:r w:rsidRPr="00B90685">
        <w:t>Oui</w:t>
      </w:r>
      <w:r w:rsidR="008C6777">
        <w:t xml:space="preserve">, </w:t>
      </w:r>
      <w:r w:rsidRPr="00B90685">
        <w:t>mais Mondor en a soixante</w:t>
      </w:r>
      <w:r w:rsidR="008C6777">
        <w:t> !</w:t>
      </w:r>
    </w:p>
    <w:p w14:paraId="491C6397" w14:textId="77777777" w:rsidR="008C6777" w:rsidRDefault="00B86016" w:rsidP="00B80D84">
      <w:pPr>
        <w:spacing w:before="0" w:after="0"/>
      </w:pPr>
      <w:r w:rsidRPr="00B90685">
        <w:t>Faisons passer les plus pressés</w:t>
      </w:r>
      <w:r w:rsidR="008C6777">
        <w:t>.</w:t>
      </w:r>
    </w:p>
    <w:p w14:paraId="723D25B7" w14:textId="77777777" w:rsidR="008C6777" w:rsidRDefault="00B86016" w:rsidP="008C6777">
      <w:pPr>
        <w:jc w:val="right"/>
      </w:pPr>
      <w:r w:rsidRPr="008C6777">
        <w:t>B</w:t>
      </w:r>
      <w:r w:rsidRPr="007342D2">
        <w:rPr>
          <w:rStyle w:val="Taille-1Caracteres"/>
        </w:rPr>
        <w:t>RAZIER</w:t>
      </w:r>
      <w:r w:rsidR="008C6777">
        <w:t>.</w:t>
      </w:r>
    </w:p>
    <w:p w14:paraId="6A252E90" w14:textId="61256268" w:rsidR="00B86016" w:rsidRPr="00B90685" w:rsidRDefault="00B86016" w:rsidP="008C6777">
      <w:pPr>
        <w:pStyle w:val="Titre2"/>
        <w:rPr>
          <w:szCs w:val="44"/>
        </w:rPr>
      </w:pPr>
      <w:bookmarkStart w:id="17" w:name="_Toc275359126"/>
      <w:bookmarkStart w:id="18" w:name="_Toc199525768"/>
      <w:r w:rsidRPr="00B90685">
        <w:rPr>
          <w:szCs w:val="44"/>
        </w:rPr>
        <w:lastRenderedPageBreak/>
        <w:t>ENTENDONS-NOUS</w:t>
      </w:r>
      <w:bookmarkEnd w:id="17"/>
      <w:bookmarkEnd w:id="18"/>
      <w:r w:rsidRPr="00B90685">
        <w:rPr>
          <w:szCs w:val="44"/>
        </w:rPr>
        <w:br/>
      </w:r>
    </w:p>
    <w:p w14:paraId="33953B22" w14:textId="77777777" w:rsidR="008C6777" w:rsidRDefault="00B86016" w:rsidP="00B80D84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je vous trouve enfin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étouffe de colère</w:t>
      </w:r>
      <w:r w:rsidR="008C6777">
        <w:t>,</w:t>
      </w:r>
    </w:p>
    <w:p w14:paraId="4C50A5B2" w14:textId="77777777" w:rsidR="008C6777" w:rsidRDefault="00B86016" w:rsidP="00B80D84">
      <w:pPr>
        <w:spacing w:before="0" w:after="0"/>
      </w:pPr>
      <w:r w:rsidRPr="00B90685">
        <w:t>Me dit la prude Ismène</w:t>
      </w:r>
      <w:r w:rsidR="008C6777">
        <w:t xml:space="preserve">, </w:t>
      </w:r>
      <w:r w:rsidRPr="00B90685">
        <w:t>en dévorant ses pleurs</w:t>
      </w:r>
      <w:r w:rsidR="008C6777">
        <w:t> ;</w:t>
      </w:r>
    </w:p>
    <w:p w14:paraId="687C4AC6" w14:textId="77777777" w:rsidR="008C6777" w:rsidRDefault="00B86016" w:rsidP="00B80D84">
      <w:pPr>
        <w:spacing w:before="0" w:after="0"/>
      </w:pPr>
      <w:r w:rsidRPr="00B90685">
        <w:t>C</w:t>
      </w:r>
      <w:r w:rsidR="008C6777">
        <w:t>’</w:t>
      </w:r>
      <w:r w:rsidRPr="00B90685">
        <w:t>est donc vous</w:t>
      </w:r>
      <w:r w:rsidR="008C6777">
        <w:t xml:space="preserve">, </w:t>
      </w:r>
      <w:r w:rsidRPr="00B90685">
        <w:t>libertin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donc vous</w:t>
      </w:r>
      <w:r w:rsidR="008C6777">
        <w:t xml:space="preserve">, </w:t>
      </w:r>
      <w:r w:rsidRPr="00B90685">
        <w:t>téméraire</w:t>
      </w:r>
      <w:r w:rsidR="008C6777">
        <w:t>,</w:t>
      </w:r>
    </w:p>
    <w:p w14:paraId="4C0B7CCE" w14:textId="77777777" w:rsidR="008C6777" w:rsidRDefault="00B86016" w:rsidP="00B80D84">
      <w:pPr>
        <w:spacing w:before="0" w:after="0"/>
      </w:pPr>
      <w:r w:rsidRPr="00B90685">
        <w:t xml:space="preserve">Qui vous </w:t>
      </w:r>
      <w:r w:rsidRPr="00B90685">
        <w:rPr>
          <w:i/>
        </w:rPr>
        <w:t>vantez</w:t>
      </w:r>
      <w:r w:rsidRPr="00B90685">
        <w:t xml:space="preserve"> partout d</w:t>
      </w:r>
      <w:r w:rsidR="008C6777">
        <w:t>’</w:t>
      </w:r>
      <w:r w:rsidRPr="00B90685">
        <w:t>avoir eu mes faveurs</w:t>
      </w:r>
      <w:r w:rsidR="008C6777">
        <w:t> ?</w:t>
      </w:r>
    </w:p>
    <w:p w14:paraId="2DA669F8" w14:textId="77777777" w:rsidR="008C6777" w:rsidRDefault="00B86016" w:rsidP="00B80D84">
      <w:pPr>
        <w:spacing w:before="0" w:after="0"/>
      </w:pPr>
      <w:r w:rsidRPr="00B90685">
        <w:t>Allez</w:t>
      </w:r>
      <w:r w:rsidR="008C6777">
        <w:t xml:space="preserve">, </w:t>
      </w:r>
      <w:r w:rsidRPr="00B90685">
        <w:t>allez</w:t>
      </w:r>
      <w:r w:rsidR="008C6777">
        <w:t xml:space="preserve">, </w:t>
      </w:r>
      <w:r w:rsidRPr="00B90685">
        <w:t>monsieur</w:t>
      </w:r>
      <w:r w:rsidR="008C6777">
        <w:t xml:space="preserve">, </w:t>
      </w:r>
      <w:r w:rsidRPr="00B90685">
        <w:t>pareil trait est infâme</w:t>
      </w:r>
      <w:r w:rsidR="008C6777">
        <w:t> !</w:t>
      </w:r>
    </w:p>
    <w:p w14:paraId="705A88C1" w14:textId="77777777" w:rsidR="008C6777" w:rsidRDefault="00B86016" w:rsidP="00B80D84">
      <w:pPr>
        <w:spacing w:before="0" w:after="0"/>
      </w:pPr>
      <w:r w:rsidRPr="00B90685">
        <w:t>Vous devriez rougir de votre iniquité</w:t>
      </w:r>
      <w:r w:rsidR="008C6777">
        <w:t>.</w:t>
      </w:r>
    </w:p>
    <w:p w14:paraId="389070E5" w14:textId="77777777" w:rsidR="008C6777" w:rsidRDefault="008C6777" w:rsidP="00B80D84">
      <w:pPr>
        <w:spacing w:before="0" w:after="0"/>
        <w:ind w:firstLine="0"/>
        <w:jc w:val="center"/>
      </w:pPr>
      <w:r>
        <w:t>— </w:t>
      </w:r>
      <w:r w:rsidR="00B86016" w:rsidRPr="008C6777">
        <w:t>Il est vrai</w:t>
      </w:r>
      <w:r>
        <w:t xml:space="preserve">, </w:t>
      </w:r>
      <w:r w:rsidR="00B86016" w:rsidRPr="008C6777">
        <w:t>je l</w:t>
      </w:r>
      <w:r>
        <w:t>’</w:t>
      </w:r>
      <w:r w:rsidR="00B86016" w:rsidRPr="008C6777">
        <w:t xml:space="preserve">ai </w:t>
      </w:r>
      <w:r w:rsidR="00B86016" w:rsidRPr="008C6777">
        <w:rPr>
          <w:i/>
        </w:rPr>
        <w:t>dit</w:t>
      </w:r>
      <w:r>
        <w:t xml:space="preserve">, </w:t>
      </w:r>
      <w:r w:rsidR="00B86016" w:rsidRPr="008C6777">
        <w:t>madame</w:t>
      </w:r>
      <w:r>
        <w:t>,</w:t>
      </w:r>
    </w:p>
    <w:p w14:paraId="195CA00D" w14:textId="77777777" w:rsidR="008C6777" w:rsidRDefault="00B86016" w:rsidP="00B80D84">
      <w:pPr>
        <w:spacing w:before="0" w:after="0"/>
        <w:ind w:firstLine="0"/>
        <w:jc w:val="center"/>
      </w:pPr>
      <w:r w:rsidRPr="008C6777">
        <w:t>Mais je ne m</w:t>
      </w:r>
      <w:r w:rsidR="008C6777">
        <w:t>’</w:t>
      </w:r>
      <w:r w:rsidRPr="008C6777">
        <w:t xml:space="preserve">en suis pas </w:t>
      </w:r>
      <w:r w:rsidRPr="008C6777">
        <w:rPr>
          <w:i/>
        </w:rPr>
        <w:t>vanté</w:t>
      </w:r>
      <w:r w:rsidR="008C6777">
        <w:t>.</w:t>
      </w:r>
    </w:p>
    <w:p w14:paraId="4C4E1160" w14:textId="77777777" w:rsidR="008C6777" w:rsidRDefault="00B86016" w:rsidP="008C6777">
      <w:pPr>
        <w:jc w:val="right"/>
      </w:pPr>
      <w:r w:rsidRPr="008C6777">
        <w:t>B</w:t>
      </w:r>
      <w:r w:rsidRPr="007342D2">
        <w:rPr>
          <w:rStyle w:val="Taille-1Caracteres"/>
        </w:rPr>
        <w:t>RAZIER</w:t>
      </w:r>
      <w:r w:rsidR="008C6777">
        <w:t>.</w:t>
      </w:r>
    </w:p>
    <w:p w14:paraId="75F25ED0" w14:textId="1174E3A6" w:rsidR="00B86016" w:rsidRPr="00B90685" w:rsidRDefault="00B86016" w:rsidP="008C6777">
      <w:pPr>
        <w:pStyle w:val="Titre2"/>
        <w:rPr>
          <w:szCs w:val="44"/>
        </w:rPr>
      </w:pPr>
      <w:bookmarkStart w:id="19" w:name="_Toc275359127"/>
      <w:bookmarkStart w:id="20" w:name="_Toc199525769"/>
      <w:r w:rsidRPr="00B90685">
        <w:rPr>
          <w:szCs w:val="44"/>
        </w:rPr>
        <w:lastRenderedPageBreak/>
        <w:t>CURIEUSE</w:t>
      </w:r>
      <w:bookmarkEnd w:id="19"/>
      <w:bookmarkEnd w:id="20"/>
      <w:r w:rsidRPr="00B90685">
        <w:rPr>
          <w:szCs w:val="44"/>
        </w:rPr>
        <w:br/>
      </w:r>
    </w:p>
    <w:p w14:paraId="6E2C512A" w14:textId="77777777" w:rsidR="00B86016" w:rsidRPr="00B90685" w:rsidRDefault="00B86016" w:rsidP="00B80D84">
      <w:pPr>
        <w:spacing w:before="0" w:after="0"/>
      </w:pPr>
      <w:r w:rsidRPr="00B90685">
        <w:t>Un père et sa jeune fillette</w:t>
      </w:r>
    </w:p>
    <w:p w14:paraId="6D9B556C" w14:textId="77777777" w:rsidR="008C6777" w:rsidRDefault="00B86016" w:rsidP="00B80D84">
      <w:pPr>
        <w:spacing w:before="0" w:after="0"/>
      </w:pPr>
      <w:r w:rsidRPr="00B90685">
        <w:t>Au restaurant entraient tous deux</w:t>
      </w:r>
      <w:r w:rsidR="008C6777">
        <w:t> ;</w:t>
      </w:r>
    </w:p>
    <w:p w14:paraId="720A0495" w14:textId="2AAA9824" w:rsidR="00B86016" w:rsidRPr="00B90685" w:rsidRDefault="00B86016" w:rsidP="00B80D84">
      <w:pPr>
        <w:spacing w:before="0" w:after="0"/>
      </w:pPr>
      <w:r w:rsidRPr="00B90685">
        <w:t>Le garçon place devant eux</w:t>
      </w:r>
    </w:p>
    <w:p w14:paraId="6F128555" w14:textId="77777777" w:rsidR="008C6777" w:rsidRDefault="00B86016" w:rsidP="00B80D84">
      <w:pPr>
        <w:spacing w:before="0" w:after="0"/>
      </w:pPr>
      <w:r w:rsidRPr="00B90685">
        <w:t>Une magnifique andouillette</w:t>
      </w:r>
      <w:r w:rsidR="008C6777">
        <w:t> ;</w:t>
      </w:r>
    </w:p>
    <w:p w14:paraId="1E74EB02" w14:textId="7B2900D9" w:rsidR="00B86016" w:rsidRPr="00B90685" w:rsidRDefault="008C6777" w:rsidP="00B80D84">
      <w:pPr>
        <w:spacing w:before="0" w:after="0"/>
      </w:pPr>
      <w:r>
        <w:t>— </w:t>
      </w:r>
      <w:r w:rsidR="00B86016" w:rsidRPr="00B90685">
        <w:t>Petit père</w:t>
      </w:r>
      <w:r>
        <w:t xml:space="preserve">, </w:t>
      </w:r>
      <w:r w:rsidR="00B86016" w:rsidRPr="00B90685">
        <w:t>dis-moi comment</w:t>
      </w:r>
    </w:p>
    <w:p w14:paraId="5F6A2D72" w14:textId="77777777" w:rsidR="008C6777" w:rsidRDefault="00B86016" w:rsidP="00B80D84">
      <w:pPr>
        <w:spacing w:before="0" w:after="0"/>
      </w:pPr>
      <w:r w:rsidRPr="00B90685">
        <w:t>Se nomme ce qu</w:t>
      </w:r>
      <w:r w:rsidR="008C6777">
        <w:t>’</w:t>
      </w:r>
      <w:r w:rsidRPr="00B90685">
        <w:t>on nous présente</w:t>
      </w:r>
      <w:r w:rsidR="008C6777">
        <w:t>.</w:t>
      </w:r>
    </w:p>
    <w:p w14:paraId="4BAFA19D" w14:textId="77777777" w:rsidR="008C6777" w:rsidRDefault="008C6777" w:rsidP="00B80D84">
      <w:pPr>
        <w:spacing w:before="0" w:after="0"/>
      </w:pPr>
      <w:r>
        <w:t>— </w:t>
      </w:r>
      <w:r w:rsidR="00B86016" w:rsidRPr="00B90685">
        <w:t>Une andouillette</w:t>
      </w:r>
      <w:r>
        <w:t xml:space="preserve">, </w:t>
      </w:r>
      <w:r w:rsidR="00B86016" w:rsidRPr="00B90685">
        <w:t>mon enfant</w:t>
      </w:r>
      <w:r>
        <w:t>.</w:t>
      </w:r>
    </w:p>
    <w:p w14:paraId="15C07105" w14:textId="77777777" w:rsidR="008C6777" w:rsidRDefault="008C6777" w:rsidP="00B80D84">
      <w:pPr>
        <w:spacing w:before="0" w:after="0"/>
      </w:pPr>
      <w:r>
        <w:t>— </w:t>
      </w:r>
      <w:r w:rsidR="00B86016" w:rsidRPr="00B90685">
        <w:t>Une andouillette</w:t>
      </w:r>
      <w:r>
        <w:t xml:space="preserve"> ?… </w:t>
      </w:r>
      <w:r w:rsidR="00B86016" w:rsidRPr="00B90685">
        <w:t>Ah</w:t>
      </w:r>
      <w:r>
        <w:t xml:space="preserve"> ! </w:t>
      </w:r>
      <w:r w:rsidR="00B86016" w:rsidRPr="00B90685">
        <w:t>c</w:t>
      </w:r>
      <w:r>
        <w:t>’</w:t>
      </w:r>
      <w:r w:rsidR="00B86016" w:rsidRPr="00B90685">
        <w:t>est charmant</w:t>
      </w:r>
      <w:r>
        <w:t> !</w:t>
      </w:r>
    </w:p>
    <w:p w14:paraId="67A90B5A" w14:textId="77777777" w:rsidR="008C6777" w:rsidRDefault="00B86016" w:rsidP="00B80D84">
      <w:pPr>
        <w:spacing w:before="0" w:after="0"/>
      </w:pPr>
      <w:r w:rsidRPr="00B90685">
        <w:t>Pourrais-je en voir une vivante</w:t>
      </w:r>
      <w:r w:rsidR="008C6777">
        <w:t> ?</w:t>
      </w:r>
    </w:p>
    <w:p w14:paraId="44E17CD3" w14:textId="77777777" w:rsidR="008C6777" w:rsidRDefault="00B86016" w:rsidP="008C6777">
      <w:pPr>
        <w:jc w:val="right"/>
      </w:pPr>
      <w:r w:rsidRPr="008C6777">
        <w:t>Édouard V</w:t>
      </w:r>
      <w:r w:rsidRPr="007342D2">
        <w:rPr>
          <w:rStyle w:val="Taille-1Caracteres"/>
        </w:rPr>
        <w:t>ICQ</w:t>
      </w:r>
      <w:r w:rsidR="008C6777">
        <w:t>.</w:t>
      </w:r>
    </w:p>
    <w:p w14:paraId="0FAD0324" w14:textId="5B2566B1" w:rsidR="00B86016" w:rsidRPr="00B90685" w:rsidRDefault="00B86016" w:rsidP="008C6777">
      <w:pPr>
        <w:pStyle w:val="Titre2"/>
        <w:rPr>
          <w:szCs w:val="44"/>
        </w:rPr>
      </w:pPr>
      <w:bookmarkStart w:id="21" w:name="_Toc275359128"/>
      <w:bookmarkStart w:id="22" w:name="_Toc199525770"/>
      <w:r w:rsidRPr="00B90685">
        <w:rPr>
          <w:szCs w:val="44"/>
        </w:rPr>
        <w:lastRenderedPageBreak/>
        <w:t>COLIN-MAILLARD</w:t>
      </w:r>
      <w:bookmarkEnd w:id="21"/>
      <w:bookmarkEnd w:id="22"/>
      <w:r w:rsidRPr="00B90685">
        <w:rPr>
          <w:szCs w:val="44"/>
        </w:rPr>
        <w:br/>
      </w:r>
    </w:p>
    <w:p w14:paraId="1B251672" w14:textId="77777777" w:rsidR="008C6777" w:rsidRDefault="008C6777" w:rsidP="00B80D84">
      <w:pPr>
        <w:spacing w:before="0" w:after="0"/>
      </w:pPr>
      <w:r>
        <w:t>« </w:t>
      </w:r>
      <w:r w:rsidR="00B86016" w:rsidRPr="008C6777">
        <w:t>Je vous permets</w:t>
      </w:r>
      <w:r>
        <w:t xml:space="preserve">, </w:t>
      </w:r>
      <w:r w:rsidR="00B86016" w:rsidRPr="008C6777">
        <w:t>mesdemoiselles</w:t>
      </w:r>
      <w:r>
        <w:t>,</w:t>
      </w:r>
    </w:p>
    <w:p w14:paraId="7DAAD7E0" w14:textId="77777777" w:rsidR="008C6777" w:rsidRDefault="00B86016" w:rsidP="00B80D84">
      <w:pPr>
        <w:spacing w:before="0" w:after="0"/>
      </w:pPr>
      <w:r w:rsidRPr="008C6777">
        <w:t>De jouer à Colin-Maillard</w:t>
      </w:r>
      <w:r w:rsidR="008C6777">
        <w:t>.</w:t>
      </w:r>
    </w:p>
    <w:p w14:paraId="16B41B12" w14:textId="77777777" w:rsidR="008C6777" w:rsidRDefault="00B86016" w:rsidP="00B80D84">
      <w:pPr>
        <w:spacing w:before="0" w:after="0"/>
      </w:pPr>
      <w:r w:rsidRPr="008C6777">
        <w:t>Disait un jeune abbé</w:t>
      </w:r>
      <w:r w:rsidR="008C6777">
        <w:t xml:space="preserve">, </w:t>
      </w:r>
      <w:r w:rsidRPr="008C6777">
        <w:t>robuste et frais gaillard</w:t>
      </w:r>
      <w:r w:rsidR="008C6777">
        <w:t> ;</w:t>
      </w:r>
    </w:p>
    <w:p w14:paraId="53EB13F4" w14:textId="1E289A4C" w:rsidR="00B86016" w:rsidRPr="008C6777" w:rsidRDefault="00B86016" w:rsidP="00B80D84">
      <w:pPr>
        <w:spacing w:before="0" w:after="0"/>
      </w:pPr>
      <w:r w:rsidRPr="008C6777">
        <w:t>Mais je veux et j</w:t>
      </w:r>
      <w:r w:rsidR="008C6777">
        <w:t>’</w:t>
      </w:r>
      <w:r w:rsidRPr="008C6777">
        <w:t>entends que celles</w:t>
      </w:r>
    </w:p>
    <w:p w14:paraId="7C6957C5" w14:textId="77777777" w:rsidR="00B86016" w:rsidRPr="008C6777" w:rsidRDefault="00B86016" w:rsidP="00B80D84">
      <w:pPr>
        <w:spacing w:before="0" w:after="0"/>
      </w:pPr>
      <w:r w:rsidRPr="008C6777">
        <w:t>Qui porteront le bandeau sur les yeux</w:t>
      </w:r>
    </w:p>
    <w:p w14:paraId="2B5232E8" w14:textId="77777777" w:rsidR="008C6777" w:rsidRDefault="00B86016" w:rsidP="00B80D84">
      <w:pPr>
        <w:spacing w:before="0" w:after="0"/>
      </w:pPr>
      <w:r w:rsidRPr="008C6777">
        <w:t>Ne se servent jamais des mains pour reconnaître</w:t>
      </w:r>
      <w:r w:rsidR="008C6777">
        <w:t> :</w:t>
      </w:r>
    </w:p>
    <w:p w14:paraId="0D817C39" w14:textId="77777777" w:rsidR="008C6777" w:rsidRDefault="00B86016" w:rsidP="00B80D84">
      <w:pPr>
        <w:spacing w:before="0" w:after="0"/>
      </w:pPr>
      <w:r w:rsidRPr="008C6777">
        <w:t>De tels attouchements</w:t>
      </w:r>
      <w:r w:rsidR="008C6777">
        <w:t xml:space="preserve">, </w:t>
      </w:r>
      <w:r w:rsidRPr="008C6777">
        <w:t>fort innocents peut-être</w:t>
      </w:r>
      <w:r w:rsidR="008C6777">
        <w:t>,</w:t>
      </w:r>
    </w:p>
    <w:p w14:paraId="4EABF077" w14:textId="77777777" w:rsidR="008C6777" w:rsidRDefault="00B86016" w:rsidP="00B80D84">
      <w:pPr>
        <w:spacing w:before="0" w:after="0"/>
      </w:pPr>
      <w:r w:rsidRPr="008C6777">
        <w:t>Peuvent avoir des résultats fâcheux</w:t>
      </w:r>
      <w:r w:rsidR="008C6777">
        <w:t> ;</w:t>
      </w:r>
    </w:p>
    <w:p w14:paraId="46AC7ABD" w14:textId="77777777" w:rsidR="008C6777" w:rsidRDefault="00B86016" w:rsidP="00B80D84">
      <w:pPr>
        <w:spacing w:before="0" w:after="0"/>
      </w:pPr>
      <w:r w:rsidRPr="008C6777">
        <w:t>Toutes en rond</w:t>
      </w:r>
      <w:r w:rsidR="008C6777">
        <w:t xml:space="preserve">, </w:t>
      </w:r>
      <w:r w:rsidRPr="008C6777">
        <w:t>apportez votre chaise</w:t>
      </w:r>
      <w:r w:rsidR="008C6777">
        <w:t> ;</w:t>
      </w:r>
    </w:p>
    <w:p w14:paraId="704E5855" w14:textId="77777777" w:rsidR="008C6777" w:rsidRDefault="00B86016" w:rsidP="00B80D84">
      <w:pPr>
        <w:spacing w:before="0" w:after="0"/>
      </w:pPr>
      <w:r w:rsidRPr="008C6777">
        <w:t>Colin-Maillard</w:t>
      </w:r>
      <w:r w:rsidR="008C6777">
        <w:t xml:space="preserve">, </w:t>
      </w:r>
      <w:r w:rsidRPr="008C6777">
        <w:t>assis sur les genoux</w:t>
      </w:r>
      <w:r w:rsidR="008C6777">
        <w:t>,</w:t>
      </w:r>
    </w:p>
    <w:p w14:paraId="6F0A39CB" w14:textId="77777777" w:rsidR="008C6777" w:rsidRDefault="00B86016" w:rsidP="00B80D84">
      <w:pPr>
        <w:spacing w:before="0" w:after="0"/>
      </w:pPr>
      <w:r w:rsidRPr="008C6777">
        <w:t>Pourra chercher</w:t>
      </w:r>
      <w:r w:rsidR="008C6777">
        <w:t xml:space="preserve">, </w:t>
      </w:r>
      <w:r w:rsidRPr="008C6777">
        <w:t>deviner à son aise</w:t>
      </w:r>
      <w:r w:rsidR="008C6777">
        <w:t> ;</w:t>
      </w:r>
    </w:p>
    <w:p w14:paraId="37CAEC38" w14:textId="089FA1AE" w:rsidR="00B86016" w:rsidRPr="008C6777" w:rsidRDefault="00B86016" w:rsidP="00B80D84">
      <w:pPr>
        <w:spacing w:before="0" w:after="0"/>
      </w:pPr>
      <w:r w:rsidRPr="008C6777">
        <w:t>Cela me permettra de jouer avec vous</w:t>
      </w:r>
      <w:r w:rsidR="008C6777">
        <w:t>. »</w:t>
      </w:r>
    </w:p>
    <w:p w14:paraId="2CDE08A5" w14:textId="77777777" w:rsidR="008C6777" w:rsidRDefault="00B86016" w:rsidP="00B80D84">
      <w:pPr>
        <w:spacing w:before="0" w:after="0"/>
      </w:pPr>
      <w:r w:rsidRPr="008C6777">
        <w:t>Colin-Maillard était une jeune ingénue</w:t>
      </w:r>
      <w:r w:rsidR="008C6777">
        <w:t> ;</w:t>
      </w:r>
    </w:p>
    <w:p w14:paraId="28920855" w14:textId="77777777" w:rsidR="008C6777" w:rsidRDefault="00B86016" w:rsidP="00B80D84">
      <w:pPr>
        <w:spacing w:before="0" w:after="0"/>
      </w:pPr>
      <w:r w:rsidRPr="008C6777">
        <w:t>Elle cherche au hasard et s</w:t>
      </w:r>
      <w:r w:rsidR="008C6777">
        <w:t>’</w:t>
      </w:r>
      <w:r w:rsidRPr="008C6777">
        <w:t>assied sur l</w:t>
      </w:r>
      <w:r w:rsidR="008C6777">
        <w:t>’</w:t>
      </w:r>
      <w:r w:rsidRPr="008C6777">
        <w:t>abbé</w:t>
      </w:r>
      <w:r w:rsidR="008C6777">
        <w:t>,</w:t>
      </w:r>
    </w:p>
    <w:p w14:paraId="02D82466" w14:textId="5CFE7316" w:rsidR="00B86016" w:rsidRPr="008C6777" w:rsidRDefault="00B86016" w:rsidP="00B80D84">
      <w:pPr>
        <w:spacing w:before="0" w:after="0"/>
      </w:pPr>
      <w:r w:rsidRPr="008C6777">
        <w:t>Puis</w:t>
      </w:r>
      <w:r w:rsidR="008C6777">
        <w:t xml:space="preserve">, </w:t>
      </w:r>
      <w:r w:rsidRPr="008C6777">
        <w:t>pour bien deviner</w:t>
      </w:r>
      <w:r w:rsidR="008C6777">
        <w:t xml:space="preserve">, </w:t>
      </w:r>
      <w:r w:rsidRPr="008C6777">
        <w:t>tellement se remue</w:t>
      </w:r>
    </w:p>
    <w:p w14:paraId="5F1D8EFC" w14:textId="77777777" w:rsidR="008C6777" w:rsidRDefault="00B86016" w:rsidP="00B80D84">
      <w:pPr>
        <w:spacing w:before="0" w:after="0"/>
      </w:pPr>
      <w:r w:rsidRPr="008C6777">
        <w:t>Que saint Antoine eût succombé</w:t>
      </w:r>
      <w:r w:rsidR="008C6777">
        <w:t> :</w:t>
      </w:r>
    </w:p>
    <w:p w14:paraId="73751C03" w14:textId="436DDC0E" w:rsidR="008C6777" w:rsidRDefault="00C14BD0" w:rsidP="00B80D84">
      <w:pPr>
        <w:spacing w:before="0" w:after="0"/>
      </w:pPr>
      <w:r>
        <w:t>« </w:t>
      </w:r>
      <w:r w:rsidR="00B86016" w:rsidRPr="008C6777">
        <w:t>Ah</w:t>
      </w:r>
      <w:r w:rsidR="008C6777">
        <w:t xml:space="preserve"> ! </w:t>
      </w:r>
      <w:r w:rsidR="00B86016" w:rsidRPr="008C6777">
        <w:t>c</w:t>
      </w:r>
      <w:r w:rsidR="008C6777">
        <w:t>’</w:t>
      </w:r>
      <w:r w:rsidR="00B86016" w:rsidRPr="008C6777">
        <w:t>est toi</w:t>
      </w:r>
      <w:r w:rsidR="008C6777">
        <w:t xml:space="preserve">, </w:t>
      </w:r>
      <w:r w:rsidR="00B86016" w:rsidRPr="008C6777">
        <w:t>Caroline</w:t>
      </w:r>
      <w:r w:rsidR="008C6777">
        <w:t xml:space="preserve">, </w:t>
      </w:r>
      <w:r w:rsidR="00B86016" w:rsidRPr="008C6777">
        <w:t>et je t</w:t>
      </w:r>
      <w:r w:rsidR="008C6777">
        <w:t>’</w:t>
      </w:r>
      <w:r w:rsidR="00B86016" w:rsidRPr="008C6777">
        <w:t>ai reconnue</w:t>
      </w:r>
      <w:r w:rsidR="008C6777">
        <w:t> ;</w:t>
      </w:r>
    </w:p>
    <w:p w14:paraId="6BE8B1CE" w14:textId="77777777" w:rsidR="008C6777" w:rsidRDefault="00B86016" w:rsidP="00B80D84">
      <w:pPr>
        <w:spacing w:before="0" w:after="0"/>
      </w:pPr>
      <w:r w:rsidRPr="008C6777">
        <w:t>C</w:t>
      </w:r>
      <w:r w:rsidR="008C6777">
        <w:t>’</w:t>
      </w:r>
      <w:r w:rsidRPr="008C6777">
        <w:t>est toi</w:t>
      </w:r>
      <w:r w:rsidR="008C6777">
        <w:t xml:space="preserve"> !… </w:t>
      </w:r>
      <w:r w:rsidRPr="008C6777">
        <w:t>je ne me trompe pas</w:t>
      </w:r>
      <w:r w:rsidR="008C6777">
        <w:t> ;</w:t>
      </w:r>
    </w:p>
    <w:p w14:paraId="0E282806" w14:textId="49315BE2" w:rsidR="008C6777" w:rsidRDefault="00B86016" w:rsidP="00B80D84">
      <w:pPr>
        <w:spacing w:before="0" w:after="0"/>
      </w:pPr>
      <w:r w:rsidRPr="008C6777">
        <w:t>Je sens ton busc</w:t>
      </w:r>
      <w:r w:rsidR="0042413C" w:rsidRPr="008C6777">
        <w:rPr>
          <w:rStyle w:val="Appelnotedebasdep"/>
        </w:rPr>
        <w:footnoteReference w:id="2"/>
      </w:r>
      <w:r w:rsidR="008C6777">
        <w:t xml:space="preserve"> ! </w:t>
      </w:r>
      <w:r w:rsidRPr="008C6777">
        <w:t>tu le portes si bas</w:t>
      </w:r>
      <w:r w:rsidR="008C6777">
        <w:t> !</w:t>
      </w:r>
      <w:r w:rsidR="00C14BD0">
        <w:t> »</w:t>
      </w:r>
    </w:p>
    <w:p w14:paraId="1093C7EB" w14:textId="77777777" w:rsidR="008C6777" w:rsidRDefault="00B86016" w:rsidP="00B80D84">
      <w:pPr>
        <w:spacing w:before="0" w:after="0"/>
      </w:pPr>
      <w:r w:rsidRPr="008C6777">
        <w:t>Les plus innocentes sourirent</w:t>
      </w:r>
      <w:r w:rsidR="008C6777">
        <w:t>,</w:t>
      </w:r>
    </w:p>
    <w:p w14:paraId="327112E8" w14:textId="77777777" w:rsidR="008C6777" w:rsidRDefault="00B86016" w:rsidP="00B80D84">
      <w:pPr>
        <w:spacing w:before="0" w:after="0"/>
      </w:pPr>
      <w:r w:rsidRPr="008C6777">
        <w:t>Mais deux ou trois grandes rougirent</w:t>
      </w:r>
      <w:r w:rsidR="008C6777">
        <w:t>.</w:t>
      </w:r>
    </w:p>
    <w:p w14:paraId="0D847A3A" w14:textId="77777777" w:rsidR="008C6777" w:rsidRDefault="00B86016" w:rsidP="00B80D84">
      <w:pPr>
        <w:spacing w:before="0" w:after="0"/>
      </w:pPr>
      <w:r w:rsidRPr="008C6777">
        <w:t>Pourquoi</w:t>
      </w:r>
      <w:r w:rsidR="008C6777">
        <w:t xml:space="preserve"> ?… </w:t>
      </w:r>
      <w:r w:rsidRPr="008C6777">
        <w:t>Ma foi</w:t>
      </w:r>
      <w:r w:rsidR="008C6777">
        <w:t xml:space="preserve">, </w:t>
      </w:r>
      <w:r w:rsidRPr="008C6777">
        <w:t>je n</w:t>
      </w:r>
      <w:r w:rsidR="008C6777">
        <w:t>’</w:t>
      </w:r>
      <w:r w:rsidRPr="008C6777">
        <w:t>en sais rien</w:t>
      </w:r>
      <w:r w:rsidR="008C6777">
        <w:t> :</w:t>
      </w:r>
    </w:p>
    <w:p w14:paraId="0DD8216D" w14:textId="77777777" w:rsidR="008C6777" w:rsidRDefault="00B86016" w:rsidP="00B80D84">
      <w:pPr>
        <w:spacing w:before="0" w:after="0"/>
      </w:pPr>
      <w:r w:rsidRPr="008C6777">
        <w:t>Demandez à l</w:t>
      </w:r>
      <w:r w:rsidR="008C6777">
        <w:t>’</w:t>
      </w:r>
      <w:r w:rsidRPr="008C6777">
        <w:t>abbé</w:t>
      </w:r>
      <w:r w:rsidR="008C6777">
        <w:t xml:space="preserve">, </w:t>
      </w:r>
      <w:r w:rsidRPr="008C6777">
        <w:t>peut-être il le sait bien</w:t>
      </w:r>
      <w:r w:rsidR="008C6777">
        <w:t>.</w:t>
      </w:r>
    </w:p>
    <w:p w14:paraId="5203B872" w14:textId="77777777" w:rsidR="008C6777" w:rsidRDefault="00B86016" w:rsidP="008C6777">
      <w:pPr>
        <w:jc w:val="right"/>
      </w:pPr>
      <w:r w:rsidRPr="008C6777">
        <w:t>Édouard V</w:t>
      </w:r>
      <w:r w:rsidRPr="007342D2">
        <w:rPr>
          <w:rStyle w:val="Taille-1Caracteres"/>
        </w:rPr>
        <w:t>ICQ</w:t>
      </w:r>
      <w:r w:rsidR="008C6777">
        <w:t>.</w:t>
      </w:r>
    </w:p>
    <w:p w14:paraId="769FC6EA" w14:textId="37870626" w:rsidR="00B86016" w:rsidRPr="00B90685" w:rsidRDefault="00B86016" w:rsidP="008C6777">
      <w:pPr>
        <w:pStyle w:val="Titre2"/>
        <w:rPr>
          <w:szCs w:val="44"/>
        </w:rPr>
      </w:pPr>
      <w:bookmarkStart w:id="23" w:name="_Toc275359129"/>
      <w:bookmarkStart w:id="24" w:name="_Toc199525771"/>
      <w:r w:rsidRPr="00B90685">
        <w:rPr>
          <w:szCs w:val="44"/>
        </w:rPr>
        <w:lastRenderedPageBreak/>
        <w:t>UN PEINTRE D</w:t>
      </w:r>
      <w:r w:rsidR="008C6777">
        <w:rPr>
          <w:szCs w:val="44"/>
        </w:rPr>
        <w:t>’</w:t>
      </w:r>
      <w:r w:rsidRPr="00B90685">
        <w:rPr>
          <w:szCs w:val="44"/>
        </w:rPr>
        <w:t>HISTOIRE</w:t>
      </w:r>
      <w:bookmarkEnd w:id="23"/>
      <w:bookmarkEnd w:id="24"/>
      <w:r w:rsidRPr="00B90685">
        <w:rPr>
          <w:szCs w:val="44"/>
        </w:rPr>
        <w:br/>
      </w:r>
    </w:p>
    <w:p w14:paraId="39FC8541" w14:textId="0B08CB1E" w:rsidR="008C6777" w:rsidRDefault="008C6777" w:rsidP="00B80D84">
      <w:pPr>
        <w:spacing w:before="0" w:after="0"/>
      </w:pPr>
      <w:r>
        <w:t>« </w:t>
      </w:r>
      <w:r w:rsidR="00B86016" w:rsidRPr="00B90685">
        <w:t>Cher monsieur Horace Vernet</w:t>
      </w:r>
      <w:r>
        <w:t>,</w:t>
      </w:r>
    </w:p>
    <w:p w14:paraId="7EFB873F" w14:textId="77777777" w:rsidR="008C6777" w:rsidRDefault="00B86016" w:rsidP="00B80D84">
      <w:pPr>
        <w:spacing w:before="0" w:after="0"/>
      </w:pPr>
      <w:r w:rsidRPr="00B90685">
        <w:t>Dit une dame de la halle</w:t>
      </w:r>
      <w:r w:rsidR="008C6777">
        <w:t>,</w:t>
      </w:r>
    </w:p>
    <w:p w14:paraId="48E26654" w14:textId="1C7E0B2D" w:rsidR="00B86016" w:rsidRPr="00B90685" w:rsidRDefault="00B86016" w:rsidP="00B80D84">
      <w:pPr>
        <w:spacing w:before="0" w:after="0"/>
      </w:pPr>
      <w:r w:rsidRPr="00B90685">
        <w:t>Chacun proclame et reconnaît</w:t>
      </w:r>
    </w:p>
    <w:p w14:paraId="659E361B" w14:textId="786E056C" w:rsidR="008C6777" w:rsidRDefault="00B86016" w:rsidP="00B80D84">
      <w:pPr>
        <w:spacing w:before="0" w:after="0"/>
      </w:pPr>
      <w:r w:rsidRPr="00B90685">
        <w:t>Votre peinture sans égale</w:t>
      </w:r>
      <w:r w:rsidR="008C6777">
        <w:t> ;</w:t>
      </w:r>
    </w:p>
    <w:p w14:paraId="3552A059" w14:textId="4AB971F9" w:rsidR="00B86016" w:rsidRPr="00B90685" w:rsidRDefault="00B86016" w:rsidP="00B80D84">
      <w:pPr>
        <w:spacing w:before="0" w:after="0"/>
      </w:pPr>
      <w:r w:rsidRPr="00B90685">
        <w:t>Je veux donner à mon mari</w:t>
      </w:r>
    </w:p>
    <w:p w14:paraId="5393E685" w14:textId="4FF922C6" w:rsidR="008C6777" w:rsidRDefault="00B86016" w:rsidP="00B80D84">
      <w:pPr>
        <w:spacing w:before="0" w:after="0"/>
      </w:pPr>
      <w:r w:rsidRPr="00B90685">
        <w:t>Mon portrait en habit de fêtes</w:t>
      </w:r>
      <w:r w:rsidR="008C6777">
        <w:t> ;</w:t>
      </w:r>
    </w:p>
    <w:p w14:paraId="3D4B7D29" w14:textId="6212E316" w:rsidR="008C6777" w:rsidRDefault="00B86016" w:rsidP="00B80D84">
      <w:pPr>
        <w:spacing w:before="0" w:after="0"/>
      </w:pPr>
      <w:r w:rsidRPr="00B90685">
        <w:t>Ça flattera le vieux chéri</w:t>
      </w:r>
      <w:r w:rsidR="008C6777">
        <w:t>,</w:t>
      </w:r>
    </w:p>
    <w:p w14:paraId="551A06F5" w14:textId="295196BF" w:rsidR="008C6777" w:rsidRDefault="00B86016" w:rsidP="00B80D84">
      <w:pPr>
        <w:spacing w:before="0" w:after="0"/>
      </w:pPr>
      <w:r w:rsidRPr="00B90685">
        <w:t>Surtout si c</w:t>
      </w:r>
      <w:r w:rsidR="008C6777">
        <w:t>’</w:t>
      </w:r>
      <w:r w:rsidRPr="00B90685">
        <w:t>est vous qui le faites</w:t>
      </w:r>
      <w:r w:rsidR="008C6777">
        <w:t>. »</w:t>
      </w:r>
    </w:p>
    <w:p w14:paraId="5F79FE2D" w14:textId="335192A3" w:rsidR="008C6777" w:rsidRDefault="008C6777" w:rsidP="00B80D84">
      <w:pPr>
        <w:spacing w:before="0" w:after="0"/>
      </w:pPr>
      <w:r>
        <w:t>— </w:t>
      </w:r>
      <w:r w:rsidR="00B86016" w:rsidRPr="00B90685">
        <w:t>Impossible</w:t>
      </w:r>
      <w:r>
        <w:t xml:space="preserve">, </w:t>
      </w:r>
      <w:r w:rsidR="00B86016" w:rsidRPr="00B90685">
        <w:t>à mon grand regret</w:t>
      </w:r>
      <w:r>
        <w:t>,</w:t>
      </w:r>
    </w:p>
    <w:p w14:paraId="668BC104" w14:textId="71893CCC" w:rsidR="008C6777" w:rsidRDefault="00B86016" w:rsidP="00B80D84">
      <w:pPr>
        <w:spacing w:before="0" w:after="0"/>
      </w:pPr>
      <w:r w:rsidRPr="00B90685">
        <w:t>De vous satisfaire</w:t>
      </w:r>
      <w:r w:rsidR="008C6777">
        <w:t xml:space="preserve">, </w:t>
      </w:r>
      <w:r w:rsidRPr="00B90685">
        <w:t>madame</w:t>
      </w:r>
      <w:r w:rsidR="008C6777">
        <w:t>,</w:t>
      </w:r>
    </w:p>
    <w:p w14:paraId="787811EC" w14:textId="77777777" w:rsidR="00C14BD0" w:rsidRDefault="00B86016" w:rsidP="00B80D84">
      <w:pPr>
        <w:spacing w:before="0" w:after="0"/>
      </w:pPr>
      <w:r w:rsidRPr="00B90685">
        <w:t>Car je ne peins pas le portrait</w:t>
      </w:r>
      <w:r w:rsidR="008C6777">
        <w:t>.</w:t>
      </w:r>
    </w:p>
    <w:p w14:paraId="2622CB2B" w14:textId="4EAC900D" w:rsidR="008C6777" w:rsidRDefault="008C6777" w:rsidP="00B80D84">
      <w:pPr>
        <w:spacing w:before="0" w:after="0"/>
      </w:pPr>
      <w:r>
        <w:t>— </w:t>
      </w:r>
      <w:r w:rsidR="00B86016" w:rsidRPr="00B90685">
        <w:t>Que peignez-vous donc</w:t>
      </w:r>
      <w:r>
        <w:t xml:space="preserve"> ? </w:t>
      </w:r>
      <w:r w:rsidR="00B86016" w:rsidRPr="00B90685">
        <w:t>fit la dame</w:t>
      </w:r>
      <w:r>
        <w:t>.</w:t>
      </w:r>
    </w:p>
    <w:p w14:paraId="22383166" w14:textId="3B8F4965" w:rsidR="008C6777" w:rsidRDefault="008C6777" w:rsidP="00B80D84">
      <w:pPr>
        <w:spacing w:before="0" w:after="0"/>
      </w:pPr>
      <w:r>
        <w:t>— </w:t>
      </w:r>
      <w:r w:rsidR="00B86016" w:rsidRPr="00B90685">
        <w:t>Rien que l</w:t>
      </w:r>
      <w:r>
        <w:t>’</w:t>
      </w:r>
      <w:r w:rsidR="00B86016" w:rsidRPr="00B90685">
        <w:t>Histoire</w:t>
      </w:r>
      <w:r>
        <w:t xml:space="preserve">, </w:t>
      </w:r>
      <w:r w:rsidR="00B86016" w:rsidRPr="00B90685">
        <w:t>et sur l</w:t>
      </w:r>
      <w:r>
        <w:t>’</w:t>
      </w:r>
      <w:r w:rsidR="00B86016" w:rsidRPr="00B90685">
        <w:t>honneur</w:t>
      </w:r>
      <w:r>
        <w:t>,</w:t>
      </w:r>
    </w:p>
    <w:p w14:paraId="41BA77A2" w14:textId="65B5EF41" w:rsidR="008C6777" w:rsidRDefault="00B86016" w:rsidP="00B80D84">
      <w:pPr>
        <w:spacing w:before="0" w:after="0"/>
      </w:pPr>
      <w:r w:rsidRPr="00B90685">
        <w:t>Pas de portraits</w:t>
      </w:r>
      <w:r w:rsidR="008C6777">
        <w:t xml:space="preserve">, </w:t>
      </w:r>
      <w:r w:rsidRPr="00B90685">
        <w:t>je vous l</w:t>
      </w:r>
      <w:r w:rsidR="008C6777">
        <w:t>’</w:t>
      </w:r>
      <w:r w:rsidRPr="00B90685">
        <w:t>atteste</w:t>
      </w:r>
      <w:r w:rsidR="008C6777">
        <w:t> !</w:t>
      </w:r>
    </w:p>
    <w:p w14:paraId="0601EC71" w14:textId="4BA9AE92" w:rsidR="008C6777" w:rsidRDefault="008C6777" w:rsidP="00B80D84">
      <w:pPr>
        <w:spacing w:before="0" w:after="0"/>
      </w:pPr>
      <w:r>
        <w:t>— </w:t>
      </w:r>
      <w:r w:rsidR="00B86016" w:rsidRPr="00B90685">
        <w:t>Rien que l</w:t>
      </w:r>
      <w:r>
        <w:t>’</w:t>
      </w:r>
      <w:r w:rsidR="00B86016" w:rsidRPr="00B90685">
        <w:t>histoire</w:t>
      </w:r>
      <w:r>
        <w:t xml:space="preserve"> !… </w:t>
      </w:r>
      <w:r w:rsidR="00B86016" w:rsidRPr="00B90685">
        <w:t>vieux farceur</w:t>
      </w:r>
      <w:r>
        <w:t> !…</w:t>
      </w:r>
    </w:p>
    <w:p w14:paraId="1D75ADF1" w14:textId="1DEF7B39" w:rsidR="008C6777" w:rsidRDefault="00B86016" w:rsidP="00B80D84">
      <w:pPr>
        <w:spacing w:before="0" w:after="0"/>
      </w:pPr>
      <w:r w:rsidRPr="00B90685">
        <w:t>Et qui donc me peindra le reste</w:t>
      </w:r>
      <w:r w:rsidR="008C6777">
        <w:t> ? »</w:t>
      </w:r>
    </w:p>
    <w:p w14:paraId="13869D82" w14:textId="77777777" w:rsidR="008C6777" w:rsidRDefault="00B86016" w:rsidP="008C6777">
      <w:pPr>
        <w:jc w:val="right"/>
      </w:pPr>
      <w:r w:rsidRPr="008C6777">
        <w:t>Édouard V</w:t>
      </w:r>
      <w:r w:rsidRPr="007342D2">
        <w:rPr>
          <w:rStyle w:val="Taille-1Caracteres"/>
        </w:rPr>
        <w:t>ICQ</w:t>
      </w:r>
      <w:r w:rsidR="008C6777">
        <w:t>.</w:t>
      </w:r>
    </w:p>
    <w:p w14:paraId="463DDB8B" w14:textId="12D86AD1" w:rsidR="00B86016" w:rsidRPr="00B90685" w:rsidRDefault="00B86016" w:rsidP="008C6777">
      <w:pPr>
        <w:pStyle w:val="Titre2"/>
        <w:rPr>
          <w:szCs w:val="44"/>
        </w:rPr>
      </w:pPr>
      <w:bookmarkStart w:id="25" w:name="_Toc275359130"/>
      <w:bookmarkStart w:id="26" w:name="_Toc199525772"/>
      <w:r w:rsidRPr="00B90685">
        <w:rPr>
          <w:szCs w:val="44"/>
        </w:rPr>
        <w:lastRenderedPageBreak/>
        <w:t>LE POT DE CHARLOTTE</w:t>
      </w:r>
      <w:bookmarkEnd w:id="25"/>
      <w:bookmarkEnd w:id="26"/>
      <w:r w:rsidRPr="00B90685">
        <w:rPr>
          <w:szCs w:val="44"/>
        </w:rPr>
        <w:br/>
      </w:r>
    </w:p>
    <w:p w14:paraId="4E1C5084" w14:textId="77777777" w:rsidR="00B86016" w:rsidRPr="008C6777" w:rsidRDefault="00B86016" w:rsidP="00C14BD0">
      <w:pPr>
        <w:spacing w:before="0" w:after="0"/>
        <w:ind w:firstLine="0"/>
        <w:jc w:val="center"/>
      </w:pPr>
      <w:r w:rsidRPr="008C6777">
        <w:t>Je ne sais si vous rirez</w:t>
      </w:r>
    </w:p>
    <w:p w14:paraId="2831942E" w14:textId="77777777" w:rsidR="008C6777" w:rsidRDefault="00B86016" w:rsidP="00C14BD0">
      <w:pPr>
        <w:spacing w:before="0" w:after="0"/>
        <w:ind w:firstLine="0"/>
        <w:jc w:val="center"/>
      </w:pPr>
      <w:r w:rsidRPr="008C6777">
        <w:t>Au mot léger que vous allez entendre</w:t>
      </w:r>
      <w:r w:rsidR="008C6777">
        <w:t> ;</w:t>
      </w:r>
    </w:p>
    <w:p w14:paraId="3ADD1768" w14:textId="37BB517A" w:rsidR="00B86016" w:rsidRPr="008C6777" w:rsidRDefault="00B86016" w:rsidP="00C14BD0">
      <w:pPr>
        <w:spacing w:before="0" w:after="0"/>
        <w:ind w:firstLine="0"/>
        <w:jc w:val="center"/>
      </w:pPr>
      <w:r w:rsidRPr="008C6777">
        <w:t>Dans Boquillon j</w:t>
      </w:r>
      <w:r w:rsidR="008C6777">
        <w:t>’</w:t>
      </w:r>
      <w:r w:rsidRPr="008C6777">
        <w:t>ai pu le prendre</w:t>
      </w:r>
    </w:p>
    <w:p w14:paraId="7473EFBD" w14:textId="77777777" w:rsidR="008C6777" w:rsidRDefault="00B86016" w:rsidP="00C14BD0">
      <w:pPr>
        <w:spacing w:before="0" w:after="0"/>
        <w:ind w:firstLine="0"/>
        <w:jc w:val="center"/>
      </w:pPr>
      <w:r w:rsidRPr="008C6777">
        <w:t>Pour mes deux sous</w:t>
      </w:r>
      <w:r w:rsidR="008C6777">
        <w:t xml:space="preserve"> ; </w:t>
      </w:r>
      <w:r w:rsidRPr="008C6777">
        <w:t>je vous l</w:t>
      </w:r>
      <w:r w:rsidR="008C6777">
        <w:t>’</w:t>
      </w:r>
      <w:r w:rsidRPr="008C6777">
        <w:t>offre gratis</w:t>
      </w:r>
      <w:r w:rsidR="008C6777">
        <w:t>.</w:t>
      </w:r>
    </w:p>
    <w:p w14:paraId="003158D0" w14:textId="77777777" w:rsidR="00C14BD0" w:rsidRDefault="00C14BD0" w:rsidP="00C14BD0">
      <w:pPr>
        <w:spacing w:before="0" w:after="0"/>
        <w:ind w:firstLine="0"/>
        <w:jc w:val="center"/>
      </w:pPr>
    </w:p>
    <w:p w14:paraId="5742CDAB" w14:textId="110E80E8" w:rsidR="00B86016" w:rsidRPr="008C6777" w:rsidRDefault="00B86016" w:rsidP="00C14BD0">
      <w:pPr>
        <w:spacing w:before="0" w:after="0"/>
        <w:ind w:firstLine="0"/>
        <w:jc w:val="center"/>
      </w:pPr>
      <w:r w:rsidRPr="008C6777">
        <w:t>En confessant ses doux péchés</w:t>
      </w:r>
      <w:r w:rsidR="008C6777">
        <w:t xml:space="preserve">, </w:t>
      </w:r>
      <w:r w:rsidRPr="008C6777">
        <w:t>Charlotte</w:t>
      </w:r>
    </w:p>
    <w:p w14:paraId="38D90D30" w14:textId="6BB101ED" w:rsidR="00B86016" w:rsidRPr="008C6777" w:rsidRDefault="00B86016" w:rsidP="00C14BD0">
      <w:pPr>
        <w:spacing w:before="0" w:after="0"/>
        <w:ind w:firstLine="0"/>
        <w:jc w:val="center"/>
      </w:pPr>
      <w:r w:rsidRPr="008C6777">
        <w:t>Avec candeur racontait qu</w:t>
      </w:r>
      <w:r w:rsidR="008C6777">
        <w:t>’</w:t>
      </w:r>
      <w:r w:rsidRPr="008C6777">
        <w:t>un beau jour</w:t>
      </w:r>
    </w:p>
    <w:p w14:paraId="79DBABC6" w14:textId="24EB337D" w:rsidR="00B86016" w:rsidRPr="008C6777" w:rsidRDefault="00B86016" w:rsidP="00C14BD0">
      <w:pPr>
        <w:spacing w:before="0" w:after="0"/>
        <w:ind w:firstLine="0"/>
        <w:jc w:val="center"/>
      </w:pPr>
      <w:r w:rsidRPr="008C6777">
        <w:t>Elle éprouva le vertige d</w:t>
      </w:r>
      <w:r w:rsidR="008C6777">
        <w:t>’</w:t>
      </w:r>
      <w:r w:rsidRPr="008C6777">
        <w:t>amour</w:t>
      </w:r>
    </w:p>
    <w:p w14:paraId="6F1C0BF7" w14:textId="77777777" w:rsidR="008C6777" w:rsidRDefault="00B86016" w:rsidP="00C14BD0">
      <w:pPr>
        <w:spacing w:before="0" w:after="0"/>
        <w:ind w:firstLine="0"/>
        <w:jc w:val="center"/>
      </w:pPr>
      <w:r w:rsidRPr="008C6777">
        <w:t>En réparant une culotte</w:t>
      </w:r>
      <w:r w:rsidR="008C6777">
        <w:t>.</w:t>
      </w:r>
    </w:p>
    <w:p w14:paraId="0DFD07A4" w14:textId="77777777" w:rsidR="008C6777" w:rsidRDefault="00B86016" w:rsidP="00C14BD0">
      <w:pPr>
        <w:spacing w:before="0" w:after="0"/>
        <w:ind w:firstLine="0"/>
        <w:jc w:val="center"/>
      </w:pPr>
      <w:r w:rsidRPr="008C6777">
        <w:t>Le prêtre</w:t>
      </w:r>
      <w:r w:rsidR="008C6777">
        <w:t xml:space="preserve">, </w:t>
      </w:r>
      <w:r w:rsidRPr="008C6777">
        <w:t>après avoir fait grand bruit du démon</w:t>
      </w:r>
      <w:r w:rsidR="008C6777">
        <w:t>,</w:t>
      </w:r>
    </w:p>
    <w:p w14:paraId="05BF34D1" w14:textId="77777777" w:rsidR="008C6777" w:rsidRDefault="00B86016" w:rsidP="00C14BD0">
      <w:pPr>
        <w:spacing w:before="0" w:after="0"/>
        <w:ind w:firstLine="0"/>
        <w:jc w:val="center"/>
      </w:pPr>
      <w:r w:rsidRPr="008C6777">
        <w:t>Refuse l</w:t>
      </w:r>
      <w:r w:rsidR="008C6777">
        <w:t>’</w:t>
      </w:r>
      <w:r w:rsidRPr="008C6777">
        <w:t>absolution</w:t>
      </w:r>
      <w:r w:rsidR="008C6777">
        <w:t>.</w:t>
      </w:r>
    </w:p>
    <w:p w14:paraId="53EE4DC3" w14:textId="61535B97" w:rsidR="00B86016" w:rsidRPr="008C6777" w:rsidRDefault="00C14BD0" w:rsidP="00C14BD0">
      <w:pPr>
        <w:spacing w:before="0" w:after="0"/>
        <w:ind w:firstLine="0"/>
        <w:jc w:val="center"/>
      </w:pPr>
      <w:r>
        <w:t>« </w:t>
      </w:r>
      <w:r w:rsidR="00B86016" w:rsidRPr="008C6777">
        <w:t>Donnez-la-moi</w:t>
      </w:r>
      <w:r w:rsidR="008C6777">
        <w:t xml:space="preserve">, </w:t>
      </w:r>
      <w:r w:rsidR="00B86016" w:rsidRPr="008C6777">
        <w:t>mon cher père</w:t>
      </w:r>
      <w:r w:rsidR="008C6777">
        <w:t xml:space="preserve">, </w:t>
      </w:r>
      <w:r w:rsidR="00B86016" w:rsidRPr="008C6777">
        <w:t>et sur l</w:t>
      </w:r>
      <w:r w:rsidR="008C6777">
        <w:t>’</w:t>
      </w:r>
      <w:r w:rsidR="00B86016" w:rsidRPr="008C6777">
        <w:t>heure</w:t>
      </w:r>
    </w:p>
    <w:p w14:paraId="7DF9A7F4" w14:textId="77777777" w:rsidR="008C6777" w:rsidRDefault="00B86016" w:rsidP="00C14BD0">
      <w:pPr>
        <w:spacing w:before="0" w:after="0"/>
        <w:ind w:firstLine="0"/>
        <w:jc w:val="center"/>
      </w:pPr>
      <w:r w:rsidRPr="008C6777">
        <w:t>Je vous apporte un pot de beurre</w:t>
      </w:r>
      <w:r w:rsidR="008C6777">
        <w:t>.</w:t>
      </w:r>
    </w:p>
    <w:p w14:paraId="0111983F" w14:textId="4C13FD86" w:rsidR="00B86016" w:rsidRPr="008C6777" w:rsidRDefault="008C6777" w:rsidP="00C14BD0">
      <w:pPr>
        <w:spacing w:before="0" w:after="0"/>
        <w:ind w:firstLine="0"/>
        <w:jc w:val="center"/>
      </w:pPr>
      <w:r>
        <w:t>— </w:t>
      </w:r>
      <w:r w:rsidR="00B86016" w:rsidRPr="008C6777">
        <w:t>Va d</w:t>
      </w:r>
      <w:r>
        <w:t>’</w:t>
      </w:r>
      <w:r w:rsidR="00B86016" w:rsidRPr="008C6777">
        <w:t>abord le chercher et nous verrons après</w:t>
      </w:r>
      <w:r>
        <w:t>. »</w:t>
      </w:r>
    </w:p>
    <w:p w14:paraId="1B0A68A7" w14:textId="77777777" w:rsidR="00B86016" w:rsidRPr="008C6777" w:rsidRDefault="00B86016" w:rsidP="00C14BD0">
      <w:pPr>
        <w:spacing w:before="0" w:after="0"/>
        <w:ind w:firstLine="0"/>
        <w:jc w:val="center"/>
      </w:pPr>
      <w:r w:rsidRPr="008C6777">
        <w:t>La fillette revient avec un pot de grès</w:t>
      </w:r>
    </w:p>
    <w:p w14:paraId="795D983F" w14:textId="0AB203E0" w:rsidR="00B86016" w:rsidRPr="008C6777" w:rsidRDefault="00B86016" w:rsidP="00C14BD0">
      <w:pPr>
        <w:spacing w:before="0" w:after="0"/>
        <w:ind w:firstLine="0"/>
        <w:jc w:val="center"/>
      </w:pPr>
      <w:r w:rsidRPr="008C6777">
        <w:t>De papier recouvert</w:t>
      </w:r>
      <w:r w:rsidR="008C6777">
        <w:t xml:space="preserve">. </w:t>
      </w:r>
      <w:r w:rsidRPr="008C6777">
        <w:t>Le pasteur se décide</w:t>
      </w:r>
    </w:p>
    <w:p w14:paraId="16A69C77" w14:textId="6A76B030" w:rsidR="00B86016" w:rsidRPr="008C6777" w:rsidRDefault="00B86016" w:rsidP="00C14BD0">
      <w:pPr>
        <w:spacing w:before="0" w:after="0"/>
        <w:ind w:firstLine="0"/>
        <w:jc w:val="center"/>
      </w:pPr>
      <w:r w:rsidRPr="008C6777">
        <w:t>À donner son pardon</w:t>
      </w:r>
      <w:r w:rsidR="008C6777">
        <w:t xml:space="preserve">. </w:t>
      </w:r>
      <w:r w:rsidRPr="008C6777">
        <w:t>Un hasard singulier</w:t>
      </w:r>
    </w:p>
    <w:p w14:paraId="29A14202" w14:textId="77777777" w:rsidR="008C6777" w:rsidRDefault="00B86016" w:rsidP="00C14BD0">
      <w:pPr>
        <w:spacing w:before="0" w:after="0"/>
        <w:ind w:firstLine="0"/>
        <w:jc w:val="center"/>
      </w:pPr>
      <w:r w:rsidRPr="008C6777">
        <w:t>Entre ses mains déchire le papier</w:t>
      </w:r>
      <w:r w:rsidR="008C6777">
        <w:t>.</w:t>
      </w:r>
    </w:p>
    <w:p w14:paraId="5BA54636" w14:textId="77777777" w:rsidR="008C6777" w:rsidRDefault="00B86016" w:rsidP="00C14BD0">
      <w:pPr>
        <w:spacing w:before="0" w:after="0"/>
        <w:ind w:firstLine="0"/>
        <w:jc w:val="center"/>
      </w:pPr>
      <w:r w:rsidRPr="008C6777">
        <w:t>Il voit avec stupeur le pot tout à fait vide</w:t>
      </w:r>
      <w:r w:rsidR="008C6777">
        <w:t> :</w:t>
      </w:r>
    </w:p>
    <w:p w14:paraId="43A97DE1" w14:textId="3A0C8BDD" w:rsidR="008C6777" w:rsidRDefault="00C14BD0" w:rsidP="00C14BD0">
      <w:pPr>
        <w:spacing w:before="0" w:after="0"/>
        <w:ind w:firstLine="0"/>
        <w:jc w:val="center"/>
      </w:pPr>
      <w:r>
        <w:t>« </w:t>
      </w:r>
      <w:r w:rsidR="00B86016" w:rsidRPr="008C6777">
        <w:t>Comment</w:t>
      </w:r>
      <w:r w:rsidR="008C6777">
        <w:t xml:space="preserve">, </w:t>
      </w:r>
      <w:r w:rsidR="00B86016" w:rsidRPr="008C6777">
        <w:t>rien dans ce pot</w:t>
      </w:r>
      <w:r w:rsidR="008C6777">
        <w:t xml:space="preserve"> ? </w:t>
      </w:r>
      <w:r w:rsidR="00B86016" w:rsidRPr="008C6777">
        <w:t>dit-il d</w:t>
      </w:r>
      <w:r w:rsidR="008C6777">
        <w:t>’</w:t>
      </w:r>
      <w:r w:rsidR="00B86016" w:rsidRPr="008C6777">
        <w:t>un ton fâché</w:t>
      </w:r>
      <w:r w:rsidR="008C6777">
        <w:t>.</w:t>
      </w:r>
    </w:p>
    <w:p w14:paraId="68E451F4" w14:textId="77777777" w:rsidR="008C6777" w:rsidRDefault="008C6777" w:rsidP="00C14BD0">
      <w:pPr>
        <w:spacing w:before="0" w:after="0"/>
        <w:ind w:firstLine="0"/>
        <w:jc w:val="center"/>
      </w:pPr>
      <w:r>
        <w:t>— </w:t>
      </w:r>
      <w:r w:rsidR="00B86016" w:rsidRPr="008C6777">
        <w:t>C</w:t>
      </w:r>
      <w:r>
        <w:t>’</w:t>
      </w:r>
      <w:r w:rsidR="00B86016" w:rsidRPr="008C6777">
        <w:t>est l</w:t>
      </w:r>
      <w:r>
        <w:t>’</w:t>
      </w:r>
      <w:r w:rsidR="00B86016" w:rsidRPr="008C6777">
        <w:t>image de mon péché</w:t>
      </w:r>
      <w:r>
        <w:t>,</w:t>
      </w:r>
    </w:p>
    <w:p w14:paraId="2E467FAE" w14:textId="77777777" w:rsidR="008C6777" w:rsidRDefault="00B86016" w:rsidP="00C14BD0">
      <w:pPr>
        <w:spacing w:before="0" w:after="0"/>
        <w:ind w:firstLine="0"/>
        <w:jc w:val="center"/>
      </w:pPr>
      <w:r w:rsidRPr="008C6777">
        <w:t>Répond en souriant Charlotte</w:t>
      </w:r>
      <w:r w:rsidR="008C6777">
        <w:t>,</w:t>
      </w:r>
    </w:p>
    <w:p w14:paraId="617D9465" w14:textId="0638C7A0" w:rsidR="008C6777" w:rsidRDefault="00B86016" w:rsidP="00C14BD0">
      <w:pPr>
        <w:spacing w:before="0" w:after="0"/>
        <w:ind w:firstLine="0"/>
        <w:jc w:val="center"/>
      </w:pPr>
      <w:r w:rsidRPr="008C6777">
        <w:t>Car rien non plus n</w:t>
      </w:r>
      <w:r w:rsidR="008C6777">
        <w:t>’</w:t>
      </w:r>
      <w:r w:rsidRPr="008C6777">
        <w:t>était dans la culotte</w:t>
      </w:r>
      <w:r w:rsidR="008C6777">
        <w:t>.</w:t>
      </w:r>
      <w:r w:rsidR="00C14BD0">
        <w:t> »</w:t>
      </w:r>
    </w:p>
    <w:p w14:paraId="497FB3DB" w14:textId="77777777" w:rsidR="008C6777" w:rsidRDefault="00B86016" w:rsidP="008C6777">
      <w:pPr>
        <w:jc w:val="right"/>
      </w:pPr>
      <w:r w:rsidRPr="008C6777">
        <w:t>Édouard V</w:t>
      </w:r>
      <w:r w:rsidRPr="007342D2">
        <w:rPr>
          <w:rStyle w:val="Taille-1Caracteres"/>
        </w:rPr>
        <w:t>ICQ</w:t>
      </w:r>
      <w:r w:rsidR="008C6777">
        <w:t>.</w:t>
      </w:r>
    </w:p>
    <w:p w14:paraId="5F48CEC3" w14:textId="2093730A" w:rsidR="00B86016" w:rsidRPr="00B90685" w:rsidRDefault="007D65A1" w:rsidP="008C6777">
      <w:pPr>
        <w:pStyle w:val="Titre2"/>
        <w:rPr>
          <w:szCs w:val="44"/>
        </w:rPr>
      </w:pPr>
      <w:bookmarkStart w:id="27" w:name="_Toc275359131"/>
      <w:bookmarkStart w:id="28" w:name="_Toc199525773"/>
      <w:r w:rsidRPr="007D65A1">
        <w:lastRenderedPageBreak/>
        <w:t>L</w:t>
      </w:r>
      <w:r w:rsidRPr="007D65A1">
        <w:rPr>
          <w:rStyle w:val="Taille-1Caracteres"/>
        </w:rPr>
        <w:t xml:space="preserve">E </w:t>
      </w:r>
      <w:r w:rsidRPr="007D65A1">
        <w:t>V</w:t>
      </w:r>
      <w:r w:rsidRPr="007D65A1">
        <w:rPr>
          <w:rStyle w:val="Taille-1Caracteres"/>
        </w:rPr>
        <w:t xml:space="preserve">IDAME </w:t>
      </w:r>
      <w:r w:rsidRPr="007D65A1">
        <w:t>B</w:t>
      </w:r>
      <w:r w:rsidRPr="007D65A1">
        <w:rPr>
          <w:rStyle w:val="Taille-1Caracteres"/>
        </w:rPr>
        <w:t xml:space="preserve">ONAVENTURE DE LA </w:t>
      </w:r>
      <w:r w:rsidRPr="007D65A1">
        <w:t>B</w:t>
      </w:r>
      <w:r w:rsidRPr="007D65A1">
        <w:rPr>
          <w:rStyle w:val="Taille-1Caracteres"/>
        </w:rPr>
        <w:t>RAGUETTE</w:t>
      </w:r>
      <w:r>
        <w:t>.</w:t>
      </w:r>
      <w:r w:rsidR="00B86016" w:rsidRPr="00B90685">
        <w:rPr>
          <w:szCs w:val="44"/>
        </w:rPr>
        <w:t>LE COUP TIRÉ</w:t>
      </w:r>
      <w:bookmarkEnd w:id="27"/>
      <w:bookmarkEnd w:id="28"/>
      <w:r w:rsidR="00B86016" w:rsidRPr="00B90685">
        <w:rPr>
          <w:szCs w:val="44"/>
        </w:rPr>
        <w:br/>
      </w:r>
    </w:p>
    <w:p w14:paraId="0730F4E5" w14:textId="77777777" w:rsidR="00B86016" w:rsidRPr="008C6777" w:rsidRDefault="00B86016" w:rsidP="00C14BD0">
      <w:pPr>
        <w:spacing w:before="0" w:after="0"/>
        <w:ind w:firstLine="0"/>
        <w:jc w:val="center"/>
      </w:pPr>
      <w:r w:rsidRPr="008C6777">
        <w:t>Un honnête homme était réprimandé</w:t>
      </w:r>
    </w:p>
    <w:p w14:paraId="7C2FB7CD" w14:textId="4E8E99AA" w:rsidR="00B86016" w:rsidRPr="008C6777" w:rsidRDefault="00B86016" w:rsidP="00C14BD0">
      <w:pPr>
        <w:spacing w:before="0" w:after="0"/>
        <w:ind w:firstLine="0"/>
        <w:jc w:val="center"/>
      </w:pPr>
      <w:r w:rsidRPr="008C6777">
        <w:t>Pour ce qu</w:t>
      </w:r>
      <w:r w:rsidR="008C6777">
        <w:t>’</w:t>
      </w:r>
      <w:r w:rsidRPr="008C6777">
        <w:t>après avoir mis sa mouillette</w:t>
      </w:r>
    </w:p>
    <w:p w14:paraId="4DAB1FAB" w14:textId="77777777" w:rsidR="00B86016" w:rsidRPr="008C6777" w:rsidRDefault="00B86016" w:rsidP="00C14BD0">
      <w:pPr>
        <w:spacing w:before="0" w:after="0"/>
        <w:ind w:firstLine="0"/>
        <w:jc w:val="center"/>
      </w:pPr>
      <w:r w:rsidRPr="008C6777">
        <w:t>Dans le coquetier mal gardé</w:t>
      </w:r>
    </w:p>
    <w:p w14:paraId="38EAC80D" w14:textId="77777777" w:rsidR="00B86016" w:rsidRPr="008C6777" w:rsidRDefault="00B86016" w:rsidP="00C14BD0">
      <w:pPr>
        <w:spacing w:before="0" w:after="0"/>
        <w:ind w:firstLine="0"/>
        <w:jc w:val="center"/>
      </w:pPr>
      <w:r w:rsidRPr="008C6777">
        <w:t>De je ne sais quelle fillette</w:t>
      </w:r>
    </w:p>
    <w:p w14:paraId="2F31D5B1" w14:textId="77777777" w:rsidR="008C6777" w:rsidRDefault="00B86016" w:rsidP="00C14BD0">
      <w:pPr>
        <w:spacing w:before="0" w:after="0"/>
        <w:ind w:firstLine="0"/>
        <w:jc w:val="center"/>
      </w:pPr>
      <w:r w:rsidRPr="008C6777">
        <w:t>Troussant volontiers ses jupons</w:t>
      </w:r>
      <w:r w:rsidR="008C6777">
        <w:t>,</w:t>
      </w:r>
    </w:p>
    <w:p w14:paraId="11DF2C53" w14:textId="77777777" w:rsidR="008C6777" w:rsidRDefault="00B86016" w:rsidP="00C14BD0">
      <w:pPr>
        <w:spacing w:before="0" w:after="0"/>
        <w:ind w:firstLine="0"/>
        <w:jc w:val="center"/>
      </w:pPr>
      <w:r w:rsidRPr="008C6777">
        <w:t>Il avait dévoré ses fils</w:t>
      </w:r>
      <w:r w:rsidR="008C6777">
        <w:t xml:space="preserve">, </w:t>
      </w:r>
      <w:r w:rsidRPr="008C6777">
        <w:t>comme Saturne</w:t>
      </w:r>
      <w:r w:rsidR="008C6777">
        <w:t>,</w:t>
      </w:r>
    </w:p>
    <w:p w14:paraId="05437A6B" w14:textId="25DFB2E8" w:rsidR="00B86016" w:rsidRPr="008C6777" w:rsidRDefault="00B86016" w:rsidP="00C14BD0">
      <w:pPr>
        <w:spacing w:before="0" w:after="0"/>
        <w:ind w:firstLine="0"/>
        <w:jc w:val="center"/>
      </w:pPr>
      <w:r w:rsidRPr="008C6777">
        <w:t>Et mis sa lèvre aux bords chauds de cette urne</w:t>
      </w:r>
    </w:p>
    <w:p w14:paraId="50789AC7" w14:textId="77777777" w:rsidR="008C6777" w:rsidRDefault="00B86016" w:rsidP="00C14BD0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où l</w:t>
      </w:r>
      <w:r w:rsidR="008C6777">
        <w:t>’</w:t>
      </w:r>
      <w:r w:rsidRPr="008C6777">
        <w:t>amour lance ses harpons</w:t>
      </w:r>
      <w:r w:rsidR="008C6777">
        <w:t>.</w:t>
      </w:r>
    </w:p>
    <w:p w14:paraId="6DEA8B1B" w14:textId="77777777" w:rsidR="008C6777" w:rsidRDefault="008C6777" w:rsidP="00C14BD0">
      <w:pPr>
        <w:spacing w:before="0" w:after="0"/>
        <w:ind w:firstLine="0"/>
        <w:jc w:val="center"/>
      </w:pPr>
      <w:r>
        <w:t>« </w:t>
      </w:r>
      <w:r w:rsidR="00B86016" w:rsidRPr="008C6777">
        <w:t>Pardon</w:t>
      </w:r>
      <w:r>
        <w:t xml:space="preserve">, </w:t>
      </w:r>
      <w:r w:rsidR="00B86016" w:rsidRPr="008C6777">
        <w:t>fit un témoin de cette simple histoire</w:t>
      </w:r>
      <w:r>
        <w:t>,</w:t>
      </w:r>
    </w:p>
    <w:p w14:paraId="2242CA0C" w14:textId="3A64AB2C" w:rsidR="008C6777" w:rsidRDefault="00B86016" w:rsidP="00C14BD0">
      <w:pPr>
        <w:spacing w:before="0" w:after="0"/>
        <w:ind w:firstLine="0"/>
        <w:jc w:val="center"/>
      </w:pPr>
      <w:r w:rsidRPr="008C6777">
        <w:t>La m</w:t>
      </w:r>
      <w:r w:rsidR="008C6777">
        <w:t>.</w:t>
      </w:r>
      <w:r w:rsidRPr="008C6777">
        <w:t>n</w:t>
      </w:r>
      <w:r w:rsidR="008C6777">
        <w:t>.</w:t>
      </w:r>
      <w:r w:rsidRPr="008C6777">
        <w:t>tte est chose</w:t>
      </w:r>
      <w:r w:rsidR="008C6777">
        <w:t xml:space="preserve">, </w:t>
      </w:r>
      <w:r w:rsidRPr="008C6777">
        <w:t>en ce cas</w:t>
      </w:r>
      <w:r w:rsidR="008C6777">
        <w:t>,</w:t>
      </w:r>
    </w:p>
    <w:p w14:paraId="03BDAAD2" w14:textId="77777777" w:rsidR="008C6777" w:rsidRDefault="00B86016" w:rsidP="00C14BD0">
      <w:pPr>
        <w:spacing w:before="0" w:after="0"/>
        <w:ind w:firstLine="0"/>
        <w:jc w:val="center"/>
      </w:pPr>
      <w:r w:rsidRPr="008C6777">
        <w:t>Logique et qui ne froisse pas</w:t>
      </w:r>
      <w:r w:rsidR="008C6777">
        <w:t> :</w:t>
      </w:r>
    </w:p>
    <w:p w14:paraId="62269E5E" w14:textId="774DEE58" w:rsidR="008C6777" w:rsidRDefault="00B86016" w:rsidP="00C14BD0">
      <w:pPr>
        <w:spacing w:before="0" w:after="0"/>
        <w:ind w:firstLine="0"/>
        <w:jc w:val="center"/>
      </w:pPr>
      <w:r w:rsidRPr="008C6777">
        <w:t>Quand le coup est tiré</w:t>
      </w:r>
      <w:r w:rsidR="008C6777">
        <w:t xml:space="preserve">, </w:t>
      </w:r>
      <w:r w:rsidRPr="008C6777">
        <w:t>monsieur</w:t>
      </w:r>
      <w:r w:rsidR="008C6777">
        <w:t xml:space="preserve">, </w:t>
      </w:r>
      <w:r w:rsidRPr="008C6777">
        <w:t>il faut le boire</w:t>
      </w:r>
      <w:r w:rsidR="008C6777">
        <w:t> ! »</w:t>
      </w:r>
    </w:p>
    <w:p w14:paraId="554F0683" w14:textId="77777777" w:rsidR="008C6777" w:rsidRDefault="00B86016" w:rsidP="008C6777">
      <w:pPr>
        <w:jc w:val="right"/>
      </w:pPr>
      <w:r w:rsidRPr="008C6777">
        <w:t>L</w:t>
      </w:r>
      <w:r w:rsidRPr="007342D2">
        <w:rPr>
          <w:rStyle w:val="Taille-1Caracteres"/>
        </w:rPr>
        <w:t xml:space="preserve">E </w:t>
      </w:r>
      <w:r w:rsidRPr="008C6777">
        <w:t>V</w:t>
      </w:r>
      <w:r w:rsidRPr="007342D2">
        <w:rPr>
          <w:rStyle w:val="Taille-1Caracteres"/>
        </w:rPr>
        <w:t xml:space="preserve">IDAME </w:t>
      </w:r>
      <w:r w:rsidRPr="008C6777">
        <w:t>B</w:t>
      </w:r>
      <w:r w:rsidRPr="007342D2">
        <w:rPr>
          <w:rStyle w:val="Taille-1Caracteres"/>
        </w:rPr>
        <w:t xml:space="preserve">ONAVENTURE DE LA </w:t>
      </w:r>
      <w:r w:rsidRPr="008C6777">
        <w:t>B</w:t>
      </w:r>
      <w:r w:rsidRPr="007342D2">
        <w:rPr>
          <w:rStyle w:val="Taille-1Caracteres"/>
        </w:rPr>
        <w:t>RAGUETTE</w:t>
      </w:r>
      <w:r w:rsidR="008C6777">
        <w:t>.</w:t>
      </w:r>
    </w:p>
    <w:p w14:paraId="25116D8C" w14:textId="1E4EEFB7" w:rsidR="00B86016" w:rsidRPr="00B90685" w:rsidRDefault="00B86016" w:rsidP="008C6777">
      <w:pPr>
        <w:pStyle w:val="Titre2"/>
        <w:rPr>
          <w:szCs w:val="44"/>
        </w:rPr>
      </w:pPr>
      <w:bookmarkStart w:id="29" w:name="_Toc275359132"/>
      <w:bookmarkStart w:id="30" w:name="_Toc199525774"/>
      <w:r w:rsidRPr="00B90685">
        <w:rPr>
          <w:szCs w:val="44"/>
        </w:rPr>
        <w:lastRenderedPageBreak/>
        <w:t>LA VASELINE</w:t>
      </w:r>
      <w:bookmarkEnd w:id="29"/>
      <w:bookmarkEnd w:id="30"/>
      <w:r w:rsidRPr="00B90685">
        <w:rPr>
          <w:szCs w:val="44"/>
        </w:rPr>
        <w:br/>
      </w:r>
    </w:p>
    <w:p w14:paraId="35F413CF" w14:textId="77777777" w:rsidR="008C6777" w:rsidRDefault="00B86016" w:rsidP="005D7D5E">
      <w:pPr>
        <w:spacing w:before="0" w:after="0"/>
        <w:ind w:firstLine="0"/>
        <w:jc w:val="center"/>
      </w:pPr>
      <w:r w:rsidRPr="008C6777">
        <w:t>Chez un pharmacien</w:t>
      </w:r>
      <w:r w:rsidR="008C6777">
        <w:t xml:space="preserve">, </w:t>
      </w:r>
      <w:r w:rsidRPr="008C6777">
        <w:t>place de l</w:t>
      </w:r>
      <w:r w:rsidR="008C6777">
        <w:t>’</w:t>
      </w:r>
      <w:r w:rsidRPr="008C6777">
        <w:t>Opéra</w:t>
      </w:r>
      <w:r w:rsidR="008C6777">
        <w:t>,</w:t>
      </w:r>
    </w:p>
    <w:p w14:paraId="3663BA98" w14:textId="77777777" w:rsidR="008C6777" w:rsidRDefault="00B86016" w:rsidP="005D7D5E">
      <w:pPr>
        <w:spacing w:before="0" w:after="0"/>
        <w:ind w:firstLine="0"/>
        <w:jc w:val="center"/>
      </w:pPr>
      <w:r w:rsidRPr="008C6777">
        <w:t>Un monsieur fort bien mis en coup de vent entra</w:t>
      </w:r>
      <w:r w:rsidR="008C6777">
        <w:t> :</w:t>
      </w:r>
    </w:p>
    <w:p w14:paraId="1B7B90D5" w14:textId="6FA8B63A" w:rsidR="00B86016" w:rsidRPr="008C6777" w:rsidRDefault="008C6777" w:rsidP="005D7D5E">
      <w:pPr>
        <w:spacing w:before="0" w:after="0"/>
        <w:ind w:firstLine="0"/>
        <w:jc w:val="center"/>
      </w:pPr>
      <w:r>
        <w:t>« </w:t>
      </w:r>
      <w:r w:rsidR="00B86016" w:rsidRPr="008C6777">
        <w:t>Vite</w:t>
      </w:r>
      <w:r>
        <w:t xml:space="preserve">, </w:t>
      </w:r>
      <w:r w:rsidR="00B86016" w:rsidRPr="008C6777">
        <w:t>dit-il</w:t>
      </w:r>
      <w:r>
        <w:t xml:space="preserve">, </w:t>
      </w:r>
      <w:r w:rsidR="00B86016" w:rsidRPr="008C6777">
        <w:t>donnez-moi de la vaseline</w:t>
      </w:r>
      <w:r>
        <w:t> ! »</w:t>
      </w:r>
    </w:p>
    <w:p w14:paraId="6E6FF18D" w14:textId="01AF2839" w:rsidR="00B86016" w:rsidRPr="008C6777" w:rsidRDefault="00B86016" w:rsidP="005D7D5E">
      <w:pPr>
        <w:spacing w:before="0" w:after="0"/>
        <w:ind w:firstLine="0"/>
        <w:jc w:val="center"/>
      </w:pPr>
      <w:r w:rsidRPr="008C6777">
        <w:t>Le potard</w:t>
      </w:r>
      <w:r w:rsidR="008C6777">
        <w:t xml:space="preserve">, </w:t>
      </w:r>
      <w:r w:rsidRPr="008C6777">
        <w:t>empressé</w:t>
      </w:r>
      <w:r w:rsidR="008C6777">
        <w:t xml:space="preserve">, </w:t>
      </w:r>
      <w:r w:rsidRPr="008C6777">
        <w:t>demande à ce client</w:t>
      </w:r>
    </w:p>
    <w:p w14:paraId="57929493" w14:textId="77777777" w:rsidR="00B86016" w:rsidRPr="008C6777" w:rsidRDefault="00B86016" w:rsidP="005D7D5E">
      <w:pPr>
        <w:spacing w:before="0" w:after="0"/>
        <w:ind w:firstLine="0"/>
        <w:jc w:val="center"/>
      </w:pPr>
      <w:r w:rsidRPr="008C6777">
        <w:t>Impatient</w:t>
      </w:r>
    </w:p>
    <w:p w14:paraId="2D5AAA0A" w14:textId="77777777" w:rsidR="00B86016" w:rsidRPr="008C6777" w:rsidRDefault="00B86016" w:rsidP="005D7D5E">
      <w:pPr>
        <w:spacing w:before="0" w:after="0"/>
        <w:ind w:firstLine="0"/>
        <w:jc w:val="center"/>
      </w:pPr>
      <w:r w:rsidRPr="008C6777">
        <w:t>À quel us il destine</w:t>
      </w:r>
    </w:p>
    <w:p w14:paraId="598BAEE2" w14:textId="77777777" w:rsidR="008C6777" w:rsidRDefault="00B86016" w:rsidP="005D7D5E">
      <w:pPr>
        <w:spacing w:before="0" w:after="0"/>
        <w:ind w:firstLine="0"/>
        <w:jc w:val="center"/>
      </w:pPr>
      <w:r w:rsidRPr="008C6777">
        <w:t>Le gras ingrédient</w:t>
      </w:r>
      <w:r w:rsidR="008C6777">
        <w:t> :</w:t>
      </w:r>
    </w:p>
    <w:p w14:paraId="29D9CF35" w14:textId="77777777" w:rsidR="008C6777" w:rsidRDefault="008C6777" w:rsidP="005D7D5E">
      <w:pPr>
        <w:spacing w:before="0" w:after="0"/>
        <w:ind w:firstLine="0"/>
        <w:jc w:val="center"/>
      </w:pPr>
      <w:r>
        <w:t>« </w:t>
      </w:r>
      <w:r w:rsidR="00B86016" w:rsidRPr="008C6777">
        <w:t>Est-ce pour le visage</w:t>
      </w:r>
      <w:r>
        <w:t xml:space="preserve"> ? </w:t>
      </w:r>
      <w:r w:rsidR="00B86016" w:rsidRPr="008C6777">
        <w:t>Il en faut de la fine</w:t>
      </w:r>
      <w:r>
        <w:t>…</w:t>
      </w:r>
    </w:p>
    <w:p w14:paraId="7738F2C9" w14:textId="5EC0E9E5" w:rsidR="00B86016" w:rsidRPr="008C6777" w:rsidRDefault="00B86016" w:rsidP="005D7D5E">
      <w:pPr>
        <w:spacing w:before="0" w:after="0"/>
        <w:ind w:firstLine="0"/>
        <w:jc w:val="center"/>
      </w:pPr>
      <w:r w:rsidRPr="008C6777">
        <w:t>En voici</w:t>
      </w:r>
    </w:p>
    <w:p w14:paraId="5EC6FFEE" w14:textId="77777777" w:rsidR="00B86016" w:rsidRPr="008C6777" w:rsidRDefault="00B86016" w:rsidP="005D7D5E">
      <w:pPr>
        <w:spacing w:before="0" w:after="0"/>
        <w:ind w:firstLine="0"/>
        <w:jc w:val="center"/>
      </w:pPr>
      <w:r w:rsidRPr="008C6777">
        <w:t>De si</w:t>
      </w:r>
    </w:p>
    <w:p w14:paraId="1355317E" w14:textId="77777777" w:rsidR="00B86016" w:rsidRPr="008C6777" w:rsidRDefault="00B86016" w:rsidP="005D7D5E">
      <w:pPr>
        <w:spacing w:before="0" w:after="0"/>
        <w:ind w:firstLine="0"/>
        <w:jc w:val="center"/>
      </w:pPr>
      <w:r w:rsidRPr="008C6777">
        <w:t>Pure</w:t>
      </w:r>
    </w:p>
    <w:p w14:paraId="4658750E" w14:textId="77777777" w:rsidR="00B86016" w:rsidRPr="008C6777" w:rsidRDefault="00B86016" w:rsidP="005D7D5E">
      <w:pPr>
        <w:spacing w:before="0" w:after="0"/>
        <w:ind w:firstLine="0"/>
        <w:jc w:val="center"/>
      </w:pPr>
      <w:r w:rsidRPr="008C6777">
        <w:t>Que sur votre figure</w:t>
      </w:r>
    </w:p>
    <w:p w14:paraId="21603E5C" w14:textId="77777777" w:rsidR="008C6777" w:rsidRDefault="00B86016" w:rsidP="005D7D5E">
      <w:pPr>
        <w:spacing w:before="0" w:after="0"/>
        <w:ind w:firstLine="0"/>
        <w:jc w:val="center"/>
      </w:pPr>
      <w:r w:rsidRPr="008C6777">
        <w:t>Sans danger vous pouvez l</w:t>
      </w:r>
      <w:r w:rsidR="008C6777">
        <w:t>’</w:t>
      </w:r>
      <w:r w:rsidRPr="008C6777">
        <w:t>étaler</w:t>
      </w:r>
      <w:r w:rsidR="008C6777">
        <w:t>…</w:t>
      </w:r>
    </w:p>
    <w:p w14:paraId="7E8CC3AD" w14:textId="23EEF601" w:rsidR="00B86016" w:rsidRPr="008C6777" w:rsidRDefault="00B86016" w:rsidP="005D7D5E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en ai de boriquée</w:t>
      </w:r>
      <w:r w:rsidR="008C6777">
        <w:t xml:space="preserve">… </w:t>
      </w:r>
      <w:r w:rsidRPr="008C6777">
        <w:t>et je la recommande</w:t>
      </w:r>
      <w:r w:rsidR="008C6777">
        <w:t>… »</w:t>
      </w:r>
    </w:p>
    <w:p w14:paraId="69F11C2B" w14:textId="77777777" w:rsidR="008C6777" w:rsidRDefault="00B86016" w:rsidP="005D7D5E">
      <w:pPr>
        <w:spacing w:before="0" w:after="0"/>
        <w:ind w:firstLine="0"/>
        <w:jc w:val="center"/>
      </w:pPr>
      <w:r w:rsidRPr="008C6777">
        <w:t>Le client</w:t>
      </w:r>
      <w:r w:rsidR="008C6777">
        <w:t xml:space="preserve">, </w:t>
      </w:r>
      <w:r w:rsidRPr="008C6777">
        <w:t>trépignant</w:t>
      </w:r>
      <w:r w:rsidR="008C6777">
        <w:t xml:space="preserve">, </w:t>
      </w:r>
      <w:r w:rsidRPr="008C6777">
        <w:t>répond</w:t>
      </w:r>
      <w:r w:rsidR="008C6777">
        <w:t> : « </w:t>
      </w:r>
      <w:r w:rsidRPr="008C6777">
        <w:t>Belle demande</w:t>
      </w:r>
      <w:r w:rsidR="008C6777">
        <w:t>… !</w:t>
      </w:r>
    </w:p>
    <w:p w14:paraId="3DE71909" w14:textId="0FA7E649" w:rsidR="008C6777" w:rsidRDefault="00B86016" w:rsidP="005D7D5E">
      <w:pPr>
        <w:spacing w:before="0" w:after="0"/>
        <w:ind w:firstLine="0"/>
        <w:jc w:val="center"/>
      </w:pPr>
      <w:r w:rsidRPr="008C6777">
        <w:t>Je m</w:t>
      </w:r>
      <w:r w:rsidR="008C6777">
        <w:t>’</w:t>
      </w:r>
      <w:r w:rsidRPr="008C6777">
        <w:t>en fous bougrement</w:t>
      </w:r>
      <w:r w:rsidR="008C6777">
        <w:t xml:space="preserve">, </w:t>
      </w:r>
      <w:r w:rsidRPr="008C6777">
        <w:t>car c</w:t>
      </w:r>
      <w:r w:rsidR="008C6777">
        <w:t>’</w:t>
      </w:r>
      <w:r w:rsidRPr="008C6777">
        <w:t>est pour enc</w:t>
      </w:r>
      <w:r w:rsidR="008C6777">
        <w:t>.</w:t>
      </w:r>
      <w:r w:rsidRPr="008C6777">
        <w:t>ler</w:t>
      </w:r>
      <w:r w:rsidR="008C6777">
        <w:t> ! »</w:t>
      </w:r>
    </w:p>
    <w:p w14:paraId="0D7C671C" w14:textId="00A2F584" w:rsidR="008C6777" w:rsidRDefault="007342D2" w:rsidP="00EA02DF">
      <w:pPr>
        <w:jc w:val="right"/>
      </w:pPr>
      <w:r w:rsidRPr="008C6777">
        <w:t>L</w:t>
      </w:r>
      <w:r>
        <w:t>’</w:t>
      </w:r>
      <w:r w:rsidRPr="008C6777">
        <w:t>A</w:t>
      </w:r>
      <w:r w:rsidRPr="007342D2">
        <w:rPr>
          <w:rStyle w:val="Taille-1Caracteres"/>
        </w:rPr>
        <w:t xml:space="preserve">BBÉ DE </w:t>
      </w:r>
      <w:r w:rsidRPr="008C6777">
        <w:t>T</w:t>
      </w:r>
      <w:r w:rsidRPr="007342D2">
        <w:rPr>
          <w:rStyle w:val="Taille-1Caracteres"/>
        </w:rPr>
        <w:t>HÉLÈME</w:t>
      </w:r>
      <w:r w:rsidR="008C6777">
        <w:t>.</w:t>
      </w:r>
    </w:p>
    <w:p w14:paraId="21E4EEFF" w14:textId="257B7D23" w:rsidR="00B86016" w:rsidRPr="00B90685" w:rsidRDefault="00B86016" w:rsidP="008C6777">
      <w:pPr>
        <w:pStyle w:val="Titre2"/>
        <w:rPr>
          <w:szCs w:val="44"/>
        </w:rPr>
      </w:pPr>
      <w:bookmarkStart w:id="31" w:name="_Toc275359133"/>
      <w:bookmarkStart w:id="32" w:name="_Toc199525775"/>
      <w:r w:rsidRPr="00B90685">
        <w:rPr>
          <w:szCs w:val="44"/>
        </w:rPr>
        <w:lastRenderedPageBreak/>
        <w:t>LA CATHÉDRALE DE PRAGUE</w:t>
      </w:r>
      <w:bookmarkEnd w:id="31"/>
      <w:bookmarkEnd w:id="32"/>
      <w:r w:rsidRPr="00B90685">
        <w:rPr>
          <w:szCs w:val="44"/>
        </w:rPr>
        <w:br/>
      </w:r>
    </w:p>
    <w:p w14:paraId="465779AE" w14:textId="77777777" w:rsidR="008C6777" w:rsidRDefault="00B86016" w:rsidP="00EA02DF">
      <w:pPr>
        <w:spacing w:before="0" w:after="0"/>
        <w:ind w:firstLine="0"/>
        <w:jc w:val="center"/>
      </w:pPr>
      <w:r w:rsidRPr="008C6777">
        <w:t>Une Pragoise dans Paris regrettait Prague</w:t>
      </w:r>
      <w:r w:rsidR="008C6777">
        <w:t>.</w:t>
      </w:r>
    </w:p>
    <w:p w14:paraId="3F5EF796" w14:textId="125447E9" w:rsidR="00B86016" w:rsidRPr="008C6777" w:rsidRDefault="008C6777" w:rsidP="00EA02DF">
      <w:pPr>
        <w:spacing w:before="0" w:after="0"/>
        <w:ind w:firstLine="0"/>
        <w:jc w:val="center"/>
      </w:pPr>
      <w:r>
        <w:t>« </w:t>
      </w:r>
      <w:r w:rsidR="00B86016" w:rsidRPr="008C6777">
        <w:t>Ce n</w:t>
      </w:r>
      <w:r>
        <w:t>’</w:t>
      </w:r>
      <w:r w:rsidR="00B86016" w:rsidRPr="008C6777">
        <w:t>est pas sérieux</w:t>
      </w:r>
      <w:r>
        <w:t xml:space="preserve">, </w:t>
      </w:r>
      <w:r w:rsidR="00B86016" w:rsidRPr="008C6777">
        <w:t>dit quelqu</w:t>
      </w:r>
      <w:r>
        <w:t>’</w:t>
      </w:r>
      <w:r w:rsidR="00B86016" w:rsidRPr="008C6777">
        <w:t>un</w:t>
      </w:r>
      <w:r>
        <w:t xml:space="preserve">, </w:t>
      </w:r>
      <w:r w:rsidR="00B86016" w:rsidRPr="008C6777">
        <w:t>cette blague</w:t>
      </w:r>
    </w:p>
    <w:p w14:paraId="54FC630D" w14:textId="77777777" w:rsidR="008C6777" w:rsidRDefault="00B86016" w:rsidP="00EA02DF">
      <w:pPr>
        <w:spacing w:before="0" w:after="0"/>
        <w:ind w:firstLine="0"/>
        <w:jc w:val="center"/>
      </w:pPr>
      <w:r w:rsidRPr="008C6777">
        <w:t>Ne prend pas</w:t>
      </w:r>
      <w:r w:rsidR="008C6777">
        <w:t>.</w:t>
      </w:r>
    </w:p>
    <w:p w14:paraId="0D36868F" w14:textId="77777777" w:rsidR="008C6777" w:rsidRDefault="00B86016" w:rsidP="00EA02DF">
      <w:pPr>
        <w:spacing w:before="0" w:after="0"/>
        <w:ind w:firstLine="0"/>
        <w:jc w:val="center"/>
      </w:pPr>
      <w:r w:rsidRPr="008C6777">
        <w:t>La Bohême n</w:t>
      </w:r>
      <w:r w:rsidR="008C6777">
        <w:t>’</w:t>
      </w:r>
      <w:r w:rsidRPr="008C6777">
        <w:t>a tant que la France d</w:t>
      </w:r>
      <w:r w:rsidR="008C6777">
        <w:t>’</w:t>
      </w:r>
      <w:r w:rsidRPr="008C6777">
        <w:t>appas</w:t>
      </w:r>
      <w:r w:rsidR="008C6777">
        <w:t>.</w:t>
      </w:r>
    </w:p>
    <w:p w14:paraId="59689682" w14:textId="7170BE04" w:rsidR="00B86016" w:rsidRPr="008C6777" w:rsidRDefault="00B86016" w:rsidP="00EA02DF">
      <w:pPr>
        <w:spacing w:before="0" w:after="0"/>
        <w:ind w:firstLine="0"/>
        <w:jc w:val="center"/>
      </w:pPr>
      <w:r w:rsidRPr="008C6777">
        <w:t>Prague ne peut valoir notre Paris qui même</w:t>
      </w:r>
    </w:p>
    <w:p w14:paraId="21CA5E69" w14:textId="77777777" w:rsidR="008C6777" w:rsidRDefault="00B86016" w:rsidP="00EA02DF">
      <w:pPr>
        <w:spacing w:before="0" w:after="0"/>
        <w:ind w:firstLine="0"/>
        <w:jc w:val="center"/>
      </w:pPr>
      <w:r w:rsidRPr="008C6777">
        <w:t>A sa bohème</w:t>
      </w:r>
      <w:r w:rsidR="008C6777">
        <w:t>,</w:t>
      </w:r>
    </w:p>
    <w:p w14:paraId="17FA1152" w14:textId="7FD4CD06" w:rsidR="00B86016" w:rsidRPr="008C6777" w:rsidRDefault="00B86016" w:rsidP="00EA02DF">
      <w:pPr>
        <w:spacing w:before="0" w:after="0"/>
        <w:ind w:firstLine="0"/>
        <w:jc w:val="center"/>
      </w:pPr>
      <w:r w:rsidRPr="008C6777">
        <w:t>Et Tchèque vous mentez avec excès</w:t>
      </w:r>
    </w:p>
    <w:p w14:paraId="46147A0C" w14:textId="52D779A2" w:rsidR="008C6777" w:rsidRDefault="00B86016" w:rsidP="00EA02DF">
      <w:pPr>
        <w:spacing w:before="0" w:after="0"/>
        <w:ind w:firstLine="0"/>
        <w:jc w:val="center"/>
      </w:pPr>
      <w:r w:rsidRPr="008C6777">
        <w:t>En comparant les deux villes</w:t>
      </w:r>
      <w:r w:rsidR="008C6777">
        <w:t>.</w:t>
      </w:r>
    </w:p>
    <w:p w14:paraId="4E06F18D" w14:textId="619EF0B2" w:rsidR="00B86016" w:rsidRPr="008C6777" w:rsidRDefault="008C6777" w:rsidP="00EA02DF">
      <w:pPr>
        <w:spacing w:before="0" w:after="0"/>
        <w:ind w:firstLine="0"/>
        <w:jc w:val="center"/>
      </w:pPr>
      <w:r>
        <w:t>— </w:t>
      </w:r>
      <w:r w:rsidR="00B86016" w:rsidRPr="008C6777">
        <w:t>Tout beau</w:t>
      </w:r>
      <w:r>
        <w:t xml:space="preserve">, </w:t>
      </w:r>
      <w:r w:rsidR="00B86016" w:rsidRPr="008C6777">
        <w:t>répond la dame aux phrases inciviles</w:t>
      </w:r>
    </w:p>
    <w:p w14:paraId="40B529FB" w14:textId="77777777" w:rsidR="008C6777" w:rsidRDefault="00B86016" w:rsidP="00EA02DF">
      <w:pPr>
        <w:spacing w:before="0" w:after="0"/>
        <w:ind w:firstLine="0"/>
        <w:jc w:val="center"/>
      </w:pPr>
      <w:r w:rsidRPr="008C6777">
        <w:t>Du Français</w:t>
      </w:r>
      <w:r w:rsidR="008C6777">
        <w:t>,</w:t>
      </w:r>
    </w:p>
    <w:p w14:paraId="32BC2E7D" w14:textId="6B94A61A" w:rsidR="00B86016" w:rsidRPr="008C6777" w:rsidRDefault="00B86016" w:rsidP="00EA02DF">
      <w:pPr>
        <w:numPr>
          <w:ins w:id="33" w:author="MG" w:date="2011-01-11T05:23:00Z"/>
        </w:numPr>
        <w:spacing w:before="0" w:after="0"/>
        <w:ind w:firstLine="0"/>
        <w:jc w:val="center"/>
      </w:pPr>
      <w:r w:rsidRPr="008C6777">
        <w:t>Tout beau</w:t>
      </w:r>
      <w:r w:rsidR="008C6777">
        <w:t xml:space="preserve">, </w:t>
      </w:r>
      <w:r w:rsidRPr="008C6777">
        <w:t>monsieur Chauvin</w:t>
      </w:r>
      <w:r w:rsidR="008C6777">
        <w:t xml:space="preserve">. </w:t>
      </w:r>
      <w:r w:rsidRPr="008C6777">
        <w:t>Prague a sa cathédrale</w:t>
      </w:r>
    </w:p>
    <w:p w14:paraId="20A00C0F" w14:textId="77777777" w:rsidR="008C6777" w:rsidRDefault="00B86016" w:rsidP="00EA02DF">
      <w:pPr>
        <w:spacing w:before="0" w:after="0"/>
        <w:ind w:firstLine="0"/>
        <w:jc w:val="center"/>
      </w:pPr>
      <w:r w:rsidRPr="008C6777">
        <w:t>Que ne peut oublier la femme qui la vit</w:t>
      </w:r>
      <w:r w:rsidR="008C6777">
        <w:t>.</w:t>
      </w:r>
    </w:p>
    <w:p w14:paraId="383ECC22" w14:textId="011869D0" w:rsidR="00B86016" w:rsidRPr="008C6777" w:rsidRDefault="00B86016" w:rsidP="00EA02DF">
      <w:pPr>
        <w:spacing w:before="0" w:after="0"/>
        <w:ind w:firstLine="0"/>
        <w:jc w:val="center"/>
      </w:pPr>
      <w:r w:rsidRPr="008C6777">
        <w:t>Rien ne vaut à Paris cette monumentale</w:t>
      </w:r>
    </w:p>
    <w:p w14:paraId="63576887" w14:textId="7E417184" w:rsidR="008C6777" w:rsidRDefault="00B86016" w:rsidP="00EA02DF">
      <w:pPr>
        <w:spacing w:before="0" w:after="0"/>
        <w:ind w:firstLine="0"/>
        <w:jc w:val="center"/>
        <w:rPr>
          <w:rFonts w:cs="FuturaA Bk BT"/>
        </w:rPr>
      </w:pPr>
      <w:r w:rsidRPr="008C6777">
        <w:t>Merveille</w:t>
      </w:r>
      <w:r w:rsidR="008C6777">
        <w:t>…</w:t>
      </w:r>
      <w:r w:rsidR="00EA02DF">
        <w:t xml:space="preserve"> —</w:t>
      </w:r>
      <w:r w:rsidR="008C6777">
        <w:t xml:space="preserve"> </w:t>
      </w:r>
      <w:r w:rsidRPr="008C6777">
        <w:t>Notre-Dame</w:t>
      </w:r>
      <w:r w:rsidR="008C6777">
        <w:t>…</w:t>
      </w:r>
      <w:r w:rsidR="00EA02DF">
        <w:t xml:space="preserve"> —</w:t>
      </w:r>
      <w:r w:rsidR="008C6777">
        <w:t xml:space="preserve"> </w:t>
      </w:r>
      <w:r w:rsidRPr="008C6777">
        <w:rPr>
          <w:rFonts w:cs="FuturaA Bk BT"/>
        </w:rPr>
        <w:t>Notre-Dame ravit</w:t>
      </w:r>
      <w:r w:rsidR="008C6777">
        <w:rPr>
          <w:rFonts w:cs="FuturaA Bk BT"/>
        </w:rPr>
        <w:t>,</w:t>
      </w:r>
    </w:p>
    <w:p w14:paraId="54D6BAD1" w14:textId="36FB5778" w:rsidR="00B86016" w:rsidRPr="008C6777" w:rsidRDefault="00B86016" w:rsidP="00EA02D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entendu</w:t>
      </w:r>
      <w:r w:rsidR="008C6777">
        <w:t xml:space="preserve">, </w:t>
      </w:r>
      <w:r w:rsidRPr="008C6777">
        <w:t>mais rien ne vaut la cathédrale</w:t>
      </w:r>
    </w:p>
    <w:p w14:paraId="6548DA02" w14:textId="63A7E0AF" w:rsidR="008C6777" w:rsidRDefault="00B86016" w:rsidP="00EA02DF">
      <w:pPr>
        <w:spacing w:before="0" w:after="0"/>
        <w:ind w:firstLine="0"/>
        <w:jc w:val="center"/>
      </w:pPr>
      <w:r w:rsidRPr="008C6777">
        <w:t>De Saint Vit</w:t>
      </w:r>
      <w:r w:rsidR="008C6777">
        <w:t>. »</w:t>
      </w:r>
    </w:p>
    <w:p w14:paraId="7F48B39F" w14:textId="1820FE3A" w:rsidR="008C6777" w:rsidRDefault="007342D2" w:rsidP="008C6777">
      <w:pPr>
        <w:jc w:val="right"/>
      </w:pPr>
      <w:r w:rsidRPr="008C6777">
        <w:t>L</w:t>
      </w:r>
      <w:r>
        <w:t>’</w:t>
      </w:r>
      <w:r w:rsidRPr="008C6777">
        <w:t>A</w:t>
      </w:r>
      <w:r w:rsidRPr="007342D2">
        <w:rPr>
          <w:rStyle w:val="Taille-1Caracteres"/>
        </w:rPr>
        <w:t xml:space="preserve">BBÉ DE </w:t>
      </w:r>
      <w:r w:rsidRPr="008C6777">
        <w:t>T</w:t>
      </w:r>
      <w:r w:rsidRPr="007342D2">
        <w:rPr>
          <w:rStyle w:val="Taille-1Caracteres"/>
        </w:rPr>
        <w:t>HÉLÈME</w:t>
      </w:r>
      <w:r w:rsidR="008C6777">
        <w:t>.</w:t>
      </w:r>
    </w:p>
    <w:p w14:paraId="11D92077" w14:textId="208B387B" w:rsidR="00B86016" w:rsidRPr="00B90685" w:rsidRDefault="00B86016" w:rsidP="008C6777">
      <w:pPr>
        <w:pStyle w:val="Titre2"/>
        <w:rPr>
          <w:szCs w:val="44"/>
        </w:rPr>
      </w:pPr>
      <w:bookmarkStart w:id="34" w:name="_Toc275359134"/>
      <w:bookmarkStart w:id="35" w:name="_Toc199525776"/>
      <w:r w:rsidRPr="00B90685">
        <w:rPr>
          <w:szCs w:val="44"/>
        </w:rPr>
        <w:lastRenderedPageBreak/>
        <w:t>LE PÈLERIN</w:t>
      </w:r>
      <w:r w:rsidR="008C6777">
        <w:rPr>
          <w:szCs w:val="44"/>
        </w:rPr>
        <w:t xml:space="preserve">, </w:t>
      </w:r>
      <w:r w:rsidRPr="00B90685">
        <w:rPr>
          <w:szCs w:val="44"/>
        </w:rPr>
        <w:t>LE PEINTRE ET LE TABLEAU</w:t>
      </w:r>
      <w:bookmarkEnd w:id="34"/>
      <w:bookmarkEnd w:id="35"/>
    </w:p>
    <w:p w14:paraId="0B0C5FA7" w14:textId="77777777" w:rsidR="008C6777" w:rsidRDefault="00B86016" w:rsidP="008C6777">
      <w:pPr>
        <w:ind w:firstLine="0"/>
        <w:jc w:val="center"/>
        <w:rPr>
          <w:i/>
        </w:rPr>
      </w:pPr>
      <w:r w:rsidRPr="008C6777">
        <w:rPr>
          <w:i/>
        </w:rPr>
        <w:t>Conte impromptu</w:t>
      </w:r>
      <w:r w:rsidR="008C6777">
        <w:rPr>
          <w:i/>
        </w:rPr>
        <w:t>.</w:t>
      </w:r>
    </w:p>
    <w:p w14:paraId="40A14D19" w14:textId="77777777" w:rsidR="008C6777" w:rsidRPr="003A4C4D" w:rsidRDefault="00B86016" w:rsidP="00EA02DF">
      <w:pPr>
        <w:spacing w:after="480"/>
        <w:jc w:val="right"/>
        <w:rPr>
          <w:rStyle w:val="Taille-1Caracteres"/>
        </w:rPr>
      </w:pPr>
      <w:r w:rsidRPr="003A4C4D">
        <w:rPr>
          <w:rStyle w:val="Taille-1Caracteres"/>
        </w:rPr>
        <w:t>À Pastor Fydu</w:t>
      </w:r>
      <w:r w:rsidR="008C6777" w:rsidRPr="003A4C4D">
        <w:rPr>
          <w:rStyle w:val="Taille-1Caracteres"/>
        </w:rPr>
        <w:t xml:space="preserve">, </w:t>
      </w:r>
      <w:r w:rsidRPr="003A4C4D">
        <w:rPr>
          <w:rStyle w:val="Taille-1Caracteres"/>
        </w:rPr>
        <w:t>peintre et célibataire</w:t>
      </w:r>
      <w:r w:rsidR="008C6777" w:rsidRPr="003A4C4D">
        <w:rPr>
          <w:rStyle w:val="Taille-1Caracteres"/>
        </w:rPr>
        <w:t>.</w:t>
      </w:r>
    </w:p>
    <w:p w14:paraId="3E08A302" w14:textId="74BE3918" w:rsidR="00B86016" w:rsidRPr="008C6777" w:rsidRDefault="00B86016" w:rsidP="00EA02DF">
      <w:pPr>
        <w:spacing w:before="0" w:after="0"/>
        <w:ind w:firstLine="0"/>
        <w:jc w:val="center"/>
      </w:pPr>
      <w:r w:rsidRPr="008C6777">
        <w:t>Un peintre</w:t>
      </w:r>
      <w:r w:rsidR="008C6777">
        <w:t xml:space="preserve">, </w:t>
      </w:r>
      <w:r w:rsidRPr="008C6777">
        <w:t>un jour</w:t>
      </w:r>
      <w:r w:rsidR="008C6777">
        <w:t xml:space="preserve">, </w:t>
      </w:r>
      <w:r w:rsidRPr="008C6777">
        <w:t>délaissa les Laïs</w:t>
      </w:r>
    </w:p>
    <w:p w14:paraId="2D0F6A60" w14:textId="77777777" w:rsidR="008C6777" w:rsidRDefault="00B86016" w:rsidP="00EA02DF">
      <w:pPr>
        <w:spacing w:before="0" w:after="0"/>
        <w:ind w:firstLine="0"/>
        <w:jc w:val="center"/>
      </w:pPr>
      <w:r w:rsidRPr="008C6777">
        <w:t>Qui causaient à son art et sa bourse dommage</w:t>
      </w:r>
      <w:r w:rsidR="008C6777">
        <w:t>,</w:t>
      </w:r>
    </w:p>
    <w:p w14:paraId="54F59F4F" w14:textId="77777777" w:rsidR="008C6777" w:rsidRDefault="00B86016" w:rsidP="00EA02DF">
      <w:pPr>
        <w:spacing w:before="0" w:after="0"/>
        <w:ind w:firstLine="0"/>
        <w:jc w:val="center"/>
      </w:pPr>
      <w:r w:rsidRPr="008C6777">
        <w:t>Et s</w:t>
      </w:r>
      <w:r w:rsidR="008C6777">
        <w:t>’</w:t>
      </w:r>
      <w:r w:rsidRPr="008C6777">
        <w:t>en fut vivre au fond d</w:t>
      </w:r>
      <w:r w:rsidR="008C6777">
        <w:t>’</w:t>
      </w:r>
      <w:r w:rsidRPr="008C6777">
        <w:t>un ermitage</w:t>
      </w:r>
      <w:r w:rsidR="008C6777">
        <w:t>,</w:t>
      </w:r>
    </w:p>
    <w:p w14:paraId="4C9B2298" w14:textId="77777777" w:rsidR="008C6777" w:rsidRDefault="00B86016" w:rsidP="00EA02DF">
      <w:pPr>
        <w:spacing w:before="0" w:after="0"/>
        <w:ind w:firstLine="0"/>
        <w:jc w:val="center"/>
      </w:pPr>
      <w:r w:rsidRPr="008C6777">
        <w:t xml:space="preserve">Seul avec son </w:t>
      </w:r>
      <w:r w:rsidR="008C6777">
        <w:t>« </w:t>
      </w:r>
      <w:r w:rsidRPr="008C6777">
        <w:t>génie</w:t>
      </w:r>
      <w:r w:rsidR="008C6777">
        <w:t xml:space="preserve"> », </w:t>
      </w:r>
      <w:r w:rsidRPr="008C6777">
        <w:t>et sans nulle Thaïs</w:t>
      </w:r>
      <w:r w:rsidR="008C6777">
        <w:t>.</w:t>
      </w:r>
    </w:p>
    <w:p w14:paraId="6E5DE245" w14:textId="6DED8884" w:rsidR="00B86016" w:rsidRPr="008C6777" w:rsidRDefault="00B86016" w:rsidP="00EA02DF">
      <w:pPr>
        <w:spacing w:before="0" w:after="0"/>
        <w:ind w:firstLine="0"/>
        <w:jc w:val="center"/>
      </w:pPr>
      <w:r w:rsidRPr="008C6777">
        <w:t>Il peignit tant que ses pinceaux s</w:t>
      </w:r>
      <w:r w:rsidR="008C6777">
        <w:t>’</w:t>
      </w:r>
      <w:r w:rsidRPr="008C6777">
        <w:t>usèrent</w:t>
      </w:r>
    </w:p>
    <w:p w14:paraId="22BE5732" w14:textId="503BD0D0" w:rsidR="00B86016" w:rsidRPr="008C6777" w:rsidRDefault="00B86016" w:rsidP="00EA02DF">
      <w:pPr>
        <w:spacing w:before="0" w:after="0"/>
        <w:ind w:firstLine="0"/>
        <w:jc w:val="center"/>
      </w:pPr>
      <w:r w:rsidRPr="008C6777">
        <w:t>Et qu</w:t>
      </w:r>
      <w:r w:rsidR="008C6777">
        <w:t>’</w:t>
      </w:r>
      <w:r w:rsidRPr="008C6777">
        <w:t>il fut forcé de rester</w:t>
      </w:r>
    </w:p>
    <w:p w14:paraId="4C4FC5D0" w14:textId="77777777" w:rsidR="008C6777" w:rsidRDefault="00B86016" w:rsidP="00EA02DF">
      <w:pPr>
        <w:spacing w:before="0" w:after="0"/>
        <w:ind w:firstLine="0"/>
        <w:jc w:val="center"/>
      </w:pPr>
      <w:r w:rsidRPr="008C6777">
        <w:t>Tout le jour à dormir et la nuit à rien faire</w:t>
      </w:r>
      <w:r w:rsidR="008C6777">
        <w:t>,</w:t>
      </w:r>
    </w:p>
    <w:p w14:paraId="4B4CD1B6" w14:textId="77777777" w:rsidR="008C6777" w:rsidRDefault="00B86016" w:rsidP="00EA02DF">
      <w:pPr>
        <w:spacing w:before="0" w:after="0"/>
        <w:ind w:firstLine="0"/>
        <w:jc w:val="center"/>
      </w:pPr>
      <w:r w:rsidRPr="008C6777">
        <w:t>Si bien que de la chair il pensa retâter</w:t>
      </w:r>
      <w:r w:rsidR="008C6777">
        <w:t>,</w:t>
      </w:r>
    </w:p>
    <w:p w14:paraId="349C866A" w14:textId="5FC463B3" w:rsidR="008C6777" w:rsidRDefault="008C6777" w:rsidP="00EA02DF">
      <w:pPr>
        <w:spacing w:before="0" w:after="0"/>
        <w:ind w:firstLine="0"/>
        <w:jc w:val="center"/>
      </w:pPr>
      <w:r>
        <w:t>« </w:t>
      </w:r>
      <w:r w:rsidR="00B86016" w:rsidRPr="008C6777">
        <w:t>Ah</w:t>
      </w:r>
      <w:r>
        <w:t xml:space="preserve">, </w:t>
      </w:r>
      <w:r w:rsidR="00B86016" w:rsidRPr="008C6777">
        <w:t>chien</w:t>
      </w:r>
      <w:r>
        <w:t xml:space="preserve"> ! </w:t>
      </w:r>
      <w:r w:rsidR="00B86016" w:rsidRPr="008C6777">
        <w:t>dit-il à son chibre colère</w:t>
      </w:r>
      <w:r>
        <w:t>,</w:t>
      </w:r>
    </w:p>
    <w:p w14:paraId="0F6B33D6" w14:textId="77777777" w:rsidR="008C6777" w:rsidRDefault="00B86016" w:rsidP="00EA02DF">
      <w:pPr>
        <w:spacing w:before="0" w:after="0"/>
        <w:ind w:firstLine="0"/>
        <w:jc w:val="center"/>
      </w:pPr>
      <w:r w:rsidRPr="008C6777">
        <w:t>Puisque te voilà raide et veux tenter ma main</w:t>
      </w:r>
      <w:r w:rsidR="008C6777">
        <w:t>,</w:t>
      </w:r>
    </w:p>
    <w:p w14:paraId="6D4EC7AB" w14:textId="77777777" w:rsidR="008C6777" w:rsidRDefault="00B86016" w:rsidP="00EA02DF">
      <w:pPr>
        <w:spacing w:before="0" w:after="0"/>
        <w:ind w:firstLine="0"/>
        <w:jc w:val="center"/>
      </w:pPr>
      <w:r w:rsidRPr="008C6777">
        <w:t>Tu paîras ton plaisir en travaux mercenaires</w:t>
      </w:r>
      <w:r w:rsidR="008C6777">
        <w:t> :</w:t>
      </w:r>
    </w:p>
    <w:p w14:paraId="2016D58C" w14:textId="1EB05237" w:rsidR="00B86016" w:rsidRPr="008C6777" w:rsidRDefault="00B86016" w:rsidP="00EA02DF">
      <w:pPr>
        <w:spacing w:before="0" w:after="0"/>
        <w:ind w:firstLine="0"/>
        <w:jc w:val="center"/>
      </w:pPr>
      <w:r w:rsidRPr="008C6777">
        <w:t>Je m</w:t>
      </w:r>
      <w:r w:rsidR="008C6777">
        <w:t>’</w:t>
      </w:r>
      <w:r w:rsidRPr="008C6777">
        <w:t>en vas te tremper dans l</w:t>
      </w:r>
      <w:r w:rsidR="008C6777">
        <w:t>’</w:t>
      </w:r>
      <w:r w:rsidRPr="008C6777">
        <w:t>ocre et le carmin</w:t>
      </w:r>
      <w:r w:rsidR="008C6777">
        <w:t> ! »</w:t>
      </w:r>
    </w:p>
    <w:p w14:paraId="252B88FE" w14:textId="77777777" w:rsidR="008C6777" w:rsidRDefault="00B86016" w:rsidP="00EA02DF">
      <w:pPr>
        <w:spacing w:before="0" w:after="0"/>
        <w:ind w:firstLine="0"/>
        <w:jc w:val="center"/>
      </w:pPr>
      <w:r w:rsidRPr="008C6777">
        <w:t>Il dit</w:t>
      </w:r>
      <w:r w:rsidR="008C6777">
        <w:t xml:space="preserve">, </w:t>
      </w:r>
      <w:r w:rsidRPr="008C6777">
        <w:t>et</w:t>
      </w:r>
      <w:r w:rsidR="008C6777">
        <w:t xml:space="preserve">, </w:t>
      </w:r>
      <w:r w:rsidRPr="008C6777">
        <w:t>d</w:t>
      </w:r>
      <w:r w:rsidR="008C6777">
        <w:t>’</w:t>
      </w:r>
      <w:r w:rsidRPr="008C6777">
        <w:t>une dextre agile</w:t>
      </w:r>
      <w:r w:rsidR="008C6777">
        <w:t>,</w:t>
      </w:r>
    </w:p>
    <w:p w14:paraId="52D70E42" w14:textId="77777777" w:rsidR="008C6777" w:rsidRDefault="00B86016" w:rsidP="00EA02DF">
      <w:pPr>
        <w:spacing w:before="0" w:after="0"/>
        <w:ind w:firstLine="0"/>
        <w:jc w:val="center"/>
      </w:pPr>
      <w:r w:rsidRPr="008C6777">
        <w:t>Transforme en un pinceau son dard</w:t>
      </w:r>
      <w:r w:rsidR="008C6777">
        <w:t>,</w:t>
      </w:r>
    </w:p>
    <w:p w14:paraId="13E393A7" w14:textId="77777777" w:rsidR="008C6777" w:rsidRDefault="00B86016" w:rsidP="00EA02DF">
      <w:pPr>
        <w:spacing w:before="0" w:after="0"/>
        <w:ind w:firstLine="0"/>
        <w:jc w:val="center"/>
      </w:pPr>
      <w:r w:rsidRPr="008C6777">
        <w:t>Et</w:t>
      </w:r>
      <w:r w:rsidR="008C6777">
        <w:t xml:space="preserve">, </w:t>
      </w:r>
      <w:r w:rsidRPr="008C6777">
        <w:t>pour apaiser l</w:t>
      </w:r>
      <w:r w:rsidR="008C6777">
        <w:t>’</w:t>
      </w:r>
      <w:r w:rsidRPr="008C6777">
        <w:t>indocile</w:t>
      </w:r>
      <w:r w:rsidR="008C6777">
        <w:t>,</w:t>
      </w:r>
    </w:p>
    <w:p w14:paraId="6283B87D" w14:textId="77777777" w:rsidR="008C6777" w:rsidRDefault="00B86016" w:rsidP="00EA02DF">
      <w:pPr>
        <w:spacing w:before="0" w:after="0"/>
        <w:ind w:firstLine="0"/>
        <w:jc w:val="center"/>
      </w:pPr>
      <w:r w:rsidRPr="008C6777">
        <w:t>Lui fait peindre des nénuphars</w:t>
      </w:r>
      <w:r w:rsidR="008C6777">
        <w:t>.</w:t>
      </w:r>
    </w:p>
    <w:p w14:paraId="06473E0C" w14:textId="77777777" w:rsidR="008C6777" w:rsidRDefault="00B86016" w:rsidP="00EA02DF">
      <w:pPr>
        <w:spacing w:before="0" w:after="0"/>
        <w:ind w:firstLine="0"/>
        <w:jc w:val="center"/>
      </w:pPr>
      <w:r w:rsidRPr="008C6777">
        <w:t>Un chef-d</w:t>
      </w:r>
      <w:r w:rsidR="008C6777">
        <w:t>’</w:t>
      </w:r>
      <w:r w:rsidRPr="008C6777">
        <w:t>œuvre naquit de cette fougue extrême</w:t>
      </w:r>
      <w:r w:rsidR="008C6777">
        <w:t> ;</w:t>
      </w:r>
    </w:p>
    <w:p w14:paraId="5DA7C3EF" w14:textId="77777777" w:rsidR="008C6777" w:rsidRDefault="00B86016" w:rsidP="00EA02DF">
      <w:pPr>
        <w:spacing w:before="0" w:after="0"/>
        <w:ind w:firstLine="0"/>
        <w:jc w:val="center"/>
      </w:pPr>
      <w:r w:rsidRPr="008C6777">
        <w:t>Et</w:t>
      </w:r>
      <w:r w:rsidR="008C6777">
        <w:t xml:space="preserve">, </w:t>
      </w:r>
      <w:r w:rsidRPr="008C6777">
        <w:t>pour que cette fougue un beau jour ne tombât</w:t>
      </w:r>
      <w:r w:rsidR="008C6777">
        <w:t>,</w:t>
      </w:r>
    </w:p>
    <w:p w14:paraId="0625DBAF" w14:textId="7623FCD7" w:rsidR="00B86016" w:rsidRPr="008C6777" w:rsidRDefault="00B86016" w:rsidP="00EA02DF">
      <w:pPr>
        <w:spacing w:before="0" w:after="0"/>
        <w:ind w:firstLine="0"/>
        <w:jc w:val="center"/>
      </w:pPr>
      <w:r w:rsidRPr="008C6777">
        <w:t>Le peintre du vivier délaissa les fleurs blêmes</w:t>
      </w:r>
    </w:p>
    <w:p w14:paraId="1512B031" w14:textId="77777777" w:rsidR="008C6777" w:rsidRDefault="00B86016" w:rsidP="00EA02DF">
      <w:pPr>
        <w:spacing w:before="0" w:after="0"/>
        <w:ind w:firstLine="0"/>
        <w:jc w:val="center"/>
      </w:pPr>
      <w:r w:rsidRPr="008C6777">
        <w:t>Pour ne représenter que piments dans un plat</w:t>
      </w:r>
      <w:r w:rsidR="008C6777">
        <w:t>.</w:t>
      </w:r>
    </w:p>
    <w:p w14:paraId="79672BCE" w14:textId="77777777" w:rsidR="00EA02DF" w:rsidRDefault="00EA02DF" w:rsidP="00EA02DF">
      <w:pPr>
        <w:spacing w:before="0" w:after="0"/>
        <w:ind w:firstLine="0"/>
        <w:jc w:val="center"/>
      </w:pPr>
    </w:p>
    <w:p w14:paraId="151BC7C2" w14:textId="77777777" w:rsidR="008C6777" w:rsidRDefault="00B86016" w:rsidP="00EA02DF">
      <w:pPr>
        <w:spacing w:before="0" w:after="0"/>
        <w:ind w:firstLine="0"/>
        <w:jc w:val="center"/>
      </w:pPr>
      <w:r w:rsidRPr="008C6777">
        <w:t>Un pèlerin de Compostelle</w:t>
      </w:r>
      <w:r w:rsidR="008C6777">
        <w:t>,</w:t>
      </w:r>
    </w:p>
    <w:p w14:paraId="3B252900" w14:textId="77777777" w:rsidR="008C6777" w:rsidRDefault="00B86016" w:rsidP="00EA02DF">
      <w:pPr>
        <w:spacing w:before="0" w:after="0"/>
        <w:ind w:firstLine="0"/>
        <w:jc w:val="center"/>
      </w:pPr>
      <w:r w:rsidRPr="008C6777">
        <w:t>Qui retournait à Corentin</w:t>
      </w:r>
      <w:r w:rsidR="008C6777">
        <w:t>,</w:t>
      </w:r>
    </w:p>
    <w:p w14:paraId="5E0806A6" w14:textId="65CB1658" w:rsidR="00B86016" w:rsidRPr="008C6777" w:rsidRDefault="00B86016" w:rsidP="00EA02DF">
      <w:pPr>
        <w:spacing w:before="0" w:after="0"/>
        <w:ind w:firstLine="0"/>
        <w:jc w:val="center"/>
      </w:pPr>
      <w:r w:rsidRPr="008C6777">
        <w:t>Derrière le nouvel Apelle</w:t>
      </w:r>
    </w:p>
    <w:p w14:paraId="4EF5BEF7" w14:textId="77777777" w:rsidR="008C6777" w:rsidRDefault="00B86016" w:rsidP="00EA02DF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arrêta tout un matin</w:t>
      </w:r>
      <w:r w:rsidR="008C6777">
        <w:t>.</w:t>
      </w:r>
    </w:p>
    <w:p w14:paraId="00FAD087" w14:textId="77777777" w:rsidR="00EA02DF" w:rsidRDefault="00EA02DF" w:rsidP="00EA02DF">
      <w:pPr>
        <w:spacing w:before="0" w:after="0"/>
        <w:ind w:firstLine="0"/>
        <w:jc w:val="center"/>
      </w:pPr>
    </w:p>
    <w:p w14:paraId="1168A82A" w14:textId="6BEBD954" w:rsidR="008C6777" w:rsidRDefault="008C6777" w:rsidP="00EA02DF">
      <w:pPr>
        <w:spacing w:before="0" w:after="0"/>
        <w:ind w:firstLine="0"/>
        <w:jc w:val="center"/>
      </w:pPr>
      <w:r>
        <w:t>« </w:t>
      </w:r>
      <w:r w:rsidR="00B86016" w:rsidRPr="008C6777">
        <w:t>Que saint Jacques te soit en aide</w:t>
      </w:r>
      <w:r>
        <w:t>,</w:t>
      </w:r>
    </w:p>
    <w:p w14:paraId="083C7FE3" w14:textId="77777777" w:rsidR="008C6777" w:rsidRDefault="00B86016" w:rsidP="00EA02DF">
      <w:pPr>
        <w:spacing w:before="0" w:after="0"/>
        <w:ind w:firstLine="0"/>
        <w:jc w:val="center"/>
      </w:pPr>
      <w:r w:rsidRPr="008C6777">
        <w:lastRenderedPageBreak/>
        <w:t>Toi</w:t>
      </w:r>
      <w:r w:rsidR="008C6777">
        <w:t xml:space="preserve">, </w:t>
      </w:r>
      <w:r w:rsidRPr="008C6777">
        <w:t>tes couilles et ton scion</w:t>
      </w:r>
      <w:r w:rsidR="008C6777">
        <w:t> ;</w:t>
      </w:r>
    </w:p>
    <w:p w14:paraId="4FA3FE0C" w14:textId="77777777" w:rsidR="008C6777" w:rsidRDefault="00B86016" w:rsidP="00EA02DF">
      <w:pPr>
        <w:spacing w:before="0" w:after="0"/>
        <w:ind w:firstLine="0"/>
        <w:jc w:val="center"/>
      </w:pPr>
      <w:r w:rsidRPr="008C6777">
        <w:t>Que la Grâce te tienne raide</w:t>
      </w:r>
      <w:r w:rsidR="008C6777">
        <w:t>,</w:t>
      </w:r>
    </w:p>
    <w:p w14:paraId="37000176" w14:textId="77777777" w:rsidR="008C6777" w:rsidRDefault="00B86016" w:rsidP="00EA02DF">
      <w:pPr>
        <w:spacing w:before="0" w:after="0"/>
        <w:ind w:firstLine="0"/>
        <w:jc w:val="center"/>
      </w:pPr>
      <w:r w:rsidRPr="008C6777">
        <w:t>Que Dieu te garde du morpion</w:t>
      </w:r>
      <w:r w:rsidR="008C6777">
        <w:t>,</w:t>
      </w:r>
    </w:p>
    <w:p w14:paraId="0F8BBF43" w14:textId="77777777" w:rsidR="00EA02DF" w:rsidRDefault="00EA02DF" w:rsidP="00EA02DF">
      <w:pPr>
        <w:spacing w:before="0" w:after="0"/>
        <w:ind w:firstLine="0"/>
        <w:jc w:val="center"/>
      </w:pPr>
    </w:p>
    <w:p w14:paraId="0F03FBE4" w14:textId="6155E35B" w:rsidR="00B86016" w:rsidRPr="008C6777" w:rsidRDefault="00B86016" w:rsidP="00EA02DF">
      <w:pPr>
        <w:spacing w:before="0" w:after="0"/>
        <w:ind w:firstLine="0"/>
        <w:jc w:val="center"/>
      </w:pPr>
      <w:r w:rsidRPr="008C6777">
        <w:t>Ô toi qui rachètes la coulpe</w:t>
      </w:r>
    </w:p>
    <w:p w14:paraId="6A3EB8AB" w14:textId="77777777" w:rsidR="008C6777" w:rsidRDefault="00B86016" w:rsidP="00EA02DF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ancien adultère et paillard</w:t>
      </w:r>
      <w:r w:rsidR="008C6777">
        <w:t> !</w:t>
      </w:r>
    </w:p>
    <w:p w14:paraId="31E43D43" w14:textId="77777777" w:rsidR="008C6777" w:rsidRDefault="00B86016" w:rsidP="00EA02DF">
      <w:pPr>
        <w:spacing w:before="0" w:after="0"/>
        <w:ind w:firstLine="0"/>
        <w:jc w:val="center"/>
      </w:pPr>
      <w:r w:rsidRPr="008C6777">
        <w:t>Dieu t</w:t>
      </w:r>
      <w:r w:rsidR="008C6777">
        <w:t>’</w:t>
      </w:r>
      <w:r w:rsidRPr="008C6777">
        <w:t>a fait peintre</w:t>
      </w:r>
      <w:r w:rsidR="008C6777">
        <w:t xml:space="preserve"> : </w:t>
      </w:r>
      <w:r w:rsidRPr="008C6777">
        <w:t xml:space="preserve">ne </w:t>
      </w:r>
      <w:r w:rsidRPr="008C6777">
        <w:rPr>
          <w:i/>
        </w:rPr>
        <w:t>le</w:t>
      </w:r>
      <w:r w:rsidRPr="008C6777">
        <w:t xml:space="preserve"> coupe</w:t>
      </w:r>
      <w:r w:rsidR="008C6777">
        <w:t>,</w:t>
      </w:r>
    </w:p>
    <w:p w14:paraId="0526ACAC" w14:textId="77777777" w:rsidR="008C6777" w:rsidRDefault="00B86016" w:rsidP="00EA02DF">
      <w:pPr>
        <w:spacing w:before="0" w:after="0"/>
        <w:ind w:firstLine="0"/>
        <w:jc w:val="center"/>
      </w:pPr>
      <w:r w:rsidRPr="008C6777">
        <w:t>Comme jadis Pierre Esbaillard</w:t>
      </w:r>
      <w:r w:rsidR="008C6777">
        <w:t>…</w:t>
      </w:r>
    </w:p>
    <w:p w14:paraId="36524B6A" w14:textId="77777777" w:rsidR="00EA02DF" w:rsidRDefault="00EA02DF" w:rsidP="00EA02DF">
      <w:pPr>
        <w:spacing w:before="0" w:after="0"/>
        <w:ind w:firstLine="0"/>
        <w:jc w:val="center"/>
      </w:pPr>
    </w:p>
    <w:p w14:paraId="095945DB" w14:textId="1C0EF701" w:rsidR="00B86016" w:rsidRPr="008C6777" w:rsidRDefault="00B86016" w:rsidP="00EA02DF">
      <w:pPr>
        <w:spacing w:before="0" w:after="0"/>
        <w:ind w:firstLine="0"/>
        <w:jc w:val="center"/>
      </w:pPr>
      <w:r w:rsidRPr="008C6777">
        <w:t>Je voudrais que tu me peignisses</w:t>
      </w:r>
    </w:p>
    <w:p w14:paraId="17E2ADEB" w14:textId="77777777" w:rsidR="008C6777" w:rsidRDefault="00B86016" w:rsidP="00EA02DF">
      <w:pPr>
        <w:spacing w:before="0" w:after="0"/>
        <w:ind w:firstLine="0"/>
        <w:jc w:val="center"/>
      </w:pPr>
      <w:r w:rsidRPr="008C6777">
        <w:t>Avec ma robe et mon baston</w:t>
      </w:r>
      <w:r w:rsidR="008C6777">
        <w:t>,</w:t>
      </w:r>
    </w:p>
    <w:p w14:paraId="753E35DF" w14:textId="37BAE4A7" w:rsidR="00B86016" w:rsidRPr="008C6777" w:rsidRDefault="00B86016" w:rsidP="00EA02DF">
      <w:pPr>
        <w:spacing w:before="0" w:after="0"/>
        <w:ind w:firstLine="0"/>
        <w:jc w:val="center"/>
      </w:pPr>
      <w:r w:rsidRPr="008C6777">
        <w:t>Pour que mon passage en Galice</w:t>
      </w:r>
    </w:p>
    <w:p w14:paraId="0D490886" w14:textId="3F74E011" w:rsidR="008C6777" w:rsidRDefault="00B86016" w:rsidP="00EA02DF">
      <w:pPr>
        <w:spacing w:before="0" w:after="0"/>
        <w:ind w:firstLine="0"/>
        <w:jc w:val="center"/>
      </w:pPr>
      <w:r w:rsidRPr="008C6777">
        <w:t>Enseigne tous les Bas-Bretons</w:t>
      </w:r>
      <w:r w:rsidR="008C6777">
        <w:t>. »</w:t>
      </w:r>
    </w:p>
    <w:p w14:paraId="14DE9D79" w14:textId="77777777" w:rsidR="00EA02DF" w:rsidRDefault="00EA02DF" w:rsidP="00EA02DF">
      <w:pPr>
        <w:spacing w:before="0" w:after="0"/>
        <w:ind w:firstLine="0"/>
        <w:jc w:val="center"/>
      </w:pPr>
    </w:p>
    <w:p w14:paraId="44E1DA91" w14:textId="77777777" w:rsidR="008C6777" w:rsidRDefault="00B86016" w:rsidP="00EA02DF">
      <w:pPr>
        <w:spacing w:before="0" w:after="0"/>
        <w:ind w:firstLine="0"/>
        <w:jc w:val="center"/>
      </w:pPr>
      <w:r w:rsidRPr="008C6777">
        <w:t>Ils convinrent du prix</w:t>
      </w:r>
      <w:r w:rsidR="008C6777">
        <w:t xml:space="preserve">, </w:t>
      </w:r>
      <w:r w:rsidRPr="008C6777">
        <w:t>et la toile fut faite</w:t>
      </w:r>
      <w:r w:rsidR="008C6777">
        <w:t>.</w:t>
      </w:r>
    </w:p>
    <w:p w14:paraId="1A6F9E75" w14:textId="6E36BC47" w:rsidR="00B86016" w:rsidRPr="008C6777" w:rsidRDefault="00B86016" w:rsidP="00EA02DF">
      <w:pPr>
        <w:spacing w:before="0" w:after="0"/>
        <w:ind w:firstLine="0"/>
        <w:jc w:val="center"/>
      </w:pPr>
      <w:r w:rsidRPr="008C6777">
        <w:t>Le pèlerin rentra chez soi</w:t>
      </w:r>
    </w:p>
    <w:p w14:paraId="1102D23C" w14:textId="77777777" w:rsidR="008C6777" w:rsidRDefault="00B86016" w:rsidP="00EA02DF">
      <w:pPr>
        <w:spacing w:before="0" w:after="0"/>
        <w:ind w:firstLine="0"/>
        <w:jc w:val="center"/>
      </w:pPr>
      <w:r w:rsidRPr="008C6777">
        <w:t>Et fit voir à chacun cette œuvre de quéquette</w:t>
      </w:r>
      <w:r w:rsidR="008C6777">
        <w:t>,</w:t>
      </w:r>
    </w:p>
    <w:p w14:paraId="47548B8D" w14:textId="77777777" w:rsidR="008C6777" w:rsidRDefault="00B86016" w:rsidP="00EA02DF">
      <w:pPr>
        <w:spacing w:before="0" w:after="0"/>
        <w:ind w:firstLine="0"/>
        <w:jc w:val="center"/>
      </w:pPr>
      <w:r w:rsidRPr="008C6777">
        <w:t>Et de quéquette ayant la foi</w:t>
      </w:r>
      <w:r w:rsidR="008C6777">
        <w:t>.</w:t>
      </w:r>
    </w:p>
    <w:p w14:paraId="58580E93" w14:textId="3447F37B" w:rsidR="00B86016" w:rsidRPr="008C6777" w:rsidRDefault="00B86016" w:rsidP="00EA02DF">
      <w:pPr>
        <w:spacing w:before="0" w:after="0"/>
        <w:ind w:firstLine="0"/>
        <w:jc w:val="center"/>
      </w:pPr>
      <w:r w:rsidRPr="008C6777">
        <w:t>Les rustres de Quimper</w:t>
      </w:r>
      <w:r w:rsidR="008C6777">
        <w:t xml:space="preserve">, </w:t>
      </w:r>
      <w:r w:rsidRPr="008C6777">
        <w:t>ignorant la peinture</w:t>
      </w:r>
    </w:p>
    <w:p w14:paraId="23953EE2" w14:textId="77777777" w:rsidR="008C6777" w:rsidRDefault="00B86016" w:rsidP="00EA02DF">
      <w:pPr>
        <w:spacing w:before="0" w:after="0"/>
        <w:ind w:firstLine="0"/>
        <w:jc w:val="center"/>
      </w:pPr>
      <w:r w:rsidRPr="008C6777">
        <w:t>Et les neuf Vertus des neuf Sœurs</w:t>
      </w:r>
      <w:r w:rsidR="008C6777">
        <w:t>,</w:t>
      </w:r>
    </w:p>
    <w:p w14:paraId="79BCE7DC" w14:textId="117A8035" w:rsidR="00B86016" w:rsidRPr="008C6777" w:rsidRDefault="00B86016" w:rsidP="00EA02DF">
      <w:pPr>
        <w:spacing w:before="0" w:after="0"/>
        <w:ind w:firstLine="0"/>
        <w:jc w:val="center"/>
      </w:pPr>
      <w:r w:rsidRPr="008C6777">
        <w:t>Bien que le pèlerin fût peint d</w:t>
      </w:r>
      <w:r w:rsidR="008C6777">
        <w:t>’</w:t>
      </w:r>
      <w:r w:rsidRPr="008C6777">
        <w:t>après nature</w:t>
      </w:r>
    </w:p>
    <w:p w14:paraId="468FCE8A" w14:textId="77777777" w:rsidR="008C6777" w:rsidRDefault="00B86016" w:rsidP="00EA02DF">
      <w:pPr>
        <w:spacing w:before="0" w:after="0"/>
        <w:ind w:firstLine="0"/>
        <w:jc w:val="center"/>
      </w:pPr>
      <w:r w:rsidRPr="008C6777">
        <w:t>Ne reconnaissaient l</w:t>
      </w:r>
      <w:r w:rsidR="008C6777">
        <w:t>’</w:t>
      </w:r>
      <w:r w:rsidRPr="008C6777">
        <w:t>un des leurs</w:t>
      </w:r>
      <w:r w:rsidR="008C6777">
        <w:t>.</w:t>
      </w:r>
    </w:p>
    <w:p w14:paraId="35042425" w14:textId="6AB20233" w:rsidR="008C6777" w:rsidRDefault="008C6777" w:rsidP="00EA02DF">
      <w:pPr>
        <w:spacing w:before="0" w:after="0"/>
        <w:ind w:firstLine="0"/>
        <w:jc w:val="center"/>
      </w:pPr>
      <w:r>
        <w:t>« </w:t>
      </w:r>
      <w:r w:rsidR="00B86016" w:rsidRPr="008C6777">
        <w:t>Moi</w:t>
      </w:r>
      <w:r>
        <w:t xml:space="preserve">, </w:t>
      </w:r>
      <w:r w:rsidR="00B86016" w:rsidRPr="008C6777">
        <w:t>fait le plus malin</w:t>
      </w:r>
      <w:r>
        <w:t xml:space="preserve">, </w:t>
      </w:r>
      <w:r w:rsidR="00B86016" w:rsidRPr="008C6777">
        <w:t>un peu cousin du sire</w:t>
      </w:r>
      <w:r>
        <w:t>,</w:t>
      </w:r>
    </w:p>
    <w:p w14:paraId="37AC846A" w14:textId="77777777" w:rsidR="008C6777" w:rsidRDefault="00B86016" w:rsidP="00EA02DF">
      <w:pPr>
        <w:spacing w:before="0" w:after="0"/>
        <w:ind w:firstLine="0"/>
        <w:jc w:val="center"/>
      </w:pPr>
      <w:r w:rsidRPr="008C6777">
        <w:t>Je reconnais fort bien et la gourde et l</w:t>
      </w:r>
      <w:r w:rsidR="008C6777">
        <w:t>’</w:t>
      </w:r>
      <w:r w:rsidRPr="008C6777">
        <w:t>habit</w:t>
      </w:r>
      <w:r w:rsidR="008C6777">
        <w:t>,</w:t>
      </w:r>
    </w:p>
    <w:p w14:paraId="52A7730D" w14:textId="7AEB8078" w:rsidR="00B86016" w:rsidRPr="008C6777" w:rsidRDefault="00B86016" w:rsidP="00EA02DF">
      <w:pPr>
        <w:spacing w:before="0" w:after="0"/>
        <w:ind w:firstLine="0"/>
        <w:jc w:val="center"/>
      </w:pPr>
      <w:r w:rsidRPr="008C6777">
        <w:t>Encor mieux le bâton</w:t>
      </w:r>
      <w:r w:rsidR="008C6777">
        <w:t xml:space="preserve">, </w:t>
      </w:r>
      <w:r w:rsidRPr="008C6777">
        <w:t>mais dire</w:t>
      </w:r>
    </w:p>
    <w:p w14:paraId="7CF59608" w14:textId="742FA1A8" w:rsidR="00B86016" w:rsidRPr="008C6777" w:rsidRDefault="00B86016" w:rsidP="00EA02DF">
      <w:pPr>
        <w:spacing w:before="0" w:after="0"/>
        <w:ind w:firstLine="0"/>
        <w:jc w:val="center"/>
      </w:pPr>
      <w:r w:rsidRPr="008C6777">
        <w:t>Que la barbe est vôtre</w:t>
      </w:r>
      <w:r w:rsidR="008C6777">
        <w:t xml:space="preserve">, </w:t>
      </w:r>
      <w:r w:rsidRPr="008C6777">
        <w:t>nenni</w:t>
      </w:r>
      <w:r w:rsidR="008C6777">
        <w:t> ! »</w:t>
      </w:r>
    </w:p>
    <w:p w14:paraId="7489A8B7" w14:textId="60CAEEE5" w:rsidR="00B86016" w:rsidRPr="008C6777" w:rsidRDefault="00B86016" w:rsidP="00EA02DF">
      <w:pPr>
        <w:spacing w:before="0" w:after="0"/>
        <w:ind w:firstLine="0"/>
        <w:jc w:val="center"/>
      </w:pPr>
      <w:r w:rsidRPr="008C6777">
        <w:t>Notre homme alors</w:t>
      </w:r>
      <w:r w:rsidR="008C6777">
        <w:t xml:space="preserve">, </w:t>
      </w:r>
      <w:r w:rsidRPr="008C6777">
        <w:t>craignant que sa bourse d</w:t>
      </w:r>
      <w:r w:rsidR="008C6777">
        <w:t>’</w:t>
      </w:r>
      <w:r w:rsidRPr="008C6777">
        <w:t>apôtre</w:t>
      </w:r>
    </w:p>
    <w:p w14:paraId="4682AD37" w14:textId="77777777" w:rsidR="008C6777" w:rsidRDefault="00B86016" w:rsidP="00EA02DF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eût payé que des traits de gourde et de bâton</w:t>
      </w:r>
      <w:r w:rsidR="008C6777">
        <w:t>,</w:t>
      </w:r>
    </w:p>
    <w:p w14:paraId="7A5393D3" w14:textId="006C4618" w:rsidR="008C6777" w:rsidRDefault="00B86016" w:rsidP="00EA02DF">
      <w:pPr>
        <w:spacing w:before="0" w:after="0"/>
        <w:ind w:firstLine="0"/>
        <w:jc w:val="center"/>
      </w:pPr>
      <w:r w:rsidRPr="008C6777">
        <w:t>Dit</w:t>
      </w:r>
      <w:r w:rsidR="008C6777">
        <w:t> : « </w:t>
      </w:r>
      <w:r w:rsidRPr="008C6777">
        <w:t>C</w:t>
      </w:r>
      <w:r w:rsidR="008C6777">
        <w:t>’</w:t>
      </w:r>
      <w:r w:rsidRPr="008C6777">
        <w:t>est avec le v</w:t>
      </w:r>
      <w:r w:rsidR="008C6777">
        <w:t>.</w:t>
      </w:r>
      <w:r w:rsidRPr="008C6777">
        <w:t>t</w:t>
      </w:r>
      <w:r w:rsidR="008C6777">
        <w:t xml:space="preserve">… </w:t>
      </w:r>
      <w:r w:rsidR="00EA02DF">
        <w:t>—</w:t>
      </w:r>
      <w:r w:rsidR="008C6777">
        <w:t xml:space="preserve"> </w:t>
      </w:r>
      <w:r w:rsidRPr="008C6777">
        <w:t>Foutre</w:t>
      </w:r>
      <w:r w:rsidR="008C6777">
        <w:t xml:space="preserve"> ! </w:t>
      </w:r>
      <w:r w:rsidRPr="008C6777">
        <w:t>lui répond l</w:t>
      </w:r>
      <w:r w:rsidR="008C6777">
        <w:t>’</w:t>
      </w:r>
      <w:r w:rsidRPr="008C6777">
        <w:t>autre</w:t>
      </w:r>
      <w:r w:rsidR="008C6777">
        <w:t>,</w:t>
      </w:r>
    </w:p>
    <w:p w14:paraId="273805B1" w14:textId="54C9C91B" w:rsidR="008C6777" w:rsidRDefault="00B86016" w:rsidP="00EA02DF">
      <w:pPr>
        <w:spacing w:before="0" w:after="0"/>
        <w:ind w:firstLine="0"/>
        <w:jc w:val="center"/>
      </w:pPr>
      <w:r w:rsidRPr="008C6777">
        <w:t>Je ne m</w:t>
      </w:r>
      <w:r w:rsidR="008C6777">
        <w:t>’</w:t>
      </w:r>
      <w:r w:rsidRPr="008C6777">
        <w:t>étonne plus que vous ayez l</w:t>
      </w:r>
      <w:r w:rsidR="008C6777">
        <w:t>’</w:t>
      </w:r>
      <w:r w:rsidRPr="008C6777">
        <w:t>air c</w:t>
      </w:r>
      <w:r w:rsidR="008C6777">
        <w:t>.</w:t>
      </w:r>
      <w:r w:rsidRPr="008C6777">
        <w:t>n</w:t>
      </w:r>
      <w:r w:rsidR="008C6777">
        <w:t> ! »</w:t>
      </w:r>
    </w:p>
    <w:p w14:paraId="02F4573A" w14:textId="77777777" w:rsidR="008C6777" w:rsidRDefault="00B86016" w:rsidP="008C6777">
      <w:pPr>
        <w:jc w:val="right"/>
      </w:pPr>
      <w:r w:rsidRPr="008C6777">
        <w:t>L</w:t>
      </w:r>
      <w:r w:rsidRPr="007342D2">
        <w:rPr>
          <w:rStyle w:val="Taille-1Caracteres"/>
        </w:rPr>
        <w:t xml:space="preserve">E PETIT-NEVEU DE </w:t>
      </w:r>
      <w:r w:rsidRPr="008C6777">
        <w:t>B</w:t>
      </w:r>
      <w:r w:rsidRPr="007342D2">
        <w:rPr>
          <w:rStyle w:val="Taille-1Caracteres"/>
        </w:rPr>
        <w:t>AFFO</w:t>
      </w:r>
      <w:r w:rsidR="008C6777">
        <w:t>.</w:t>
      </w:r>
    </w:p>
    <w:p w14:paraId="5261BEAC" w14:textId="549BCFD7" w:rsidR="00B86016" w:rsidRPr="00B90685" w:rsidRDefault="00B86016" w:rsidP="008C6777">
      <w:pPr>
        <w:pStyle w:val="Titre2"/>
        <w:rPr>
          <w:szCs w:val="44"/>
        </w:rPr>
      </w:pPr>
      <w:bookmarkStart w:id="36" w:name="_Toc275359135"/>
      <w:bookmarkStart w:id="37" w:name="_Toc199525777"/>
      <w:r w:rsidRPr="00B90685">
        <w:rPr>
          <w:szCs w:val="44"/>
        </w:rPr>
        <w:lastRenderedPageBreak/>
        <w:t>UNE FILLE RAISONNABLE</w:t>
      </w:r>
      <w:bookmarkEnd w:id="36"/>
      <w:bookmarkEnd w:id="37"/>
    </w:p>
    <w:p w14:paraId="171A8EAE" w14:textId="77777777" w:rsidR="008C6777" w:rsidRDefault="00B86016" w:rsidP="00030605">
      <w:pPr>
        <w:spacing w:after="480"/>
        <w:ind w:firstLine="0"/>
        <w:jc w:val="center"/>
        <w:rPr>
          <w:i/>
        </w:rPr>
      </w:pPr>
      <w:r w:rsidRPr="008C6777">
        <w:rPr>
          <w:i/>
        </w:rPr>
        <w:t>Équivoque populaire</w:t>
      </w:r>
      <w:r w:rsidR="008C6777">
        <w:rPr>
          <w:i/>
        </w:rPr>
        <w:t>.</w:t>
      </w:r>
    </w:p>
    <w:p w14:paraId="694B0960" w14:textId="77777777" w:rsidR="008C6777" w:rsidRDefault="00B86016" w:rsidP="00030605">
      <w:pPr>
        <w:spacing w:before="0" w:after="0"/>
      </w:pPr>
      <w:r w:rsidRPr="00B90685">
        <w:t>La blonde aussi bien que la brune</w:t>
      </w:r>
      <w:r w:rsidR="008C6777">
        <w:t>,</w:t>
      </w:r>
    </w:p>
    <w:p w14:paraId="4BEAE875" w14:textId="77777777" w:rsidR="008C6777" w:rsidRDefault="00B86016" w:rsidP="00030605">
      <w:pPr>
        <w:spacing w:before="0" w:after="0"/>
      </w:pPr>
      <w:r w:rsidRPr="00B90685">
        <w:t>Lorsque vient certain jour du mois</w:t>
      </w:r>
      <w:r w:rsidR="008C6777">
        <w:t>,</w:t>
      </w:r>
    </w:p>
    <w:p w14:paraId="2B895911" w14:textId="7EB39F15" w:rsidR="00B86016" w:rsidRPr="00B90685" w:rsidRDefault="00B86016" w:rsidP="00030605">
      <w:pPr>
        <w:spacing w:before="0" w:after="0"/>
      </w:pPr>
      <w:r w:rsidRPr="00B90685">
        <w:t>De l</w:t>
      </w:r>
      <w:r w:rsidR="008C6777">
        <w:t>’</w:t>
      </w:r>
      <w:r w:rsidRPr="00B90685">
        <w:t>influence de la lune</w:t>
      </w:r>
    </w:p>
    <w:p w14:paraId="17BB4B67" w14:textId="77777777" w:rsidR="008C6777" w:rsidRDefault="00B86016" w:rsidP="00030605">
      <w:pPr>
        <w:spacing w:before="0" w:after="0"/>
      </w:pPr>
      <w:r w:rsidRPr="00B90685">
        <w:t>Subit les rigoureuses lois</w:t>
      </w:r>
      <w:r w:rsidR="008C6777">
        <w:t>.</w:t>
      </w:r>
    </w:p>
    <w:p w14:paraId="015E8328" w14:textId="77777777" w:rsidR="008C6777" w:rsidRDefault="00B86016" w:rsidP="00030605">
      <w:pPr>
        <w:spacing w:before="0" w:after="0"/>
      </w:pPr>
      <w:r w:rsidRPr="00B90685">
        <w:t>Un amoureux pressait sa belle</w:t>
      </w:r>
      <w:r w:rsidR="008C6777">
        <w:t> :</w:t>
      </w:r>
    </w:p>
    <w:p w14:paraId="4EFE9A16" w14:textId="77777777" w:rsidR="008C6777" w:rsidRDefault="00B86016" w:rsidP="00030605">
      <w:pPr>
        <w:spacing w:before="0" w:after="0"/>
      </w:pPr>
      <w:r w:rsidRPr="00B90685">
        <w:t>Il est arrêté tout à coup</w:t>
      </w:r>
      <w:r w:rsidR="008C6777">
        <w:t>…</w:t>
      </w:r>
    </w:p>
    <w:p w14:paraId="3C50036D" w14:textId="77777777" w:rsidR="008C6777" w:rsidRDefault="008C6777" w:rsidP="00030605">
      <w:pPr>
        <w:spacing w:before="0" w:after="0"/>
      </w:pPr>
      <w:r>
        <w:t>— « </w:t>
      </w:r>
      <w:r w:rsidR="00B86016" w:rsidRPr="00B90685">
        <w:t>J</w:t>
      </w:r>
      <w:r>
        <w:t>’</w:t>
      </w:r>
      <w:r w:rsidR="00B86016" w:rsidRPr="00B90685">
        <w:t>aime le plaisir</w:t>
      </w:r>
      <w:r>
        <w:t xml:space="preserve">, </w:t>
      </w:r>
      <w:r w:rsidR="00B86016" w:rsidRPr="00B90685">
        <w:t>lui dit-elle</w:t>
      </w:r>
      <w:r>
        <w:t>,</w:t>
      </w:r>
    </w:p>
    <w:p w14:paraId="65618369" w14:textId="186A2D13" w:rsidR="008C6777" w:rsidRDefault="00B86016" w:rsidP="00030605">
      <w:pPr>
        <w:spacing w:before="0" w:after="0"/>
      </w:pPr>
      <w:r w:rsidRPr="00B90685">
        <w:t>Mais</w:t>
      </w:r>
      <w:r w:rsidR="008C6777">
        <w:t xml:space="preserve">… </w:t>
      </w:r>
      <w:r w:rsidRPr="00B90685">
        <w:t>les affaires avant tout</w:t>
      </w:r>
      <w:r w:rsidR="008C6777">
        <w:t>. »</w:t>
      </w:r>
    </w:p>
    <w:p w14:paraId="71932130" w14:textId="77777777" w:rsidR="008C6777" w:rsidRDefault="00B86016" w:rsidP="008C6777">
      <w:pPr>
        <w:jc w:val="right"/>
      </w:pPr>
      <w:r w:rsidRPr="008C6777">
        <w:t>M</w:t>
      </w:r>
      <w:r w:rsidRPr="007342D2">
        <w:rPr>
          <w:rStyle w:val="Taille-1Caracteres"/>
        </w:rPr>
        <w:t xml:space="preserve">AHIET DE LA </w:t>
      </w:r>
      <w:r w:rsidRPr="008C6777">
        <w:t>C</w:t>
      </w:r>
      <w:r w:rsidRPr="007342D2">
        <w:rPr>
          <w:rStyle w:val="Taille-1Caracteres"/>
        </w:rPr>
        <w:t>HESNERAYE</w:t>
      </w:r>
      <w:r w:rsidR="008C6777">
        <w:t>.</w:t>
      </w:r>
    </w:p>
    <w:p w14:paraId="636598EE" w14:textId="64A0380C" w:rsidR="00B86016" w:rsidRPr="00B90685" w:rsidRDefault="00B86016" w:rsidP="008C6777">
      <w:pPr>
        <w:pStyle w:val="Titre2"/>
        <w:rPr>
          <w:szCs w:val="44"/>
        </w:rPr>
      </w:pPr>
      <w:bookmarkStart w:id="38" w:name="_Toc275359136"/>
      <w:bookmarkStart w:id="39" w:name="_Toc199525778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AMOUR ET L</w:t>
      </w:r>
      <w:r w:rsidR="008C6777">
        <w:rPr>
          <w:szCs w:val="44"/>
        </w:rPr>
        <w:t>’</w:t>
      </w:r>
      <w:r w:rsidRPr="00B90685">
        <w:rPr>
          <w:szCs w:val="44"/>
        </w:rPr>
        <w:t>ANGLAISE</w:t>
      </w:r>
      <w:bookmarkEnd w:id="38"/>
      <w:bookmarkEnd w:id="39"/>
      <w:r w:rsidRPr="00B90685">
        <w:rPr>
          <w:szCs w:val="44"/>
        </w:rPr>
        <w:br/>
      </w:r>
    </w:p>
    <w:p w14:paraId="4BA8C464" w14:textId="78433E14" w:rsidR="00B86016" w:rsidRPr="008C6777" w:rsidRDefault="00B86016" w:rsidP="004058F8">
      <w:pPr>
        <w:spacing w:before="0" w:after="0"/>
        <w:ind w:firstLine="0"/>
        <w:jc w:val="center"/>
      </w:pPr>
      <w:r w:rsidRPr="008C6777">
        <w:t>Une blonde enfant d</w:t>
      </w:r>
      <w:r w:rsidR="008C6777">
        <w:t>’</w:t>
      </w:r>
      <w:r w:rsidRPr="008C6777">
        <w:t>Albion</w:t>
      </w:r>
    </w:p>
    <w:p w14:paraId="5E7AD8D9" w14:textId="77777777" w:rsidR="008C6777" w:rsidRDefault="00B86016" w:rsidP="004058F8">
      <w:pPr>
        <w:spacing w:before="0" w:after="0"/>
      </w:pPr>
      <w:r w:rsidRPr="00B90685">
        <w:t>Pour les hommes portée</w:t>
      </w:r>
      <w:r w:rsidR="008C6777">
        <w:t xml:space="preserve">, </w:t>
      </w:r>
      <w:r w:rsidRPr="00B90685">
        <w:t>ainsi qu</w:t>
      </w:r>
      <w:r w:rsidR="008C6777">
        <w:t>’</w:t>
      </w:r>
      <w:r w:rsidRPr="00B90685">
        <w:t>il s</w:t>
      </w:r>
      <w:r w:rsidR="008C6777">
        <w:t>’</w:t>
      </w:r>
      <w:r w:rsidRPr="00B90685">
        <w:t>en rencontre</w:t>
      </w:r>
      <w:r w:rsidR="008C6777">
        <w:t>,</w:t>
      </w:r>
    </w:p>
    <w:p w14:paraId="406A002C" w14:textId="77777777" w:rsidR="008C6777" w:rsidRDefault="00B86016" w:rsidP="004058F8">
      <w:pPr>
        <w:spacing w:before="0" w:after="0"/>
      </w:pPr>
      <w:r w:rsidRPr="00B90685">
        <w:t>Avait pris au premier</w:t>
      </w:r>
      <w:r w:rsidR="008C6777">
        <w:t xml:space="preserve">, </w:t>
      </w:r>
      <w:r w:rsidRPr="00B90685">
        <w:t>comme location</w:t>
      </w:r>
      <w:r w:rsidR="008C6777">
        <w:t>,</w:t>
      </w:r>
    </w:p>
    <w:p w14:paraId="573DE700" w14:textId="29DDE369" w:rsidR="00B86016" w:rsidRPr="008C6777" w:rsidRDefault="00B86016" w:rsidP="004058F8">
      <w:pPr>
        <w:spacing w:before="0" w:after="0"/>
        <w:ind w:firstLine="0"/>
        <w:jc w:val="center"/>
      </w:pPr>
      <w:r w:rsidRPr="008C6777">
        <w:t>Un bel appartement tout contre</w:t>
      </w:r>
    </w:p>
    <w:p w14:paraId="27AA0F6E" w14:textId="77777777" w:rsidR="008C6777" w:rsidRDefault="00B86016" w:rsidP="004058F8">
      <w:pPr>
        <w:spacing w:before="0" w:after="0"/>
        <w:ind w:firstLine="0"/>
        <w:jc w:val="center"/>
      </w:pPr>
      <w:r w:rsidRPr="008C6777">
        <w:t>Celui de trois officiers</w:t>
      </w:r>
      <w:r w:rsidR="008C6777">
        <w:t>.</w:t>
      </w:r>
    </w:p>
    <w:p w14:paraId="32327056" w14:textId="77777777" w:rsidR="008C6777" w:rsidRDefault="00B86016" w:rsidP="004058F8">
      <w:pPr>
        <w:spacing w:before="0" w:after="0"/>
      </w:pPr>
      <w:r w:rsidRPr="00B90685">
        <w:t>Ce fut dans Orléans</w:t>
      </w:r>
      <w:r w:rsidR="008C6777">
        <w:t xml:space="preserve">, </w:t>
      </w:r>
      <w:r w:rsidRPr="00B90685">
        <w:t>près de la Croix de Malte</w:t>
      </w:r>
      <w:r w:rsidR="008C6777">
        <w:t>,</w:t>
      </w:r>
    </w:p>
    <w:p w14:paraId="78CAB271" w14:textId="77777777" w:rsidR="008C6777" w:rsidRDefault="00B86016" w:rsidP="004058F8">
      <w:pPr>
        <w:spacing w:before="0" w:after="0"/>
      </w:pPr>
      <w:r w:rsidRPr="00B90685">
        <w:t>Que la belle insulaire avait ainsi fait halte</w:t>
      </w:r>
      <w:r w:rsidR="008C6777">
        <w:t>.</w:t>
      </w:r>
    </w:p>
    <w:p w14:paraId="47061629" w14:textId="540C594D" w:rsidR="00B86016" w:rsidRPr="00B90685" w:rsidRDefault="00B86016" w:rsidP="004058F8">
      <w:pPr>
        <w:spacing w:before="0" w:after="0"/>
      </w:pPr>
      <w:r w:rsidRPr="00B90685">
        <w:t>Ses charmes aussitôt furent appréciés</w:t>
      </w:r>
    </w:p>
    <w:p w14:paraId="4F8CEECC" w14:textId="77777777" w:rsidR="00B86016" w:rsidRPr="008C6777" w:rsidRDefault="00B86016" w:rsidP="004058F8">
      <w:pPr>
        <w:spacing w:before="0" w:after="0"/>
        <w:ind w:firstLine="0"/>
        <w:jc w:val="center"/>
      </w:pPr>
      <w:r w:rsidRPr="008C6777">
        <w:t>De notre trio militaire</w:t>
      </w:r>
    </w:p>
    <w:p w14:paraId="2D400F8E" w14:textId="77777777" w:rsidR="008C6777" w:rsidRDefault="00B86016" w:rsidP="004058F8">
      <w:pPr>
        <w:spacing w:before="0" w:after="0"/>
        <w:ind w:firstLine="0"/>
        <w:jc w:val="center"/>
      </w:pPr>
      <w:r w:rsidRPr="008C6777">
        <w:t>Et</w:t>
      </w:r>
      <w:r w:rsidR="008C6777">
        <w:t xml:space="preserve">, </w:t>
      </w:r>
      <w:r w:rsidRPr="008C6777">
        <w:t>sans passer chez le notaire</w:t>
      </w:r>
      <w:r w:rsidR="008C6777">
        <w:t>,</w:t>
      </w:r>
    </w:p>
    <w:p w14:paraId="7F38D8D1" w14:textId="132C803B" w:rsidR="00B86016" w:rsidRPr="00B90685" w:rsidRDefault="00B86016" w:rsidP="004058F8">
      <w:pPr>
        <w:spacing w:before="0" w:after="0"/>
      </w:pPr>
      <w:r w:rsidRPr="00B90685">
        <w:t>Un contrat se stipule entr</w:t>
      </w:r>
      <w:r w:rsidR="008C6777">
        <w:t>’</w:t>
      </w:r>
      <w:r w:rsidRPr="00B90685">
        <w:t>eux tacitement</w:t>
      </w:r>
    </w:p>
    <w:p w14:paraId="0B0FC80A" w14:textId="77777777" w:rsidR="008C6777" w:rsidRDefault="00B86016" w:rsidP="004058F8">
      <w:pPr>
        <w:spacing w:before="0" w:after="0"/>
      </w:pPr>
      <w:r w:rsidRPr="00B90685">
        <w:t>Fixant que</w:t>
      </w:r>
      <w:r w:rsidR="008C6777">
        <w:t xml:space="preserve">, </w:t>
      </w:r>
      <w:r w:rsidRPr="00B90685">
        <w:t>pour jouir des attraits de la belle</w:t>
      </w:r>
      <w:r w:rsidR="008C6777">
        <w:t>,</w:t>
      </w:r>
    </w:p>
    <w:p w14:paraId="1A951ECD" w14:textId="77777777" w:rsidR="008C6777" w:rsidRDefault="00B86016" w:rsidP="004058F8">
      <w:pPr>
        <w:spacing w:before="0" w:after="0"/>
        <w:ind w:firstLine="0"/>
        <w:jc w:val="center"/>
      </w:pPr>
      <w:r w:rsidRPr="008C6777">
        <w:t>Qui n</w:t>
      </w:r>
      <w:r w:rsidR="008C6777">
        <w:t>’</w:t>
      </w:r>
      <w:r w:rsidRPr="008C6777">
        <w:t>était point par trop rebelle</w:t>
      </w:r>
      <w:r w:rsidR="008C6777">
        <w:t>,</w:t>
      </w:r>
    </w:p>
    <w:p w14:paraId="6440AC37" w14:textId="7779E6B8" w:rsidR="00B86016" w:rsidRPr="00B90685" w:rsidRDefault="00B86016" w:rsidP="004058F8">
      <w:pPr>
        <w:spacing w:before="0" w:after="0"/>
      </w:pPr>
      <w:r w:rsidRPr="00B90685">
        <w:t>Chacun à tour de rôle en son appartement</w:t>
      </w:r>
    </w:p>
    <w:p w14:paraId="201B93F9" w14:textId="40571FFF" w:rsidR="00B86016" w:rsidRPr="00B90685" w:rsidRDefault="00B86016" w:rsidP="004058F8">
      <w:pPr>
        <w:spacing w:before="0" w:after="0"/>
      </w:pPr>
      <w:r w:rsidRPr="00B90685">
        <w:t>Monterait</w:t>
      </w:r>
      <w:r w:rsidR="008C6777">
        <w:t xml:space="preserve"> ; </w:t>
      </w:r>
      <w:r w:rsidRPr="00B90685">
        <w:t>au surplus</w:t>
      </w:r>
      <w:r w:rsidR="008C6777">
        <w:t xml:space="preserve">, </w:t>
      </w:r>
      <w:r w:rsidRPr="00B90685">
        <w:t>ils furent mis à l</w:t>
      </w:r>
      <w:r w:rsidR="008C6777">
        <w:t>’</w:t>
      </w:r>
      <w:r w:rsidRPr="00B90685">
        <w:t>aise</w:t>
      </w:r>
    </w:p>
    <w:p w14:paraId="4607D272" w14:textId="77777777" w:rsidR="008C6777" w:rsidRDefault="00B86016" w:rsidP="004058F8">
      <w:pPr>
        <w:spacing w:before="0" w:after="0"/>
      </w:pPr>
      <w:r w:rsidRPr="00B90685">
        <w:t>Assez commodément sur ce point</w:t>
      </w:r>
      <w:r w:rsidR="008C6777">
        <w:t xml:space="preserve">, </w:t>
      </w:r>
      <w:r w:rsidRPr="00B90685">
        <w:t>par l</w:t>
      </w:r>
      <w:r w:rsidR="008C6777">
        <w:t>’</w:t>
      </w:r>
      <w:r w:rsidRPr="00B90685">
        <w:t>Anglaise</w:t>
      </w:r>
      <w:r w:rsidR="008C6777">
        <w:t>.</w:t>
      </w:r>
    </w:p>
    <w:p w14:paraId="27D87A8A" w14:textId="65CB5EFC" w:rsidR="00B86016" w:rsidRPr="008C6777" w:rsidRDefault="00B86016" w:rsidP="004058F8">
      <w:pPr>
        <w:spacing w:before="0" w:after="0"/>
        <w:ind w:firstLine="0"/>
        <w:jc w:val="center"/>
      </w:pPr>
      <w:r w:rsidRPr="008C6777">
        <w:t>Un exercice finissait</w:t>
      </w:r>
    </w:p>
    <w:p w14:paraId="585330A0" w14:textId="77777777" w:rsidR="008C6777" w:rsidRDefault="00B86016" w:rsidP="004058F8">
      <w:pPr>
        <w:spacing w:before="0" w:after="0"/>
      </w:pPr>
      <w:r w:rsidRPr="00B90685">
        <w:t>Qu</w:t>
      </w:r>
      <w:r w:rsidR="008C6777">
        <w:t>’</w:t>
      </w:r>
      <w:r w:rsidRPr="00B90685">
        <w:t>aussitôt</w:t>
      </w:r>
      <w:r w:rsidR="008C6777">
        <w:t xml:space="preserve">, </w:t>
      </w:r>
      <w:r w:rsidRPr="00B90685">
        <w:t>bien souvent</w:t>
      </w:r>
      <w:r w:rsidR="008C6777">
        <w:t xml:space="preserve">, </w:t>
      </w:r>
      <w:r w:rsidRPr="00B90685">
        <w:t>un autre commençait</w:t>
      </w:r>
      <w:r w:rsidR="008C6777">
        <w:t>.</w:t>
      </w:r>
    </w:p>
    <w:p w14:paraId="0FD329E2" w14:textId="352144A5" w:rsidR="00B86016" w:rsidRPr="00B90685" w:rsidRDefault="00B86016" w:rsidP="004058F8">
      <w:pPr>
        <w:spacing w:before="0" w:after="0"/>
      </w:pPr>
      <w:r w:rsidRPr="00B90685">
        <w:t>Il faut dire</w:t>
      </w:r>
      <w:r w:rsidR="008C6777">
        <w:t xml:space="preserve">, </w:t>
      </w:r>
      <w:r w:rsidRPr="00B90685">
        <w:t>pourtant</w:t>
      </w:r>
      <w:r w:rsidR="008C6777">
        <w:t xml:space="preserve">, </w:t>
      </w:r>
      <w:r w:rsidRPr="00B90685">
        <w:t>qu</w:t>
      </w:r>
      <w:r w:rsidR="008C6777">
        <w:t>’</w:t>
      </w:r>
      <w:r w:rsidRPr="00B90685">
        <w:t>aux tendres saturnales</w:t>
      </w:r>
    </w:p>
    <w:p w14:paraId="0670C0B2" w14:textId="77777777" w:rsidR="008C6777" w:rsidRDefault="00B86016" w:rsidP="004058F8">
      <w:pPr>
        <w:spacing w:before="0" w:after="0"/>
        <w:ind w:firstLine="0"/>
        <w:jc w:val="center"/>
      </w:pPr>
      <w:r w:rsidRPr="008C6777">
        <w:t>On mit de légers intervalles</w:t>
      </w:r>
      <w:r w:rsidR="008C6777">
        <w:t> :</w:t>
      </w:r>
    </w:p>
    <w:p w14:paraId="50E29810" w14:textId="0A7D5D4B" w:rsidR="00B86016" w:rsidRPr="00B90685" w:rsidRDefault="00B86016" w:rsidP="004058F8">
      <w:pPr>
        <w:spacing w:before="0" w:after="0"/>
      </w:pPr>
      <w:r w:rsidRPr="00B90685">
        <w:t>Tantôt ces trois messieurs</w:t>
      </w:r>
      <w:r w:rsidR="008C6777">
        <w:t xml:space="preserve">, </w:t>
      </w:r>
      <w:r w:rsidRPr="00B90685">
        <w:t>chez la douce lady</w:t>
      </w:r>
    </w:p>
    <w:p w14:paraId="5B0F6BF5" w14:textId="77777777" w:rsidR="008C6777" w:rsidRDefault="00B86016" w:rsidP="004058F8">
      <w:pPr>
        <w:spacing w:before="0" w:after="0"/>
      </w:pPr>
      <w:r w:rsidRPr="00B90685">
        <w:t>Ensemble réunis</w:t>
      </w:r>
      <w:r w:rsidR="008C6777">
        <w:t xml:space="preserve">, </w:t>
      </w:r>
      <w:r w:rsidRPr="00B90685">
        <w:t>aux soupers du lundi</w:t>
      </w:r>
      <w:r w:rsidR="008C6777">
        <w:t>,</w:t>
      </w:r>
    </w:p>
    <w:p w14:paraId="11239B0E" w14:textId="77777777" w:rsidR="008C6777" w:rsidRDefault="00B86016" w:rsidP="004058F8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amusaient à faire bombance</w:t>
      </w:r>
      <w:r w:rsidR="008C6777">
        <w:t> ;</w:t>
      </w:r>
    </w:p>
    <w:p w14:paraId="036249AE" w14:textId="77777777" w:rsidR="008C6777" w:rsidRDefault="00B86016" w:rsidP="004058F8">
      <w:pPr>
        <w:spacing w:before="0" w:after="0"/>
      </w:pPr>
      <w:r w:rsidRPr="00B90685">
        <w:t>Et tantôt</w:t>
      </w:r>
      <w:r w:rsidR="008C6777">
        <w:t xml:space="preserve">, </w:t>
      </w:r>
      <w:r w:rsidRPr="00B90685">
        <w:t>variant à dessein leurs plaisirs</w:t>
      </w:r>
      <w:r w:rsidR="008C6777">
        <w:t>,</w:t>
      </w:r>
    </w:p>
    <w:p w14:paraId="69B424F8" w14:textId="77777777" w:rsidR="008C6777" w:rsidRDefault="00B86016" w:rsidP="004058F8">
      <w:pPr>
        <w:spacing w:before="0" w:after="0"/>
        <w:ind w:firstLine="0"/>
        <w:jc w:val="center"/>
      </w:pPr>
      <w:r w:rsidRPr="008C6777">
        <w:t>On les voyait prendre vacance</w:t>
      </w:r>
      <w:r w:rsidR="008C6777">
        <w:t>,</w:t>
      </w:r>
    </w:p>
    <w:p w14:paraId="23F1C96A" w14:textId="6CB1526E" w:rsidR="00B86016" w:rsidRPr="00B90685" w:rsidRDefault="00B86016" w:rsidP="004058F8">
      <w:pPr>
        <w:spacing w:before="0" w:after="0"/>
      </w:pPr>
      <w:r w:rsidRPr="00B90685">
        <w:t>Cultiver d</w:t>
      </w:r>
      <w:r w:rsidR="008C6777">
        <w:t>’</w:t>
      </w:r>
      <w:r w:rsidRPr="00B90685">
        <w:t>autres fleurs</w:t>
      </w:r>
      <w:r w:rsidR="008C6777">
        <w:t xml:space="preserve">, </w:t>
      </w:r>
      <w:r w:rsidRPr="00B90685">
        <w:t>égayer leurs loisirs</w:t>
      </w:r>
    </w:p>
    <w:p w14:paraId="0DC8AA33" w14:textId="5DC44C12" w:rsidR="00B86016" w:rsidRPr="00B90685" w:rsidRDefault="00B86016" w:rsidP="004058F8">
      <w:pPr>
        <w:spacing w:before="0" w:after="0"/>
      </w:pPr>
      <w:r w:rsidRPr="00B90685">
        <w:t>Par quelque changement</w:t>
      </w:r>
      <w:r w:rsidR="008C6777">
        <w:t xml:space="preserve"> ; </w:t>
      </w:r>
      <w:r w:rsidRPr="00B90685">
        <w:t>c</w:t>
      </w:r>
      <w:r w:rsidR="008C6777">
        <w:t>’</w:t>
      </w:r>
      <w:r w:rsidRPr="00B90685">
        <w:t>est assez leur usage</w:t>
      </w:r>
    </w:p>
    <w:p w14:paraId="43A96849" w14:textId="77777777" w:rsidR="008C6777" w:rsidRDefault="00B86016" w:rsidP="004058F8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agrémenter le paysage</w:t>
      </w:r>
      <w:r w:rsidR="008C6777">
        <w:t>.</w:t>
      </w:r>
    </w:p>
    <w:p w14:paraId="1E38B84A" w14:textId="77777777" w:rsidR="004058F8" w:rsidRDefault="004058F8" w:rsidP="004058F8">
      <w:pPr>
        <w:spacing w:before="0" w:after="0"/>
      </w:pPr>
    </w:p>
    <w:p w14:paraId="46A7CC86" w14:textId="0713D0AA" w:rsidR="008C6777" w:rsidRDefault="00B86016" w:rsidP="004058F8">
      <w:pPr>
        <w:spacing w:before="0" w:after="0"/>
      </w:pPr>
      <w:r w:rsidRPr="00B90685">
        <w:lastRenderedPageBreak/>
        <w:t>Toute femme</w:t>
      </w:r>
      <w:r w:rsidR="008C6777">
        <w:t xml:space="preserve">, </w:t>
      </w:r>
      <w:r w:rsidRPr="00B90685">
        <w:t>à vingt ans</w:t>
      </w:r>
      <w:r w:rsidR="008C6777">
        <w:t xml:space="preserve">, </w:t>
      </w:r>
      <w:r w:rsidRPr="00B90685">
        <w:t>est un vrai diamant</w:t>
      </w:r>
      <w:r w:rsidR="008C6777">
        <w:t>.</w:t>
      </w:r>
    </w:p>
    <w:p w14:paraId="66597DEC" w14:textId="77777777" w:rsidR="008C6777" w:rsidRDefault="00B86016" w:rsidP="004058F8">
      <w:pPr>
        <w:spacing w:before="0" w:after="0"/>
      </w:pPr>
      <w:r w:rsidRPr="00B90685">
        <w:t>En amour</w:t>
      </w:r>
      <w:r w:rsidR="008C6777">
        <w:t xml:space="preserve">, </w:t>
      </w:r>
      <w:r w:rsidRPr="00B90685">
        <w:t>comme on sait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on suit beaucoup de routes</w:t>
      </w:r>
      <w:r w:rsidR="008C6777">
        <w:t> ;</w:t>
      </w:r>
    </w:p>
    <w:p w14:paraId="5576AC66" w14:textId="77777777" w:rsidR="008C6777" w:rsidRDefault="00B86016" w:rsidP="004058F8">
      <w:pPr>
        <w:spacing w:before="0" w:after="0"/>
      </w:pPr>
      <w:r w:rsidRPr="00B90685">
        <w:t>Quand jeune</w:t>
      </w:r>
      <w:r w:rsidR="008C6777">
        <w:t xml:space="preserve">, </w:t>
      </w:r>
      <w:r w:rsidRPr="00B90685">
        <w:t>il m</w:t>
      </w:r>
      <w:r w:rsidR="008C6777">
        <w:t>’</w:t>
      </w:r>
      <w:r w:rsidRPr="00B90685">
        <w:t>en souvient</w:t>
      </w:r>
      <w:r w:rsidR="008C6777">
        <w:t xml:space="preserve">, </w:t>
      </w:r>
      <w:r w:rsidRPr="00B90685">
        <w:t>je souriais à toutes</w:t>
      </w:r>
      <w:r w:rsidR="008C6777">
        <w:t>,</w:t>
      </w:r>
    </w:p>
    <w:p w14:paraId="2F42EA58" w14:textId="77777777" w:rsidR="008C6777" w:rsidRDefault="00B86016" w:rsidP="004058F8">
      <w:pPr>
        <w:spacing w:before="0" w:after="0"/>
        <w:ind w:firstLine="0"/>
        <w:jc w:val="center"/>
      </w:pPr>
      <w:r w:rsidRPr="008C6777">
        <w:t>De toutes j</w:t>
      </w:r>
      <w:r w:rsidR="008C6777">
        <w:t>’</w:t>
      </w:r>
      <w:r w:rsidRPr="008C6777">
        <w:t>eusse été l</w:t>
      </w:r>
      <w:r w:rsidR="008C6777">
        <w:t>’</w:t>
      </w:r>
      <w:r w:rsidRPr="008C6777">
        <w:t>amant</w:t>
      </w:r>
      <w:r w:rsidR="008C6777">
        <w:t>.</w:t>
      </w:r>
    </w:p>
    <w:p w14:paraId="672C2DEC" w14:textId="77777777" w:rsidR="008C6777" w:rsidRDefault="00B86016" w:rsidP="004058F8">
      <w:pPr>
        <w:spacing w:before="0" w:after="0"/>
      </w:pPr>
      <w:r w:rsidRPr="00B90685">
        <w:t>Ainsi jeunesse est faite</w:t>
      </w:r>
      <w:r w:rsidR="008C6777">
        <w:t xml:space="preserve">, </w:t>
      </w:r>
      <w:r w:rsidRPr="00B90685">
        <w:t>elle aime à rigoler</w:t>
      </w:r>
      <w:r w:rsidR="008C6777">
        <w:t>,</w:t>
      </w:r>
    </w:p>
    <w:p w14:paraId="5B4AE8ED" w14:textId="77777777" w:rsidR="008C6777" w:rsidRDefault="00B86016" w:rsidP="004058F8">
      <w:pPr>
        <w:spacing w:before="0" w:after="0"/>
        <w:ind w:firstLine="0"/>
        <w:jc w:val="center"/>
      </w:pPr>
      <w:r w:rsidRPr="008C6777">
        <w:t>Il faut bien nous en consoler</w:t>
      </w:r>
      <w:r w:rsidR="008C6777">
        <w:t> ;</w:t>
      </w:r>
    </w:p>
    <w:p w14:paraId="40B94B0B" w14:textId="77777777" w:rsidR="008C6777" w:rsidRDefault="00B86016" w:rsidP="004058F8">
      <w:pPr>
        <w:spacing w:before="0" w:after="0"/>
      </w:pPr>
      <w:r w:rsidRPr="00B90685">
        <w:t>Et nous qui la blâmons</w:t>
      </w:r>
      <w:r w:rsidR="008C6777">
        <w:t xml:space="preserve">, </w:t>
      </w:r>
      <w:r w:rsidRPr="00B90685">
        <w:t>dans notre barbe grise</w:t>
      </w:r>
      <w:r w:rsidR="008C6777">
        <w:t>,</w:t>
      </w:r>
    </w:p>
    <w:p w14:paraId="29BB62B1" w14:textId="77777777" w:rsidR="008C6777" w:rsidRDefault="00B86016" w:rsidP="004058F8">
      <w:pPr>
        <w:spacing w:before="0" w:after="0"/>
      </w:pPr>
      <w:r w:rsidRPr="00B90685">
        <w:t>Rappelons-nous ces temps où notre ciel s</w:t>
      </w:r>
      <w:r w:rsidR="008C6777">
        <w:t>’</w:t>
      </w:r>
      <w:r w:rsidRPr="00B90685">
        <w:t>irise</w:t>
      </w:r>
      <w:r w:rsidR="008C6777">
        <w:t>,</w:t>
      </w:r>
    </w:p>
    <w:p w14:paraId="06AA7054" w14:textId="77777777" w:rsidR="008C6777" w:rsidRDefault="00B86016" w:rsidP="004058F8">
      <w:pPr>
        <w:spacing w:before="0" w:after="0"/>
      </w:pPr>
      <w:r w:rsidRPr="00B90685">
        <w:t>Où la femme en nos cœurs fait tant d</w:t>
      </w:r>
      <w:r w:rsidR="008C6777">
        <w:t>’</w:t>
      </w:r>
      <w:r w:rsidRPr="00B90685">
        <w:t>impression</w:t>
      </w:r>
      <w:r w:rsidR="008C6777">
        <w:t> ;</w:t>
      </w:r>
    </w:p>
    <w:p w14:paraId="60740481" w14:textId="14C5E337" w:rsidR="00B86016" w:rsidRPr="00B90685" w:rsidRDefault="00B86016" w:rsidP="004058F8">
      <w:pPr>
        <w:spacing w:before="0" w:after="0"/>
      </w:pPr>
      <w:r w:rsidRPr="00B90685">
        <w:t>Rien qu</w:t>
      </w:r>
      <w:r w:rsidR="008C6777">
        <w:t>’</w:t>
      </w:r>
      <w:r w:rsidRPr="00B90685">
        <w:t>à la regarder on sent la passion</w:t>
      </w:r>
    </w:p>
    <w:p w14:paraId="53EB6041" w14:textId="77777777" w:rsidR="008C6777" w:rsidRDefault="00B86016" w:rsidP="004058F8">
      <w:pPr>
        <w:spacing w:before="0" w:after="0"/>
      </w:pPr>
      <w:r w:rsidRPr="00B90685">
        <w:t>Qui monte</w:t>
      </w:r>
      <w:r w:rsidR="008C6777">
        <w:t xml:space="preserve">, </w:t>
      </w:r>
      <w:r w:rsidRPr="00B90685">
        <w:t>qui fermente</w:t>
      </w:r>
      <w:r w:rsidR="008C6777">
        <w:t xml:space="preserve">, </w:t>
      </w:r>
      <w:r w:rsidRPr="00B90685">
        <w:t>et s</w:t>
      </w:r>
      <w:r w:rsidR="008C6777">
        <w:t>’</w:t>
      </w:r>
      <w:r w:rsidRPr="00B90685">
        <w:t>échauffe et s</w:t>
      </w:r>
      <w:r w:rsidR="008C6777">
        <w:t>’</w:t>
      </w:r>
      <w:r w:rsidRPr="00B90685">
        <w:t>enflamme</w:t>
      </w:r>
      <w:r w:rsidR="008C6777">
        <w:t> !</w:t>
      </w:r>
    </w:p>
    <w:p w14:paraId="1A92FEF7" w14:textId="77777777" w:rsidR="008C6777" w:rsidRDefault="00B86016" w:rsidP="004058F8">
      <w:pPr>
        <w:spacing w:before="0" w:after="0"/>
      </w:pPr>
      <w:r w:rsidRPr="00B90685">
        <w:t>On se sent pris</w:t>
      </w:r>
      <w:r w:rsidR="008C6777">
        <w:t xml:space="preserve">, </w:t>
      </w:r>
      <w:r w:rsidRPr="00B90685">
        <w:t>on aime</w:t>
      </w:r>
      <w:r w:rsidR="008C6777">
        <w:t xml:space="preserve"> ; </w:t>
      </w:r>
      <w:r w:rsidRPr="00B90685">
        <w:t>on aura cette femme</w:t>
      </w:r>
      <w:r w:rsidR="008C6777">
        <w:t> !</w:t>
      </w:r>
    </w:p>
    <w:p w14:paraId="43A21BE4" w14:textId="77777777" w:rsidR="008C6777" w:rsidRDefault="00B86016" w:rsidP="004058F8">
      <w:pPr>
        <w:spacing w:before="0" w:after="0"/>
      </w:pPr>
      <w:r w:rsidRPr="00B90685">
        <w:t>On veut frôler sa robe</w:t>
      </w:r>
      <w:r w:rsidR="008C6777">
        <w:t xml:space="preserve"> ; </w:t>
      </w:r>
      <w:r w:rsidRPr="00B90685">
        <w:t>on rêve à ses appas</w:t>
      </w:r>
      <w:r w:rsidR="008C6777">
        <w:t>,</w:t>
      </w:r>
    </w:p>
    <w:p w14:paraId="61206EC7" w14:textId="77777777" w:rsidR="008C6777" w:rsidRDefault="00B86016" w:rsidP="004058F8">
      <w:pPr>
        <w:spacing w:before="0" w:after="0"/>
      </w:pPr>
      <w:r w:rsidRPr="00B90685">
        <w:t>On la suit à la piste</w:t>
      </w:r>
      <w:r w:rsidR="008C6777">
        <w:t xml:space="preserve">, </w:t>
      </w:r>
      <w:r w:rsidRPr="00B90685">
        <w:t>on baiserait ses pas</w:t>
      </w:r>
      <w:r w:rsidR="008C6777">
        <w:t>…</w:t>
      </w:r>
    </w:p>
    <w:p w14:paraId="1636B379" w14:textId="77777777" w:rsidR="008C6777" w:rsidRDefault="00B86016" w:rsidP="004058F8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c</w:t>
      </w:r>
      <w:r w:rsidR="008C6777">
        <w:t>’</w:t>
      </w:r>
      <w:r w:rsidRPr="00B90685">
        <w:t>est toujours ainsi que l</w:t>
      </w:r>
      <w:r w:rsidR="008C6777">
        <w:t>’</w:t>
      </w:r>
      <w:r w:rsidRPr="00B90685">
        <w:t>amour nous exalte</w:t>
      </w:r>
      <w:r w:rsidR="008C6777">
        <w:t> !</w:t>
      </w:r>
    </w:p>
    <w:p w14:paraId="65842E32" w14:textId="3A4B3A71" w:rsidR="008C6777" w:rsidRDefault="004058F8" w:rsidP="004058F8">
      <w:pPr>
        <w:pStyle w:val="Centr"/>
      </w:pPr>
      <w:r>
        <w:t>. . . . . . . . . . .</w:t>
      </w:r>
    </w:p>
    <w:p w14:paraId="1DD728F3" w14:textId="66B538C0" w:rsidR="00B86016" w:rsidRPr="00B90685" w:rsidRDefault="00B86016" w:rsidP="004058F8">
      <w:pPr>
        <w:spacing w:before="0" w:after="0"/>
      </w:pPr>
      <w:r w:rsidRPr="00B90685">
        <w:t>Après un temps d</w:t>
      </w:r>
      <w:r w:rsidR="008C6777">
        <w:t>’</w:t>
      </w:r>
      <w:r w:rsidRPr="00B90685">
        <w:t>arrêt d</w:t>
      </w:r>
      <w:r w:rsidR="008C6777">
        <w:t>’</w:t>
      </w:r>
      <w:r w:rsidRPr="00B90685">
        <w:t>une semaine ou deux</w:t>
      </w:r>
    </w:p>
    <w:p w14:paraId="6A671037" w14:textId="77777777" w:rsidR="008C6777" w:rsidRDefault="00B86016" w:rsidP="004058F8">
      <w:pPr>
        <w:spacing w:before="0" w:after="0"/>
      </w:pPr>
      <w:r w:rsidRPr="00B90685">
        <w:t>Nos soldats revenant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autant plus amoureux</w:t>
      </w:r>
      <w:r w:rsidR="008C6777">
        <w:t>,</w:t>
      </w:r>
    </w:p>
    <w:p w14:paraId="6729F33D" w14:textId="4B8FE593" w:rsidR="00B86016" w:rsidRPr="00B90685" w:rsidRDefault="00B86016" w:rsidP="004058F8">
      <w:pPr>
        <w:spacing w:before="0" w:after="0"/>
      </w:pPr>
      <w:r w:rsidRPr="00B90685">
        <w:t>Pensaient à leur Anglaise et de la Croix de Malte</w:t>
      </w:r>
    </w:p>
    <w:p w14:paraId="2A0E7A82" w14:textId="77777777" w:rsidR="008C6777" w:rsidRDefault="00B86016" w:rsidP="004058F8">
      <w:pPr>
        <w:spacing w:before="0" w:after="0"/>
      </w:pPr>
      <w:r w:rsidRPr="00B90685">
        <w:t>Ils prenaient le chemin</w:t>
      </w:r>
      <w:r w:rsidR="008C6777">
        <w:t xml:space="preserve">, </w:t>
      </w:r>
      <w:r w:rsidRPr="00B90685">
        <w:t>quand</w:t>
      </w:r>
      <w:r w:rsidR="008C6777">
        <w:t xml:space="preserve">, </w:t>
      </w:r>
      <w:r w:rsidRPr="00B90685">
        <w:t>ne sais par quel vent</w:t>
      </w:r>
      <w:r w:rsidR="008C6777">
        <w:t>,</w:t>
      </w:r>
    </w:p>
    <w:p w14:paraId="7BB2FB8E" w14:textId="0EE609B1" w:rsidR="00B86016" w:rsidRPr="008C6777" w:rsidRDefault="00B86016" w:rsidP="004058F8">
      <w:pPr>
        <w:spacing w:before="0" w:after="0"/>
        <w:ind w:firstLine="0"/>
        <w:jc w:val="center"/>
      </w:pPr>
      <w:r w:rsidRPr="008C6777">
        <w:t>Ils surent ce fait décevant</w:t>
      </w:r>
    </w:p>
    <w:p w14:paraId="7A9A6E59" w14:textId="77777777" w:rsidR="008C6777" w:rsidRDefault="00B86016" w:rsidP="004058F8">
      <w:pPr>
        <w:spacing w:before="0" w:after="0"/>
      </w:pPr>
      <w:r w:rsidRPr="00B90685">
        <w:t>Qu</w:t>
      </w:r>
      <w:r w:rsidR="008C6777">
        <w:t>’</w:t>
      </w:r>
      <w:r w:rsidRPr="00B90685">
        <w:t>on avait pénétré chez leur belle insulaire</w:t>
      </w:r>
      <w:r w:rsidR="008C6777">
        <w:t>,</w:t>
      </w:r>
    </w:p>
    <w:p w14:paraId="35BBEC35" w14:textId="77777777" w:rsidR="008C6777" w:rsidRDefault="00B86016" w:rsidP="004058F8">
      <w:pPr>
        <w:spacing w:before="0" w:after="0"/>
      </w:pPr>
      <w:r w:rsidRPr="00B90685">
        <w:t>Que trois abbés musqués</w:t>
      </w:r>
      <w:r w:rsidR="008C6777">
        <w:t xml:space="preserve">, </w:t>
      </w:r>
      <w:r w:rsidRPr="00B90685">
        <w:t>séduits par sa beauté</w:t>
      </w:r>
      <w:r w:rsidR="008C6777">
        <w:t>,</w:t>
      </w:r>
    </w:p>
    <w:p w14:paraId="0649BAC5" w14:textId="77777777" w:rsidR="008C6777" w:rsidRDefault="00B86016" w:rsidP="004058F8">
      <w:pPr>
        <w:spacing w:before="0" w:after="0"/>
        <w:ind w:firstLine="0"/>
        <w:jc w:val="center"/>
      </w:pPr>
      <w:r w:rsidRPr="008C6777">
        <w:t>Étant parvenus à lui plaire</w:t>
      </w:r>
      <w:r w:rsidR="008C6777">
        <w:t>,</w:t>
      </w:r>
    </w:p>
    <w:p w14:paraId="62411478" w14:textId="77777777" w:rsidR="008C6777" w:rsidRDefault="00B86016" w:rsidP="004058F8">
      <w:pPr>
        <w:spacing w:before="0" w:after="0"/>
      </w:pPr>
      <w:r w:rsidRPr="00B90685">
        <w:t>Chez elle en ce moment goûtaient la volupté</w:t>
      </w:r>
      <w:r w:rsidR="008C6777">
        <w:t>.</w:t>
      </w:r>
    </w:p>
    <w:p w14:paraId="7C39C985" w14:textId="77777777" w:rsidR="00495049" w:rsidRDefault="00495049" w:rsidP="004058F8">
      <w:pPr>
        <w:spacing w:before="0" w:after="0"/>
      </w:pPr>
    </w:p>
    <w:p w14:paraId="3DE7FD2D" w14:textId="558ECC51" w:rsidR="00B86016" w:rsidRPr="00B90685" w:rsidRDefault="00B86016" w:rsidP="004058F8">
      <w:pPr>
        <w:spacing w:before="0" w:after="0"/>
      </w:pPr>
      <w:r w:rsidRPr="00B90685">
        <w:t>Cette nouvelle advint comme ferait la foudre</w:t>
      </w:r>
    </w:p>
    <w:p w14:paraId="26BA1E44" w14:textId="77777777" w:rsidR="008C6777" w:rsidRDefault="00B86016" w:rsidP="004058F8">
      <w:pPr>
        <w:spacing w:before="0" w:after="0"/>
      </w:pPr>
      <w:r w:rsidRPr="00B90685">
        <w:t>Et produisit l</w:t>
      </w:r>
      <w:r w:rsidR="008C6777">
        <w:t>’</w:t>
      </w:r>
      <w:r w:rsidRPr="00B90685">
        <w:t>effet du feu sur de la poudre</w:t>
      </w:r>
      <w:r w:rsidR="008C6777">
        <w:t>.</w:t>
      </w:r>
    </w:p>
    <w:p w14:paraId="0AF15379" w14:textId="77777777" w:rsidR="008C6777" w:rsidRDefault="008C6777" w:rsidP="004058F8">
      <w:pPr>
        <w:spacing w:before="0" w:after="0"/>
      </w:pPr>
      <w:r>
        <w:t>« </w:t>
      </w:r>
      <w:r w:rsidR="00B86016" w:rsidRPr="00B90685">
        <w:t>Comment</w:t>
      </w:r>
      <w:r>
        <w:t xml:space="preserve"> ! </w:t>
      </w:r>
      <w:r w:rsidR="00B86016" w:rsidRPr="00B90685">
        <w:t>par des abbés se laisser supplanter</w:t>
      </w:r>
      <w:r>
        <w:t> !</w:t>
      </w:r>
    </w:p>
    <w:p w14:paraId="37260634" w14:textId="0029C9EE" w:rsidR="008C6777" w:rsidRDefault="00B86016" w:rsidP="004058F8">
      <w:pPr>
        <w:spacing w:before="0" w:after="0"/>
      </w:pPr>
      <w:r w:rsidRPr="00B90685">
        <w:t>Il ne faut pas</w:t>
      </w:r>
      <w:r w:rsidR="008C6777">
        <w:t xml:space="preserve">, </w:t>
      </w:r>
      <w:r w:rsidRPr="00B90685">
        <w:t>morbleu</w:t>
      </w:r>
      <w:r w:rsidR="008C6777">
        <w:t xml:space="preserve"> ! </w:t>
      </w:r>
      <w:r w:rsidRPr="00B90685">
        <w:t>qu</w:t>
      </w:r>
      <w:r w:rsidR="008C6777">
        <w:t>’</w:t>
      </w:r>
      <w:r w:rsidRPr="00B90685">
        <w:t>ils s</w:t>
      </w:r>
      <w:r w:rsidR="008C6777">
        <w:t>’</w:t>
      </w:r>
      <w:r w:rsidRPr="00B90685">
        <w:t>en puissent vanter</w:t>
      </w:r>
      <w:r w:rsidR="008C6777">
        <w:t> !</w:t>
      </w:r>
    </w:p>
    <w:p w14:paraId="19D35515" w14:textId="1C317270" w:rsidR="00B86016" w:rsidRPr="00B90685" w:rsidRDefault="00B86016" w:rsidP="004058F8">
      <w:pPr>
        <w:spacing w:before="0" w:after="0"/>
      </w:pPr>
      <w:r w:rsidRPr="00B90685">
        <w:t>Jurer n</w:t>
      </w:r>
      <w:r w:rsidR="008C6777">
        <w:t>’</w:t>
      </w:r>
      <w:r w:rsidRPr="00B90685">
        <w:t>est suffisant et de la noire engeance</w:t>
      </w:r>
    </w:p>
    <w:p w14:paraId="7C3F81C5" w14:textId="0B525B36" w:rsidR="008C6777" w:rsidRDefault="00B86016" w:rsidP="004058F8">
      <w:pPr>
        <w:spacing w:before="0" w:after="0"/>
        <w:ind w:firstLine="0"/>
        <w:jc w:val="center"/>
      </w:pPr>
      <w:r w:rsidRPr="008C6777">
        <w:t>Il s</w:t>
      </w:r>
      <w:r w:rsidR="008C6777">
        <w:t>’</w:t>
      </w:r>
      <w:r w:rsidRPr="008C6777">
        <w:t>agit de tirer vengeance</w:t>
      </w:r>
      <w:r w:rsidR="008C6777">
        <w:t>. »</w:t>
      </w:r>
    </w:p>
    <w:p w14:paraId="1F9B253E" w14:textId="77777777" w:rsidR="00495049" w:rsidRDefault="00495049" w:rsidP="004058F8">
      <w:pPr>
        <w:spacing w:before="0" w:after="0"/>
      </w:pPr>
    </w:p>
    <w:p w14:paraId="638304F6" w14:textId="7181E781" w:rsidR="00B86016" w:rsidRPr="00B90685" w:rsidRDefault="00B86016" w:rsidP="004058F8">
      <w:pPr>
        <w:spacing w:before="0" w:after="0"/>
      </w:pPr>
      <w:r w:rsidRPr="00B90685">
        <w:t>On ne sait pas assez la force des désirs</w:t>
      </w:r>
    </w:p>
    <w:p w14:paraId="34624655" w14:textId="77777777" w:rsidR="00B86016" w:rsidRPr="00B90685" w:rsidRDefault="00B86016" w:rsidP="004058F8">
      <w:pPr>
        <w:spacing w:before="0" w:after="0"/>
      </w:pPr>
      <w:r w:rsidRPr="00B90685">
        <w:t>Qui chez le pauvre abbé couve pour ces plaisirs</w:t>
      </w:r>
    </w:p>
    <w:p w14:paraId="39310A1D" w14:textId="20DF2A82" w:rsidR="00B86016" w:rsidRPr="00B90685" w:rsidRDefault="00B86016" w:rsidP="004058F8">
      <w:pPr>
        <w:spacing w:before="0" w:after="0"/>
      </w:pPr>
      <w:r w:rsidRPr="00B90685">
        <w:t>De l</w:t>
      </w:r>
      <w:r w:rsidR="008C6777">
        <w:t>’</w:t>
      </w:r>
      <w:r w:rsidRPr="00B90685">
        <w:t>amour</w:t>
      </w:r>
      <w:r w:rsidR="008C6777">
        <w:t xml:space="preserve">, </w:t>
      </w:r>
      <w:r w:rsidRPr="00B90685">
        <w:t>dont il est étroitement privé</w:t>
      </w:r>
    </w:p>
    <w:p w14:paraId="5C1DD809" w14:textId="77777777" w:rsidR="008C6777" w:rsidRDefault="00B86016" w:rsidP="004058F8">
      <w:pPr>
        <w:spacing w:before="0" w:after="0"/>
      </w:pPr>
      <w:r w:rsidRPr="00B90685">
        <w:t>Par la chaîne des vœux où l</w:t>
      </w:r>
      <w:r w:rsidR="008C6777">
        <w:t>’</w:t>
      </w:r>
      <w:r w:rsidRPr="00B90685">
        <w:t>on le voit rivé</w:t>
      </w:r>
      <w:r w:rsidR="008C6777">
        <w:t>.</w:t>
      </w:r>
    </w:p>
    <w:p w14:paraId="0EEBA043" w14:textId="77777777" w:rsidR="008C6777" w:rsidRDefault="00B86016" w:rsidP="004058F8">
      <w:pPr>
        <w:spacing w:before="0" w:after="0"/>
      </w:pPr>
      <w:r w:rsidRPr="00B90685">
        <w:t>Cette promesse</w:t>
      </w:r>
      <w:r w:rsidR="008C6777">
        <w:t xml:space="preserve">, </w:t>
      </w:r>
      <w:r w:rsidRPr="00B90685">
        <w:t>hélas</w:t>
      </w:r>
      <w:r w:rsidR="008C6777">
        <w:t xml:space="preserve"> ! </w:t>
      </w:r>
      <w:r w:rsidRPr="00B90685">
        <w:t>est plus que téméraire</w:t>
      </w:r>
      <w:r w:rsidR="008C6777">
        <w:t> ;</w:t>
      </w:r>
    </w:p>
    <w:p w14:paraId="5DB776F1" w14:textId="77777777" w:rsidR="008C6777" w:rsidRDefault="00B86016" w:rsidP="004058F8">
      <w:pPr>
        <w:spacing w:before="0" w:after="0"/>
      </w:pPr>
      <w:r w:rsidRPr="00B90685">
        <w:t>Le diable assez souvent essaye à l</w:t>
      </w:r>
      <w:r w:rsidR="008C6777">
        <w:t>’</w:t>
      </w:r>
      <w:r w:rsidRPr="00B90685">
        <w:t>y soustraire</w:t>
      </w:r>
      <w:r w:rsidR="008C6777">
        <w:t> ;</w:t>
      </w:r>
    </w:p>
    <w:p w14:paraId="5511D3ED" w14:textId="77777777" w:rsidR="008C6777" w:rsidRDefault="00B86016" w:rsidP="004058F8">
      <w:pPr>
        <w:spacing w:before="0" w:after="0"/>
        <w:ind w:firstLine="0"/>
        <w:jc w:val="center"/>
      </w:pPr>
      <w:r w:rsidRPr="008C6777">
        <w:t>Et s</w:t>
      </w:r>
      <w:r w:rsidR="008C6777">
        <w:t>’</w:t>
      </w:r>
      <w:r w:rsidRPr="008C6777">
        <w:t>il y parvint ce soir-là</w:t>
      </w:r>
      <w:r w:rsidR="008C6777">
        <w:t>,</w:t>
      </w:r>
    </w:p>
    <w:p w14:paraId="09002C41" w14:textId="77777777" w:rsidR="008C6777" w:rsidRDefault="00B86016" w:rsidP="004058F8">
      <w:pPr>
        <w:spacing w:before="0" w:after="0"/>
      </w:pPr>
      <w:r w:rsidRPr="00B90685">
        <w:t>Je ne vois rien du tout d</w:t>
      </w:r>
      <w:r w:rsidR="008C6777">
        <w:t>’</w:t>
      </w:r>
      <w:r w:rsidRPr="00B90685">
        <w:t>étonnant à cela</w:t>
      </w:r>
      <w:r w:rsidR="008C6777">
        <w:t>.</w:t>
      </w:r>
    </w:p>
    <w:p w14:paraId="46E00956" w14:textId="27FBFC06" w:rsidR="00B86016" w:rsidRPr="00B90685" w:rsidRDefault="00B86016" w:rsidP="004058F8">
      <w:pPr>
        <w:spacing w:before="0" w:after="0"/>
      </w:pPr>
      <w:r w:rsidRPr="00B90685">
        <w:t>Nos trois abbés</w:t>
      </w:r>
      <w:r w:rsidR="008C6777">
        <w:t xml:space="preserve">, </w:t>
      </w:r>
      <w:r w:rsidRPr="00B90685">
        <w:t>déjà</w:t>
      </w:r>
      <w:r w:rsidR="008C6777">
        <w:t xml:space="preserve">, </w:t>
      </w:r>
      <w:r w:rsidRPr="00B90685">
        <w:t>par quelques escapades</w:t>
      </w:r>
    </w:p>
    <w:p w14:paraId="4B4B8C28" w14:textId="77777777" w:rsidR="008C6777" w:rsidRDefault="00B86016" w:rsidP="004058F8">
      <w:pPr>
        <w:spacing w:before="0" w:after="0"/>
      </w:pPr>
      <w:r w:rsidRPr="00B90685">
        <w:t>Étaient assez connus parmi leurs camarades</w:t>
      </w:r>
      <w:r w:rsidR="008C6777">
        <w:t> ;</w:t>
      </w:r>
    </w:p>
    <w:p w14:paraId="07F29D97" w14:textId="66AE6452" w:rsidR="00B86016" w:rsidRPr="00B90685" w:rsidRDefault="00B86016" w:rsidP="004058F8">
      <w:pPr>
        <w:spacing w:before="0" w:after="0"/>
      </w:pPr>
      <w:r w:rsidRPr="00B90685">
        <w:t>De tout temps sur leur compte une faible rumeur</w:t>
      </w:r>
    </w:p>
    <w:p w14:paraId="18E3AD54" w14:textId="77777777" w:rsidR="008C6777" w:rsidRDefault="00B86016" w:rsidP="004058F8">
      <w:pPr>
        <w:spacing w:before="0" w:after="0"/>
      </w:pPr>
      <w:r w:rsidRPr="00B90685">
        <w:t>Mettait l</w:t>
      </w:r>
      <w:r w:rsidR="008C6777">
        <w:t>’</w:t>
      </w:r>
      <w:r w:rsidRPr="00B90685">
        <w:t>un en souci</w:t>
      </w:r>
      <w:r w:rsidR="008C6777">
        <w:t xml:space="preserve">, </w:t>
      </w:r>
      <w:r w:rsidRPr="00B90685">
        <w:t>cet autre en belle humeur</w:t>
      </w:r>
      <w:r w:rsidR="008C6777">
        <w:t>…</w:t>
      </w:r>
    </w:p>
    <w:p w14:paraId="6AD9433E" w14:textId="77777777" w:rsidR="008C6777" w:rsidRDefault="00B86016" w:rsidP="004058F8">
      <w:pPr>
        <w:spacing w:before="0" w:after="0"/>
      </w:pPr>
      <w:r w:rsidRPr="00B90685">
        <w:t>Ils avaient ouï parler de la belle Bretonne</w:t>
      </w:r>
      <w:r w:rsidR="008C6777">
        <w:t> ;</w:t>
      </w:r>
    </w:p>
    <w:p w14:paraId="0CDF88CB" w14:textId="717D314D" w:rsidR="00B86016" w:rsidRPr="00B90685" w:rsidRDefault="00B86016" w:rsidP="004058F8">
      <w:pPr>
        <w:spacing w:before="0" w:after="0"/>
      </w:pPr>
      <w:r w:rsidRPr="00B90685">
        <w:t>Et sans se soucier de leur maître qui tonne</w:t>
      </w:r>
    </w:p>
    <w:p w14:paraId="0642113D" w14:textId="77777777" w:rsidR="008C6777" w:rsidRDefault="00B86016" w:rsidP="004058F8">
      <w:pPr>
        <w:spacing w:before="0" w:after="0"/>
      </w:pPr>
      <w:r w:rsidRPr="00B90685">
        <w:t>Et qui punit</w:t>
      </w:r>
      <w:r w:rsidR="008C6777">
        <w:t xml:space="preserve">, </w:t>
      </w:r>
      <w:r w:rsidRPr="00B90685">
        <w:t>dit-on</w:t>
      </w:r>
      <w:r w:rsidR="008C6777">
        <w:t xml:space="preserve">, </w:t>
      </w:r>
      <w:r w:rsidRPr="00B90685">
        <w:t>les prévaricateurs</w:t>
      </w:r>
      <w:r w:rsidR="008C6777">
        <w:t>,</w:t>
      </w:r>
    </w:p>
    <w:p w14:paraId="7B0E39C5" w14:textId="2BF58D7F" w:rsidR="00B86016" w:rsidRPr="00B90685" w:rsidRDefault="00B86016" w:rsidP="004058F8">
      <w:pPr>
        <w:spacing w:before="0" w:after="0"/>
      </w:pPr>
      <w:r w:rsidRPr="00B90685">
        <w:t>De l</w:t>
      </w:r>
      <w:r w:rsidR="008C6777">
        <w:t>’</w:t>
      </w:r>
      <w:r w:rsidRPr="00B90685">
        <w:t>infante ils savaient le faible pour tout homme</w:t>
      </w:r>
    </w:p>
    <w:p w14:paraId="106A8761" w14:textId="77777777" w:rsidR="008C6777" w:rsidRDefault="00B86016" w:rsidP="004058F8">
      <w:pPr>
        <w:spacing w:before="0" w:after="0"/>
        <w:ind w:firstLine="0"/>
        <w:jc w:val="center"/>
      </w:pPr>
      <w:r w:rsidRPr="008C6777">
        <w:t>Beau</w:t>
      </w:r>
      <w:r w:rsidR="008C6777">
        <w:t xml:space="preserve">, </w:t>
      </w:r>
      <w:r w:rsidRPr="008C6777">
        <w:t>jeune et surtout bien bâti</w:t>
      </w:r>
      <w:r w:rsidR="008C6777">
        <w:t>.</w:t>
      </w:r>
    </w:p>
    <w:p w14:paraId="43B98CD4" w14:textId="77777777" w:rsidR="008C6777" w:rsidRDefault="00B86016" w:rsidP="004058F8">
      <w:pPr>
        <w:spacing w:before="0" w:after="0"/>
      </w:pPr>
      <w:r w:rsidRPr="00B90685">
        <w:t>J</w:t>
      </w:r>
      <w:r w:rsidR="008C6777">
        <w:t>’</w:t>
      </w:r>
      <w:r w:rsidRPr="00B90685">
        <w:t>en connais qui</w:t>
      </w:r>
      <w:r w:rsidR="008C6777">
        <w:t xml:space="preserve">, </w:t>
      </w:r>
      <w:r w:rsidRPr="00B90685">
        <w:t>comme eux</w:t>
      </w:r>
      <w:r w:rsidR="008C6777">
        <w:t xml:space="preserve">, </w:t>
      </w:r>
      <w:r w:rsidRPr="00B90685">
        <w:t>y eussent compâti</w:t>
      </w:r>
      <w:r w:rsidR="008C6777">
        <w:t>.</w:t>
      </w:r>
    </w:p>
    <w:p w14:paraId="398B3695" w14:textId="77777777" w:rsidR="008C6777" w:rsidRDefault="00B86016" w:rsidP="004058F8">
      <w:pPr>
        <w:spacing w:before="0" w:after="0"/>
      </w:pPr>
      <w:r w:rsidRPr="00B90685">
        <w:t>Les abbés très dispos mordirent à la pomme</w:t>
      </w:r>
      <w:r w:rsidR="008C6777">
        <w:t>,</w:t>
      </w:r>
    </w:p>
    <w:p w14:paraId="6C1DF9EE" w14:textId="77777777" w:rsidR="008C6777" w:rsidRDefault="00B86016" w:rsidP="004058F8">
      <w:pPr>
        <w:spacing w:before="0" w:after="0"/>
      </w:pPr>
      <w:r w:rsidRPr="00B90685">
        <w:t>Ils étaient assez bien</w:t>
      </w:r>
      <w:r w:rsidR="008C6777">
        <w:t xml:space="preserve">, </w:t>
      </w:r>
      <w:r w:rsidRPr="00B90685">
        <w:t>mâles et vigoureux</w:t>
      </w:r>
      <w:r w:rsidR="008C6777">
        <w:t>,</w:t>
      </w:r>
    </w:p>
    <w:p w14:paraId="7FB87693" w14:textId="77777777" w:rsidR="008C6777" w:rsidRDefault="00B86016" w:rsidP="004058F8">
      <w:pPr>
        <w:spacing w:before="0" w:after="0"/>
      </w:pPr>
      <w:r w:rsidRPr="00B90685">
        <w:t>Ce qui ne gâte rien quand on est amoureux</w:t>
      </w:r>
      <w:r w:rsidR="008C6777">
        <w:t>.</w:t>
      </w:r>
    </w:p>
    <w:p w14:paraId="0BB58FEC" w14:textId="550A1AF1" w:rsidR="00B86016" w:rsidRPr="00B90685" w:rsidRDefault="00B86016" w:rsidP="004058F8">
      <w:pPr>
        <w:spacing w:before="0" w:after="0"/>
      </w:pPr>
      <w:r w:rsidRPr="00B90685">
        <w:t>Notre miss a trouvé plaisante cette affaire</w:t>
      </w:r>
    </w:p>
    <w:p w14:paraId="2972ED4C" w14:textId="77777777" w:rsidR="008C6777" w:rsidRDefault="00B86016" w:rsidP="004058F8">
      <w:pPr>
        <w:spacing w:before="0" w:after="0"/>
      </w:pPr>
      <w:r w:rsidRPr="00B90685">
        <w:t>Et les accueillant bien les voulut satisfaire</w:t>
      </w:r>
      <w:r w:rsidR="008C6777">
        <w:t>…</w:t>
      </w:r>
    </w:p>
    <w:p w14:paraId="0DF19D9C" w14:textId="62A9DC3D" w:rsidR="00B86016" w:rsidRPr="00B90685" w:rsidRDefault="00B86016" w:rsidP="004058F8">
      <w:pPr>
        <w:spacing w:before="0" w:after="0"/>
      </w:pPr>
      <w:r w:rsidRPr="00B90685">
        <w:t>Leur robe aussi donnait je ne sais quel cachet</w:t>
      </w:r>
    </w:p>
    <w:p w14:paraId="0938107D" w14:textId="65D6E70B" w:rsidR="00B86016" w:rsidRPr="00B90685" w:rsidRDefault="00B86016" w:rsidP="004058F8">
      <w:pPr>
        <w:spacing w:before="0" w:after="0"/>
      </w:pPr>
      <w:r w:rsidRPr="00B90685">
        <w:t>À cet amour ardent dont le feu s</w:t>
      </w:r>
      <w:r w:rsidR="008C6777">
        <w:t>’</w:t>
      </w:r>
      <w:r w:rsidRPr="00B90685">
        <w:t>y cachait</w:t>
      </w:r>
    </w:p>
    <w:p w14:paraId="41EA7A10" w14:textId="77777777" w:rsidR="008C6777" w:rsidRDefault="00B86016" w:rsidP="004058F8">
      <w:pPr>
        <w:spacing w:before="0" w:after="0"/>
        <w:ind w:firstLine="0"/>
        <w:jc w:val="center"/>
      </w:pPr>
      <w:r w:rsidRPr="008C6777">
        <w:t>Sous des apparences austères</w:t>
      </w:r>
      <w:r w:rsidR="008C6777">
        <w:t>.</w:t>
      </w:r>
    </w:p>
    <w:p w14:paraId="16F05CF0" w14:textId="77777777" w:rsidR="008C6777" w:rsidRDefault="00B86016" w:rsidP="004058F8">
      <w:pPr>
        <w:spacing w:before="0" w:after="0"/>
      </w:pPr>
      <w:r w:rsidRPr="00B90685">
        <w:t>Les femmes sont toujours friandes de mystères</w:t>
      </w:r>
      <w:r w:rsidR="008C6777">
        <w:t>.</w:t>
      </w:r>
    </w:p>
    <w:p w14:paraId="7BFC8B12" w14:textId="5B599685" w:rsidR="00B86016" w:rsidRPr="00B90685" w:rsidRDefault="00B86016" w:rsidP="004058F8">
      <w:pPr>
        <w:spacing w:before="0" w:after="0"/>
      </w:pPr>
      <w:r w:rsidRPr="00B90685">
        <w:t>En celle-ci germait la secrète raison</w:t>
      </w:r>
    </w:p>
    <w:p w14:paraId="4FBCE90B" w14:textId="77777777" w:rsidR="008C6777" w:rsidRDefault="00B86016" w:rsidP="004058F8">
      <w:pPr>
        <w:spacing w:before="0" w:after="0"/>
      </w:pPr>
      <w:r w:rsidRPr="00B90685">
        <w:t>De juger elle-même</w:t>
      </w:r>
      <w:r w:rsidR="008C6777">
        <w:t xml:space="preserve">, </w:t>
      </w:r>
      <w:r w:rsidRPr="00B90685">
        <w:t>et par comparaison</w:t>
      </w:r>
      <w:r w:rsidR="008C6777">
        <w:t>,</w:t>
      </w:r>
    </w:p>
    <w:p w14:paraId="4608AE25" w14:textId="1E2A16E4" w:rsidR="00B86016" w:rsidRPr="00B90685" w:rsidRDefault="00B86016" w:rsidP="004058F8">
      <w:pPr>
        <w:spacing w:before="0" w:after="0"/>
      </w:pPr>
      <w:r w:rsidRPr="00B90685">
        <w:t>Qui peut être en amour meilleur chef de colonne</w:t>
      </w:r>
    </w:p>
    <w:p w14:paraId="7EB76D86" w14:textId="77777777" w:rsidR="008C6777" w:rsidRDefault="00B86016" w:rsidP="004058F8">
      <w:pPr>
        <w:spacing w:before="0" w:after="0"/>
      </w:pPr>
      <w:r w:rsidRPr="00B90685">
        <w:t>Des héros de l</w:t>
      </w:r>
      <w:r w:rsidR="008C6777">
        <w:t>’</w:t>
      </w:r>
      <w:r w:rsidRPr="00B90685">
        <w:t>Église ou de ceux de Bellone</w:t>
      </w:r>
      <w:r w:rsidR="008C6777">
        <w:t>.</w:t>
      </w:r>
    </w:p>
    <w:p w14:paraId="1DB69142" w14:textId="77777777" w:rsidR="008C6777" w:rsidRDefault="00B86016" w:rsidP="004058F8">
      <w:pPr>
        <w:spacing w:before="0" w:after="0"/>
      </w:pPr>
      <w:r w:rsidRPr="00B90685">
        <w:t>Leur secret</w:t>
      </w:r>
      <w:r w:rsidR="008C6777">
        <w:t xml:space="preserve">, </w:t>
      </w:r>
      <w:r w:rsidRPr="00B90685">
        <w:t>paraît-il</w:t>
      </w:r>
      <w:r w:rsidR="008C6777">
        <w:t xml:space="preserve">, </w:t>
      </w:r>
      <w:r w:rsidRPr="00B90685">
        <w:t>avait été vendu</w:t>
      </w:r>
      <w:r w:rsidR="008C6777">
        <w:t> ;</w:t>
      </w:r>
    </w:p>
    <w:p w14:paraId="1D1E59E7" w14:textId="77777777" w:rsidR="008C6777" w:rsidRDefault="00B86016" w:rsidP="004058F8">
      <w:pPr>
        <w:spacing w:before="0" w:after="0"/>
      </w:pPr>
      <w:r w:rsidRPr="00B90685">
        <w:lastRenderedPageBreak/>
        <w:t>Et pendant qu</w:t>
      </w:r>
      <w:r w:rsidR="008C6777">
        <w:t>’</w:t>
      </w:r>
      <w:r w:rsidRPr="00B90685">
        <w:t>ils goûtaient à ce fruit défendu</w:t>
      </w:r>
      <w:r w:rsidR="008C6777">
        <w:t>,</w:t>
      </w:r>
    </w:p>
    <w:p w14:paraId="741CD29F" w14:textId="7FEF5F0C" w:rsidR="00B86016" w:rsidRPr="00B90685" w:rsidRDefault="00B86016" w:rsidP="004058F8">
      <w:pPr>
        <w:spacing w:before="0" w:after="0"/>
      </w:pPr>
      <w:r w:rsidRPr="00B90685">
        <w:t>Que d</w:t>
      </w:r>
      <w:r w:rsidR="008C6777">
        <w:t>’</w:t>
      </w:r>
      <w:r w:rsidRPr="00B90685">
        <w:t>un regard ardent</w:t>
      </w:r>
      <w:r w:rsidR="008C6777">
        <w:t xml:space="preserve">, </w:t>
      </w:r>
      <w:r w:rsidRPr="00B90685">
        <w:t>que d</w:t>
      </w:r>
      <w:r w:rsidR="008C6777">
        <w:t>’</w:t>
      </w:r>
      <w:r w:rsidRPr="00B90685">
        <w:t>une main bénite</w:t>
      </w:r>
    </w:p>
    <w:p w14:paraId="31C649B8" w14:textId="77777777" w:rsidR="008C6777" w:rsidRDefault="00B86016" w:rsidP="004058F8">
      <w:pPr>
        <w:spacing w:before="0" w:after="0"/>
      </w:pPr>
      <w:r w:rsidRPr="00B90685">
        <w:t>Ils caressaient ainsi les charmes d</w:t>
      </w:r>
      <w:r w:rsidR="008C6777">
        <w:t>’</w:t>
      </w:r>
      <w:r w:rsidRPr="00B90685">
        <w:t>Aphrodite</w:t>
      </w:r>
      <w:r w:rsidR="008C6777">
        <w:t>,</w:t>
      </w:r>
    </w:p>
    <w:p w14:paraId="68169C62" w14:textId="77777777" w:rsidR="008C6777" w:rsidRDefault="00B86016" w:rsidP="004058F8">
      <w:pPr>
        <w:spacing w:before="0" w:after="0"/>
        <w:ind w:firstLine="0"/>
        <w:jc w:val="center"/>
      </w:pPr>
      <w:r w:rsidRPr="008C6777">
        <w:t>La vengeance se préparait</w:t>
      </w:r>
      <w:r w:rsidR="008C6777">
        <w:t> ;</w:t>
      </w:r>
    </w:p>
    <w:p w14:paraId="5BD3A587" w14:textId="77777777" w:rsidR="008C6777" w:rsidRDefault="00B86016" w:rsidP="004058F8">
      <w:pPr>
        <w:spacing w:before="0" w:after="0"/>
        <w:ind w:firstLine="0"/>
        <w:jc w:val="center"/>
      </w:pPr>
      <w:r w:rsidRPr="008C6777">
        <w:t>Elle exécuta son arrêt</w:t>
      </w:r>
      <w:r w:rsidR="008C6777">
        <w:t>.</w:t>
      </w:r>
    </w:p>
    <w:p w14:paraId="576FDB02" w14:textId="77777777" w:rsidR="008C6777" w:rsidRDefault="00B86016" w:rsidP="004058F8">
      <w:pPr>
        <w:spacing w:before="0" w:after="0"/>
      </w:pPr>
      <w:r w:rsidRPr="00B90685">
        <w:t>Le sabre aura</w:t>
      </w:r>
      <w:r w:rsidR="008C6777">
        <w:t xml:space="preserve">, </w:t>
      </w:r>
      <w:r w:rsidRPr="00B90685">
        <w:t>je crois</w:t>
      </w:r>
      <w:r w:rsidR="008C6777">
        <w:t xml:space="preserve">, </w:t>
      </w:r>
      <w:r w:rsidRPr="00B90685">
        <w:t>raison de la calotte</w:t>
      </w:r>
      <w:r w:rsidR="008C6777">
        <w:t> ;</w:t>
      </w:r>
    </w:p>
    <w:p w14:paraId="06A1643A" w14:textId="77777777" w:rsidR="008C6777" w:rsidRDefault="00B86016" w:rsidP="004058F8">
      <w:pPr>
        <w:spacing w:before="0" w:after="0"/>
        <w:ind w:firstLine="0"/>
        <w:jc w:val="center"/>
      </w:pPr>
      <w:r w:rsidRPr="008C6777">
        <w:t>Et voici ce qui se complote</w:t>
      </w:r>
      <w:r w:rsidR="008C6777">
        <w:t> :</w:t>
      </w:r>
    </w:p>
    <w:p w14:paraId="24F5315C" w14:textId="7931CD64" w:rsidR="00B86016" w:rsidRPr="008C6777" w:rsidRDefault="00B86016" w:rsidP="004058F8">
      <w:pPr>
        <w:spacing w:before="0" w:after="0"/>
        <w:ind w:firstLine="0"/>
        <w:jc w:val="center"/>
      </w:pPr>
      <w:r w:rsidRPr="008C6777">
        <w:t>Nos officiers supplantés</w:t>
      </w:r>
    </w:p>
    <w:p w14:paraId="154DAFEA" w14:textId="77777777" w:rsidR="008C6777" w:rsidRDefault="00B86016" w:rsidP="004058F8">
      <w:pPr>
        <w:spacing w:before="0" w:after="0"/>
        <w:ind w:firstLine="0"/>
        <w:jc w:val="center"/>
      </w:pPr>
      <w:r w:rsidRPr="008C6777">
        <w:t>Devant la porte sont plantés</w:t>
      </w:r>
      <w:r w:rsidR="008C6777">
        <w:t>.</w:t>
      </w:r>
    </w:p>
    <w:p w14:paraId="7D2E53F8" w14:textId="788EB1F3" w:rsidR="00B86016" w:rsidRPr="008C6777" w:rsidRDefault="00B86016" w:rsidP="004058F8">
      <w:pPr>
        <w:spacing w:before="0" w:after="0"/>
        <w:ind w:firstLine="0"/>
        <w:jc w:val="center"/>
      </w:pPr>
      <w:r w:rsidRPr="008C6777">
        <w:t>Un morceau de bois se découvre</w:t>
      </w:r>
    </w:p>
    <w:p w14:paraId="3A52643C" w14:textId="77777777" w:rsidR="008C6777" w:rsidRDefault="00B86016" w:rsidP="004058F8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mis dans la poignée</w:t>
      </w:r>
      <w:r w:rsidR="008C6777">
        <w:t xml:space="preserve">, </w:t>
      </w:r>
      <w:r w:rsidRPr="00B90685">
        <w:t>empêche que l</w:t>
      </w:r>
      <w:r w:rsidR="008C6777">
        <w:t>’</w:t>
      </w:r>
      <w:r w:rsidRPr="00B90685">
        <w:t>on ouvre</w:t>
      </w:r>
      <w:r w:rsidR="008C6777">
        <w:t>.</w:t>
      </w:r>
    </w:p>
    <w:p w14:paraId="5941D633" w14:textId="60626891" w:rsidR="00B86016" w:rsidRPr="00B90685" w:rsidRDefault="00B86016" w:rsidP="004058F8">
      <w:pPr>
        <w:spacing w:before="0" w:after="0"/>
      </w:pPr>
      <w:r w:rsidRPr="00B90685">
        <w:t>Alors ils crient</w:t>
      </w:r>
      <w:r w:rsidR="008C6777">
        <w:t> : « </w:t>
      </w:r>
      <w:r w:rsidRPr="00B90685">
        <w:t>Au feu</w:t>
      </w:r>
      <w:r w:rsidR="008C6777">
        <w:t> !… (</w:t>
      </w:r>
      <w:r w:rsidRPr="00B90685">
        <w:t>à pleins poumons</w:t>
      </w:r>
      <w:r w:rsidR="008C6777">
        <w:t xml:space="preserve">), </w:t>
      </w:r>
      <w:r w:rsidRPr="00B90685">
        <w:t>au feu</w:t>
      </w:r>
      <w:r w:rsidR="008C6777">
        <w:t> ! »</w:t>
      </w:r>
    </w:p>
    <w:p w14:paraId="679D3F40" w14:textId="77777777" w:rsidR="008C6777" w:rsidRDefault="00B86016" w:rsidP="004058F8">
      <w:pPr>
        <w:spacing w:before="0" w:after="0"/>
        <w:ind w:firstLine="0"/>
        <w:jc w:val="center"/>
      </w:pPr>
      <w:r w:rsidRPr="008C6777">
        <w:t>Ce qui fit son effet</w:t>
      </w:r>
      <w:r w:rsidR="008C6777">
        <w:t xml:space="preserve">, </w:t>
      </w:r>
      <w:r w:rsidRPr="008C6777">
        <w:t>parbleu</w:t>
      </w:r>
      <w:r w:rsidR="008C6777">
        <w:t> !</w:t>
      </w:r>
    </w:p>
    <w:p w14:paraId="3E019978" w14:textId="77777777" w:rsidR="008C6777" w:rsidRDefault="00B86016" w:rsidP="004058F8">
      <w:pPr>
        <w:spacing w:before="0" w:after="0"/>
      </w:pPr>
      <w:r w:rsidRPr="00B90685">
        <w:t>Nos abbés amoureux descendent quatre à quatre</w:t>
      </w:r>
      <w:r w:rsidR="008C6777">
        <w:t> ;</w:t>
      </w:r>
    </w:p>
    <w:p w14:paraId="0EF6A10C" w14:textId="77777777" w:rsidR="008C6777" w:rsidRDefault="00B86016" w:rsidP="004058F8">
      <w:pPr>
        <w:spacing w:before="0" w:after="0"/>
      </w:pPr>
      <w:r w:rsidRPr="00B90685">
        <w:t>Mais la porte est barrée</w:t>
      </w:r>
      <w:r w:rsidR="008C6777">
        <w:t xml:space="preserve"> ; </w:t>
      </w:r>
      <w:r w:rsidRPr="00B90685">
        <w:t>il en fallut rabattre</w:t>
      </w:r>
      <w:r w:rsidR="008C6777">
        <w:t>.</w:t>
      </w:r>
    </w:p>
    <w:p w14:paraId="0D2AC89F" w14:textId="77777777" w:rsidR="008C6777" w:rsidRDefault="00B86016" w:rsidP="004058F8">
      <w:pPr>
        <w:spacing w:before="0" w:after="0"/>
      </w:pPr>
      <w:r w:rsidRPr="00B90685">
        <w:t>Que faire</w:t>
      </w:r>
      <w:r w:rsidR="008C6777">
        <w:t xml:space="preserve"> ? </w:t>
      </w:r>
      <w:r w:rsidRPr="00B90685">
        <w:t>ils sont surpris</w:t>
      </w:r>
      <w:r w:rsidR="008C6777">
        <w:t xml:space="preserve"> ; </w:t>
      </w:r>
      <w:r w:rsidRPr="00B90685">
        <w:t>ils se trouvent pincés</w:t>
      </w:r>
      <w:r w:rsidR="008C6777">
        <w:t> ;</w:t>
      </w:r>
    </w:p>
    <w:p w14:paraId="0645589D" w14:textId="77777777" w:rsidR="008C6777" w:rsidRDefault="00B86016" w:rsidP="004058F8">
      <w:pPr>
        <w:spacing w:before="0" w:after="0"/>
      </w:pPr>
      <w:r w:rsidRPr="00B90685">
        <w:t>Demain</w:t>
      </w:r>
      <w:r w:rsidR="008C6777">
        <w:t xml:space="preserve">, </w:t>
      </w:r>
      <w:r w:rsidRPr="00B90685">
        <w:t>par l</w:t>
      </w:r>
      <w:r w:rsidR="008C6777">
        <w:t>’</w:t>
      </w:r>
      <w:r w:rsidRPr="00B90685">
        <w:t>interdit ils vont être évincés</w:t>
      </w:r>
      <w:r w:rsidR="008C6777">
        <w:t>.</w:t>
      </w:r>
    </w:p>
    <w:p w14:paraId="1ED9970E" w14:textId="77777777" w:rsidR="008C6777" w:rsidRDefault="00B86016" w:rsidP="004058F8">
      <w:pPr>
        <w:spacing w:before="0" w:after="0"/>
      </w:pPr>
      <w:r w:rsidRPr="00B90685">
        <w:t>C</w:t>
      </w:r>
      <w:r w:rsidR="008C6777">
        <w:t>’</w:t>
      </w:r>
      <w:r w:rsidRPr="00B90685">
        <w:t>est un mal qu</w:t>
      </w:r>
      <w:r w:rsidR="008C6777">
        <w:t>’</w:t>
      </w:r>
      <w:r w:rsidRPr="00B90685">
        <w:t>à tout prix il faut que l</w:t>
      </w:r>
      <w:r w:rsidR="008C6777">
        <w:t>’</w:t>
      </w:r>
      <w:r w:rsidRPr="00B90685">
        <w:t>on évite</w:t>
      </w:r>
      <w:r w:rsidR="008C6777">
        <w:t> :</w:t>
      </w:r>
    </w:p>
    <w:p w14:paraId="2CE599E5" w14:textId="77777777" w:rsidR="008C6777" w:rsidRDefault="00B86016" w:rsidP="004058F8">
      <w:pPr>
        <w:spacing w:before="0" w:after="0"/>
      </w:pPr>
      <w:r w:rsidRPr="00B90685">
        <w:t>On remonte en deux temps</w:t>
      </w:r>
      <w:r w:rsidR="008C6777">
        <w:t xml:space="preserve"> ; </w:t>
      </w:r>
      <w:r w:rsidRPr="00B90685">
        <w:t>on attache deux draps</w:t>
      </w:r>
      <w:r w:rsidR="008C6777">
        <w:t>,</w:t>
      </w:r>
    </w:p>
    <w:p w14:paraId="605A77CA" w14:textId="77777777" w:rsidR="008C6777" w:rsidRDefault="00B86016" w:rsidP="004058F8">
      <w:pPr>
        <w:spacing w:before="0" w:after="0"/>
      </w:pPr>
      <w:r w:rsidRPr="00B90685">
        <w:t>On ouvre la fenêtre</w:t>
      </w:r>
      <w:r w:rsidR="008C6777">
        <w:t xml:space="preserve">, </w:t>
      </w:r>
      <w:r w:rsidRPr="00B90685">
        <w:t>on les fixe et</w:t>
      </w:r>
      <w:r w:rsidR="008C6777">
        <w:t xml:space="preserve">, </w:t>
      </w:r>
      <w:r w:rsidRPr="00B90685">
        <w:t>bien vite</w:t>
      </w:r>
      <w:r w:rsidR="008C6777">
        <w:t>,</w:t>
      </w:r>
    </w:p>
    <w:p w14:paraId="0D3B2803" w14:textId="7F4DA25B" w:rsidR="00B86016" w:rsidRPr="00B90685" w:rsidRDefault="00B86016" w:rsidP="004058F8">
      <w:pPr>
        <w:spacing w:before="0" w:after="0"/>
      </w:pPr>
      <w:r w:rsidRPr="00B90685">
        <w:t>On détale au plus tôt</w:t>
      </w:r>
      <w:r w:rsidR="008C6777">
        <w:t xml:space="preserve">… </w:t>
      </w:r>
      <w:r w:rsidRPr="00B90685">
        <w:t>Des souris ou des rats</w:t>
      </w:r>
    </w:p>
    <w:p w14:paraId="1D49EB34" w14:textId="77777777" w:rsidR="008C6777" w:rsidRDefault="00B86016" w:rsidP="004058F8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eussent pas été plus agiles</w:t>
      </w:r>
      <w:r w:rsidR="008C6777">
        <w:t> ;</w:t>
      </w:r>
    </w:p>
    <w:p w14:paraId="6735BDDD" w14:textId="77777777" w:rsidR="008C6777" w:rsidRDefault="00B86016" w:rsidP="004058F8">
      <w:pPr>
        <w:spacing w:before="0" w:after="0"/>
      </w:pPr>
      <w:r w:rsidRPr="00B90685">
        <w:t>Mais les officiers</w:t>
      </w:r>
      <w:r w:rsidR="008C6777">
        <w:t xml:space="preserve">, </w:t>
      </w:r>
      <w:r w:rsidRPr="00B90685">
        <w:t>sans être moins habiles</w:t>
      </w:r>
      <w:r w:rsidR="008C6777">
        <w:t>,</w:t>
      </w:r>
    </w:p>
    <w:p w14:paraId="433FD966" w14:textId="37D0FAE4" w:rsidR="00B86016" w:rsidRPr="008C6777" w:rsidRDefault="00B86016" w:rsidP="004058F8">
      <w:pPr>
        <w:spacing w:before="0" w:after="0"/>
        <w:ind w:firstLine="0"/>
        <w:jc w:val="center"/>
      </w:pPr>
      <w:r w:rsidRPr="008C6777">
        <w:t>De nouveau crient</w:t>
      </w:r>
      <w:r w:rsidR="008C6777">
        <w:t> : « </w:t>
      </w:r>
      <w:r w:rsidRPr="008C6777">
        <w:t>Aux voleurs</w:t>
      </w:r>
      <w:r w:rsidR="008C6777">
        <w:t xml:space="preserve"> ! </w:t>
      </w:r>
      <w:r w:rsidRPr="008C6777">
        <w:t>arrêtez</w:t>
      </w:r>
      <w:r w:rsidR="008C6777">
        <w:t> !… »</w:t>
      </w:r>
    </w:p>
    <w:p w14:paraId="0A206E54" w14:textId="77777777" w:rsidR="008C6777" w:rsidRDefault="00B86016" w:rsidP="004058F8">
      <w:pPr>
        <w:spacing w:before="0" w:after="0"/>
      </w:pPr>
      <w:r w:rsidRPr="00B90685">
        <w:t>Dans la gueule du loup ils se sont donc jetés</w:t>
      </w:r>
      <w:r w:rsidR="008C6777">
        <w:t>,</w:t>
      </w:r>
    </w:p>
    <w:p w14:paraId="2D90E62B" w14:textId="77777777" w:rsidR="008C6777" w:rsidRDefault="00B86016" w:rsidP="004058F8">
      <w:pPr>
        <w:spacing w:before="0" w:after="0"/>
        <w:ind w:firstLine="0"/>
        <w:jc w:val="center"/>
      </w:pPr>
      <w:r w:rsidRPr="008C6777">
        <w:t>Ces pauvres prêtres</w:t>
      </w:r>
      <w:r w:rsidR="008C6777">
        <w:t xml:space="preserve"> ; </w:t>
      </w:r>
      <w:r w:rsidRPr="008C6777">
        <w:t>c</w:t>
      </w:r>
      <w:r w:rsidR="008C6777">
        <w:t>’</w:t>
      </w:r>
      <w:r w:rsidRPr="008C6777">
        <w:t>est dommage</w:t>
      </w:r>
      <w:r w:rsidR="008C6777">
        <w:t>.</w:t>
      </w:r>
    </w:p>
    <w:p w14:paraId="25827BD2" w14:textId="77777777" w:rsidR="008C6777" w:rsidRDefault="00B86016" w:rsidP="004058F8">
      <w:pPr>
        <w:spacing w:before="0" w:after="0"/>
      </w:pPr>
      <w:r w:rsidRPr="00B90685">
        <w:t>La foule s</w:t>
      </w:r>
      <w:r w:rsidR="008C6777">
        <w:t>’</w:t>
      </w:r>
      <w:r w:rsidRPr="00B90685">
        <w:t>amassait à cet affreux tapage</w:t>
      </w:r>
      <w:r w:rsidR="008C6777">
        <w:t> ;</w:t>
      </w:r>
    </w:p>
    <w:p w14:paraId="1A5CEEE3" w14:textId="77777777" w:rsidR="008C6777" w:rsidRDefault="00B86016" w:rsidP="004058F8">
      <w:pPr>
        <w:spacing w:before="0" w:after="0"/>
        <w:ind w:firstLine="0"/>
        <w:jc w:val="center"/>
      </w:pPr>
      <w:r w:rsidRPr="008C6777">
        <w:t>Elle les traque et les poursuit</w:t>
      </w:r>
      <w:r w:rsidR="008C6777">
        <w:t>.</w:t>
      </w:r>
    </w:p>
    <w:p w14:paraId="2F679B19" w14:textId="19D4F8E3" w:rsidR="00B86016" w:rsidRPr="008C6777" w:rsidRDefault="00B86016" w:rsidP="004058F8">
      <w:pPr>
        <w:spacing w:before="0" w:after="0"/>
        <w:ind w:firstLine="0"/>
        <w:jc w:val="center"/>
      </w:pPr>
      <w:r w:rsidRPr="008C6777">
        <w:t>Heureusement qu</w:t>
      </w:r>
      <w:r w:rsidR="008C6777">
        <w:t>’</w:t>
      </w:r>
      <w:r w:rsidRPr="008C6777">
        <w:t>il faisait nuit</w:t>
      </w:r>
    </w:p>
    <w:p w14:paraId="34B5E706" w14:textId="77777777" w:rsidR="00B86016" w:rsidRPr="008C6777" w:rsidRDefault="00B86016" w:rsidP="004058F8">
      <w:pPr>
        <w:spacing w:before="0" w:after="0"/>
        <w:ind w:firstLine="0"/>
        <w:jc w:val="center"/>
      </w:pPr>
      <w:r w:rsidRPr="008C6777">
        <w:t>Et que nos ecclésiastiques</w:t>
      </w:r>
    </w:p>
    <w:p w14:paraId="4FA092F1" w14:textId="77777777" w:rsidR="008C6777" w:rsidRDefault="00B86016" w:rsidP="004058F8">
      <w:pPr>
        <w:spacing w:before="0" w:after="0"/>
        <w:ind w:firstLine="0"/>
        <w:jc w:val="center"/>
      </w:pPr>
      <w:r w:rsidRPr="008C6777">
        <w:t>Eurent des jambes élastiques</w:t>
      </w:r>
      <w:r w:rsidR="008C6777">
        <w:t>…</w:t>
      </w:r>
    </w:p>
    <w:p w14:paraId="3DE53C97" w14:textId="77777777" w:rsidR="008C6777" w:rsidRDefault="00B86016" w:rsidP="004058F8">
      <w:pPr>
        <w:spacing w:before="0" w:after="0"/>
      </w:pPr>
      <w:r w:rsidRPr="00B90685">
        <w:t>Du sort avaient-ils pu compter sur la rigueur</w:t>
      </w:r>
      <w:r w:rsidR="008C6777">
        <w:t> ?</w:t>
      </w:r>
    </w:p>
    <w:p w14:paraId="531EC6FA" w14:textId="77777777" w:rsidR="008C6777" w:rsidRDefault="00B86016" w:rsidP="004058F8">
      <w:pPr>
        <w:spacing w:before="0" w:after="0"/>
        <w:ind w:firstLine="0"/>
        <w:jc w:val="center"/>
      </w:pPr>
      <w:r w:rsidRPr="008C6777">
        <w:t>Sur ce point que chacun disserte</w:t>
      </w:r>
      <w:r w:rsidR="008C6777">
        <w:t> ;</w:t>
      </w:r>
    </w:p>
    <w:p w14:paraId="1D1C81F2" w14:textId="1E523743" w:rsidR="00B86016" w:rsidRPr="00B90685" w:rsidRDefault="00B86016" w:rsidP="004058F8">
      <w:pPr>
        <w:spacing w:before="0" w:after="0"/>
      </w:pPr>
      <w:r w:rsidRPr="00B90685">
        <w:lastRenderedPageBreak/>
        <w:t>Le fait est qu</w:t>
      </w:r>
      <w:r w:rsidR="008C6777">
        <w:t>’</w:t>
      </w:r>
      <w:r w:rsidRPr="00B90685">
        <w:t>ils croyaient employer leur vigueur</w:t>
      </w:r>
    </w:p>
    <w:p w14:paraId="2A51234F" w14:textId="77777777" w:rsidR="008C6777" w:rsidRDefault="00B86016" w:rsidP="004058F8">
      <w:pPr>
        <w:spacing w:before="0" w:after="0"/>
        <w:ind w:firstLine="0"/>
        <w:jc w:val="center"/>
      </w:pPr>
      <w:r w:rsidRPr="008C6777">
        <w:t>Autrement que dans cette alerte</w:t>
      </w:r>
      <w:r w:rsidR="008C6777">
        <w:t> !</w:t>
      </w:r>
    </w:p>
    <w:p w14:paraId="58244911" w14:textId="77777777" w:rsidR="008C6777" w:rsidRDefault="00B86016" w:rsidP="008C6777">
      <w:pPr>
        <w:jc w:val="right"/>
      </w:pPr>
      <w:r w:rsidRPr="008C6777">
        <w:t>C</w:t>
      </w:r>
      <w:r w:rsidR="008C6777">
        <w:t xml:space="preserve">. </w:t>
      </w:r>
      <w:r w:rsidRPr="008C6777">
        <w:t>C</w:t>
      </w:r>
      <w:r w:rsidRPr="007342D2">
        <w:rPr>
          <w:rStyle w:val="Taille-1Caracteres"/>
        </w:rPr>
        <w:t>ANDIDE</w:t>
      </w:r>
      <w:r w:rsidR="008C6777">
        <w:t>.</w:t>
      </w:r>
    </w:p>
    <w:p w14:paraId="327B1D35" w14:textId="05C45602" w:rsidR="00B86016" w:rsidRPr="00B90685" w:rsidRDefault="00B86016" w:rsidP="008C6777">
      <w:pPr>
        <w:pStyle w:val="Titre2"/>
        <w:rPr>
          <w:szCs w:val="44"/>
        </w:rPr>
      </w:pPr>
      <w:bookmarkStart w:id="40" w:name="_Toc275359137"/>
      <w:bookmarkStart w:id="41" w:name="_Toc199525779"/>
      <w:r w:rsidRPr="00B90685">
        <w:rPr>
          <w:szCs w:val="44"/>
        </w:rPr>
        <w:lastRenderedPageBreak/>
        <w:t>RIBOTE</w:t>
      </w:r>
      <w:bookmarkEnd w:id="40"/>
      <w:bookmarkEnd w:id="41"/>
      <w:r w:rsidRPr="00B90685">
        <w:rPr>
          <w:szCs w:val="44"/>
        </w:rPr>
        <w:br/>
      </w:r>
    </w:p>
    <w:p w14:paraId="381C428F" w14:textId="77777777" w:rsidR="00B86016" w:rsidRPr="00B90685" w:rsidRDefault="00B86016" w:rsidP="00495049">
      <w:pPr>
        <w:spacing w:before="0" w:after="0"/>
      </w:pPr>
      <w:r w:rsidRPr="00B90685">
        <w:t>Je vais dîner à la gargotte</w:t>
      </w:r>
    </w:p>
    <w:p w14:paraId="7782042F" w14:textId="77777777" w:rsidR="008C6777" w:rsidRDefault="00B86016" w:rsidP="00495049">
      <w:pPr>
        <w:spacing w:before="0" w:after="0"/>
      </w:pPr>
      <w:r w:rsidRPr="00B90685">
        <w:t>Le dimanche avec mon objet</w:t>
      </w:r>
      <w:r w:rsidR="008C6777">
        <w:t> ;</w:t>
      </w:r>
    </w:p>
    <w:p w14:paraId="37B3814E" w14:textId="0517A783" w:rsidR="00B86016" w:rsidRPr="00B90685" w:rsidRDefault="00B86016" w:rsidP="00495049">
      <w:pPr>
        <w:spacing w:before="0" w:after="0"/>
      </w:pPr>
      <w:r w:rsidRPr="00B90685">
        <w:t>Mais nous faisons sabbat complet</w:t>
      </w:r>
    </w:p>
    <w:p w14:paraId="37C2E749" w14:textId="77777777" w:rsidR="008C6777" w:rsidRDefault="00B86016" w:rsidP="00495049">
      <w:pPr>
        <w:spacing w:before="0" w:after="0"/>
      </w:pPr>
      <w:r w:rsidRPr="00B90685">
        <w:t>Toujours sur le même sujet</w:t>
      </w:r>
      <w:r w:rsidR="008C6777">
        <w:t> ;</w:t>
      </w:r>
    </w:p>
    <w:p w14:paraId="1545C1F3" w14:textId="51E776BC" w:rsidR="00B86016" w:rsidRPr="00B90685" w:rsidRDefault="00B86016" w:rsidP="00495049">
      <w:pPr>
        <w:spacing w:before="0" w:after="0"/>
      </w:pPr>
      <w:r w:rsidRPr="00B90685">
        <w:t>Car j</w:t>
      </w:r>
      <w:r w:rsidR="008C6777">
        <w:t>’</w:t>
      </w:r>
      <w:r w:rsidRPr="00B90685">
        <w:t>adore la gibelotte</w:t>
      </w:r>
    </w:p>
    <w:p w14:paraId="7CF1E2C2" w14:textId="77777777" w:rsidR="008C6777" w:rsidRDefault="00B86016" w:rsidP="00495049">
      <w:pPr>
        <w:spacing w:before="0" w:after="0"/>
      </w:pPr>
      <w:r w:rsidRPr="00B90685">
        <w:t>Et le gigot saignant lui plaît</w:t>
      </w:r>
      <w:r w:rsidR="008C6777">
        <w:t>.</w:t>
      </w:r>
    </w:p>
    <w:p w14:paraId="7A6DFA50" w14:textId="4B2F9EF4" w:rsidR="00B86016" w:rsidRPr="00B90685" w:rsidRDefault="00B86016" w:rsidP="00495049">
      <w:pPr>
        <w:spacing w:before="0" w:after="0"/>
      </w:pPr>
      <w:r w:rsidRPr="00B90685">
        <w:t>Pendant un quart d</w:t>
      </w:r>
      <w:r w:rsidR="008C6777">
        <w:t>’</w:t>
      </w:r>
      <w:r w:rsidRPr="00B90685">
        <w:t>heure on jabote</w:t>
      </w:r>
    </w:p>
    <w:p w14:paraId="047DF9EC" w14:textId="77777777" w:rsidR="008C6777" w:rsidRDefault="00B86016" w:rsidP="00495049">
      <w:pPr>
        <w:spacing w:before="0" w:after="0"/>
      </w:pPr>
      <w:r w:rsidRPr="00B90685">
        <w:t>On se dispute avec éclat</w:t>
      </w:r>
      <w:r w:rsidR="008C6777">
        <w:t> ;</w:t>
      </w:r>
    </w:p>
    <w:p w14:paraId="6F5B19EE" w14:textId="77777777" w:rsidR="008C6777" w:rsidRDefault="00B86016" w:rsidP="00495049">
      <w:pPr>
        <w:spacing w:before="0" w:after="0"/>
      </w:pPr>
      <w:r w:rsidRPr="00B90685">
        <w:t>Enfin chacun choisit son plat</w:t>
      </w:r>
      <w:r w:rsidR="008C6777">
        <w:t>.</w:t>
      </w:r>
    </w:p>
    <w:p w14:paraId="09C708A2" w14:textId="77777777" w:rsidR="008C6777" w:rsidRDefault="00B86016" w:rsidP="00495049">
      <w:pPr>
        <w:spacing w:before="0" w:after="0"/>
      </w:pPr>
      <w:r w:rsidRPr="00B90685">
        <w:t>Un coup de vin nous ravigote</w:t>
      </w:r>
      <w:r w:rsidR="008C6777">
        <w:t>,</w:t>
      </w:r>
    </w:p>
    <w:p w14:paraId="0A10EADB" w14:textId="77777777" w:rsidR="008C6777" w:rsidRDefault="00B86016" w:rsidP="00495049">
      <w:pPr>
        <w:spacing w:before="0" w:after="0"/>
      </w:pPr>
      <w:r w:rsidRPr="00B90685">
        <w:t>Lapin</w:t>
      </w:r>
      <w:r w:rsidR="008C6777">
        <w:t xml:space="preserve">, </w:t>
      </w:r>
      <w:r w:rsidRPr="00B90685">
        <w:t>gigot</w:t>
      </w:r>
      <w:r w:rsidR="008C6777">
        <w:t xml:space="preserve">, </w:t>
      </w:r>
      <w:r w:rsidRPr="00B90685">
        <w:t>tout s</w:t>
      </w:r>
      <w:r w:rsidR="008C6777">
        <w:t>’</w:t>
      </w:r>
      <w:r w:rsidRPr="00B90685">
        <w:t>escamote</w:t>
      </w:r>
      <w:r w:rsidR="008C6777">
        <w:t>,</w:t>
      </w:r>
    </w:p>
    <w:p w14:paraId="377049A8" w14:textId="77777777" w:rsidR="008C6777" w:rsidRDefault="00B86016" w:rsidP="00495049">
      <w:pPr>
        <w:spacing w:before="0" w:after="0"/>
      </w:pPr>
      <w:r w:rsidRPr="00B90685">
        <w:t>Je lui fais l</w:t>
      </w:r>
      <w:r w:rsidR="008C6777">
        <w:t>’</w:t>
      </w:r>
      <w:r w:rsidRPr="00B90685">
        <w:t>œil américain</w:t>
      </w:r>
      <w:r w:rsidR="008C6777">
        <w:t>,</w:t>
      </w:r>
    </w:p>
    <w:p w14:paraId="7FB1AA09" w14:textId="77777777" w:rsidR="008C6777" w:rsidRDefault="00B86016" w:rsidP="00495049">
      <w:pPr>
        <w:spacing w:before="0" w:after="0"/>
      </w:pPr>
      <w:r w:rsidRPr="00B90685">
        <w:t>Elle m</w:t>
      </w:r>
      <w:r w:rsidR="008C6777">
        <w:t>’</w:t>
      </w:r>
      <w:r w:rsidRPr="00B90685">
        <w:t>appelle gros coquin</w:t>
      </w:r>
      <w:r w:rsidR="008C6777">
        <w:t>.</w:t>
      </w:r>
    </w:p>
    <w:p w14:paraId="530A6899" w14:textId="77777777" w:rsidR="008C6777" w:rsidRDefault="00B86016" w:rsidP="00495049">
      <w:pPr>
        <w:spacing w:before="0" w:after="0"/>
      </w:pPr>
      <w:r w:rsidRPr="00B90685">
        <w:t>Et</w:t>
      </w:r>
      <w:r w:rsidR="008C6777">
        <w:t xml:space="preserve">, </w:t>
      </w:r>
      <w:r w:rsidRPr="00B90685">
        <w:t>depuis</w:t>
      </w:r>
      <w:r w:rsidR="008C6777">
        <w:t xml:space="preserve">, </w:t>
      </w:r>
      <w:r w:rsidRPr="00B90685">
        <w:t>dans chaque ribote</w:t>
      </w:r>
      <w:r w:rsidR="008C6777">
        <w:t>,</w:t>
      </w:r>
    </w:p>
    <w:p w14:paraId="41AB079F" w14:textId="77777777" w:rsidR="008C6777" w:rsidRDefault="00B86016" w:rsidP="00495049">
      <w:pPr>
        <w:spacing w:before="0" w:after="0"/>
      </w:pPr>
      <w:r w:rsidRPr="00B90685">
        <w:t>Quand je lapine</w:t>
      </w:r>
      <w:r w:rsidR="008C6777">
        <w:t xml:space="preserve">, </w:t>
      </w:r>
      <w:r w:rsidRPr="00B90685">
        <w:t>elle gigote</w:t>
      </w:r>
      <w:r w:rsidR="008C6777">
        <w:t>.</w:t>
      </w:r>
    </w:p>
    <w:p w14:paraId="74592BF8" w14:textId="77777777" w:rsidR="008C6777" w:rsidRDefault="00B86016" w:rsidP="008C6777">
      <w:pPr>
        <w:jc w:val="right"/>
      </w:pPr>
      <w:r w:rsidRPr="008C6777">
        <w:t>Épiphane S</w:t>
      </w:r>
      <w:r w:rsidRPr="007342D2">
        <w:rPr>
          <w:rStyle w:val="Taille-1Caracteres"/>
        </w:rPr>
        <w:t>IDREDOULX</w:t>
      </w:r>
      <w:r w:rsidR="008C6777">
        <w:t>.</w:t>
      </w:r>
    </w:p>
    <w:p w14:paraId="5C29903A" w14:textId="59503048" w:rsidR="00B86016" w:rsidRPr="00B90685" w:rsidRDefault="00B86016" w:rsidP="008C6777">
      <w:pPr>
        <w:pStyle w:val="Titre2"/>
        <w:rPr>
          <w:szCs w:val="44"/>
        </w:rPr>
      </w:pPr>
      <w:bookmarkStart w:id="42" w:name="_Toc275359138"/>
      <w:bookmarkStart w:id="43" w:name="_Toc199525780"/>
      <w:r w:rsidRPr="00B90685">
        <w:rPr>
          <w:szCs w:val="44"/>
        </w:rPr>
        <w:lastRenderedPageBreak/>
        <w:t>LE SYSTÈME MÉTRIQUE</w:t>
      </w:r>
      <w:bookmarkEnd w:id="42"/>
      <w:bookmarkEnd w:id="43"/>
      <w:r w:rsidRPr="00B90685">
        <w:rPr>
          <w:szCs w:val="44"/>
        </w:rPr>
        <w:br/>
      </w:r>
    </w:p>
    <w:p w14:paraId="418ED60A" w14:textId="77777777" w:rsidR="00B86016" w:rsidRPr="008C6777" w:rsidRDefault="00B86016" w:rsidP="00495049">
      <w:pPr>
        <w:spacing w:before="0" w:after="0"/>
        <w:ind w:firstLine="0"/>
        <w:jc w:val="center"/>
      </w:pPr>
      <w:r w:rsidRPr="008C6777">
        <w:t>Invités à passer la soirée</w:t>
      </w:r>
    </w:p>
    <w:p w14:paraId="3512220D" w14:textId="77777777" w:rsidR="008C6777" w:rsidRDefault="00B86016" w:rsidP="00495049">
      <w:pPr>
        <w:spacing w:before="0" w:after="0"/>
        <w:ind w:firstLine="0"/>
        <w:jc w:val="center"/>
      </w:pPr>
      <w:r w:rsidRPr="008C6777">
        <w:t>Dans l</w:t>
      </w:r>
      <w:r w:rsidR="008C6777">
        <w:t>’</w:t>
      </w:r>
      <w:r w:rsidRPr="008C6777">
        <w:t>Empyrée</w:t>
      </w:r>
      <w:r w:rsidR="008C6777">
        <w:t>,</w:t>
      </w:r>
    </w:p>
    <w:p w14:paraId="0DE7B693" w14:textId="77777777" w:rsidR="008C6777" w:rsidRDefault="00B86016" w:rsidP="00495049">
      <w:pPr>
        <w:spacing w:before="0" w:after="0"/>
      </w:pPr>
      <w:r w:rsidRPr="00B90685">
        <w:t>Adam avec son Ève enrageaient de n</w:t>
      </w:r>
      <w:r w:rsidR="008C6777">
        <w:t>’</w:t>
      </w:r>
      <w:r w:rsidRPr="00B90685">
        <w:t>avoir</w:t>
      </w:r>
      <w:r w:rsidR="008C6777">
        <w:t>,</w:t>
      </w:r>
    </w:p>
    <w:p w14:paraId="657D385B" w14:textId="77777777" w:rsidR="008C6777" w:rsidRDefault="00B86016" w:rsidP="00495049">
      <w:pPr>
        <w:spacing w:before="0" w:after="0"/>
      </w:pPr>
      <w:r w:rsidRPr="00B90685">
        <w:t>Elle</w:t>
      </w:r>
      <w:r w:rsidR="008C6777">
        <w:t xml:space="preserve">, </w:t>
      </w:r>
      <w:r w:rsidRPr="00B90685">
        <w:t>une robe à traîne et lui son habit noir</w:t>
      </w:r>
      <w:r w:rsidR="008C6777">
        <w:t>.</w:t>
      </w:r>
    </w:p>
    <w:p w14:paraId="4E912E30" w14:textId="77777777" w:rsidR="008C6777" w:rsidRDefault="00B86016" w:rsidP="00495049">
      <w:pPr>
        <w:spacing w:before="0" w:after="0"/>
      </w:pPr>
      <w:r w:rsidRPr="00B90685">
        <w:t>Lors le serpent</w:t>
      </w:r>
      <w:r w:rsidR="008C6777">
        <w:t xml:space="preserve">, </w:t>
      </w:r>
      <w:r w:rsidRPr="00B90685">
        <w:t>rampant par là</w:t>
      </w:r>
      <w:r w:rsidR="008C6777">
        <w:t xml:space="preserve">, </w:t>
      </w:r>
      <w:r w:rsidRPr="00B90685">
        <w:t>dit d</w:t>
      </w:r>
      <w:r w:rsidR="008C6777">
        <w:t>’</w:t>
      </w:r>
      <w:r w:rsidRPr="00B90685">
        <w:t>un air digne</w:t>
      </w:r>
      <w:r w:rsidR="008C6777">
        <w:t> :</w:t>
      </w:r>
    </w:p>
    <w:p w14:paraId="08C6BDCC" w14:textId="26523AE3" w:rsidR="00B86016" w:rsidRPr="008C6777" w:rsidRDefault="008C6777" w:rsidP="00D96E18">
      <w:pPr>
        <w:spacing w:before="0" w:after="0"/>
        <w:ind w:firstLine="0"/>
        <w:jc w:val="center"/>
      </w:pPr>
      <w:r>
        <w:t>« </w:t>
      </w:r>
      <w:r w:rsidR="00B86016" w:rsidRPr="008C6777">
        <w:t>Prenez donc des feuilles de vigne</w:t>
      </w:r>
      <w:r>
        <w:t>. »</w:t>
      </w:r>
    </w:p>
    <w:p w14:paraId="1D2544C2" w14:textId="77777777" w:rsidR="008C6777" w:rsidRDefault="00B86016" w:rsidP="00495049">
      <w:pPr>
        <w:spacing w:before="0" w:after="0"/>
      </w:pPr>
      <w:r w:rsidRPr="00B90685">
        <w:t>Et nos premiers parents transformés en tailleurs</w:t>
      </w:r>
      <w:r w:rsidR="008C6777">
        <w:t>,</w:t>
      </w:r>
    </w:p>
    <w:p w14:paraId="5187AF7B" w14:textId="77777777" w:rsidR="008C6777" w:rsidRDefault="00B86016" w:rsidP="00495049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un et l</w:t>
      </w:r>
      <w:r w:rsidR="008C6777">
        <w:t>’</w:t>
      </w:r>
      <w:r w:rsidRPr="008C6777">
        <w:t>autre prenant mesure</w:t>
      </w:r>
      <w:r w:rsidR="008C6777">
        <w:t>,</w:t>
      </w:r>
    </w:p>
    <w:p w14:paraId="5401B01A" w14:textId="39CB9108" w:rsidR="00B86016" w:rsidRPr="00B90685" w:rsidRDefault="00B86016" w:rsidP="00495049">
      <w:pPr>
        <w:spacing w:before="0" w:after="0"/>
      </w:pPr>
      <w:r w:rsidRPr="00B90685">
        <w:t>Se pelotaient des pieds jusques à la ceinture</w:t>
      </w:r>
    </w:p>
    <w:p w14:paraId="5A59BBD1" w14:textId="77777777" w:rsidR="008C6777" w:rsidRDefault="00B86016" w:rsidP="00495049">
      <w:pPr>
        <w:spacing w:before="0" w:after="0"/>
        <w:ind w:firstLine="0"/>
        <w:jc w:val="center"/>
      </w:pPr>
      <w:r w:rsidRPr="008C6777">
        <w:t>Et même ailleurs</w:t>
      </w:r>
      <w:r w:rsidR="008C6777">
        <w:t> ;</w:t>
      </w:r>
    </w:p>
    <w:p w14:paraId="6F54A600" w14:textId="5D63D7C6" w:rsidR="00B86016" w:rsidRPr="00B90685" w:rsidRDefault="00B86016" w:rsidP="00495049">
      <w:pPr>
        <w:spacing w:before="0" w:after="0"/>
      </w:pPr>
      <w:r w:rsidRPr="00B90685">
        <w:t>Mais ils ne savaient pas le système métrique</w:t>
      </w:r>
    </w:p>
    <w:p w14:paraId="3F2B8B14" w14:textId="77777777" w:rsidR="008C6777" w:rsidRDefault="00B86016" w:rsidP="00495049">
      <w:pPr>
        <w:spacing w:before="0" w:after="0"/>
        <w:ind w:firstLine="0"/>
        <w:jc w:val="center"/>
      </w:pPr>
      <w:r w:rsidRPr="008C6777">
        <w:t>Et se trompaient toujours</w:t>
      </w:r>
      <w:r w:rsidR="008C6777">
        <w:t>.</w:t>
      </w:r>
    </w:p>
    <w:p w14:paraId="3F1F86BD" w14:textId="77777777" w:rsidR="008C6777" w:rsidRDefault="00B86016" w:rsidP="00495049">
      <w:pPr>
        <w:spacing w:before="0" w:after="0"/>
      </w:pPr>
      <w:r w:rsidRPr="00B90685">
        <w:t>Le serpent qui</w:t>
      </w:r>
      <w:r w:rsidR="008C6777">
        <w:t xml:space="preserve">, </w:t>
      </w:r>
      <w:r w:rsidRPr="00B90685">
        <w:t>de rire</w:t>
      </w:r>
      <w:r w:rsidR="008C6777">
        <w:t xml:space="preserve">, </w:t>
      </w:r>
      <w:r w:rsidRPr="00B90685">
        <w:t>avait une colique</w:t>
      </w:r>
      <w:r w:rsidR="008C6777">
        <w:t>,</w:t>
      </w:r>
    </w:p>
    <w:p w14:paraId="63CFC33E" w14:textId="77777777" w:rsidR="008C6777" w:rsidRDefault="00B86016" w:rsidP="00495049">
      <w:pPr>
        <w:spacing w:before="0" w:after="0"/>
        <w:ind w:firstLine="0"/>
        <w:jc w:val="center"/>
      </w:pPr>
      <w:r w:rsidRPr="008C6777">
        <w:t>Leur cria</w:t>
      </w:r>
      <w:r w:rsidR="008C6777">
        <w:t> : « </w:t>
      </w:r>
      <w:r w:rsidRPr="008C6777">
        <w:t>Mes amours</w:t>
      </w:r>
      <w:r w:rsidR="008C6777">
        <w:t> !</w:t>
      </w:r>
    </w:p>
    <w:p w14:paraId="7A8C2555" w14:textId="77777777" w:rsidR="008C6777" w:rsidRDefault="00B86016" w:rsidP="00495049">
      <w:pPr>
        <w:spacing w:before="0" w:after="0"/>
      </w:pPr>
      <w:r w:rsidRPr="00B90685">
        <w:t>Je veux vous suggérer encore un de mes tours</w:t>
      </w:r>
      <w:r w:rsidR="008C6777">
        <w:t> :</w:t>
      </w:r>
    </w:p>
    <w:p w14:paraId="6504327F" w14:textId="348201CF" w:rsidR="00B86016" w:rsidRPr="008C6777" w:rsidRDefault="00B86016" w:rsidP="00495049">
      <w:pPr>
        <w:spacing w:before="0" w:after="0"/>
        <w:ind w:firstLine="0"/>
        <w:jc w:val="center"/>
      </w:pPr>
      <w:r w:rsidRPr="008C6777">
        <w:t>Je suis la dix-millionnième</w:t>
      </w:r>
    </w:p>
    <w:p w14:paraId="6D121CC2" w14:textId="77777777" w:rsidR="00B86016" w:rsidRPr="008C6777" w:rsidRDefault="00B86016" w:rsidP="00495049">
      <w:pPr>
        <w:spacing w:before="0" w:after="0"/>
        <w:ind w:firstLine="0"/>
        <w:jc w:val="center"/>
      </w:pPr>
      <w:r w:rsidRPr="008C6777">
        <w:t>Part</w:t>
      </w:r>
    </w:p>
    <w:p w14:paraId="6AE62A85" w14:textId="77777777" w:rsidR="00B86016" w:rsidRPr="008C6777" w:rsidRDefault="00B86016" w:rsidP="00495049">
      <w:pPr>
        <w:spacing w:before="0" w:after="0"/>
        <w:ind w:firstLine="0"/>
        <w:jc w:val="center"/>
      </w:pPr>
      <w:r w:rsidRPr="008C6777">
        <w:t>Du quart</w:t>
      </w:r>
    </w:p>
    <w:p w14:paraId="0E61BDEF" w14:textId="77777777" w:rsidR="008C6777" w:rsidRDefault="00B86016" w:rsidP="00495049">
      <w:pPr>
        <w:spacing w:before="0" w:after="0"/>
        <w:ind w:firstLine="0"/>
        <w:jc w:val="center"/>
      </w:pPr>
      <w:r w:rsidRPr="008C6777">
        <w:t>Du méridien terrestre lui-même</w:t>
      </w:r>
      <w:r w:rsidR="008C6777">
        <w:t>,</w:t>
      </w:r>
    </w:p>
    <w:p w14:paraId="2523B9D2" w14:textId="77777777" w:rsidR="008C6777" w:rsidRDefault="00B86016" w:rsidP="00495049">
      <w:pPr>
        <w:spacing w:before="0" w:after="0"/>
      </w:pPr>
      <w:r w:rsidRPr="00B90685">
        <w:t>Rigole</w:t>
      </w:r>
      <w:r w:rsidR="008C6777">
        <w:t xml:space="preserve">, </w:t>
      </w:r>
      <w:r w:rsidRPr="00B90685">
        <w:t>Adam</w:t>
      </w:r>
      <w:r w:rsidR="008C6777">
        <w:t xml:space="preserve"> ! </w:t>
      </w:r>
      <w:r w:rsidRPr="00B90685">
        <w:t>Essuie</w:t>
      </w:r>
      <w:r w:rsidR="008C6777">
        <w:t xml:space="preserve">, </w:t>
      </w:r>
      <w:r w:rsidRPr="00B90685">
        <w:t>Ève</w:t>
      </w:r>
      <w:r w:rsidR="008C6777">
        <w:t xml:space="preserve">, </w:t>
      </w:r>
      <w:r w:rsidRPr="00B90685">
        <w:t>ton dernier pleur</w:t>
      </w:r>
      <w:r w:rsidR="008C6777">
        <w:t> !</w:t>
      </w:r>
    </w:p>
    <w:p w14:paraId="046DD21C" w14:textId="56C02A4D" w:rsidR="00B86016" w:rsidRPr="00B90685" w:rsidRDefault="00B86016" w:rsidP="00495049">
      <w:pPr>
        <w:spacing w:before="0" w:after="0"/>
      </w:pPr>
      <w:r w:rsidRPr="00B90685">
        <w:t>Je puis bien vous servir d</w:t>
      </w:r>
      <w:r w:rsidR="008C6777">
        <w:t>’</w:t>
      </w:r>
      <w:r w:rsidRPr="00B90685">
        <w:t>étalon mesureur</w:t>
      </w:r>
      <w:r w:rsidR="008C6777">
        <w:t>. »</w:t>
      </w:r>
    </w:p>
    <w:p w14:paraId="042238CB" w14:textId="405D0B09" w:rsidR="00B86016" w:rsidRPr="008C6777" w:rsidRDefault="008C6777" w:rsidP="00495049">
      <w:pPr>
        <w:spacing w:before="0" w:after="0"/>
        <w:ind w:firstLine="0"/>
        <w:jc w:val="center"/>
      </w:pPr>
      <w:r>
        <w:t xml:space="preserve">… </w:t>
      </w:r>
      <w:r w:rsidR="00B86016" w:rsidRPr="008C6777">
        <w:t>Et le système qu</w:t>
      </w:r>
      <w:r>
        <w:t>’</w:t>
      </w:r>
      <w:r w:rsidR="00B86016" w:rsidRPr="008C6777">
        <w:t>on dit être</w:t>
      </w:r>
    </w:p>
    <w:p w14:paraId="19DCBDFF" w14:textId="77777777" w:rsidR="008C6777" w:rsidRDefault="00B86016" w:rsidP="00495049">
      <w:pPr>
        <w:spacing w:before="0" w:after="0"/>
        <w:ind w:firstLine="0"/>
        <w:jc w:val="center"/>
      </w:pPr>
      <w:r w:rsidRPr="008C6777">
        <w:t>Métrique n</w:t>
      </w:r>
      <w:r w:rsidR="008C6777">
        <w:t>’</w:t>
      </w:r>
      <w:r w:rsidRPr="008C6777">
        <w:t>ayant plus qu</w:t>
      </w:r>
      <w:r w:rsidR="008C6777">
        <w:t>’</w:t>
      </w:r>
      <w:r w:rsidRPr="008C6777">
        <w:t>à naître</w:t>
      </w:r>
      <w:r w:rsidR="008C6777">
        <w:t>,</w:t>
      </w:r>
    </w:p>
    <w:p w14:paraId="55E5FD08" w14:textId="77777777" w:rsidR="008C6777" w:rsidRDefault="00B86016" w:rsidP="00495049">
      <w:pPr>
        <w:spacing w:before="0" w:after="0"/>
      </w:pPr>
      <w:r w:rsidRPr="00B90685">
        <w:t>Adam voulut le mètre</w:t>
      </w:r>
      <w:r w:rsidR="008C6777">
        <w:t xml:space="preserve">, </w:t>
      </w:r>
      <w:r w:rsidRPr="00B90685">
        <w:t>Ève le centimètre</w:t>
      </w:r>
      <w:r w:rsidR="008C6777">
        <w:t> !</w:t>
      </w:r>
    </w:p>
    <w:p w14:paraId="06BBA2CD" w14:textId="3E2ACC86" w:rsidR="008C6777" w:rsidRDefault="007342D2" w:rsidP="008C6777">
      <w:pPr>
        <w:jc w:val="right"/>
      </w:pPr>
      <w:r w:rsidRPr="008C6777">
        <w:t>L</w:t>
      </w:r>
      <w:r>
        <w:t>’</w:t>
      </w:r>
      <w:r w:rsidRPr="008C6777">
        <w:t>A</w:t>
      </w:r>
      <w:r w:rsidRPr="007342D2">
        <w:rPr>
          <w:rStyle w:val="Taille-1Caracteres"/>
        </w:rPr>
        <w:t xml:space="preserve">BBÉ DE </w:t>
      </w:r>
      <w:r w:rsidRPr="008C6777">
        <w:t>T</w:t>
      </w:r>
      <w:r w:rsidRPr="007342D2">
        <w:rPr>
          <w:rStyle w:val="Taille-1Caracteres"/>
        </w:rPr>
        <w:t>HÉLÈME</w:t>
      </w:r>
      <w:r w:rsidR="008C6777">
        <w:t>.</w:t>
      </w:r>
    </w:p>
    <w:p w14:paraId="0B02224E" w14:textId="7328FE96" w:rsidR="00B86016" w:rsidRPr="00B90685" w:rsidRDefault="00B86016" w:rsidP="008C6777">
      <w:pPr>
        <w:pStyle w:val="Titre2"/>
        <w:rPr>
          <w:szCs w:val="44"/>
        </w:rPr>
      </w:pPr>
      <w:bookmarkStart w:id="44" w:name="_Toc275359139"/>
      <w:bookmarkStart w:id="45" w:name="_Toc199525781"/>
      <w:r w:rsidRPr="00B90685">
        <w:rPr>
          <w:szCs w:val="44"/>
        </w:rPr>
        <w:lastRenderedPageBreak/>
        <w:t>LES JUMEAUX</w:t>
      </w:r>
      <w:bookmarkEnd w:id="44"/>
      <w:bookmarkEnd w:id="45"/>
      <w:r w:rsidRPr="00B90685">
        <w:rPr>
          <w:szCs w:val="44"/>
        </w:rPr>
        <w:br/>
      </w:r>
    </w:p>
    <w:p w14:paraId="6BEAB8A4" w14:textId="77777777" w:rsidR="00B86016" w:rsidRPr="008C6777" w:rsidRDefault="00B86016" w:rsidP="00D96E18">
      <w:pPr>
        <w:spacing w:before="0" w:after="0"/>
        <w:ind w:firstLine="0"/>
        <w:jc w:val="center"/>
      </w:pPr>
      <w:r w:rsidRPr="008C6777">
        <w:t>Deux juifs baisaient la même dame</w:t>
      </w:r>
    </w:p>
    <w:p w14:paraId="26BA4F29" w14:textId="18C52DB1" w:rsidR="00B86016" w:rsidRPr="008C6777" w:rsidRDefault="00B86016" w:rsidP="00D96E18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Amsterdam</w:t>
      </w:r>
    </w:p>
    <w:p w14:paraId="547B9ACE" w14:textId="77777777" w:rsidR="00B86016" w:rsidRPr="008C6777" w:rsidRDefault="00B86016" w:rsidP="00D96E18">
      <w:pPr>
        <w:spacing w:before="0" w:after="0"/>
        <w:ind w:firstLine="0"/>
        <w:jc w:val="center"/>
      </w:pPr>
      <w:r w:rsidRPr="008C6777">
        <w:t xml:space="preserve">Et sur le </w:t>
      </w:r>
      <w:r w:rsidRPr="008C6777">
        <w:rPr>
          <w:i/>
        </w:rPr>
        <w:t>Damme</w:t>
      </w:r>
    </w:p>
    <w:p w14:paraId="6F26EF86" w14:textId="77777777" w:rsidR="008C6777" w:rsidRDefault="00B86016" w:rsidP="00D96E18">
      <w:pPr>
        <w:spacing w:before="0" w:after="0"/>
      </w:pPr>
      <w:r w:rsidRPr="00B90685">
        <w:t>Aux beaux soirs arpentaient tous trois le macadam</w:t>
      </w:r>
      <w:r w:rsidR="008C6777">
        <w:t>.</w:t>
      </w:r>
    </w:p>
    <w:p w14:paraId="2F80F0DA" w14:textId="77777777" w:rsidR="008C6777" w:rsidRDefault="00B86016" w:rsidP="00D96E18">
      <w:pPr>
        <w:spacing w:before="0" w:after="0"/>
        <w:ind w:firstLine="0"/>
        <w:jc w:val="center"/>
      </w:pPr>
      <w:r w:rsidRPr="008C6777">
        <w:t>Ayant été souvent étreinte</w:t>
      </w:r>
      <w:r w:rsidR="008C6777">
        <w:t>,</w:t>
      </w:r>
    </w:p>
    <w:p w14:paraId="4A99823E" w14:textId="77777777" w:rsidR="008C6777" w:rsidRDefault="00B86016" w:rsidP="00D96E18">
      <w:pPr>
        <w:spacing w:before="0" w:after="0"/>
        <w:ind w:firstLine="0"/>
        <w:jc w:val="center"/>
      </w:pPr>
      <w:r w:rsidRPr="008C6777">
        <w:t>Cette dame devint enceinte</w:t>
      </w:r>
      <w:r w:rsidR="008C6777">
        <w:t>.</w:t>
      </w:r>
    </w:p>
    <w:p w14:paraId="27119E6C" w14:textId="00A4BAA8" w:rsidR="00B86016" w:rsidRPr="00B90685" w:rsidRDefault="00B86016" w:rsidP="00D96E18">
      <w:pPr>
        <w:spacing w:before="0" w:after="0"/>
      </w:pPr>
      <w:r w:rsidRPr="00B90685">
        <w:t>Au bout d</w:t>
      </w:r>
      <w:r w:rsidR="008C6777">
        <w:t>’</w:t>
      </w:r>
      <w:r w:rsidRPr="00B90685">
        <w:t>un certain temps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un des juifs à Paris</w:t>
      </w:r>
    </w:p>
    <w:p w14:paraId="209A5773" w14:textId="77777777" w:rsidR="008C6777" w:rsidRDefault="00B86016" w:rsidP="00D96E18">
      <w:pPr>
        <w:spacing w:before="0" w:after="0"/>
      </w:pPr>
      <w:r w:rsidRPr="00B90685">
        <w:t>S</w:t>
      </w:r>
      <w:r w:rsidR="008C6777">
        <w:t>’</w:t>
      </w:r>
      <w:r w:rsidRPr="00B90685">
        <w:t>en fut négocier des diamants de prix</w:t>
      </w:r>
      <w:r w:rsidR="008C6777">
        <w:t>.</w:t>
      </w:r>
    </w:p>
    <w:p w14:paraId="5DF30D97" w14:textId="77777777" w:rsidR="008C6777" w:rsidRDefault="00B86016" w:rsidP="00D96E18">
      <w:pPr>
        <w:spacing w:before="0" w:after="0"/>
        <w:ind w:firstLine="0"/>
        <w:jc w:val="center"/>
      </w:pPr>
      <w:r w:rsidRPr="008C6777">
        <w:t>Il y resta</w:t>
      </w:r>
      <w:r w:rsidR="008C6777">
        <w:t xml:space="preserve">, </w:t>
      </w:r>
      <w:r w:rsidRPr="008C6777">
        <w:t>s</w:t>
      </w:r>
      <w:r w:rsidR="008C6777">
        <w:t>’</w:t>
      </w:r>
      <w:r w:rsidRPr="008C6777">
        <w:t>amusant ferme</w:t>
      </w:r>
      <w:r w:rsidR="008C6777">
        <w:t>,</w:t>
      </w:r>
    </w:p>
    <w:p w14:paraId="2A111DA8" w14:textId="5C199EEF" w:rsidR="00B86016" w:rsidRPr="00B90685" w:rsidRDefault="00B86016" w:rsidP="00D96E18">
      <w:pPr>
        <w:spacing w:before="0" w:after="0"/>
      </w:pPr>
      <w:r w:rsidRPr="00B90685">
        <w:t>Tant qu</w:t>
      </w:r>
      <w:r w:rsidR="008C6777">
        <w:t>’</w:t>
      </w:r>
      <w:r w:rsidRPr="00B90685">
        <w:t>un beau jour la dame</w:t>
      </w:r>
      <w:r w:rsidR="008C6777">
        <w:t xml:space="preserve">, </w:t>
      </w:r>
      <w:r w:rsidRPr="00B90685">
        <w:t>accouchant avant terme</w:t>
      </w:r>
    </w:p>
    <w:p w14:paraId="24892ED6" w14:textId="77777777" w:rsidR="008C6777" w:rsidRDefault="00B86016" w:rsidP="00D96E18">
      <w:pPr>
        <w:spacing w:before="0" w:after="0"/>
      </w:pPr>
      <w:r w:rsidRPr="00B90685">
        <w:t>Mit au monde deux beaux jumeaux</w:t>
      </w:r>
      <w:r w:rsidR="008C6777">
        <w:t xml:space="preserve">, </w:t>
      </w:r>
      <w:r w:rsidRPr="00B90685">
        <w:t>dont l</w:t>
      </w:r>
      <w:r w:rsidR="008C6777">
        <w:t>’</w:t>
      </w:r>
      <w:r w:rsidRPr="00B90685">
        <w:t>un mourut</w:t>
      </w:r>
      <w:r w:rsidR="008C6777">
        <w:t>.</w:t>
      </w:r>
    </w:p>
    <w:p w14:paraId="66D2B12D" w14:textId="505D40BB" w:rsidR="00B86016" w:rsidRPr="00B90685" w:rsidRDefault="00B86016" w:rsidP="00D96E18">
      <w:pPr>
        <w:spacing w:before="0" w:after="0"/>
      </w:pPr>
      <w:r w:rsidRPr="00B90685">
        <w:t>L</w:t>
      </w:r>
      <w:r w:rsidR="008C6777">
        <w:t>’</w:t>
      </w:r>
      <w:r w:rsidRPr="00B90685">
        <w:t>autre juif aussitôt à la poste courut</w:t>
      </w:r>
    </w:p>
    <w:p w14:paraId="69F6D15B" w14:textId="77777777" w:rsidR="008C6777" w:rsidRDefault="00B86016" w:rsidP="00D96E18">
      <w:pPr>
        <w:spacing w:before="0" w:after="0"/>
      </w:pPr>
      <w:r w:rsidRPr="00B90685">
        <w:t>Pour envoyer à son copain ce télégramme</w:t>
      </w:r>
      <w:r w:rsidR="008C6777">
        <w:t> :</w:t>
      </w:r>
    </w:p>
    <w:p w14:paraId="3587FE50" w14:textId="3DD6869C" w:rsidR="00B86016" w:rsidRPr="008C6777" w:rsidRDefault="008C6777" w:rsidP="00D96E18">
      <w:pPr>
        <w:spacing w:before="0" w:after="0"/>
        <w:ind w:firstLine="0"/>
        <w:jc w:val="center"/>
      </w:pPr>
      <w:r>
        <w:t>« </w:t>
      </w:r>
      <w:r w:rsidR="00B86016" w:rsidRPr="008C6777">
        <w:t>La dame</w:t>
      </w:r>
    </w:p>
    <w:p w14:paraId="40190284" w14:textId="77777777" w:rsidR="008C6777" w:rsidRDefault="00B86016" w:rsidP="00D96E18">
      <w:pPr>
        <w:spacing w:before="0" w:after="0"/>
      </w:pPr>
      <w:r w:rsidRPr="00B90685">
        <w:t>A mis au monde deux jumeaux</w:t>
      </w:r>
      <w:r w:rsidR="008C6777">
        <w:t xml:space="preserve"> : </w:t>
      </w:r>
      <w:r w:rsidRPr="00B90685">
        <w:t>le vôtre dort</w:t>
      </w:r>
      <w:r w:rsidR="008C6777">
        <w:t>,</w:t>
      </w:r>
    </w:p>
    <w:p w14:paraId="05C79C21" w14:textId="3CCA8339" w:rsidR="008C6777" w:rsidRDefault="00B86016" w:rsidP="00D96E18">
      <w:pPr>
        <w:spacing w:before="0" w:after="0"/>
        <w:ind w:firstLine="0"/>
        <w:jc w:val="center"/>
      </w:pPr>
      <w:r w:rsidRPr="008C6777">
        <w:t>Le mien est mort</w:t>
      </w:r>
      <w:r w:rsidR="008C6777">
        <w:t>. »</w:t>
      </w:r>
    </w:p>
    <w:p w14:paraId="1430E1A1" w14:textId="77777777" w:rsidR="008C6777" w:rsidRDefault="00B86016" w:rsidP="008C6777">
      <w:pPr>
        <w:jc w:val="right"/>
      </w:pPr>
      <w:r w:rsidRPr="008C6777">
        <w:t>L</w:t>
      </w:r>
      <w:r w:rsidR="008C6777">
        <w:t>’</w:t>
      </w:r>
      <w:r w:rsidRPr="008C6777">
        <w:t>A</w:t>
      </w:r>
      <w:r w:rsidRPr="007342D2">
        <w:rPr>
          <w:rStyle w:val="Taille-1Caracteres"/>
        </w:rPr>
        <w:t xml:space="preserve">BBÉ DE </w:t>
      </w:r>
      <w:r w:rsidRPr="008C6777">
        <w:t>T</w:t>
      </w:r>
      <w:r w:rsidRPr="007342D2">
        <w:rPr>
          <w:rStyle w:val="Taille-1Caracteres"/>
        </w:rPr>
        <w:t>HÉLÈME</w:t>
      </w:r>
      <w:r w:rsidR="008C6777">
        <w:t>.</w:t>
      </w:r>
    </w:p>
    <w:p w14:paraId="58D4CA5A" w14:textId="1A824F82" w:rsidR="00B86016" w:rsidRPr="00B90685" w:rsidRDefault="00B86016" w:rsidP="008C6777">
      <w:pPr>
        <w:pStyle w:val="Titre2"/>
        <w:rPr>
          <w:szCs w:val="44"/>
        </w:rPr>
      </w:pPr>
      <w:bookmarkStart w:id="46" w:name="_Toc275359140"/>
      <w:bookmarkStart w:id="47" w:name="_Toc199525782"/>
      <w:r w:rsidRPr="00B90685">
        <w:rPr>
          <w:szCs w:val="44"/>
        </w:rPr>
        <w:lastRenderedPageBreak/>
        <w:t>LE BOUT DE VIANDE</w:t>
      </w:r>
      <w:bookmarkEnd w:id="46"/>
      <w:bookmarkEnd w:id="47"/>
      <w:r w:rsidRPr="00B90685">
        <w:rPr>
          <w:szCs w:val="44"/>
        </w:rPr>
        <w:br/>
      </w:r>
    </w:p>
    <w:p w14:paraId="00DA8F31" w14:textId="77777777" w:rsidR="008C6777" w:rsidRDefault="00B86016" w:rsidP="007A09AC">
      <w:pPr>
        <w:spacing w:before="0" w:after="0"/>
        <w:ind w:firstLine="0"/>
        <w:jc w:val="center"/>
      </w:pPr>
      <w:r w:rsidRPr="008C6777">
        <w:t>En ce temps-là prêchait un saint pasteur</w:t>
      </w:r>
      <w:r w:rsidR="008C6777">
        <w:t> :</w:t>
      </w:r>
    </w:p>
    <w:p w14:paraId="23A1B64C" w14:textId="77777777" w:rsidR="008C6777" w:rsidRDefault="008C6777" w:rsidP="007A09AC">
      <w:pPr>
        <w:spacing w:before="0" w:after="0"/>
        <w:ind w:firstLine="0"/>
        <w:jc w:val="center"/>
      </w:pPr>
      <w:r>
        <w:t>« </w:t>
      </w:r>
      <w:r w:rsidR="00B86016" w:rsidRPr="008C6777">
        <w:t>Il est</w:t>
      </w:r>
      <w:r>
        <w:t xml:space="preserve">, </w:t>
      </w:r>
      <w:r w:rsidR="00B86016" w:rsidRPr="008C6777">
        <w:t>chers paroissiens</w:t>
      </w:r>
      <w:r>
        <w:t xml:space="preserve">, </w:t>
      </w:r>
      <w:r w:rsidR="00B86016" w:rsidRPr="008C6777">
        <w:t>un bout de viande infâme</w:t>
      </w:r>
      <w:r>
        <w:t>,</w:t>
      </w:r>
    </w:p>
    <w:p w14:paraId="2D81FF50" w14:textId="77777777" w:rsidR="008C6777" w:rsidRDefault="00B86016" w:rsidP="007A09AC">
      <w:pPr>
        <w:spacing w:before="0" w:after="0"/>
        <w:ind w:firstLine="0"/>
        <w:jc w:val="center"/>
      </w:pPr>
      <w:r w:rsidRPr="008C6777">
        <w:t>De mille maux cruel auteur</w:t>
      </w:r>
      <w:r w:rsidR="008C6777">
        <w:t>.</w:t>
      </w:r>
    </w:p>
    <w:p w14:paraId="1592E405" w14:textId="77777777" w:rsidR="008C6777" w:rsidRDefault="00B86016" w:rsidP="007A09AC">
      <w:pPr>
        <w:spacing w:before="0" w:after="0"/>
      </w:pPr>
      <w:r w:rsidRPr="00B90685">
        <w:t>Inventé par le Diable</w:t>
      </w:r>
      <w:r w:rsidR="008C6777">
        <w:t xml:space="preserve">, </w:t>
      </w:r>
      <w:r w:rsidRPr="00B90685">
        <w:t>il perd l</w:t>
      </w:r>
      <w:r w:rsidR="008C6777">
        <w:t>’</w:t>
      </w:r>
      <w:r w:rsidRPr="00B90685">
        <w:t>homme et la femme</w:t>
      </w:r>
      <w:r w:rsidR="008C6777">
        <w:t> ;</w:t>
      </w:r>
    </w:p>
    <w:p w14:paraId="6D3FD3B5" w14:textId="77777777" w:rsidR="008C6777" w:rsidRDefault="00B86016" w:rsidP="007A09AC">
      <w:pPr>
        <w:spacing w:before="0" w:after="0"/>
      </w:pPr>
      <w:r w:rsidRPr="00B90685">
        <w:t>Instrument de désordre et de damnation</w:t>
      </w:r>
      <w:r w:rsidR="008C6777">
        <w:t>.</w:t>
      </w:r>
    </w:p>
    <w:p w14:paraId="3F4B41E0" w14:textId="77777777" w:rsidR="008C6777" w:rsidRDefault="00B86016" w:rsidP="007A09AC">
      <w:pPr>
        <w:spacing w:before="0" w:after="0"/>
      </w:pPr>
      <w:r w:rsidRPr="00B90685">
        <w:t>Ce bout de viande sème</w:t>
      </w:r>
      <w:r w:rsidR="008C6777">
        <w:t xml:space="preserve">, </w:t>
      </w:r>
      <w:r w:rsidRPr="00B90685">
        <w:t>en sa rage infernale</w:t>
      </w:r>
      <w:r w:rsidR="008C6777">
        <w:t>,</w:t>
      </w:r>
    </w:p>
    <w:p w14:paraId="1B7FFED7" w14:textId="77777777" w:rsidR="008C6777" w:rsidRDefault="00B86016" w:rsidP="007A09AC">
      <w:pPr>
        <w:spacing w:before="0" w:after="0"/>
      </w:pPr>
      <w:r w:rsidRPr="00B90685">
        <w:t>L</w:t>
      </w:r>
      <w:r w:rsidR="008C6777">
        <w:t>’</w:t>
      </w:r>
      <w:r w:rsidRPr="00B90685">
        <w:t>abomination et la désolation</w:t>
      </w:r>
      <w:r w:rsidR="008C6777">
        <w:t> !</w:t>
      </w:r>
    </w:p>
    <w:p w14:paraId="40716F3D" w14:textId="77777777" w:rsidR="008C6777" w:rsidRDefault="00B86016" w:rsidP="007A09AC">
      <w:pPr>
        <w:spacing w:before="0" w:after="0"/>
        <w:ind w:firstLine="0"/>
        <w:jc w:val="center"/>
      </w:pPr>
      <w:r w:rsidRPr="008C6777">
        <w:t>Persécuteur de la morale</w:t>
      </w:r>
      <w:r w:rsidR="008C6777">
        <w:t>,</w:t>
      </w:r>
    </w:p>
    <w:p w14:paraId="5B93C345" w14:textId="77777777" w:rsidR="008C6777" w:rsidRDefault="00B86016" w:rsidP="007A09AC">
      <w:pPr>
        <w:spacing w:before="0" w:after="0"/>
      </w:pPr>
      <w:r w:rsidRPr="00B90685">
        <w:t>C</w:t>
      </w:r>
      <w:r w:rsidR="008C6777">
        <w:t>’</w:t>
      </w:r>
      <w:r w:rsidRPr="00B90685">
        <w:t>est avec volupté qu</w:t>
      </w:r>
      <w:r w:rsidR="008C6777">
        <w:t>’</w:t>
      </w:r>
      <w:r w:rsidRPr="00B90685">
        <w:t>il produit le scandale</w:t>
      </w:r>
      <w:r w:rsidR="008C6777">
        <w:t> ;</w:t>
      </w:r>
    </w:p>
    <w:p w14:paraId="60F32737" w14:textId="77777777" w:rsidR="008C6777" w:rsidRDefault="00B86016" w:rsidP="007A09AC">
      <w:pPr>
        <w:spacing w:before="0" w:after="0"/>
      </w:pPr>
      <w:r w:rsidRPr="00B90685">
        <w:t>Il fait verser du sang</w:t>
      </w:r>
      <w:r w:rsidR="008C6777">
        <w:t xml:space="preserve">, </w:t>
      </w:r>
      <w:r w:rsidRPr="00B90685">
        <w:t>il fait couler des pleurs</w:t>
      </w:r>
      <w:r w:rsidR="008C6777">
        <w:t>…</w:t>
      </w:r>
    </w:p>
    <w:p w14:paraId="5277FB7B" w14:textId="77777777" w:rsidR="008C6777" w:rsidRDefault="00B86016" w:rsidP="007A09AC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que l</w:t>
      </w:r>
      <w:r w:rsidR="008C6777">
        <w:t>’</w:t>
      </w:r>
      <w:r w:rsidRPr="00B90685">
        <w:t>on voudrait bien l</w:t>
      </w:r>
      <w:r w:rsidR="008C6777">
        <w:t>’</w:t>
      </w:r>
      <w:r w:rsidRPr="00B90685">
        <w:t>arracher à plusieurs</w:t>
      </w:r>
      <w:r w:rsidR="008C6777">
        <w:t> !</w:t>
      </w:r>
    </w:p>
    <w:p w14:paraId="35CD890A" w14:textId="77777777" w:rsidR="008C6777" w:rsidRDefault="00B86016" w:rsidP="007A09AC">
      <w:pPr>
        <w:spacing w:before="0" w:after="0"/>
      </w:pPr>
      <w:r w:rsidRPr="00B90685">
        <w:t>Mes frères</w:t>
      </w:r>
      <w:r w:rsidR="008C6777">
        <w:t xml:space="preserve">, </w:t>
      </w:r>
      <w:r w:rsidRPr="00B90685">
        <w:t>vous riez</w:t>
      </w:r>
      <w:r w:rsidR="008C6777">
        <w:t xml:space="preserve"> ; </w:t>
      </w:r>
      <w:r w:rsidRPr="00B90685">
        <w:t>vous rougissez</w:t>
      </w:r>
      <w:r w:rsidR="008C6777">
        <w:t xml:space="preserve">, </w:t>
      </w:r>
      <w:r w:rsidRPr="00B90685">
        <w:t>mes sœurs</w:t>
      </w:r>
      <w:r w:rsidR="008C6777">
        <w:t>…</w:t>
      </w:r>
    </w:p>
    <w:p w14:paraId="42E02756" w14:textId="77777777" w:rsidR="008C6777" w:rsidRDefault="00B86016" w:rsidP="007A09AC">
      <w:pPr>
        <w:spacing w:before="0" w:after="0"/>
      </w:pPr>
      <w:r w:rsidRPr="00B90685">
        <w:t>Allons</w:t>
      </w:r>
      <w:r w:rsidR="008C6777">
        <w:t xml:space="preserve">, </w:t>
      </w:r>
      <w:r w:rsidRPr="00B90685">
        <w:t>plus d</w:t>
      </w:r>
      <w:r w:rsidR="008C6777">
        <w:t>’</w:t>
      </w:r>
      <w:r w:rsidRPr="00B90685">
        <w:t>équivoque</w:t>
      </w:r>
      <w:r w:rsidR="008C6777">
        <w:t xml:space="preserve"> ! </w:t>
      </w:r>
      <w:r w:rsidRPr="00B90685">
        <w:t>il faut que je m</w:t>
      </w:r>
      <w:r w:rsidR="008C6777">
        <w:t>’</w:t>
      </w:r>
      <w:r w:rsidRPr="00B90685">
        <w:t>explique</w:t>
      </w:r>
      <w:r w:rsidR="008C6777">
        <w:t> :</w:t>
      </w:r>
    </w:p>
    <w:p w14:paraId="5F692678" w14:textId="77777777" w:rsidR="008C6777" w:rsidRDefault="00B86016" w:rsidP="007A09AC">
      <w:pPr>
        <w:spacing w:before="0" w:after="0"/>
        <w:ind w:firstLine="0"/>
        <w:jc w:val="center"/>
      </w:pPr>
      <w:r w:rsidRPr="008C6777">
        <w:t>Chrétiens</w:t>
      </w:r>
      <w:r w:rsidR="008C6777">
        <w:t xml:space="preserve">, </w:t>
      </w:r>
      <w:r w:rsidRPr="008C6777">
        <w:t>cet objet malfaisant</w:t>
      </w:r>
      <w:r w:rsidR="008C6777">
        <w:t>,</w:t>
      </w:r>
    </w:p>
    <w:p w14:paraId="6FA252F0" w14:textId="77777777" w:rsidR="008C6777" w:rsidRDefault="00B86016" w:rsidP="007A09AC">
      <w:pPr>
        <w:spacing w:before="0" w:after="0"/>
      </w:pPr>
      <w:r w:rsidRPr="00B90685">
        <w:t>Ce morceau venimeux</w:t>
      </w:r>
      <w:r w:rsidR="008C6777">
        <w:t xml:space="preserve">, </w:t>
      </w:r>
      <w:r w:rsidRPr="00B90685">
        <w:t>ce bout diabolique</w:t>
      </w:r>
      <w:r w:rsidR="008C6777">
        <w:t>…</w:t>
      </w:r>
    </w:p>
    <w:p w14:paraId="11140F3B" w14:textId="5FF5B15E" w:rsidR="008C6777" w:rsidRDefault="00B86016" w:rsidP="007A09A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la langue du médisant</w:t>
      </w:r>
      <w:r w:rsidR="008C6777">
        <w:t>. »</w:t>
      </w:r>
    </w:p>
    <w:p w14:paraId="6B976A8E" w14:textId="77777777" w:rsidR="008C6777" w:rsidRDefault="00B86016" w:rsidP="008C6777">
      <w:pPr>
        <w:jc w:val="right"/>
      </w:pPr>
      <w:r w:rsidRPr="008C6777">
        <w:t>Attribué à Pierre L</w:t>
      </w:r>
      <w:r w:rsidRPr="007342D2">
        <w:rPr>
          <w:rStyle w:val="Taille-1Caracteres"/>
        </w:rPr>
        <w:t>ACHAMBAUDIE</w:t>
      </w:r>
      <w:r w:rsidR="008C6777">
        <w:t>.</w:t>
      </w:r>
    </w:p>
    <w:p w14:paraId="0F798B28" w14:textId="4154C1B1" w:rsidR="00B86016" w:rsidRPr="00B90685" w:rsidRDefault="00B86016" w:rsidP="008C6777">
      <w:pPr>
        <w:pStyle w:val="Titre2"/>
        <w:rPr>
          <w:szCs w:val="44"/>
        </w:rPr>
      </w:pPr>
      <w:bookmarkStart w:id="48" w:name="_Toc275359141"/>
      <w:bookmarkStart w:id="49" w:name="_Toc199525783"/>
      <w:r w:rsidRPr="00B90685">
        <w:rPr>
          <w:szCs w:val="44"/>
        </w:rPr>
        <w:lastRenderedPageBreak/>
        <w:t>LA VÉROLE GUÉRIE</w:t>
      </w:r>
      <w:bookmarkEnd w:id="48"/>
      <w:bookmarkEnd w:id="49"/>
      <w:r w:rsidRPr="00B90685">
        <w:rPr>
          <w:szCs w:val="44"/>
        </w:rPr>
        <w:br/>
      </w:r>
    </w:p>
    <w:p w14:paraId="697DBB45" w14:textId="77777777" w:rsidR="008C6777" w:rsidRDefault="00B86016" w:rsidP="007A09AC">
      <w:pPr>
        <w:spacing w:before="0" w:after="0"/>
      </w:pPr>
      <w:r w:rsidRPr="00B90685">
        <w:t>Un bon docteur</w:t>
      </w:r>
      <w:r w:rsidR="008C6777">
        <w:t xml:space="preserve">, </w:t>
      </w:r>
      <w:r w:rsidRPr="00B90685">
        <w:t>homme de quarante ans</w:t>
      </w:r>
      <w:r w:rsidR="008C6777">
        <w:t>,</w:t>
      </w:r>
    </w:p>
    <w:p w14:paraId="13376E47" w14:textId="77777777" w:rsidR="008C6777" w:rsidRDefault="00B86016" w:rsidP="007A09AC">
      <w:pPr>
        <w:spacing w:before="0" w:after="0"/>
      </w:pPr>
      <w:r w:rsidRPr="00B90685">
        <w:t>Avait pris femme</w:t>
      </w:r>
      <w:r w:rsidR="008C6777">
        <w:t xml:space="preserve">, </w:t>
      </w:r>
      <w:r w:rsidRPr="00B90685">
        <w:t>et depuis fort longtemps</w:t>
      </w:r>
      <w:r w:rsidR="008C6777">
        <w:t>,</w:t>
      </w:r>
    </w:p>
    <w:p w14:paraId="01507E0C" w14:textId="77777777" w:rsidR="008C6777" w:rsidRDefault="00B86016" w:rsidP="007A09AC">
      <w:pPr>
        <w:spacing w:before="0" w:after="0"/>
      </w:pPr>
      <w:r w:rsidRPr="00B90685">
        <w:t>Las des margots où s</w:t>
      </w:r>
      <w:r w:rsidR="008C6777">
        <w:t>’</w:t>
      </w:r>
      <w:r w:rsidRPr="00B90685">
        <w:t>égarent nos queues</w:t>
      </w:r>
      <w:r w:rsidR="008C6777">
        <w:t>,</w:t>
      </w:r>
    </w:p>
    <w:p w14:paraId="7540AC6A" w14:textId="508E61F3" w:rsidR="00B86016" w:rsidRPr="00B90685" w:rsidRDefault="00B86016" w:rsidP="007A09AC">
      <w:pPr>
        <w:spacing w:before="0" w:after="0"/>
      </w:pPr>
      <w:r w:rsidRPr="00B90685">
        <w:t>Se reposait dans les calmes eaux bleues</w:t>
      </w:r>
    </w:p>
    <w:p w14:paraId="4D2360E2" w14:textId="67A27C0A" w:rsidR="00B86016" w:rsidRPr="00B90685" w:rsidRDefault="00B86016" w:rsidP="007A09AC">
      <w:pPr>
        <w:spacing w:before="0" w:after="0"/>
      </w:pPr>
      <w:r w:rsidRPr="00B90685">
        <w:t>D</w:t>
      </w:r>
      <w:r w:rsidR="008C6777">
        <w:t>’</w:t>
      </w:r>
      <w:r w:rsidRPr="00B90685">
        <w:t>un bon ménage et ne retroussait plus</w:t>
      </w:r>
    </w:p>
    <w:p w14:paraId="0F781DEA" w14:textId="77777777" w:rsidR="008C6777" w:rsidRDefault="00B86016" w:rsidP="007A09AC">
      <w:pPr>
        <w:spacing w:before="0" w:after="0"/>
      </w:pPr>
      <w:r w:rsidRPr="00B90685">
        <w:t>Que des jupons légitimes</w:t>
      </w:r>
      <w:r w:rsidR="008C6777">
        <w:t xml:space="preserve">. </w:t>
      </w:r>
      <w:r w:rsidRPr="00B90685">
        <w:t>Sa femme</w:t>
      </w:r>
      <w:r w:rsidR="008C6777">
        <w:t>,</w:t>
      </w:r>
    </w:p>
    <w:p w14:paraId="0BB78837" w14:textId="77777777" w:rsidR="008C6777" w:rsidRDefault="00B86016" w:rsidP="007A09AC">
      <w:pPr>
        <w:spacing w:before="0" w:after="0"/>
      </w:pPr>
      <w:r w:rsidRPr="00B90685">
        <w:t>Bien qu</w:t>
      </w:r>
      <w:r w:rsidR="008C6777">
        <w:t>’</w:t>
      </w:r>
      <w:r w:rsidRPr="00B90685">
        <w:t>il fût vert</w:t>
      </w:r>
      <w:r w:rsidR="008C6777">
        <w:t xml:space="preserve">, </w:t>
      </w:r>
      <w:r w:rsidRPr="00B90685">
        <w:t>alerte et non perclus</w:t>
      </w:r>
      <w:r w:rsidR="008C6777">
        <w:t>,</w:t>
      </w:r>
    </w:p>
    <w:p w14:paraId="361D54F8" w14:textId="77777777" w:rsidR="008C6777" w:rsidRDefault="00B86016" w:rsidP="007A09AC">
      <w:pPr>
        <w:spacing w:before="0" w:after="0"/>
      </w:pPr>
      <w:r w:rsidRPr="00B90685">
        <w:t>Et la baisât avec une grande âme</w:t>
      </w:r>
      <w:r w:rsidR="008C6777">
        <w:t>,</w:t>
      </w:r>
    </w:p>
    <w:p w14:paraId="574840FC" w14:textId="1AF14CD5" w:rsidR="00B86016" w:rsidRPr="00B90685" w:rsidRDefault="00B86016" w:rsidP="007A09AC">
      <w:pPr>
        <w:spacing w:before="0" w:after="0"/>
      </w:pPr>
      <w:r w:rsidRPr="00B90685">
        <w:t>Prit un amant</w:t>
      </w:r>
      <w:r w:rsidR="008C6777">
        <w:t xml:space="preserve"> ; </w:t>
      </w:r>
      <w:r w:rsidRPr="00B90685">
        <w:t>pour rien</w:t>
      </w:r>
      <w:r w:rsidR="008C6777">
        <w:t xml:space="preserve">, </w:t>
      </w:r>
      <w:r w:rsidRPr="00B90685">
        <w:t>pour le plaisir</w:t>
      </w:r>
    </w:p>
    <w:p w14:paraId="09F1DFCA" w14:textId="61894B5A" w:rsidR="00B86016" w:rsidRPr="00B90685" w:rsidRDefault="00B86016" w:rsidP="007A09AC">
      <w:pPr>
        <w:spacing w:before="0" w:after="0"/>
      </w:pPr>
      <w:r w:rsidRPr="00B90685">
        <w:t>D</w:t>
      </w:r>
      <w:r w:rsidR="008C6777">
        <w:t>’</w:t>
      </w:r>
      <w:r w:rsidRPr="00B90685">
        <w:t>avoir parfois deux p</w:t>
      </w:r>
      <w:r w:rsidR="008C6777">
        <w:t>.</w:t>
      </w:r>
      <w:r w:rsidRPr="00B90685">
        <w:t>nes à saisir</w:t>
      </w:r>
    </w:p>
    <w:p w14:paraId="1F22EC80" w14:textId="725BDBBD" w:rsidR="00B86016" w:rsidRPr="00B90685" w:rsidRDefault="00B86016" w:rsidP="007A09AC">
      <w:pPr>
        <w:spacing w:before="0" w:after="0"/>
      </w:pPr>
      <w:r w:rsidRPr="00B90685">
        <w:t>Tout allait bien</w:t>
      </w:r>
      <w:r w:rsidR="008C6777">
        <w:t xml:space="preserve">. </w:t>
      </w:r>
      <w:r w:rsidRPr="00B90685">
        <w:t>La dame était baisée</w:t>
      </w:r>
    </w:p>
    <w:p w14:paraId="367B98C2" w14:textId="77777777" w:rsidR="008C6777" w:rsidRDefault="00B86016" w:rsidP="007A09AC">
      <w:pPr>
        <w:spacing w:before="0" w:after="0"/>
      </w:pPr>
      <w:r w:rsidRPr="00B90685">
        <w:t>Autant et plus</w:t>
      </w:r>
      <w:r w:rsidR="008C6777">
        <w:t xml:space="preserve">, </w:t>
      </w:r>
      <w:r w:rsidRPr="00B90685">
        <w:t>et ne souhaitait rien</w:t>
      </w:r>
      <w:r w:rsidR="008C6777">
        <w:t>.</w:t>
      </w:r>
    </w:p>
    <w:p w14:paraId="02FEED07" w14:textId="1E51782A" w:rsidR="00B86016" w:rsidRPr="00B90685" w:rsidRDefault="00B86016" w:rsidP="007A09AC">
      <w:pPr>
        <w:spacing w:before="0" w:after="0"/>
      </w:pPr>
      <w:r w:rsidRPr="00B90685">
        <w:t>Mais s</w:t>
      </w:r>
      <w:r w:rsidR="008C6777">
        <w:t>’</w:t>
      </w:r>
      <w:r w:rsidRPr="00B90685">
        <w:t>il est vrai que très souvent le bien</w:t>
      </w:r>
    </w:p>
    <w:p w14:paraId="08D7CD55" w14:textId="7DEF1AD3" w:rsidR="00B86016" w:rsidRPr="00B90685" w:rsidRDefault="00B86016" w:rsidP="007A09AC">
      <w:pPr>
        <w:spacing w:before="0" w:after="0"/>
      </w:pPr>
      <w:r w:rsidRPr="00B90685">
        <w:t>Vient en dormant</w:t>
      </w:r>
      <w:r w:rsidR="008C6777">
        <w:t xml:space="preserve">, </w:t>
      </w:r>
      <w:r w:rsidRPr="00B90685">
        <w:t>la vérole peut naître</w:t>
      </w:r>
    </w:p>
    <w:p w14:paraId="1ED7DD89" w14:textId="77777777" w:rsidR="008C6777" w:rsidRDefault="00B86016" w:rsidP="007A09AC">
      <w:pPr>
        <w:spacing w:before="0" w:after="0"/>
      </w:pPr>
      <w:r w:rsidRPr="00B90685">
        <w:t>Lorsque l</w:t>
      </w:r>
      <w:r w:rsidR="008C6777">
        <w:t>’</w:t>
      </w:r>
      <w:r w:rsidRPr="00B90685">
        <w:t>on fout</w:t>
      </w:r>
      <w:r w:rsidR="008C6777">
        <w:t xml:space="preserve">, </w:t>
      </w:r>
      <w:r w:rsidRPr="00B90685">
        <w:t>et la chose arriva</w:t>
      </w:r>
      <w:r w:rsidR="008C6777">
        <w:t>.</w:t>
      </w:r>
    </w:p>
    <w:p w14:paraId="5D56B925" w14:textId="77777777" w:rsidR="008C6777" w:rsidRDefault="00B86016" w:rsidP="007A09AC">
      <w:pPr>
        <w:spacing w:before="0" w:after="0"/>
      </w:pPr>
      <w:r w:rsidRPr="00B90685">
        <w:t>Le mal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abord dissimulé</w:t>
      </w:r>
      <w:r w:rsidR="008C6777">
        <w:t xml:space="preserve">, </w:t>
      </w:r>
      <w:r w:rsidRPr="00B90685">
        <w:t>couva</w:t>
      </w:r>
      <w:r w:rsidR="008C6777">
        <w:t>,</w:t>
      </w:r>
    </w:p>
    <w:p w14:paraId="0339C4C8" w14:textId="77777777" w:rsidR="008C6777" w:rsidRDefault="00B86016" w:rsidP="007A09AC">
      <w:pPr>
        <w:spacing w:before="0" w:after="0"/>
      </w:pPr>
      <w:r w:rsidRPr="00B90685">
        <w:t>Puis mit le nez</w:t>
      </w:r>
      <w:r w:rsidR="008C6777">
        <w:t xml:space="preserve">, </w:t>
      </w:r>
      <w:r w:rsidRPr="00B90685">
        <w:t>un jour</w:t>
      </w:r>
      <w:r w:rsidR="008C6777">
        <w:t xml:space="preserve">, </w:t>
      </w:r>
      <w:r w:rsidRPr="00B90685">
        <w:t>à la fenêtre</w:t>
      </w:r>
      <w:r w:rsidR="008C6777">
        <w:t>.</w:t>
      </w:r>
    </w:p>
    <w:p w14:paraId="361B6D34" w14:textId="77777777" w:rsidR="008C6777" w:rsidRDefault="00B86016" w:rsidP="007A09AC">
      <w:pPr>
        <w:spacing w:before="0" w:after="0"/>
      </w:pPr>
      <w:r w:rsidRPr="00B90685">
        <w:t>Sanglots et pleurs</w:t>
      </w:r>
      <w:r w:rsidR="008C6777">
        <w:t> ! « </w:t>
      </w:r>
      <w:r w:rsidRPr="00B90685">
        <w:t>Que dira mon époux</w:t>
      </w:r>
      <w:r w:rsidR="008C6777">
        <w:t> !</w:t>
      </w:r>
    </w:p>
    <w:p w14:paraId="0EE56D69" w14:textId="77777777" w:rsidR="008C6777" w:rsidRDefault="00B86016" w:rsidP="007A09AC">
      <w:pPr>
        <w:spacing w:before="0" w:after="0"/>
      </w:pPr>
      <w:r w:rsidRPr="00B90685">
        <w:t>Je suis perdue</w:t>
      </w:r>
      <w:r w:rsidR="008C6777">
        <w:t xml:space="preserve">. </w:t>
      </w:r>
      <w:r w:rsidRPr="00B90685">
        <w:t>Ô ciel</w:t>
      </w:r>
      <w:r w:rsidR="008C6777">
        <w:t xml:space="preserve"> ! </w:t>
      </w:r>
      <w:r w:rsidRPr="00B90685">
        <w:t>je suis perdue</w:t>
      </w:r>
      <w:r w:rsidR="008C6777">
        <w:t> !</w:t>
      </w:r>
    </w:p>
    <w:p w14:paraId="1723842E" w14:textId="77777777" w:rsidR="008C6777" w:rsidRDefault="00B86016" w:rsidP="007A09AC">
      <w:pPr>
        <w:spacing w:before="0" w:after="0"/>
      </w:pPr>
      <w:r w:rsidRPr="00B90685">
        <w:t>Je n</w:t>
      </w:r>
      <w:r w:rsidR="008C6777">
        <w:t>’</w:t>
      </w:r>
      <w:r w:rsidRPr="00B90685">
        <w:t>ai plus qu</w:t>
      </w:r>
      <w:r w:rsidR="008C6777">
        <w:t>’</w:t>
      </w:r>
      <w:r w:rsidRPr="00B90685">
        <w:t>à mourir</w:t>
      </w:r>
      <w:r w:rsidR="008C6777">
        <w:t> !</w:t>
      </w:r>
    </w:p>
    <w:p w14:paraId="3D3D8F63" w14:textId="77777777" w:rsid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Consolez-vous</w:t>
      </w:r>
      <w:r>
        <w:t>,</w:t>
      </w:r>
    </w:p>
    <w:p w14:paraId="048E9992" w14:textId="4892A7D6" w:rsidR="00B86016" w:rsidRPr="00B90685" w:rsidRDefault="00B86016" w:rsidP="007A09AC">
      <w:pPr>
        <w:spacing w:before="0" w:after="0"/>
      </w:pPr>
      <w:r w:rsidRPr="00B90685">
        <w:t>Dit un ami</w:t>
      </w:r>
      <w:r w:rsidR="008C6777">
        <w:t xml:space="preserve">, </w:t>
      </w:r>
      <w:r w:rsidRPr="00B90685">
        <w:t>du calme</w:t>
      </w:r>
      <w:r w:rsidR="008C6777">
        <w:t xml:space="preserve">… </w:t>
      </w:r>
      <w:r w:rsidRPr="00B90685">
        <w:t>L</w:t>
      </w:r>
      <w:r w:rsidR="008C6777">
        <w:t>’</w:t>
      </w:r>
      <w:r w:rsidRPr="00B90685">
        <w:t>étendue</w:t>
      </w:r>
    </w:p>
    <w:p w14:paraId="6DA62EFB" w14:textId="164CAA2E" w:rsidR="00B86016" w:rsidRPr="00B90685" w:rsidRDefault="00B86016" w:rsidP="007A09AC">
      <w:pPr>
        <w:spacing w:before="0" w:after="0"/>
      </w:pPr>
      <w:r w:rsidRPr="00B90685">
        <w:t>De votre mal n</w:t>
      </w:r>
      <w:r w:rsidR="008C6777">
        <w:t>’</w:t>
      </w:r>
      <w:r w:rsidRPr="00B90685">
        <w:t>est pas si grande</w:t>
      </w:r>
      <w:r w:rsidR="008C6777">
        <w:t xml:space="preserve">. </w:t>
      </w:r>
      <w:r w:rsidRPr="00B90685">
        <w:t>Allez</w:t>
      </w:r>
    </w:p>
    <w:p w14:paraId="4B1F135C" w14:textId="77777777" w:rsidR="008C6777" w:rsidRDefault="00B86016" w:rsidP="007A09AC">
      <w:pPr>
        <w:spacing w:before="0" w:after="0"/>
      </w:pPr>
      <w:r w:rsidRPr="00B90685">
        <w:t>Passer deux jours au plus à la campagne</w:t>
      </w:r>
      <w:r w:rsidR="008C6777">
        <w:t>.</w:t>
      </w:r>
    </w:p>
    <w:p w14:paraId="1981CB9C" w14:textId="7DB2B036" w:rsidR="00B86016" w:rsidRPr="00B90685" w:rsidRDefault="00B86016" w:rsidP="007A09AC">
      <w:pPr>
        <w:spacing w:before="0" w:after="0"/>
      </w:pPr>
      <w:r w:rsidRPr="00B90685">
        <w:t>Ne craignez rien</w:t>
      </w:r>
      <w:r w:rsidR="008C6777">
        <w:t xml:space="preserve">, </w:t>
      </w:r>
      <w:r w:rsidRPr="00B90685">
        <w:t>et que la paix regagne</w:t>
      </w:r>
    </w:p>
    <w:p w14:paraId="236CE9DA" w14:textId="21E29656" w:rsidR="00B86016" w:rsidRPr="00B90685" w:rsidRDefault="00B86016" w:rsidP="007A09AC">
      <w:pPr>
        <w:spacing w:before="0" w:after="0"/>
      </w:pPr>
      <w:r w:rsidRPr="00B90685">
        <w:t>La place ancienne en vos esprits troublés</w:t>
      </w:r>
      <w:r w:rsidR="008C6777">
        <w:t>. »</w:t>
      </w:r>
    </w:p>
    <w:p w14:paraId="00044DCB" w14:textId="77777777" w:rsidR="008C6777" w:rsidRDefault="00B86016" w:rsidP="007A09AC">
      <w:pPr>
        <w:spacing w:before="0" w:after="0"/>
      </w:pPr>
      <w:r w:rsidRPr="00B90685">
        <w:t>En soupirant</w:t>
      </w:r>
      <w:r w:rsidR="008C6777">
        <w:t xml:space="preserve">, </w:t>
      </w:r>
      <w:r w:rsidRPr="00B90685">
        <w:t>et sans trop bien comprendre</w:t>
      </w:r>
      <w:r w:rsidR="008C6777">
        <w:t>,</w:t>
      </w:r>
    </w:p>
    <w:p w14:paraId="4ADAB895" w14:textId="02368120" w:rsidR="00B86016" w:rsidRPr="00B90685" w:rsidRDefault="00B86016" w:rsidP="007A09AC">
      <w:pPr>
        <w:spacing w:before="0" w:after="0"/>
      </w:pPr>
      <w:r w:rsidRPr="00B90685">
        <w:t>À son époux la dame au cul gâté</w:t>
      </w:r>
    </w:p>
    <w:p w14:paraId="43E7F8C8" w14:textId="4AAF5E08" w:rsidR="00B86016" w:rsidRPr="00B90685" w:rsidRDefault="00B86016" w:rsidP="007A09AC">
      <w:pPr>
        <w:spacing w:before="0" w:after="0"/>
      </w:pPr>
      <w:r w:rsidRPr="00B90685">
        <w:t>Vint déclarer qu</w:t>
      </w:r>
      <w:r w:rsidR="008C6777">
        <w:t>’</w:t>
      </w:r>
      <w:r w:rsidRPr="00B90685">
        <w:t>elle désirait prendre</w:t>
      </w:r>
    </w:p>
    <w:p w14:paraId="041D252C" w14:textId="77777777" w:rsidR="008C6777" w:rsidRDefault="00B86016" w:rsidP="007A09AC">
      <w:pPr>
        <w:spacing w:before="0" w:after="0"/>
      </w:pPr>
      <w:r w:rsidRPr="00B90685">
        <w:lastRenderedPageBreak/>
        <w:t>L</w:t>
      </w:r>
      <w:r w:rsidR="008C6777">
        <w:t>’</w:t>
      </w:r>
      <w:r w:rsidRPr="00B90685">
        <w:t>air pur des champs égayés par l</w:t>
      </w:r>
      <w:r w:rsidR="008C6777">
        <w:t>’</w:t>
      </w:r>
      <w:r w:rsidRPr="00B90685">
        <w:t>été</w:t>
      </w:r>
      <w:r w:rsidR="008C6777">
        <w:t>.</w:t>
      </w:r>
    </w:p>
    <w:p w14:paraId="295EA211" w14:textId="77777777" w:rsidR="008C6777" w:rsidRDefault="00B86016" w:rsidP="007A09AC">
      <w:pPr>
        <w:spacing w:before="0" w:after="0"/>
      </w:pPr>
      <w:r w:rsidRPr="00B90685">
        <w:t>Le bon docteur y consentit sans peine</w:t>
      </w:r>
      <w:r w:rsidR="008C6777">
        <w:t>.</w:t>
      </w:r>
    </w:p>
    <w:p w14:paraId="432A0456" w14:textId="77777777" w:rsidR="007A09AC" w:rsidRDefault="007A09AC" w:rsidP="007A09AC">
      <w:pPr>
        <w:spacing w:before="0" w:after="0"/>
      </w:pPr>
    </w:p>
    <w:p w14:paraId="6B9A5A32" w14:textId="6B1C9917" w:rsidR="008C6777" w:rsidRDefault="00B86016" w:rsidP="007A09AC">
      <w:pPr>
        <w:spacing w:before="0" w:after="0"/>
      </w:pPr>
      <w:r w:rsidRPr="00B90685">
        <w:t>Quand il fut seul</w:t>
      </w:r>
      <w:r w:rsidR="008C6777">
        <w:t xml:space="preserve">, </w:t>
      </w:r>
      <w:r w:rsidRPr="00B90685">
        <w:t>son ami vint le voir</w:t>
      </w:r>
      <w:r w:rsidR="008C6777">
        <w:t> :</w:t>
      </w:r>
    </w:p>
    <w:p w14:paraId="024645DB" w14:textId="77777777" w:rsidR="007A09AC" w:rsidRDefault="007A09AC" w:rsidP="007A09AC">
      <w:pPr>
        <w:spacing w:before="0" w:after="0"/>
      </w:pPr>
    </w:p>
    <w:p w14:paraId="136791F3" w14:textId="3DF5302F" w:rsidR="008C6777" w:rsidRDefault="008C6777" w:rsidP="007A09AC">
      <w:pPr>
        <w:spacing w:before="0" w:after="0"/>
      </w:pPr>
      <w:r>
        <w:t>« </w:t>
      </w:r>
      <w:r w:rsidR="00B86016" w:rsidRPr="00B90685">
        <w:t>Te voilà veuf pendant une semaine</w:t>
      </w:r>
      <w:r>
        <w:t>,</w:t>
      </w:r>
    </w:p>
    <w:p w14:paraId="1F095049" w14:textId="1B8333D1" w:rsidR="00B86016" w:rsidRPr="00B90685" w:rsidRDefault="00B86016" w:rsidP="007A09AC">
      <w:pPr>
        <w:spacing w:before="0" w:after="0"/>
      </w:pPr>
      <w:r w:rsidRPr="00B90685">
        <w:t>Lui dit-il</w:t>
      </w:r>
      <w:r w:rsidR="008C6777">
        <w:t xml:space="preserve"> ; </w:t>
      </w:r>
      <w:r w:rsidRPr="00B90685">
        <w:t>viens</w:t>
      </w:r>
      <w:r w:rsidR="008C6777">
        <w:t xml:space="preserve">, </w:t>
      </w:r>
      <w:r w:rsidRPr="00B90685">
        <w:t>nous dînerons ce soir</w:t>
      </w:r>
    </w:p>
    <w:p w14:paraId="28FD70A8" w14:textId="77777777" w:rsidR="008C6777" w:rsidRDefault="00B86016" w:rsidP="007A09AC">
      <w:pPr>
        <w:spacing w:before="0" w:after="0"/>
      </w:pPr>
      <w:r w:rsidRPr="00B90685">
        <w:t>En devisant des heures envolées</w:t>
      </w:r>
      <w:r w:rsidR="008C6777">
        <w:t>,</w:t>
      </w:r>
    </w:p>
    <w:p w14:paraId="7439A117" w14:textId="77777777" w:rsidR="008C6777" w:rsidRDefault="00B86016" w:rsidP="007A09AC">
      <w:pPr>
        <w:spacing w:before="0" w:after="0"/>
      </w:pPr>
      <w:r w:rsidRPr="00B90685">
        <w:t>De ce beau temps où nous étions garçons</w:t>
      </w:r>
      <w:r w:rsidR="008C6777">
        <w:t>,</w:t>
      </w:r>
    </w:p>
    <w:p w14:paraId="546AF479" w14:textId="1DD7A09E" w:rsidR="00B86016" w:rsidRPr="00B90685" w:rsidRDefault="00B86016" w:rsidP="007A09AC">
      <w:pPr>
        <w:spacing w:before="0" w:after="0"/>
      </w:pPr>
      <w:r w:rsidRPr="00B90685">
        <w:t>Où nous laissions mille folles chansons</w:t>
      </w:r>
    </w:p>
    <w:p w14:paraId="2631B05B" w14:textId="77777777" w:rsidR="00B86016" w:rsidRPr="00B90685" w:rsidRDefault="00B86016" w:rsidP="007A09AC">
      <w:pPr>
        <w:spacing w:before="0" w:after="0"/>
      </w:pPr>
      <w:r w:rsidRPr="00B90685">
        <w:t>Jaillir sans fin de nos lèvres brûlées</w:t>
      </w:r>
    </w:p>
    <w:p w14:paraId="5B476A33" w14:textId="7AF2A784" w:rsidR="00B86016" w:rsidRPr="00B90685" w:rsidRDefault="00B86016" w:rsidP="007A09AC">
      <w:pPr>
        <w:spacing w:before="0" w:after="0"/>
      </w:pPr>
      <w:r w:rsidRPr="00B90685">
        <w:t>Par les baisers de ces démons d</w:t>
      </w:r>
      <w:r w:rsidR="008C6777">
        <w:t>’</w:t>
      </w:r>
      <w:r w:rsidRPr="00B90685">
        <w:t>amour</w:t>
      </w:r>
    </w:p>
    <w:p w14:paraId="4C85F9BC" w14:textId="77777777" w:rsidR="008C6777" w:rsidRDefault="00B86016" w:rsidP="007A09AC">
      <w:pPr>
        <w:spacing w:before="0" w:after="0"/>
      </w:pPr>
      <w:r w:rsidRPr="00B90685">
        <w:t>Qu</w:t>
      </w:r>
      <w:r w:rsidR="008C6777">
        <w:t>’</w:t>
      </w:r>
      <w:r w:rsidRPr="00B90685">
        <w:t>on appelait en ce temps des grisettes</w:t>
      </w:r>
      <w:r w:rsidR="008C6777">
        <w:t> ;</w:t>
      </w:r>
    </w:p>
    <w:p w14:paraId="544A663D" w14:textId="77777777" w:rsidR="008C6777" w:rsidRDefault="00B86016" w:rsidP="007A09AC">
      <w:pPr>
        <w:spacing w:before="0" w:after="0"/>
      </w:pPr>
      <w:r w:rsidRPr="00B90685">
        <w:t>Viens</w:t>
      </w:r>
      <w:r w:rsidR="008C6777">
        <w:t xml:space="preserve"> ! </w:t>
      </w:r>
      <w:r w:rsidRPr="00B90685">
        <w:t>nous ferons au passé des risettes</w:t>
      </w:r>
      <w:r w:rsidR="008C6777">
        <w:t> ;</w:t>
      </w:r>
    </w:p>
    <w:p w14:paraId="6F616089" w14:textId="2606DDE1" w:rsidR="008C6777" w:rsidRDefault="00B86016" w:rsidP="007A09AC">
      <w:pPr>
        <w:spacing w:before="0" w:after="0"/>
      </w:pPr>
      <w:r w:rsidRPr="00B90685">
        <w:t>Soyons garçons et libres pour un jour</w:t>
      </w:r>
      <w:r w:rsidR="008C6777">
        <w:t> !</w:t>
      </w:r>
      <w:r w:rsidR="007A09AC">
        <w:t> »</w:t>
      </w:r>
    </w:p>
    <w:p w14:paraId="630AD694" w14:textId="77777777" w:rsidR="007A09AC" w:rsidRDefault="007A09AC" w:rsidP="007A09AC">
      <w:pPr>
        <w:spacing w:before="0" w:after="0"/>
      </w:pPr>
    </w:p>
    <w:p w14:paraId="64DBCE83" w14:textId="5CF2A0AC" w:rsidR="008C6777" w:rsidRDefault="00B86016" w:rsidP="007A09AC">
      <w:pPr>
        <w:spacing w:before="0" w:after="0"/>
      </w:pPr>
      <w:r w:rsidRPr="00B90685">
        <w:t>Le médecin accepte</w:t>
      </w:r>
      <w:r w:rsidR="008C6777">
        <w:t xml:space="preserve">. </w:t>
      </w:r>
      <w:r w:rsidRPr="00B90685">
        <w:t>On boit</w:t>
      </w:r>
      <w:r w:rsidR="008C6777">
        <w:t xml:space="preserve">, </w:t>
      </w:r>
      <w:r w:rsidRPr="00B90685">
        <w:t>on dîne</w:t>
      </w:r>
      <w:r w:rsidR="008C6777">
        <w:t>,</w:t>
      </w:r>
    </w:p>
    <w:p w14:paraId="2ADD6505" w14:textId="05C154B8" w:rsidR="00B86016" w:rsidRPr="00B90685" w:rsidRDefault="00B86016" w:rsidP="007A09AC">
      <w:pPr>
        <w:spacing w:before="0" w:after="0"/>
      </w:pPr>
      <w:r w:rsidRPr="00B90685">
        <w:t>Et les propos d</w:t>
      </w:r>
      <w:r w:rsidR="008C6777">
        <w:t>’</w:t>
      </w:r>
      <w:r w:rsidRPr="00B90685">
        <w:t>aller leur train</w:t>
      </w:r>
      <w:r w:rsidR="008C6777">
        <w:t> : « </w:t>
      </w:r>
      <w:r w:rsidRPr="00B90685">
        <w:t>Blondine</w:t>
      </w:r>
    </w:p>
    <w:p w14:paraId="775A1B21" w14:textId="77777777" w:rsidR="008C6777" w:rsidRDefault="00B86016" w:rsidP="007A09AC">
      <w:pPr>
        <w:spacing w:before="0" w:after="0"/>
      </w:pPr>
      <w:r w:rsidRPr="00B90685">
        <w:t>Était jolie et je l</w:t>
      </w:r>
      <w:r w:rsidR="008C6777">
        <w:t>’</w:t>
      </w:r>
      <w:r w:rsidRPr="00B90685">
        <w:t>aimais</w:t>
      </w:r>
      <w:r w:rsidR="008C6777">
        <w:t>.</w:t>
      </w:r>
    </w:p>
    <w:p w14:paraId="660A508D" w14:textId="5F8E7638" w:rsidR="00B86016" w:rsidRP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Ô temps</w:t>
      </w:r>
    </w:p>
    <w:p w14:paraId="7C9A964E" w14:textId="77777777" w:rsidR="008C6777" w:rsidRDefault="00B86016" w:rsidP="007A09AC">
      <w:pPr>
        <w:spacing w:before="0" w:after="0"/>
      </w:pPr>
      <w:r w:rsidRPr="00B90685">
        <w:t>De nos amours le lendemain trompées</w:t>
      </w:r>
      <w:r w:rsidR="008C6777">
        <w:t> !</w:t>
      </w:r>
    </w:p>
    <w:p w14:paraId="7AD0730D" w14:textId="77777777" w:rsidR="008C6777" w:rsidRDefault="00B86016" w:rsidP="007A09AC">
      <w:pPr>
        <w:spacing w:before="0" w:after="0"/>
      </w:pPr>
      <w:r w:rsidRPr="00B90685">
        <w:t>Des rires fous</w:t>
      </w:r>
      <w:r w:rsidR="008C6777">
        <w:t xml:space="preserve">, </w:t>
      </w:r>
      <w:r w:rsidRPr="00B90685">
        <w:t>des claires</w:t>
      </w:r>
      <w:r w:rsidR="008C6777">
        <w:t xml:space="preserve">, </w:t>
      </w:r>
      <w:r w:rsidRPr="00B90685">
        <w:t>équipées</w:t>
      </w:r>
      <w:r w:rsidR="008C6777">
        <w:t> !</w:t>
      </w:r>
    </w:p>
    <w:p w14:paraId="4EEC9353" w14:textId="51851DAE" w:rsidR="00B86016" w:rsidRPr="00B90685" w:rsidRDefault="00B86016" w:rsidP="007A09AC">
      <w:pPr>
        <w:spacing w:before="0" w:after="0"/>
      </w:pPr>
      <w:r w:rsidRPr="00B90685">
        <w:t>Je crois encore entendre par instants</w:t>
      </w:r>
    </w:p>
    <w:p w14:paraId="445B4A9B" w14:textId="77777777" w:rsidR="008C6777" w:rsidRDefault="00B86016" w:rsidP="007A09AC">
      <w:pPr>
        <w:spacing w:before="0" w:after="0"/>
      </w:pPr>
      <w:r w:rsidRPr="00B90685">
        <w:t>Les violons de la Grande-Chaumière</w:t>
      </w:r>
      <w:r w:rsidR="00B5527C">
        <w:rPr>
          <w:rStyle w:val="Appelnotedebasdep"/>
        </w:rPr>
        <w:footnoteReference w:id="3"/>
      </w:r>
      <w:r w:rsidR="008C6777">
        <w:t>.</w:t>
      </w:r>
    </w:p>
    <w:p w14:paraId="178F1756" w14:textId="77777777" w:rsidR="008C6777" w:rsidRDefault="00B86016" w:rsidP="007A09AC">
      <w:pPr>
        <w:spacing w:before="0" w:after="0"/>
      </w:pPr>
      <w:r w:rsidRPr="00B90685">
        <w:t>Allons au bal</w:t>
      </w:r>
      <w:r w:rsidR="008C6777">
        <w:t> !</w:t>
      </w:r>
    </w:p>
    <w:p w14:paraId="307CDB57" w14:textId="77777777" w:rsidR="007A09AC" w:rsidRDefault="007A09AC" w:rsidP="007A09AC">
      <w:pPr>
        <w:spacing w:before="0" w:after="0"/>
        <w:ind w:firstLine="0"/>
        <w:jc w:val="center"/>
      </w:pPr>
    </w:p>
    <w:p w14:paraId="0CE0A7F3" w14:textId="707AC24C" w:rsid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Y penses-tu vraiment</w:t>
      </w:r>
      <w:r>
        <w:t> ?</w:t>
      </w:r>
    </w:p>
    <w:p w14:paraId="1DD6D82D" w14:textId="677EF743" w:rsidR="00B86016" w:rsidRPr="00B90685" w:rsidRDefault="008C6777" w:rsidP="007A09AC">
      <w:pPr>
        <w:spacing w:before="0" w:after="0"/>
      </w:pPr>
      <w:r>
        <w:t>— </w:t>
      </w:r>
      <w:r w:rsidR="00B86016" w:rsidRPr="00B90685">
        <w:t>Cette folie</w:t>
      </w:r>
      <w:r>
        <w:t xml:space="preserve">, </w:t>
      </w:r>
      <w:r w:rsidR="00B86016" w:rsidRPr="00B90685">
        <w:t>hélas</w:t>
      </w:r>
      <w:r>
        <w:t xml:space="preserve"> ! </w:t>
      </w:r>
      <w:r w:rsidR="00B86016" w:rsidRPr="00B90685">
        <w:t>est la dernière</w:t>
      </w:r>
    </w:p>
    <w:p w14:paraId="5736E333" w14:textId="77777777" w:rsidR="008C6777" w:rsidRDefault="00B86016" w:rsidP="007A09AC">
      <w:pPr>
        <w:spacing w:before="0" w:after="0"/>
      </w:pPr>
      <w:r w:rsidRPr="00B90685">
        <w:t>Que nous ferons avant l</w:t>
      </w:r>
      <w:r w:rsidR="008C6777">
        <w:t>’</w:t>
      </w:r>
      <w:r w:rsidRPr="00B90685">
        <w:t>enterrement</w:t>
      </w:r>
      <w:r w:rsidR="008C6777">
        <w:t>.</w:t>
      </w:r>
    </w:p>
    <w:p w14:paraId="560B4DBA" w14:textId="2197CA41" w:rsidR="008C6777" w:rsidRDefault="008C6777" w:rsidP="007A09AC">
      <w:pPr>
        <w:spacing w:before="0" w:after="0"/>
      </w:pPr>
      <w:r>
        <w:lastRenderedPageBreak/>
        <w:t>— </w:t>
      </w:r>
      <w:r w:rsidR="00B86016" w:rsidRPr="00B90685">
        <w:t>Allons au bal alors</w:t>
      </w:r>
      <w:r>
        <w:t xml:space="preserve"> ; </w:t>
      </w:r>
      <w:r w:rsidR="00B86016" w:rsidRPr="00B90685">
        <w:t>vive la joie</w:t>
      </w:r>
      <w:r>
        <w:t> ! »</w:t>
      </w:r>
    </w:p>
    <w:p w14:paraId="6EC35E89" w14:textId="77777777" w:rsidR="007A09AC" w:rsidRDefault="007A09AC" w:rsidP="007A09AC">
      <w:pPr>
        <w:spacing w:before="0" w:after="0"/>
      </w:pPr>
    </w:p>
    <w:p w14:paraId="5804336D" w14:textId="40F76AA7" w:rsidR="008C6777" w:rsidRDefault="00B86016" w:rsidP="007A09AC">
      <w:pPr>
        <w:spacing w:before="0" w:after="0"/>
      </w:pPr>
      <w:r w:rsidRPr="00B90685">
        <w:t>Les deux amis</w:t>
      </w:r>
      <w:r w:rsidR="008C6777">
        <w:t xml:space="preserve">, </w:t>
      </w:r>
      <w:r w:rsidRPr="00B90685">
        <w:t>dont la raison se noie</w:t>
      </w:r>
      <w:r w:rsidR="008C6777">
        <w:t>,</w:t>
      </w:r>
    </w:p>
    <w:p w14:paraId="0A79C5D0" w14:textId="77777777" w:rsidR="008C6777" w:rsidRDefault="00B86016" w:rsidP="007A09AC">
      <w:pPr>
        <w:spacing w:before="0" w:after="0"/>
      </w:pPr>
      <w:r w:rsidRPr="00B90685">
        <w:t>Vont à Bullier</w:t>
      </w:r>
      <w:r w:rsidR="00B5527C">
        <w:rPr>
          <w:rStyle w:val="Appelnotedebasdep"/>
        </w:rPr>
        <w:footnoteReference w:id="4"/>
      </w:r>
      <w:r w:rsidR="008C6777">
        <w:t xml:space="preserve">, </w:t>
      </w:r>
      <w:r w:rsidRPr="00B90685">
        <w:t>battent des entrechats</w:t>
      </w:r>
      <w:r w:rsidR="008C6777">
        <w:t>,</w:t>
      </w:r>
    </w:p>
    <w:p w14:paraId="407B4F2A" w14:textId="3435AEA5" w:rsidR="00B86016" w:rsidRPr="00B90685" w:rsidRDefault="00B86016" w:rsidP="007A09AC">
      <w:pPr>
        <w:spacing w:before="0" w:after="0"/>
      </w:pPr>
      <w:r w:rsidRPr="00B90685">
        <w:t>Prennent le cul aux différentes grues</w:t>
      </w:r>
    </w:p>
    <w:p w14:paraId="5598DC5E" w14:textId="332BAA20" w:rsidR="00B86016" w:rsidRPr="00B90685" w:rsidRDefault="00B86016" w:rsidP="007A09AC">
      <w:pPr>
        <w:spacing w:before="0" w:after="0"/>
      </w:pPr>
      <w:r w:rsidRPr="00B90685">
        <w:t>Que l</w:t>
      </w:r>
      <w:r w:rsidR="008C6777">
        <w:t>’</w:t>
      </w:r>
      <w:r w:rsidRPr="00B90685">
        <w:t>on peut voir se livrer aux pourchas</w:t>
      </w:r>
    </w:p>
    <w:p w14:paraId="1910B6B4" w14:textId="580E8DC0" w:rsidR="008C6777" w:rsidRDefault="00B86016" w:rsidP="007A09AC">
      <w:pPr>
        <w:spacing w:before="0" w:after="0"/>
      </w:pPr>
      <w:r w:rsidRPr="00B90685">
        <w:t>Des p</w:t>
      </w:r>
      <w:r w:rsidR="008C6777">
        <w:t>.</w:t>
      </w:r>
      <w:r w:rsidRPr="00B90685">
        <w:t>nes d</w:t>
      </w:r>
      <w:r w:rsidR="008C6777">
        <w:t>’</w:t>
      </w:r>
      <w:r w:rsidRPr="00B90685">
        <w:t>homme en ces lieux apparues</w:t>
      </w:r>
      <w:r w:rsidR="008C6777">
        <w:t>,</w:t>
      </w:r>
    </w:p>
    <w:p w14:paraId="2BA4EC6D" w14:textId="77777777" w:rsidR="008C6777" w:rsidRDefault="00B86016" w:rsidP="007A09AC">
      <w:pPr>
        <w:spacing w:before="0" w:after="0"/>
      </w:pPr>
      <w:r w:rsidRPr="00B90685">
        <w:t>Et pour finir vont coucher au bordel</w:t>
      </w:r>
      <w:r w:rsidR="008C6777">
        <w:t>…</w:t>
      </w:r>
    </w:p>
    <w:p w14:paraId="3F4FFD43" w14:textId="77777777" w:rsidR="007A09AC" w:rsidRDefault="007A09AC" w:rsidP="007A09AC">
      <w:pPr>
        <w:spacing w:before="0" w:after="0"/>
      </w:pPr>
    </w:p>
    <w:p w14:paraId="5F467497" w14:textId="4160F2D0" w:rsidR="008C6777" w:rsidRDefault="00B86016" w:rsidP="007A09AC">
      <w:pPr>
        <w:spacing w:before="0" w:after="0"/>
      </w:pPr>
      <w:r w:rsidRPr="00B90685">
        <w:t>Le lendemain</w:t>
      </w:r>
      <w:r w:rsidR="008C6777">
        <w:t xml:space="preserve">, </w:t>
      </w:r>
      <w:r w:rsidRPr="00B90685">
        <w:t>au réveil de l</w:t>
      </w:r>
      <w:r w:rsidR="008C6777">
        <w:t>’</w:t>
      </w:r>
      <w:r w:rsidRPr="00B90685">
        <w:t>aurore</w:t>
      </w:r>
      <w:r w:rsidR="008C6777">
        <w:t>,</w:t>
      </w:r>
    </w:p>
    <w:p w14:paraId="26338C1A" w14:textId="710EC91E" w:rsidR="00B86016" w:rsidRPr="00B90685" w:rsidRDefault="00B86016" w:rsidP="007A09AC">
      <w:pPr>
        <w:spacing w:before="0" w:after="0"/>
      </w:pPr>
      <w:r w:rsidRPr="00B90685">
        <w:t>Quand le docteur se demandait encore</w:t>
      </w:r>
    </w:p>
    <w:p w14:paraId="229277C5" w14:textId="77777777" w:rsidR="00B86016" w:rsidRPr="00B90685" w:rsidRDefault="00B86016" w:rsidP="007A09AC">
      <w:pPr>
        <w:spacing w:before="0" w:after="0"/>
      </w:pPr>
      <w:r w:rsidRPr="00B90685">
        <w:t>Si tout cela pouvait être réel</w:t>
      </w:r>
    </w:p>
    <w:p w14:paraId="1A2FD7EC" w14:textId="77777777" w:rsidR="008C6777" w:rsidRDefault="00B86016" w:rsidP="007A09AC">
      <w:pPr>
        <w:spacing w:before="0" w:after="0"/>
      </w:pPr>
      <w:r w:rsidRPr="00B90685">
        <w:t>Ou s</w:t>
      </w:r>
      <w:r w:rsidR="008C6777">
        <w:t>’</w:t>
      </w:r>
      <w:r w:rsidRPr="00B90685">
        <w:t>il n</w:t>
      </w:r>
      <w:r w:rsidR="008C6777">
        <w:t>’</w:t>
      </w:r>
      <w:r w:rsidRPr="00B90685">
        <w:t>avait fait simplement qu</w:t>
      </w:r>
      <w:r w:rsidR="008C6777">
        <w:t>’</w:t>
      </w:r>
      <w:r w:rsidRPr="00B90685">
        <w:t>un songe</w:t>
      </w:r>
      <w:r w:rsidR="008C6777">
        <w:t>,</w:t>
      </w:r>
    </w:p>
    <w:p w14:paraId="6C3E788A" w14:textId="77777777" w:rsidR="008C6777" w:rsidRDefault="00B86016" w:rsidP="007A09AC">
      <w:pPr>
        <w:spacing w:before="0" w:after="0"/>
      </w:pPr>
      <w:r w:rsidRPr="00B90685">
        <w:t>Sa douce épouse arrive brusquement</w:t>
      </w:r>
      <w:r w:rsidR="008C6777">
        <w:t>.</w:t>
      </w:r>
    </w:p>
    <w:p w14:paraId="5A39CBEA" w14:textId="387B4623" w:rsidR="00B86016" w:rsidRPr="00B90685" w:rsidRDefault="00B86016" w:rsidP="007A09AC">
      <w:pPr>
        <w:spacing w:before="0" w:after="0"/>
      </w:pPr>
      <w:r w:rsidRPr="00B90685">
        <w:t>En bon mari</w:t>
      </w:r>
      <w:r w:rsidR="008C6777">
        <w:t xml:space="preserve">, </w:t>
      </w:r>
      <w:r w:rsidRPr="00B90685">
        <w:t>le pauvre cocu plonge</w:t>
      </w:r>
    </w:p>
    <w:p w14:paraId="18C5AEE4" w14:textId="0C8A95CC" w:rsidR="008C6777" w:rsidRDefault="00B86016" w:rsidP="007A09AC">
      <w:pPr>
        <w:spacing w:before="0" w:after="0"/>
      </w:pPr>
      <w:r w:rsidRPr="00B90685">
        <w:t>Dans ce cher c</w:t>
      </w:r>
      <w:r w:rsidR="008C6777">
        <w:t>.</w:t>
      </w:r>
      <w:r w:rsidRPr="00B90685">
        <w:t>n son v</w:t>
      </w:r>
      <w:r w:rsidR="008C6777">
        <w:t>.</w:t>
      </w:r>
      <w:r w:rsidRPr="00B90685">
        <w:t>t encor fumant</w:t>
      </w:r>
      <w:r w:rsidR="008C6777">
        <w:t>,</w:t>
      </w:r>
    </w:p>
    <w:p w14:paraId="270C6285" w14:textId="77777777" w:rsidR="008C6777" w:rsidRDefault="00B86016" w:rsidP="007A09AC">
      <w:pPr>
        <w:spacing w:before="0" w:after="0"/>
      </w:pPr>
      <w:r w:rsidRPr="00B90685">
        <w:t>Et s</w:t>
      </w:r>
      <w:r w:rsidR="008C6777">
        <w:t>’</w:t>
      </w:r>
      <w:r w:rsidRPr="00B90685">
        <w:t>envérole à plaisir</w:t>
      </w:r>
      <w:r w:rsidR="008C6777">
        <w:t>.</w:t>
      </w:r>
    </w:p>
    <w:p w14:paraId="61121584" w14:textId="77777777" w:rsidR="007A09AC" w:rsidRDefault="007A09AC" w:rsidP="007A09AC">
      <w:pPr>
        <w:spacing w:before="0" w:after="0"/>
      </w:pPr>
    </w:p>
    <w:p w14:paraId="485C43D8" w14:textId="72D31653" w:rsidR="00B86016" w:rsidRPr="008C6777" w:rsidRDefault="00B86016" w:rsidP="007A09AC">
      <w:pPr>
        <w:spacing w:before="0" w:after="0"/>
        <w:ind w:firstLine="0"/>
        <w:jc w:val="center"/>
      </w:pPr>
      <w:r w:rsidRPr="008C6777">
        <w:t>La semaine</w:t>
      </w:r>
    </w:p>
    <w:p w14:paraId="16A3892B" w14:textId="594F08EC" w:rsidR="00B86016" w:rsidRPr="00B90685" w:rsidRDefault="00B86016" w:rsidP="007A09AC">
      <w:pPr>
        <w:spacing w:before="0" w:after="0"/>
      </w:pPr>
      <w:r w:rsidRPr="00B90685">
        <w:t>Se passe ainsi tranquillement</w:t>
      </w:r>
      <w:r w:rsidR="008C6777">
        <w:t xml:space="preserve">. </w:t>
      </w:r>
      <w:r w:rsidRPr="00B90685">
        <w:t>Voilà</w:t>
      </w:r>
    </w:p>
    <w:p w14:paraId="1AD1E5FA" w14:textId="3A511736" w:rsidR="00B86016" w:rsidRPr="00B90685" w:rsidRDefault="00B86016" w:rsidP="007A09AC">
      <w:pPr>
        <w:spacing w:before="0" w:after="0"/>
      </w:pPr>
      <w:r w:rsidRPr="00B90685">
        <w:t>Qu</w:t>
      </w:r>
      <w:r w:rsidR="008C6777">
        <w:t>’</w:t>
      </w:r>
      <w:r w:rsidRPr="00B90685">
        <w:t>un beau matin l</w:t>
      </w:r>
      <w:r w:rsidR="008C6777">
        <w:t>’</w:t>
      </w:r>
      <w:r w:rsidRPr="00B90685">
        <w:t>époux poivré promène</w:t>
      </w:r>
    </w:p>
    <w:p w14:paraId="3982E678" w14:textId="77777777" w:rsidR="008C6777" w:rsidRDefault="00B86016" w:rsidP="007A09AC">
      <w:pPr>
        <w:spacing w:before="0" w:after="0"/>
      </w:pPr>
      <w:r w:rsidRPr="00B90685">
        <w:t>L</w:t>
      </w:r>
      <w:r w:rsidR="008C6777">
        <w:t>’</w:t>
      </w:r>
      <w:r w:rsidRPr="00B90685">
        <w:t>œil sur sa queue</w:t>
      </w:r>
      <w:r w:rsidR="008C6777">
        <w:t>.</w:t>
      </w:r>
    </w:p>
    <w:p w14:paraId="3A3F9649" w14:textId="77777777" w:rsidR="007A09AC" w:rsidRDefault="007A09AC" w:rsidP="007A09AC">
      <w:pPr>
        <w:spacing w:before="0" w:after="0"/>
      </w:pPr>
    </w:p>
    <w:p w14:paraId="6EC867E4" w14:textId="77777777" w:rsidR="008C6777" w:rsidRDefault="008C6777" w:rsidP="007A09AC">
      <w:pPr>
        <w:spacing w:before="0" w:after="0"/>
        <w:ind w:firstLine="0"/>
        <w:jc w:val="center"/>
      </w:pPr>
      <w:r>
        <w:t>« </w:t>
      </w:r>
      <w:r w:rsidR="00B86016" w:rsidRPr="008C6777">
        <w:t>Oh</w:t>
      </w:r>
      <w:r>
        <w:t xml:space="preserve"> ! </w:t>
      </w:r>
      <w:r w:rsidR="00B86016" w:rsidRPr="008C6777">
        <w:t>oh</w:t>
      </w:r>
      <w:r>
        <w:t xml:space="preserve"> ! </w:t>
      </w:r>
      <w:r w:rsidR="00B86016" w:rsidRPr="008C6777">
        <w:t>qu</w:t>
      </w:r>
      <w:r>
        <w:t>’</w:t>
      </w:r>
      <w:r w:rsidR="00B86016" w:rsidRPr="008C6777">
        <w:t>est-ce cela</w:t>
      </w:r>
      <w:r>
        <w:t> ?</w:t>
      </w:r>
    </w:p>
    <w:p w14:paraId="4EF80E67" w14:textId="6DD0653B" w:rsidR="008C6777" w:rsidRDefault="00B86016" w:rsidP="007A09AC">
      <w:pPr>
        <w:spacing w:before="0" w:after="0"/>
      </w:pPr>
      <w:r w:rsidRPr="00B90685">
        <w:t>Foutre</w:t>
      </w:r>
      <w:r w:rsidR="008C6777">
        <w:t xml:space="preserve"> ! </w:t>
      </w:r>
      <w:r w:rsidRPr="00B90685">
        <w:t>on dirait la vérole</w:t>
      </w:r>
      <w:r w:rsidR="008C6777">
        <w:t xml:space="preserve">… </w:t>
      </w:r>
      <w:r w:rsidRPr="00B90685">
        <w:t>et c</w:t>
      </w:r>
      <w:r w:rsidR="008C6777">
        <w:t>’</w:t>
      </w:r>
      <w:r w:rsidRPr="00B90685">
        <w:t>est elle</w:t>
      </w:r>
      <w:r w:rsidR="008C6777">
        <w:t> ! »</w:t>
      </w:r>
    </w:p>
    <w:p w14:paraId="110CD29E" w14:textId="77777777" w:rsidR="007A09AC" w:rsidRDefault="007A09AC" w:rsidP="007A09AC">
      <w:pPr>
        <w:spacing w:before="0" w:after="0"/>
      </w:pPr>
    </w:p>
    <w:p w14:paraId="5A243576" w14:textId="2522193F" w:rsidR="00B86016" w:rsidRPr="00B90685" w:rsidRDefault="00B86016" w:rsidP="007A09AC">
      <w:pPr>
        <w:spacing w:before="0" w:after="0"/>
      </w:pPr>
      <w:r w:rsidRPr="00B90685">
        <w:t>En frémissant</w:t>
      </w:r>
      <w:r w:rsidR="008C6777">
        <w:t xml:space="preserve">, </w:t>
      </w:r>
      <w:r w:rsidRPr="00B90685">
        <w:t>le docteur se rappelle</w:t>
      </w:r>
    </w:p>
    <w:p w14:paraId="3A23E0B6" w14:textId="793E1329" w:rsidR="00B86016" w:rsidRPr="00B90685" w:rsidRDefault="00B86016" w:rsidP="007A09AC">
      <w:pPr>
        <w:spacing w:before="0" w:after="0"/>
      </w:pPr>
      <w:r w:rsidRPr="00B90685">
        <w:t>Qu</w:t>
      </w:r>
      <w:r w:rsidR="008C6777">
        <w:t>’</w:t>
      </w:r>
      <w:r w:rsidRPr="00B90685">
        <w:t>il s</w:t>
      </w:r>
      <w:r w:rsidR="008C6777">
        <w:t>’</w:t>
      </w:r>
      <w:r w:rsidRPr="00B90685">
        <w:t>est grisé</w:t>
      </w:r>
      <w:r w:rsidR="008C6777">
        <w:t xml:space="preserve">, </w:t>
      </w:r>
      <w:r w:rsidRPr="00B90685">
        <w:t>puis qu</w:t>
      </w:r>
      <w:r w:rsidR="008C6777">
        <w:t>’</w:t>
      </w:r>
      <w:r w:rsidRPr="00B90685">
        <w:t>il a forniqué</w:t>
      </w:r>
    </w:p>
    <w:p w14:paraId="40982973" w14:textId="77777777" w:rsidR="008C6777" w:rsidRDefault="00B86016" w:rsidP="007A09AC">
      <w:pPr>
        <w:spacing w:before="0" w:after="0"/>
      </w:pPr>
      <w:r w:rsidRPr="00B90685">
        <w:t>Lorsque sa femme était à la campagne</w:t>
      </w:r>
      <w:r w:rsidR="008C6777">
        <w:t>.</w:t>
      </w:r>
    </w:p>
    <w:p w14:paraId="1334D6D2" w14:textId="77777777" w:rsidR="008C6777" w:rsidRDefault="00B86016" w:rsidP="007A09AC">
      <w:pPr>
        <w:spacing w:before="0" w:after="0"/>
      </w:pPr>
      <w:r w:rsidRPr="00B90685">
        <w:lastRenderedPageBreak/>
        <w:t>Le voilà triste et pâle</w:t>
      </w:r>
      <w:r w:rsidR="008C6777">
        <w:t xml:space="preserve">, </w:t>
      </w:r>
      <w:r w:rsidRPr="00B90685">
        <w:t>interloqué</w:t>
      </w:r>
      <w:r w:rsidR="008C6777">
        <w:t>,</w:t>
      </w:r>
    </w:p>
    <w:p w14:paraId="1F28C263" w14:textId="287B09D4" w:rsidR="00B86016" w:rsidRPr="00B90685" w:rsidRDefault="00B86016" w:rsidP="007A09AC">
      <w:pPr>
        <w:spacing w:before="0" w:after="0"/>
      </w:pPr>
      <w:r w:rsidRPr="00B90685">
        <w:t>Car il a dû</w:t>
      </w:r>
      <w:r w:rsidR="008C6777">
        <w:t xml:space="preserve">, </w:t>
      </w:r>
      <w:r w:rsidRPr="00B90685">
        <w:t>sans doute</w:t>
      </w:r>
      <w:r w:rsidR="008C6777">
        <w:t xml:space="preserve">, </w:t>
      </w:r>
      <w:r w:rsidRPr="00B90685">
        <w:t>à sa compagne</w:t>
      </w:r>
    </w:p>
    <w:p w14:paraId="79B614BF" w14:textId="0EC26B0D" w:rsidR="00B86016" w:rsidRPr="00B90685" w:rsidRDefault="00B86016" w:rsidP="007A09AC">
      <w:pPr>
        <w:spacing w:before="0" w:after="0"/>
      </w:pPr>
      <w:r w:rsidRPr="00B90685">
        <w:t>Donner son mal</w:t>
      </w:r>
      <w:r w:rsidR="008C6777">
        <w:t xml:space="preserve">, </w:t>
      </w:r>
      <w:r w:rsidRPr="00B90685">
        <w:t>étant intoxiqué</w:t>
      </w:r>
    </w:p>
    <w:p w14:paraId="4A1D29D9" w14:textId="77777777" w:rsidR="008C6777" w:rsidRDefault="00B86016" w:rsidP="007A09AC">
      <w:pPr>
        <w:spacing w:before="0" w:after="0"/>
      </w:pPr>
      <w:r w:rsidRPr="00B90685">
        <w:t>Comme jamais nul ne le fut au monde</w:t>
      </w:r>
      <w:r w:rsidR="008C6777">
        <w:t>.</w:t>
      </w:r>
    </w:p>
    <w:p w14:paraId="05BFEF29" w14:textId="77777777" w:rsidR="008C6777" w:rsidRDefault="00B86016" w:rsidP="007A09AC">
      <w:pPr>
        <w:spacing w:before="0" w:after="0"/>
      </w:pPr>
      <w:r w:rsidRPr="00B90685">
        <w:t>C</w:t>
      </w:r>
      <w:r w:rsidR="008C6777">
        <w:t>’</w:t>
      </w:r>
      <w:r w:rsidRPr="00B90685">
        <w:t>est le cœur plein d</w:t>
      </w:r>
      <w:r w:rsidR="008C6777">
        <w:t>’</w:t>
      </w:r>
      <w:r w:rsidRPr="00B90685">
        <w:t>une angoisse profonde</w:t>
      </w:r>
      <w:r w:rsidR="008C6777">
        <w:t>,</w:t>
      </w:r>
    </w:p>
    <w:p w14:paraId="4517EDF6" w14:textId="77777777" w:rsidR="008C6777" w:rsidRDefault="00B86016" w:rsidP="007A09AC">
      <w:pPr>
        <w:spacing w:before="0" w:after="0"/>
      </w:pPr>
      <w:r w:rsidRPr="00B90685">
        <w:t>Le front baissé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air soumis et penaud</w:t>
      </w:r>
      <w:r w:rsidR="008C6777">
        <w:t>,</w:t>
      </w:r>
    </w:p>
    <w:p w14:paraId="17F3EB3E" w14:textId="77777777" w:rsidR="008C6777" w:rsidRDefault="00B86016" w:rsidP="007A09AC">
      <w:pPr>
        <w:spacing w:before="0" w:after="0"/>
      </w:pPr>
      <w:r w:rsidRPr="00B90685">
        <w:t>Qu</w:t>
      </w:r>
      <w:r w:rsidR="008C6777">
        <w:t>’</w:t>
      </w:r>
      <w:r w:rsidRPr="00B90685">
        <w:t>il avança le cas à son épouse</w:t>
      </w:r>
      <w:r w:rsidR="008C6777">
        <w:t>.</w:t>
      </w:r>
    </w:p>
    <w:p w14:paraId="6ECECE83" w14:textId="77777777" w:rsidR="008C6777" w:rsidRDefault="00B86016" w:rsidP="007A09AC">
      <w:pPr>
        <w:spacing w:before="0" w:after="0"/>
      </w:pPr>
      <w:r w:rsidRPr="00B90685">
        <w:t>Elle bondit</w:t>
      </w:r>
      <w:r w:rsidR="008C6777">
        <w:t xml:space="preserve">, </w:t>
      </w:r>
      <w:r w:rsidRPr="00B90685">
        <w:t>furieuse</w:t>
      </w:r>
      <w:r w:rsidR="008C6777">
        <w:t xml:space="preserve">, </w:t>
      </w:r>
      <w:r w:rsidRPr="00B90685">
        <w:t>aussitôt</w:t>
      </w:r>
      <w:r w:rsidR="008C6777">
        <w:t> :</w:t>
      </w:r>
    </w:p>
    <w:p w14:paraId="2DC07FBD" w14:textId="77777777" w:rsidR="008C6777" w:rsidRDefault="008C6777" w:rsidP="007A09AC">
      <w:pPr>
        <w:spacing w:before="0" w:after="0"/>
      </w:pPr>
      <w:r>
        <w:t>« </w:t>
      </w:r>
      <w:r w:rsidR="00B86016" w:rsidRPr="00B90685">
        <w:t>Quoi</w:t>
      </w:r>
      <w:r>
        <w:t xml:space="preserve"> ! </w:t>
      </w:r>
      <w:r w:rsidR="00B86016" w:rsidRPr="00B90685">
        <w:t>j</w:t>
      </w:r>
      <w:r>
        <w:t>’</w:t>
      </w:r>
      <w:r w:rsidR="00B86016" w:rsidRPr="00B90685">
        <w:t>étais douce</w:t>
      </w:r>
      <w:r>
        <w:t xml:space="preserve">, </w:t>
      </w:r>
      <w:r w:rsidR="00B86016" w:rsidRPr="00B90685">
        <w:t>aimable et point jalouse</w:t>
      </w:r>
      <w:r>
        <w:t>,</w:t>
      </w:r>
    </w:p>
    <w:p w14:paraId="5BD50919" w14:textId="77777777" w:rsidR="008C6777" w:rsidRDefault="00B86016" w:rsidP="007A09AC">
      <w:pPr>
        <w:spacing w:before="0" w:after="0"/>
      </w:pPr>
      <w:r w:rsidRPr="00B90685">
        <w:t>Rien n</w:t>
      </w:r>
      <w:r w:rsidR="008C6777">
        <w:t>’</w:t>
      </w:r>
      <w:r w:rsidRPr="00B90685">
        <w:t>altérait ma confiance en vous</w:t>
      </w:r>
      <w:r w:rsidR="008C6777">
        <w:t>,</w:t>
      </w:r>
    </w:p>
    <w:p w14:paraId="649B61F1" w14:textId="4CF13041" w:rsidR="00B86016" w:rsidRPr="00B90685" w:rsidRDefault="00B86016" w:rsidP="007A09AC">
      <w:pPr>
        <w:spacing w:before="0" w:after="0"/>
      </w:pPr>
      <w:r w:rsidRPr="00B90685">
        <w:t>Je vous aimais</w:t>
      </w:r>
      <w:r w:rsidR="008C6777">
        <w:t xml:space="preserve"> : </w:t>
      </w:r>
      <w:r w:rsidRPr="00B90685">
        <w:t>voilà ma récompense</w:t>
      </w:r>
      <w:r w:rsidR="008C6777">
        <w:t>… »</w:t>
      </w:r>
    </w:p>
    <w:p w14:paraId="0431248D" w14:textId="77777777" w:rsidR="008C6777" w:rsidRDefault="00B86016" w:rsidP="007A09AC">
      <w:pPr>
        <w:spacing w:before="0" w:after="0"/>
      </w:pPr>
      <w:r w:rsidRPr="00B90685">
        <w:t>En cent propos s</w:t>
      </w:r>
      <w:r w:rsidR="008C6777">
        <w:t>’</w:t>
      </w:r>
      <w:r w:rsidRPr="00B90685">
        <w:t>exhala son courroux</w:t>
      </w:r>
      <w:r w:rsidR="008C6777">
        <w:t>.</w:t>
      </w:r>
    </w:p>
    <w:p w14:paraId="69919284" w14:textId="77777777" w:rsidR="008C6777" w:rsidRDefault="008C6777" w:rsidP="007A09AC">
      <w:pPr>
        <w:spacing w:before="0" w:after="0"/>
      </w:pPr>
      <w:r>
        <w:t>« </w:t>
      </w:r>
      <w:r w:rsidR="00B86016" w:rsidRPr="00B90685">
        <w:t>Pardonne-moi</w:t>
      </w:r>
      <w:r>
        <w:t xml:space="preserve">, </w:t>
      </w:r>
      <w:r w:rsidR="00B86016" w:rsidRPr="00B90685">
        <w:t>grâce</w:t>
      </w:r>
      <w:r>
        <w:t xml:space="preserve">, </w:t>
      </w:r>
      <w:r w:rsidR="00B86016" w:rsidRPr="00B90685">
        <w:t>ma chère Hortense</w:t>
      </w:r>
      <w:r>
        <w:t>,</w:t>
      </w:r>
    </w:p>
    <w:p w14:paraId="3D9F6963" w14:textId="6C53E553" w:rsidR="008C6777" w:rsidRDefault="00B86016" w:rsidP="007A09AC">
      <w:pPr>
        <w:spacing w:before="0" w:after="0"/>
      </w:pPr>
      <w:r w:rsidRPr="00B90685">
        <w:t>Je me repens</w:t>
      </w:r>
      <w:r w:rsidR="008C6777">
        <w:t xml:space="preserve">. </w:t>
      </w:r>
      <w:r w:rsidRPr="00B90685">
        <w:t>Va</w:t>
      </w:r>
      <w:r w:rsidR="008C6777">
        <w:t xml:space="preserve">, </w:t>
      </w:r>
      <w:r w:rsidRPr="00B90685">
        <w:t>je te guérirai</w:t>
      </w:r>
      <w:r w:rsidR="008C6777">
        <w:t> ! »</w:t>
      </w:r>
    </w:p>
    <w:p w14:paraId="650DED10" w14:textId="77777777" w:rsidR="007A09AC" w:rsidRDefault="007A09AC" w:rsidP="007A09AC">
      <w:pPr>
        <w:spacing w:before="0" w:after="0"/>
      </w:pPr>
    </w:p>
    <w:p w14:paraId="1CBE65D8" w14:textId="77777777" w:rsidR="008C6777" w:rsidRDefault="00B86016" w:rsidP="007A09AC">
      <w:pPr>
        <w:spacing w:before="0" w:after="0"/>
      </w:pPr>
      <w:r w:rsidRPr="00B90685">
        <w:t>Après qu</w:t>
      </w:r>
      <w:r w:rsidR="008C6777">
        <w:t>’</w:t>
      </w:r>
      <w:r w:rsidRPr="00B90685">
        <w:t>il eut longtemps prié</w:t>
      </w:r>
      <w:r w:rsidR="008C6777">
        <w:t xml:space="preserve">, </w:t>
      </w:r>
      <w:r w:rsidRPr="00B90685">
        <w:t>pleuré</w:t>
      </w:r>
      <w:r w:rsidR="008C6777">
        <w:t>,</w:t>
      </w:r>
    </w:p>
    <w:p w14:paraId="2BEA6422" w14:textId="77777777" w:rsidR="008C6777" w:rsidRDefault="00B86016" w:rsidP="007A09AC">
      <w:pPr>
        <w:spacing w:before="0" w:after="0"/>
      </w:pPr>
      <w:r w:rsidRPr="00B90685">
        <w:t>Promis bijoux</w:t>
      </w:r>
      <w:r w:rsidR="008C6777">
        <w:t xml:space="preserve">, </w:t>
      </w:r>
      <w:r w:rsidRPr="00B90685">
        <w:t>toilette et cachemire</w:t>
      </w:r>
      <w:r w:rsidR="008C6777">
        <w:t>,</w:t>
      </w:r>
    </w:p>
    <w:p w14:paraId="3CC65E75" w14:textId="77777777" w:rsidR="008C6777" w:rsidRDefault="00B86016" w:rsidP="007A09AC">
      <w:pPr>
        <w:spacing w:before="0" w:after="0"/>
      </w:pPr>
      <w:r w:rsidRPr="00B90685">
        <w:t>Un généreux pardon lui fut offert</w:t>
      </w:r>
      <w:r w:rsidR="008C6777">
        <w:t>.</w:t>
      </w:r>
    </w:p>
    <w:p w14:paraId="7A307ED8" w14:textId="5A104225" w:rsidR="00B86016" w:rsidRPr="00B90685" w:rsidRDefault="00B86016" w:rsidP="007A09AC">
      <w:pPr>
        <w:spacing w:before="0" w:after="0"/>
      </w:pPr>
      <w:r w:rsidRPr="00B90685">
        <w:t>Depuis ce temps</w:t>
      </w:r>
      <w:r w:rsidR="008C6777">
        <w:t xml:space="preserve">, </w:t>
      </w:r>
      <w:r w:rsidRPr="00B90685">
        <w:t>quand Madame désire</w:t>
      </w:r>
    </w:p>
    <w:p w14:paraId="317F201A" w14:textId="4F574970" w:rsidR="00B86016" w:rsidRPr="00B90685" w:rsidRDefault="00B86016" w:rsidP="007A09AC">
      <w:pPr>
        <w:spacing w:before="0" w:after="0"/>
      </w:pPr>
      <w:r w:rsidRPr="00B90685">
        <w:t>Quelque chiffon de prix</w:t>
      </w:r>
      <w:r w:rsidR="008C6777">
        <w:t xml:space="preserve">, </w:t>
      </w:r>
      <w:r w:rsidRPr="00B90685">
        <w:t>elle se sert</w:t>
      </w:r>
    </w:p>
    <w:p w14:paraId="74FF5431" w14:textId="77777777" w:rsidR="00B86016" w:rsidRPr="00B90685" w:rsidRDefault="00B86016" w:rsidP="007A09AC">
      <w:pPr>
        <w:spacing w:before="0" w:after="0"/>
      </w:pPr>
      <w:r w:rsidRPr="00B90685">
        <w:t>De ce moyen et rappelle au coupable</w:t>
      </w:r>
    </w:p>
    <w:p w14:paraId="024DD856" w14:textId="69C9BB88" w:rsidR="00B86016" w:rsidRPr="00B90685" w:rsidRDefault="00B86016" w:rsidP="007A09AC">
      <w:pPr>
        <w:spacing w:before="0" w:after="0"/>
      </w:pPr>
      <w:r w:rsidRPr="00B90685">
        <w:t>Et sa conduite et l</w:t>
      </w:r>
      <w:r w:rsidR="008C6777">
        <w:t>’</w:t>
      </w:r>
      <w:r w:rsidRPr="00B90685">
        <w:t>acte abominable</w:t>
      </w:r>
    </w:p>
    <w:p w14:paraId="439EF79C" w14:textId="77777777" w:rsidR="008C6777" w:rsidRDefault="00B86016" w:rsidP="007A09AC">
      <w:pPr>
        <w:spacing w:before="0" w:after="0"/>
      </w:pPr>
      <w:r w:rsidRPr="00B90685">
        <w:t>Par un oubli si gracieux couvert</w:t>
      </w:r>
      <w:r w:rsidR="008C6777">
        <w:t>.</w:t>
      </w:r>
    </w:p>
    <w:p w14:paraId="2EAD81C3" w14:textId="21228041" w:rsidR="00B86016" w:rsidRPr="00B90685" w:rsidRDefault="00B86016" w:rsidP="007A09AC">
      <w:pPr>
        <w:spacing w:before="0" w:after="0"/>
      </w:pPr>
      <w:r w:rsidRPr="00B90685">
        <w:t>Ne méprisez jamais la moindre cause</w:t>
      </w:r>
    </w:p>
    <w:p w14:paraId="12B4CF6C" w14:textId="77777777" w:rsidR="008C6777" w:rsidRDefault="00B86016" w:rsidP="007A09AC">
      <w:pPr>
        <w:spacing w:before="0" w:after="0"/>
      </w:pPr>
      <w:r w:rsidRPr="00B90685">
        <w:t>Pour en venir</w:t>
      </w:r>
      <w:r w:rsidR="008C6777">
        <w:t xml:space="preserve">, </w:t>
      </w:r>
      <w:r w:rsidRPr="00B90685">
        <w:t>mesdames</w:t>
      </w:r>
      <w:r w:rsidR="008C6777">
        <w:t xml:space="preserve">, </w:t>
      </w:r>
      <w:r w:rsidRPr="00B90685">
        <w:t>à vos fins</w:t>
      </w:r>
      <w:r w:rsidR="008C6777">
        <w:t>.</w:t>
      </w:r>
    </w:p>
    <w:p w14:paraId="334E1202" w14:textId="448DE5C7" w:rsidR="00B86016" w:rsidRPr="00B90685" w:rsidRDefault="00B86016" w:rsidP="007A09AC">
      <w:pPr>
        <w:spacing w:before="0" w:after="0"/>
      </w:pPr>
      <w:r w:rsidRPr="00B90685">
        <w:t>Ce récit prouve aux esprits superfins</w:t>
      </w:r>
    </w:p>
    <w:p w14:paraId="5F209494" w14:textId="77777777" w:rsidR="008C6777" w:rsidRDefault="00B86016" w:rsidP="007A09AC">
      <w:pPr>
        <w:spacing w:before="0" w:after="0"/>
      </w:pPr>
      <w:r w:rsidRPr="00B90685">
        <w:t>Que la vérole est bonne à quelque chose</w:t>
      </w:r>
      <w:r w:rsidR="008C6777">
        <w:t>.</w:t>
      </w:r>
    </w:p>
    <w:p w14:paraId="533B90EE" w14:textId="677C2483" w:rsidR="008C6777" w:rsidRDefault="007342D2" w:rsidP="008C6777">
      <w:pPr>
        <w:jc w:val="right"/>
      </w:pPr>
      <w:r w:rsidRPr="008C6777">
        <w:t>L</w:t>
      </w:r>
      <w:r w:rsidRPr="007342D2">
        <w:rPr>
          <w:rStyle w:val="Taille-1Caracteres"/>
        </w:rPr>
        <w:t xml:space="preserve">E SIRE DE LA </w:t>
      </w:r>
      <w:r w:rsidRPr="008C6777">
        <w:t>G</w:t>
      </w:r>
      <w:r w:rsidRPr="007342D2">
        <w:rPr>
          <w:rStyle w:val="Taille-1Caracteres"/>
        </w:rPr>
        <w:t>LOTTE</w:t>
      </w:r>
      <w:r w:rsidR="008C6777">
        <w:t>.</w:t>
      </w:r>
    </w:p>
    <w:p w14:paraId="1F2D310A" w14:textId="7FF0C828" w:rsidR="00B86016" w:rsidRPr="00B90685" w:rsidRDefault="00B86016" w:rsidP="008C6777">
      <w:pPr>
        <w:pStyle w:val="Titre2"/>
        <w:rPr>
          <w:szCs w:val="44"/>
        </w:rPr>
      </w:pPr>
      <w:bookmarkStart w:id="50" w:name="_Toc275359142"/>
      <w:bookmarkStart w:id="51" w:name="_Toc199525784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HONNÊTE SCRUPULE</w:t>
      </w:r>
      <w:bookmarkEnd w:id="50"/>
      <w:bookmarkEnd w:id="51"/>
      <w:r w:rsidRPr="00B90685">
        <w:rPr>
          <w:szCs w:val="44"/>
        </w:rPr>
        <w:br/>
      </w:r>
    </w:p>
    <w:p w14:paraId="453B0DA5" w14:textId="77777777" w:rsidR="008C6777" w:rsidRDefault="00B86016" w:rsidP="007A09AC">
      <w:pPr>
        <w:spacing w:before="0" w:after="0"/>
      </w:pPr>
      <w:r w:rsidRPr="00B90685">
        <w:t>Et vous ne voyez plus Durand</w:t>
      </w:r>
      <w:r w:rsidR="008C6777">
        <w:t> ?</w:t>
      </w:r>
    </w:p>
    <w:p w14:paraId="3442D330" w14:textId="77777777" w:rsidR="008C6777" w:rsidRDefault="008C6777" w:rsidP="007A09AC">
      <w:pPr>
        <w:spacing w:before="0" w:after="0"/>
      </w:pPr>
      <w:r>
        <w:t>— </w:t>
      </w:r>
      <w:r w:rsidR="00B86016" w:rsidRPr="00B90685">
        <w:t>Oh</w:t>
      </w:r>
      <w:r>
        <w:t xml:space="preserve"> ! </w:t>
      </w:r>
      <w:r w:rsidR="00B86016" w:rsidRPr="00B90685">
        <w:t>plus du tout</w:t>
      </w:r>
      <w:r>
        <w:t> !</w:t>
      </w:r>
    </w:p>
    <w:p w14:paraId="36C45984" w14:textId="77777777" w:rsid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Pour quelle cause</w:t>
      </w:r>
      <w:r>
        <w:t> ?</w:t>
      </w:r>
    </w:p>
    <w:p w14:paraId="750287F6" w14:textId="02ACB5BA" w:rsidR="00B86016" w:rsidRPr="00B90685" w:rsidRDefault="00B86016" w:rsidP="007A09AC">
      <w:pPr>
        <w:spacing w:before="0" w:after="0"/>
      </w:pPr>
      <w:r w:rsidRPr="00B90685">
        <w:t>Il vous a donc fait quelque chose</w:t>
      </w:r>
    </w:p>
    <w:p w14:paraId="2B0FAF52" w14:textId="77777777" w:rsidR="008C6777" w:rsidRDefault="00B86016" w:rsidP="007A09AC">
      <w:pPr>
        <w:spacing w:before="0" w:after="0"/>
      </w:pPr>
      <w:r w:rsidRPr="00B90685">
        <w:t>D</w:t>
      </w:r>
      <w:r w:rsidR="008C6777">
        <w:t>’</w:t>
      </w:r>
      <w:r w:rsidRPr="00B90685">
        <w:t>effroyable</w:t>
      </w:r>
      <w:r w:rsidR="008C6777">
        <w:t xml:space="preserve">, </w:t>
      </w:r>
      <w:r w:rsidRPr="00B90685">
        <w:t>et son crime est grand</w:t>
      </w:r>
      <w:r w:rsidR="008C6777">
        <w:t> ?</w:t>
      </w:r>
    </w:p>
    <w:p w14:paraId="1E3C26DE" w14:textId="77777777" w:rsidR="008C6777" w:rsidRDefault="008C6777" w:rsidP="007A09AC">
      <w:pPr>
        <w:spacing w:before="0" w:after="0"/>
      </w:pPr>
      <w:r>
        <w:t>— </w:t>
      </w:r>
      <w:r w:rsidR="00B86016" w:rsidRPr="00B90685">
        <w:t>Très grand</w:t>
      </w:r>
      <w:r>
        <w:t>.</w:t>
      </w:r>
    </w:p>
    <w:p w14:paraId="4F520EF9" w14:textId="6050391F" w:rsidR="008C6777" w:rsidRDefault="00B96A93" w:rsidP="007A09AC">
      <w:pPr>
        <w:spacing w:before="0" w:after="0"/>
        <w:ind w:firstLine="0"/>
        <w:jc w:val="center"/>
      </w:pPr>
      <w:r>
        <w:t>— </w:t>
      </w:r>
      <w:r w:rsidR="00B86016" w:rsidRPr="008C6777">
        <w:t>Vous étiez</w:t>
      </w:r>
      <w:r w:rsidR="008C6777">
        <w:t xml:space="preserve">, </w:t>
      </w:r>
      <w:r w:rsidR="00B86016" w:rsidRPr="008C6777">
        <w:t>ce me semble</w:t>
      </w:r>
      <w:r w:rsidR="008C6777">
        <w:t>,</w:t>
      </w:r>
    </w:p>
    <w:p w14:paraId="3EF9B6A2" w14:textId="77777777" w:rsidR="008C6777" w:rsidRDefault="00B86016" w:rsidP="007A09AC">
      <w:pPr>
        <w:spacing w:before="0" w:after="0"/>
      </w:pPr>
      <w:r w:rsidRPr="00B90685">
        <w:t>L</w:t>
      </w:r>
      <w:r w:rsidR="008C6777">
        <w:t>’</w:t>
      </w:r>
      <w:r w:rsidRPr="00B90685">
        <w:t>an dernier encor très amis</w:t>
      </w:r>
      <w:r w:rsidR="008C6777">
        <w:t> ;</w:t>
      </w:r>
    </w:p>
    <w:p w14:paraId="0F1D1D25" w14:textId="77777777" w:rsidR="008C6777" w:rsidRDefault="00B86016" w:rsidP="007A09AC">
      <w:pPr>
        <w:spacing w:before="0" w:after="0"/>
      </w:pPr>
      <w:r w:rsidRPr="00B90685">
        <w:t>On vous voyait toujours ensemble</w:t>
      </w:r>
      <w:r w:rsidR="008C6777">
        <w:t>.</w:t>
      </w:r>
    </w:p>
    <w:p w14:paraId="3F7CA189" w14:textId="0CE02CA3" w:rsidR="00B86016" w:rsidRPr="00B90685" w:rsidRDefault="008C6777" w:rsidP="007A09AC">
      <w:pPr>
        <w:spacing w:before="0" w:after="0"/>
      </w:pPr>
      <w:r>
        <w:t>— </w:t>
      </w:r>
      <w:r w:rsidR="00B86016" w:rsidRPr="00B90685">
        <w:t>Autant qu</w:t>
      </w:r>
      <w:r>
        <w:t>’</w:t>
      </w:r>
      <w:r w:rsidR="00B86016" w:rsidRPr="00B90685">
        <w:t>il peut être permis</w:t>
      </w:r>
    </w:p>
    <w:p w14:paraId="24943C31" w14:textId="77777777" w:rsidR="008C6777" w:rsidRDefault="00B86016" w:rsidP="007A09AC">
      <w:pPr>
        <w:spacing w:before="0" w:after="0"/>
      </w:pPr>
      <w:r w:rsidRPr="00B90685">
        <w:t>D</w:t>
      </w:r>
      <w:r w:rsidR="008C6777">
        <w:t>’</w:t>
      </w:r>
      <w:r w:rsidRPr="00B90685">
        <w:t>être amis</w:t>
      </w:r>
      <w:r w:rsidR="008C6777">
        <w:t xml:space="preserve">, </w:t>
      </w:r>
      <w:r w:rsidRPr="00B90685">
        <w:t>nous l</w:t>
      </w:r>
      <w:r w:rsidR="008C6777">
        <w:t>’</w:t>
      </w:r>
      <w:r w:rsidRPr="00B90685">
        <w:t>étions</w:t>
      </w:r>
      <w:r w:rsidR="008C6777">
        <w:t xml:space="preserve">. </w:t>
      </w:r>
      <w:r w:rsidRPr="00B90685">
        <w:t>Quel être</w:t>
      </w:r>
      <w:r w:rsidR="008C6777">
        <w:t> !</w:t>
      </w:r>
    </w:p>
    <w:p w14:paraId="5C0BDE49" w14:textId="77777777" w:rsidR="008C6777" w:rsidRDefault="00B86016" w:rsidP="007A09AC">
      <w:pPr>
        <w:spacing w:before="0" w:after="0"/>
      </w:pPr>
      <w:r w:rsidRPr="00B90685">
        <w:t>Toujours joueur</w:t>
      </w:r>
      <w:r w:rsidR="008C6777">
        <w:t xml:space="preserve">, </w:t>
      </w:r>
      <w:r w:rsidRPr="00B90685">
        <w:t>toujours dispos</w:t>
      </w:r>
      <w:r w:rsidR="008C6777">
        <w:t>,</w:t>
      </w:r>
    </w:p>
    <w:p w14:paraId="26B876A9" w14:textId="77777777" w:rsidR="008C6777" w:rsidRDefault="00B86016" w:rsidP="007A09AC">
      <w:pPr>
        <w:spacing w:before="0" w:after="0"/>
      </w:pPr>
      <w:r w:rsidRPr="00B90685">
        <w:t>Tenant mille amusants propos</w:t>
      </w:r>
      <w:r w:rsidR="008C6777">
        <w:t>.</w:t>
      </w:r>
    </w:p>
    <w:p w14:paraId="3A26239E" w14:textId="4E5B7C32" w:rsidR="00B86016" w:rsidRPr="00B90685" w:rsidRDefault="00B86016" w:rsidP="007A09AC">
      <w:pPr>
        <w:spacing w:before="0" w:after="0"/>
      </w:pPr>
      <w:r w:rsidRPr="00B90685">
        <w:t>Rien que son aspect faisait naître</w:t>
      </w:r>
    </w:p>
    <w:p w14:paraId="42ABCD6F" w14:textId="77777777" w:rsidR="008C6777" w:rsidRDefault="00B86016" w:rsidP="007A09AC">
      <w:pPr>
        <w:spacing w:before="0" w:after="0"/>
      </w:pPr>
      <w:r w:rsidRPr="00B90685">
        <w:t>La gaîté</w:t>
      </w:r>
      <w:r w:rsidR="008C6777">
        <w:t xml:space="preserve">. </w:t>
      </w:r>
      <w:r w:rsidRPr="00B90685">
        <w:t>Quel esprit charmant</w:t>
      </w:r>
      <w:r w:rsidR="008C6777">
        <w:t> !</w:t>
      </w:r>
    </w:p>
    <w:p w14:paraId="4C67A749" w14:textId="0DAD0BD6" w:rsidR="00B86016" w:rsidRPr="00B90685" w:rsidRDefault="00B86016" w:rsidP="007A09AC">
      <w:pPr>
        <w:spacing w:before="0" w:after="0"/>
      </w:pPr>
      <w:r w:rsidRPr="00B90685">
        <w:t>Des farces</w:t>
      </w:r>
      <w:r w:rsidR="008C6777">
        <w:t xml:space="preserve">, </w:t>
      </w:r>
      <w:r w:rsidRPr="00B90685">
        <w:t>des plaisanteries</w:t>
      </w:r>
    </w:p>
    <w:p w14:paraId="782BD564" w14:textId="77777777" w:rsidR="008C6777" w:rsidRDefault="00B86016" w:rsidP="007A09AC">
      <w:pPr>
        <w:spacing w:before="0" w:after="0"/>
      </w:pPr>
      <w:r w:rsidRPr="00B90685">
        <w:t>Nouvelles à chaque moment</w:t>
      </w:r>
      <w:r w:rsidR="008C6777">
        <w:t> !</w:t>
      </w:r>
    </w:p>
    <w:p w14:paraId="17E0D6AA" w14:textId="53F4FA1C" w:rsidR="00B86016" w:rsidRPr="00B90685" w:rsidRDefault="00B86016" w:rsidP="007A09AC">
      <w:pPr>
        <w:spacing w:before="0" w:after="0"/>
      </w:pPr>
      <w:r w:rsidRPr="00B90685">
        <w:t>Quelles inventions nourries</w:t>
      </w:r>
    </w:p>
    <w:p w14:paraId="3CC982E1" w14:textId="77777777" w:rsidR="008C6777" w:rsidRDefault="00B86016" w:rsidP="007A09AC">
      <w:pPr>
        <w:spacing w:before="0" w:after="0"/>
      </w:pPr>
      <w:r w:rsidRPr="00B90685">
        <w:t>De malice et de bonne humeur</w:t>
      </w:r>
      <w:r w:rsidR="008C6777">
        <w:t> !</w:t>
      </w:r>
    </w:p>
    <w:p w14:paraId="605D6E9A" w14:textId="77777777" w:rsidR="008C6777" w:rsidRDefault="00B86016" w:rsidP="007A09AC">
      <w:pPr>
        <w:spacing w:before="0" w:after="0"/>
      </w:pPr>
      <w:r w:rsidRPr="00B90685">
        <w:t>Un jour</w:t>
      </w:r>
      <w:r w:rsidR="008C6777">
        <w:t xml:space="preserve">, </w:t>
      </w:r>
      <w:r w:rsidRPr="00B90685">
        <w:t>je faisais ma toilette</w:t>
      </w:r>
      <w:r w:rsidR="008C6777">
        <w:t>,</w:t>
      </w:r>
    </w:p>
    <w:p w14:paraId="5DA8784E" w14:textId="19AEC237" w:rsidR="00B86016" w:rsidRPr="00B90685" w:rsidRDefault="00B86016" w:rsidP="007A09AC">
      <w:pPr>
        <w:spacing w:before="0" w:after="0"/>
      </w:pPr>
      <w:r w:rsidRPr="00B90685">
        <w:t>Quand</w:t>
      </w:r>
      <w:r w:rsidR="008C6777">
        <w:t xml:space="preserve">, </w:t>
      </w:r>
      <w:r w:rsidRPr="00B90685">
        <w:t>à pas de loup</w:t>
      </w:r>
      <w:r w:rsidR="008C6777">
        <w:t xml:space="preserve">, </w:t>
      </w:r>
      <w:r w:rsidRPr="00B90685">
        <w:t>mon farceur</w:t>
      </w:r>
    </w:p>
    <w:p w14:paraId="231C2540" w14:textId="6938CBD6" w:rsidR="00B86016" w:rsidRPr="00B90685" w:rsidRDefault="00B86016" w:rsidP="007A09AC">
      <w:pPr>
        <w:spacing w:before="0" w:after="0"/>
      </w:pPr>
      <w:r w:rsidRPr="00B90685">
        <w:t>Vient</w:t>
      </w:r>
      <w:r w:rsidR="008C6777">
        <w:t xml:space="preserve">, </w:t>
      </w:r>
      <w:r w:rsidRPr="00B90685">
        <w:t>et sa main à l</w:t>
      </w:r>
      <w:r w:rsidR="008C6777">
        <w:t>’</w:t>
      </w:r>
      <w:r w:rsidRPr="00B90685">
        <w:t>aveuglette</w:t>
      </w:r>
    </w:p>
    <w:p w14:paraId="045BAC26" w14:textId="77777777" w:rsidR="008C6777" w:rsidRDefault="00B86016" w:rsidP="007A09AC">
      <w:pPr>
        <w:spacing w:before="0" w:after="0"/>
      </w:pPr>
      <w:r w:rsidRPr="00B90685">
        <w:t>Prend mon nœud</w:t>
      </w:r>
      <w:r w:rsidR="008C6777">
        <w:t xml:space="preserve">. </w:t>
      </w:r>
      <w:r w:rsidRPr="00B90685">
        <w:t>Je dis</w:t>
      </w:r>
      <w:r w:rsidR="008C6777">
        <w:t> : « </w:t>
      </w:r>
      <w:r w:rsidRPr="00B90685">
        <w:t>Finis donc</w:t>
      </w:r>
      <w:r w:rsidR="008C6777">
        <w:t>,</w:t>
      </w:r>
    </w:p>
    <w:p w14:paraId="360090B9" w14:textId="7B68F3BE" w:rsidR="00B86016" w:rsidRPr="00B90685" w:rsidRDefault="00B86016" w:rsidP="007A09AC">
      <w:pPr>
        <w:spacing w:before="0" w:after="0"/>
      </w:pPr>
      <w:r w:rsidRPr="00B90685">
        <w:t>Imbécile</w:t>
      </w:r>
      <w:r w:rsidR="008C6777">
        <w:t xml:space="preserve">, </w:t>
      </w:r>
      <w:r w:rsidRPr="00B90685">
        <w:t>ça me chatouille</w:t>
      </w:r>
      <w:r w:rsidR="008C6777">
        <w:t>. »</w:t>
      </w:r>
    </w:p>
    <w:p w14:paraId="1A5B5197" w14:textId="77777777" w:rsidR="008C6777" w:rsidRDefault="00B86016" w:rsidP="007A09AC">
      <w:pPr>
        <w:spacing w:before="0" w:after="0"/>
      </w:pPr>
      <w:r w:rsidRPr="00B90685">
        <w:t>Il secoue</w:t>
      </w:r>
      <w:r w:rsidR="008C6777">
        <w:t xml:space="preserve">, </w:t>
      </w:r>
      <w:r w:rsidRPr="00B90685">
        <w:t>et ding dong</w:t>
      </w:r>
      <w:r w:rsidR="008C6777">
        <w:t xml:space="preserve"> ! </w:t>
      </w:r>
      <w:r w:rsidRPr="00B90685">
        <w:t>ding dong</w:t>
      </w:r>
      <w:r w:rsidR="008C6777">
        <w:t> !</w:t>
      </w:r>
    </w:p>
    <w:p w14:paraId="40BE6D5D" w14:textId="064DBCCF" w:rsidR="008C6777" w:rsidRDefault="00B86016" w:rsidP="007A09AC">
      <w:pPr>
        <w:spacing w:before="0" w:after="0"/>
      </w:pPr>
      <w:r w:rsidRPr="00B90685">
        <w:t>Je sens ma p</w:t>
      </w:r>
      <w:r w:rsidR="008C6777">
        <w:t>.</w:t>
      </w:r>
      <w:r w:rsidRPr="00B90685">
        <w:t>ne qui se mouille</w:t>
      </w:r>
      <w:r w:rsidR="008C6777">
        <w:t>…</w:t>
      </w:r>
    </w:p>
    <w:p w14:paraId="29C7076C" w14:textId="43E2DE72" w:rsidR="008C6777" w:rsidRDefault="00B86016" w:rsidP="007A09AC">
      <w:pPr>
        <w:spacing w:before="0" w:after="0"/>
      </w:pPr>
      <w:r w:rsidRPr="00B90685">
        <w:t>Avons-nous ri</w:t>
      </w:r>
      <w:r w:rsidR="008C6777">
        <w:t> !!!</w:t>
      </w:r>
    </w:p>
    <w:p w14:paraId="39E8B402" w14:textId="77777777" w:rsid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Bah</w:t>
      </w:r>
      <w:r>
        <w:t> !</w:t>
      </w:r>
    </w:p>
    <w:p w14:paraId="3ACD8FF2" w14:textId="537490ED" w:rsidR="00B86016" w:rsidRPr="008C6777" w:rsidRDefault="008C6777" w:rsidP="007A09AC">
      <w:pPr>
        <w:spacing w:before="0" w:after="0"/>
        <w:jc w:val="right"/>
      </w:pPr>
      <w:r>
        <w:t>— </w:t>
      </w:r>
      <w:r w:rsidR="00B86016" w:rsidRPr="008C6777">
        <w:t>Chaque jour</w:t>
      </w:r>
    </w:p>
    <w:p w14:paraId="7046CF74" w14:textId="77777777" w:rsidR="008C6777" w:rsidRDefault="00B86016" w:rsidP="007A09AC">
      <w:pPr>
        <w:spacing w:before="0" w:after="0"/>
      </w:pPr>
      <w:r w:rsidRPr="00B90685">
        <w:lastRenderedPageBreak/>
        <w:t>Amenait quelque nouveau tour</w:t>
      </w:r>
      <w:r w:rsidR="008C6777">
        <w:t>.</w:t>
      </w:r>
    </w:p>
    <w:p w14:paraId="64087C23" w14:textId="2F4E7763" w:rsidR="00B86016" w:rsidRPr="00B90685" w:rsidRDefault="00B86016" w:rsidP="007A09AC">
      <w:pPr>
        <w:spacing w:before="0" w:after="0"/>
      </w:pPr>
      <w:r w:rsidRPr="00B90685">
        <w:t>Écoutez</w:t>
      </w:r>
      <w:r w:rsidR="008C6777">
        <w:t xml:space="preserve"> : </w:t>
      </w:r>
      <w:r w:rsidRPr="00B90685">
        <w:t>j</w:t>
      </w:r>
      <w:r w:rsidR="008C6777">
        <w:t>’</w:t>
      </w:r>
      <w:r w:rsidRPr="00B90685">
        <w:t>étais en chemise</w:t>
      </w:r>
    </w:p>
    <w:p w14:paraId="348F479F" w14:textId="539F4281" w:rsidR="00B86016" w:rsidRPr="00B90685" w:rsidRDefault="00B86016" w:rsidP="007A09AC">
      <w:pPr>
        <w:spacing w:before="0" w:after="0"/>
      </w:pPr>
      <w:r w:rsidRPr="00B90685">
        <w:t>Dans ma chambre</w:t>
      </w:r>
      <w:r w:rsidR="008C6777">
        <w:t xml:space="preserve"> (</w:t>
      </w:r>
      <w:r w:rsidRPr="00B90685">
        <w:t>il venait souvent</w:t>
      </w:r>
    </w:p>
    <w:p w14:paraId="542A0499" w14:textId="77777777" w:rsidR="008C6777" w:rsidRDefault="00B86016" w:rsidP="007A09AC">
      <w:pPr>
        <w:spacing w:before="0" w:after="0"/>
      </w:pPr>
      <w:r w:rsidRPr="00B90685">
        <w:t>À l</w:t>
      </w:r>
      <w:r w:rsidR="008C6777">
        <w:t>’</w:t>
      </w:r>
      <w:r w:rsidRPr="00B90685">
        <w:t>heure du soleil levant</w:t>
      </w:r>
      <w:r w:rsidR="008C6777">
        <w:t>,</w:t>
      </w:r>
    </w:p>
    <w:p w14:paraId="6CE0AB32" w14:textId="679181B6" w:rsidR="00B86016" w:rsidRPr="00B90685" w:rsidRDefault="00B86016" w:rsidP="007A09AC">
      <w:pPr>
        <w:spacing w:before="0" w:after="0"/>
      </w:pPr>
      <w:r w:rsidRPr="00B90685">
        <w:t>Alors que notre âme se grise</w:t>
      </w:r>
    </w:p>
    <w:p w14:paraId="5E663B15" w14:textId="77777777" w:rsidR="008C6777" w:rsidRDefault="00B86016" w:rsidP="007A09AC">
      <w:pPr>
        <w:spacing w:before="0" w:after="0"/>
      </w:pPr>
      <w:r w:rsidRPr="00B90685">
        <w:t>Du parfum humide des fleurs</w:t>
      </w:r>
      <w:r w:rsidR="008C6777">
        <w:t>) ;</w:t>
      </w:r>
    </w:p>
    <w:p w14:paraId="709B1539" w14:textId="77777777" w:rsidR="008C6777" w:rsidRDefault="00B86016" w:rsidP="007A09AC">
      <w:pPr>
        <w:spacing w:before="0" w:after="0"/>
      </w:pPr>
      <w:r w:rsidRPr="00B90685">
        <w:t>Il entre comme d</w:t>
      </w:r>
      <w:r w:rsidR="008C6777">
        <w:t>’</w:t>
      </w:r>
      <w:r w:rsidRPr="00B90685">
        <w:t>habitude</w:t>
      </w:r>
      <w:r w:rsidR="008C6777">
        <w:t> ;</w:t>
      </w:r>
    </w:p>
    <w:p w14:paraId="5478AE71" w14:textId="6F50F2B1" w:rsidR="00B86016" w:rsidRPr="00B90685" w:rsidRDefault="00B86016" w:rsidP="007A09AC">
      <w:pPr>
        <w:spacing w:before="0" w:after="0"/>
      </w:pPr>
      <w:r w:rsidRPr="00B90685">
        <w:t>Sur mon c</w:t>
      </w:r>
      <w:r w:rsidR="008C6777">
        <w:t>.</w:t>
      </w:r>
      <w:r w:rsidRPr="00B90685">
        <w:t>l je sens les rondeurs</w:t>
      </w:r>
    </w:p>
    <w:p w14:paraId="364DAC34" w14:textId="0F7B5190" w:rsidR="008C6777" w:rsidRDefault="00B86016" w:rsidP="007A09AC">
      <w:pPr>
        <w:spacing w:before="0" w:after="0"/>
      </w:pPr>
      <w:r w:rsidRPr="00B90685">
        <w:t>De ses deux c</w:t>
      </w:r>
      <w:r w:rsidR="008C6777">
        <w:t>…</w:t>
      </w:r>
      <w:r w:rsidRPr="00B90685">
        <w:t>lles au poil rude</w:t>
      </w:r>
      <w:r w:rsidR="008C6777">
        <w:t> ;</w:t>
      </w:r>
    </w:p>
    <w:p w14:paraId="51BECEAE" w14:textId="77777777" w:rsidR="008C6777" w:rsidRDefault="00B86016" w:rsidP="007A09AC">
      <w:pPr>
        <w:spacing w:before="0" w:after="0"/>
      </w:pPr>
      <w:r w:rsidRPr="00B90685">
        <w:t>Puis</w:t>
      </w:r>
      <w:r w:rsidR="008C6777">
        <w:t xml:space="preserve">, </w:t>
      </w:r>
      <w:r w:rsidRPr="00B90685">
        <w:t>brusquement</w:t>
      </w:r>
      <w:r w:rsidR="008C6777">
        <w:t xml:space="preserve">, </w:t>
      </w:r>
      <w:r w:rsidRPr="00B90685">
        <w:t>criant</w:t>
      </w:r>
      <w:r w:rsidR="008C6777">
        <w:t xml:space="preserve"> : </w:t>
      </w:r>
      <w:r w:rsidRPr="00B90685">
        <w:t>Coucou</w:t>
      </w:r>
      <w:r w:rsidR="008C6777">
        <w:t> !</w:t>
      </w:r>
    </w:p>
    <w:p w14:paraId="0196953F" w14:textId="2D7B0A0F" w:rsidR="008C6777" w:rsidRDefault="00B86016" w:rsidP="007A09AC">
      <w:pPr>
        <w:spacing w:before="0" w:after="0"/>
      </w:pPr>
      <w:r w:rsidRPr="00B90685">
        <w:t>Il met sa p</w:t>
      </w:r>
      <w:r w:rsidR="008C6777">
        <w:t>.</w:t>
      </w:r>
      <w:r w:rsidRPr="00B90685">
        <w:t>ne dans ma f</w:t>
      </w:r>
      <w:r w:rsidR="008C6777">
        <w:t>.</w:t>
      </w:r>
      <w:r w:rsidRPr="00B90685">
        <w:t>sse</w:t>
      </w:r>
      <w:r w:rsidR="008C6777">
        <w:t>.</w:t>
      </w:r>
    </w:p>
    <w:p w14:paraId="53719EAC" w14:textId="77777777" w:rsidR="008C6777" w:rsidRDefault="00B86016" w:rsidP="007A09AC">
      <w:pPr>
        <w:spacing w:before="0" w:after="0"/>
      </w:pPr>
      <w:r w:rsidRPr="00B90685">
        <w:t>Je riais</w:t>
      </w:r>
      <w:r w:rsidR="008C6777">
        <w:t xml:space="preserve">, </w:t>
      </w:r>
      <w:r w:rsidRPr="00B90685">
        <w:t>je vous le confesse</w:t>
      </w:r>
      <w:r w:rsidR="008C6777">
        <w:t>,</w:t>
      </w:r>
    </w:p>
    <w:p w14:paraId="64417D4F" w14:textId="08E850D5" w:rsidR="00B86016" w:rsidRPr="00B90685" w:rsidRDefault="00B86016" w:rsidP="007A09AC">
      <w:pPr>
        <w:spacing w:before="0" w:after="0"/>
      </w:pPr>
      <w:r w:rsidRPr="00B90685">
        <w:t>Jusqu</w:t>
      </w:r>
      <w:r w:rsidR="008C6777">
        <w:t>’</w:t>
      </w:r>
      <w:r w:rsidRPr="00B90685">
        <w:t>aux larmes de voir ce fou</w:t>
      </w:r>
    </w:p>
    <w:p w14:paraId="7AE3698C" w14:textId="643DA628" w:rsidR="008C6777" w:rsidRDefault="00B86016" w:rsidP="007A09AC">
      <w:pPr>
        <w:spacing w:before="0" w:after="0"/>
      </w:pPr>
      <w:r w:rsidRPr="00B90685">
        <w:t>Pousser et repousser son m</w:t>
      </w:r>
      <w:r w:rsidR="008C6777">
        <w:t>.</w:t>
      </w:r>
      <w:r w:rsidRPr="00B90685">
        <w:t>mbre</w:t>
      </w:r>
      <w:r w:rsidR="008C6777">
        <w:t>,</w:t>
      </w:r>
    </w:p>
    <w:p w14:paraId="39C7570B" w14:textId="77777777" w:rsidR="008C6777" w:rsidRDefault="00B86016" w:rsidP="007A09AC">
      <w:pPr>
        <w:spacing w:before="0" w:after="0"/>
      </w:pPr>
      <w:r w:rsidRPr="00B90685">
        <w:t>En se tortillant par la chambre</w:t>
      </w:r>
      <w:r w:rsidR="008C6777">
        <w:t>.</w:t>
      </w:r>
    </w:p>
    <w:p w14:paraId="068B1215" w14:textId="523796CF" w:rsidR="008C6777" w:rsidRDefault="00B86016" w:rsidP="007A09AC">
      <w:pPr>
        <w:spacing w:before="0" w:after="0"/>
      </w:pPr>
      <w:r w:rsidRPr="00B90685">
        <w:t>Bref</w:t>
      </w:r>
      <w:r w:rsidR="008C6777">
        <w:t xml:space="preserve">, </w:t>
      </w:r>
      <w:r w:rsidRPr="00B90685">
        <w:t>il d</w:t>
      </w:r>
      <w:r w:rsidR="008C6777">
        <w:t>.</w:t>
      </w:r>
      <w:r w:rsidRPr="00B90685">
        <w:t>ch</w:t>
      </w:r>
      <w:r w:rsidR="008C6777">
        <w:t>.</w:t>
      </w:r>
      <w:r w:rsidRPr="00B90685">
        <w:t>rge dans mon cu</w:t>
      </w:r>
      <w:r w:rsidR="008C6777">
        <w:t>.</w:t>
      </w:r>
    </w:p>
    <w:p w14:paraId="07E59016" w14:textId="77777777" w:rsidR="008C6777" w:rsidRDefault="008C6777" w:rsidP="007A09AC">
      <w:pPr>
        <w:spacing w:before="0" w:after="0"/>
      </w:pPr>
      <w:r>
        <w:t>— </w:t>
      </w:r>
      <w:r w:rsidR="00B86016" w:rsidRPr="00B90685">
        <w:t>Mais ce qu</w:t>
      </w:r>
      <w:r>
        <w:t>’</w:t>
      </w:r>
      <w:r w:rsidR="00B86016" w:rsidRPr="00B90685">
        <w:t>il a fait est donc grave</w:t>
      </w:r>
      <w:r>
        <w:t> ?</w:t>
      </w:r>
    </w:p>
    <w:p w14:paraId="3385B09D" w14:textId="204165A8" w:rsidR="00B86016" w:rsidRPr="00B90685" w:rsidRDefault="00B86016" w:rsidP="007A09AC">
      <w:pPr>
        <w:spacing w:before="0" w:after="0"/>
      </w:pPr>
      <w:r w:rsidRPr="00B90685">
        <w:t>Car enfin lorsqu</w:t>
      </w:r>
      <w:r w:rsidR="008C6777">
        <w:t>’</w:t>
      </w:r>
      <w:r w:rsidRPr="00B90685">
        <w:t>on a vécu</w:t>
      </w:r>
    </w:p>
    <w:p w14:paraId="2AD548EF" w14:textId="5FBE56D2" w:rsidR="00B86016" w:rsidRPr="00B90685" w:rsidRDefault="00B86016" w:rsidP="007A09AC">
      <w:pPr>
        <w:spacing w:before="0" w:after="0"/>
      </w:pPr>
      <w:r w:rsidRPr="00B90685">
        <w:t>De la sorte</w:t>
      </w:r>
      <w:r w:rsidR="008C6777">
        <w:t xml:space="preserve">, </w:t>
      </w:r>
      <w:r w:rsidRPr="00B90685">
        <w:t>on devient esclave</w:t>
      </w:r>
    </w:p>
    <w:p w14:paraId="7044EA05" w14:textId="77777777" w:rsidR="008C6777" w:rsidRDefault="00B86016" w:rsidP="007A09AC">
      <w:pPr>
        <w:spacing w:before="0" w:after="0"/>
      </w:pPr>
      <w:r w:rsidRPr="00B90685">
        <w:t>D</w:t>
      </w:r>
      <w:r w:rsidR="008C6777">
        <w:t>’</w:t>
      </w:r>
      <w:r w:rsidRPr="00B90685">
        <w:t>un ami pareil</w:t>
      </w:r>
      <w:r w:rsidR="008C6777">
        <w:t>.</w:t>
      </w:r>
    </w:p>
    <w:p w14:paraId="139B6BE6" w14:textId="77777777" w:rsid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En effet</w:t>
      </w:r>
      <w:r>
        <w:t> ;</w:t>
      </w:r>
    </w:p>
    <w:p w14:paraId="1E8D9A7C" w14:textId="1ED2AF4A" w:rsidR="00B86016" w:rsidRPr="00B90685" w:rsidRDefault="00B86016" w:rsidP="007A09AC">
      <w:pPr>
        <w:spacing w:before="0" w:after="0"/>
      </w:pPr>
      <w:r w:rsidRPr="00B90685">
        <w:t>Mais nous avons rompu</w:t>
      </w:r>
      <w:r w:rsidR="008C6777">
        <w:t xml:space="preserve">. </w:t>
      </w:r>
      <w:r w:rsidRPr="00B90685">
        <w:t>Nous sommes</w:t>
      </w:r>
    </w:p>
    <w:p w14:paraId="73BE04E5" w14:textId="77777777" w:rsidR="008C6777" w:rsidRDefault="00B86016" w:rsidP="007A09AC">
      <w:pPr>
        <w:spacing w:before="0" w:after="0"/>
      </w:pPr>
      <w:r w:rsidRPr="00B90685">
        <w:t>Brouillés à mort</w:t>
      </w:r>
      <w:r w:rsidR="008C6777">
        <w:t>.</w:t>
      </w:r>
    </w:p>
    <w:p w14:paraId="241EC08B" w14:textId="77777777" w:rsidR="008C6777" w:rsidRDefault="008C6777" w:rsidP="007A09AC">
      <w:pPr>
        <w:spacing w:before="0" w:after="0"/>
        <w:ind w:firstLine="0"/>
        <w:jc w:val="center"/>
      </w:pPr>
      <w:r>
        <w:t>— </w:t>
      </w:r>
      <w:r w:rsidR="00B86016" w:rsidRPr="008C6777">
        <w:t>Qu</w:t>
      </w:r>
      <w:r>
        <w:t>’</w:t>
      </w:r>
      <w:r w:rsidR="00B86016" w:rsidRPr="008C6777">
        <w:t>a-t-il donc fait</w:t>
      </w:r>
      <w:r>
        <w:t> ?</w:t>
      </w:r>
    </w:p>
    <w:p w14:paraId="44EC57FA" w14:textId="77777777" w:rsidR="008C6777" w:rsidRDefault="008C6777" w:rsidP="007A09AC">
      <w:pPr>
        <w:spacing w:before="0" w:after="0"/>
      </w:pPr>
      <w:r>
        <w:t>— </w:t>
      </w:r>
      <w:r w:rsidR="00B86016" w:rsidRPr="00B90685">
        <w:t>On m</w:t>
      </w:r>
      <w:r>
        <w:t>’</w:t>
      </w:r>
      <w:r w:rsidR="00B86016" w:rsidRPr="00B90685">
        <w:t>a dit qu</w:t>
      </w:r>
      <w:r>
        <w:t>’</w:t>
      </w:r>
      <w:r w:rsidR="00B86016" w:rsidRPr="00B90685">
        <w:t>il était pour hommes</w:t>
      </w:r>
      <w:r>
        <w:t> !</w:t>
      </w:r>
    </w:p>
    <w:p w14:paraId="7629EECC" w14:textId="48DE62DF" w:rsidR="008C6777" w:rsidRDefault="007342D2" w:rsidP="008C6777">
      <w:pPr>
        <w:jc w:val="right"/>
      </w:pPr>
      <w:r w:rsidRPr="008C6777">
        <w:t>L</w:t>
      </w:r>
      <w:r w:rsidRPr="007342D2">
        <w:rPr>
          <w:rStyle w:val="Taille-1Caracteres"/>
        </w:rPr>
        <w:t xml:space="preserve">E SIRE DE LA </w:t>
      </w:r>
      <w:r w:rsidRPr="008C6777">
        <w:t>G</w:t>
      </w:r>
      <w:r w:rsidRPr="007342D2">
        <w:rPr>
          <w:rStyle w:val="Taille-1Caracteres"/>
        </w:rPr>
        <w:t>LOTTE</w:t>
      </w:r>
      <w:r w:rsidR="008C6777">
        <w:t>.</w:t>
      </w:r>
    </w:p>
    <w:p w14:paraId="2645786A" w14:textId="39F7E571" w:rsidR="00B86016" w:rsidRPr="00B90685" w:rsidRDefault="00B86016" w:rsidP="008C6777">
      <w:pPr>
        <w:pStyle w:val="Titre2"/>
        <w:rPr>
          <w:szCs w:val="44"/>
        </w:rPr>
      </w:pPr>
      <w:bookmarkStart w:id="52" w:name="_Toc275359143"/>
      <w:bookmarkStart w:id="53" w:name="_Toc199525785"/>
      <w:r w:rsidRPr="00B90685">
        <w:rPr>
          <w:szCs w:val="44"/>
        </w:rPr>
        <w:lastRenderedPageBreak/>
        <w:t>DÉCOUVERTE</w:t>
      </w:r>
      <w:bookmarkEnd w:id="52"/>
      <w:bookmarkEnd w:id="53"/>
      <w:r w:rsidRPr="00B90685">
        <w:rPr>
          <w:szCs w:val="44"/>
        </w:rPr>
        <w:br/>
      </w:r>
    </w:p>
    <w:p w14:paraId="52294762" w14:textId="77777777" w:rsidR="00B86016" w:rsidRPr="00B90685" w:rsidRDefault="00B86016" w:rsidP="00D47F82">
      <w:pPr>
        <w:spacing w:before="0" w:after="0"/>
      </w:pPr>
      <w:r w:rsidRPr="00B90685">
        <w:t>Un vieux rentier dans les Champs-Élysées</w:t>
      </w:r>
    </w:p>
    <w:p w14:paraId="52E1DCCD" w14:textId="77777777" w:rsidR="008C6777" w:rsidRDefault="00B86016" w:rsidP="00D47F82">
      <w:pPr>
        <w:spacing w:before="0" w:after="0"/>
      </w:pPr>
      <w:r w:rsidRPr="00B90685">
        <w:t>Se promenait au tomber de la nuit</w:t>
      </w:r>
      <w:r w:rsidR="008C6777">
        <w:t> ;</w:t>
      </w:r>
    </w:p>
    <w:p w14:paraId="6AE71760" w14:textId="77777777" w:rsidR="008C6777" w:rsidRDefault="00B86016" w:rsidP="00D47F82">
      <w:pPr>
        <w:spacing w:before="0" w:after="0"/>
      </w:pPr>
      <w:r w:rsidRPr="00B90685">
        <w:t>Il regardait</w:t>
      </w:r>
      <w:r w:rsidR="008C6777">
        <w:t xml:space="preserve">, </w:t>
      </w:r>
      <w:r w:rsidRPr="00B90685">
        <w:t>dans les branches croisées</w:t>
      </w:r>
      <w:r w:rsidR="008C6777">
        <w:t>,</w:t>
      </w:r>
    </w:p>
    <w:p w14:paraId="36D95131" w14:textId="77777777" w:rsidR="008C6777" w:rsidRDefault="00B86016" w:rsidP="00D47F82">
      <w:pPr>
        <w:spacing w:before="0" w:after="0"/>
      </w:pPr>
      <w:r w:rsidRPr="00B90685">
        <w:t>Les reflets roux qu</w:t>
      </w:r>
      <w:r w:rsidR="008C6777">
        <w:t>’</w:t>
      </w:r>
      <w:r w:rsidRPr="00B90685">
        <w:t>a le jour qui s</w:t>
      </w:r>
      <w:r w:rsidR="008C6777">
        <w:t>’</w:t>
      </w:r>
      <w:r w:rsidRPr="00B90685">
        <w:t>enfuit</w:t>
      </w:r>
      <w:r w:rsidR="008C6777">
        <w:t>,</w:t>
      </w:r>
    </w:p>
    <w:p w14:paraId="6000F8D4" w14:textId="77777777" w:rsidR="008C6777" w:rsidRDefault="00B86016" w:rsidP="00D47F82">
      <w:pPr>
        <w:spacing w:before="0" w:after="0"/>
      </w:pPr>
      <w:r w:rsidRPr="00B90685">
        <w:t>Quand sur un banc il rencontre une gueuse</w:t>
      </w:r>
      <w:r w:rsidR="008C6777">
        <w:t> :</w:t>
      </w:r>
    </w:p>
    <w:p w14:paraId="3B3B8F83" w14:textId="77777777" w:rsidR="008C6777" w:rsidRDefault="008C6777" w:rsidP="00D47F82">
      <w:pPr>
        <w:spacing w:before="0" w:after="0"/>
      </w:pPr>
      <w:r>
        <w:t>« </w:t>
      </w:r>
      <w:r w:rsidR="00B86016" w:rsidRPr="00B90685">
        <w:t>Ho</w:t>
      </w:r>
      <w:r>
        <w:t xml:space="preserve"> ! </w:t>
      </w:r>
      <w:r w:rsidR="00B86016" w:rsidRPr="00B90685">
        <w:t>ho</w:t>
      </w:r>
      <w:r>
        <w:t xml:space="preserve"> ! </w:t>
      </w:r>
      <w:r w:rsidR="00B86016" w:rsidRPr="00B90685">
        <w:t>fait-il</w:t>
      </w:r>
      <w:r>
        <w:t xml:space="preserve">, </w:t>
      </w:r>
      <w:r w:rsidR="00B86016" w:rsidRPr="00B90685">
        <w:t>livrons-nous à l</w:t>
      </w:r>
      <w:r>
        <w:t>’</w:t>
      </w:r>
      <w:r w:rsidR="00B86016" w:rsidRPr="00B90685">
        <w:t>amour</w:t>
      </w:r>
      <w:r>
        <w:t> ;</w:t>
      </w:r>
    </w:p>
    <w:p w14:paraId="7511D1A7" w14:textId="77777777" w:rsidR="008C6777" w:rsidRDefault="00B86016" w:rsidP="00D47F82">
      <w:pPr>
        <w:spacing w:before="0" w:after="0"/>
      </w:pPr>
      <w:r w:rsidRPr="00B90685">
        <w:t>La nuit déjà s</w:t>
      </w:r>
      <w:r w:rsidR="008C6777">
        <w:t>’</w:t>
      </w:r>
      <w:r w:rsidRPr="00B90685">
        <w:t>étale ténébreuse</w:t>
      </w:r>
      <w:r w:rsidR="008C6777">
        <w:t>,</w:t>
      </w:r>
    </w:p>
    <w:p w14:paraId="263739A1" w14:textId="76FD78D7" w:rsidR="008C6777" w:rsidRDefault="00B86016" w:rsidP="00D47F82">
      <w:pPr>
        <w:spacing w:before="0" w:after="0"/>
      </w:pPr>
      <w:r w:rsidRPr="00B90685">
        <w:t>Guiguite va prendre l</w:t>
      </w:r>
      <w:r w:rsidR="008C6777">
        <w:t>’</w:t>
      </w:r>
      <w:r w:rsidRPr="00B90685">
        <w:t>air à son tour</w:t>
      </w:r>
      <w:r w:rsidR="008C6777">
        <w:t>… »</w:t>
      </w:r>
    </w:p>
    <w:p w14:paraId="787FD7A2" w14:textId="77777777" w:rsidR="005D4D4C" w:rsidRDefault="005D4D4C" w:rsidP="00D47F82">
      <w:pPr>
        <w:spacing w:before="0" w:after="0"/>
      </w:pPr>
    </w:p>
    <w:p w14:paraId="09827922" w14:textId="7A3389B7" w:rsidR="00B86016" w:rsidRPr="00B90685" w:rsidRDefault="00B86016" w:rsidP="00D47F82">
      <w:pPr>
        <w:spacing w:before="0" w:after="0"/>
      </w:pPr>
      <w:r w:rsidRPr="00B90685">
        <w:t>Sur le dossier du banc il se renverse</w:t>
      </w:r>
    </w:p>
    <w:p w14:paraId="6D6DC219" w14:textId="77777777" w:rsidR="00B86016" w:rsidRPr="00B90685" w:rsidRDefault="00B86016" w:rsidP="00D47F82">
      <w:pPr>
        <w:spacing w:before="0" w:after="0"/>
      </w:pPr>
      <w:r w:rsidRPr="00B90685">
        <w:t>Et met son nœud dans une main que gerce</w:t>
      </w:r>
    </w:p>
    <w:p w14:paraId="1E82BFE2" w14:textId="77777777" w:rsidR="008C6777" w:rsidRDefault="00B86016" w:rsidP="00D47F82">
      <w:pPr>
        <w:spacing w:before="0" w:after="0"/>
      </w:pPr>
      <w:r w:rsidRPr="00B90685">
        <w:t>L</w:t>
      </w:r>
      <w:r w:rsidR="008C6777">
        <w:t>’</w:t>
      </w:r>
      <w:r w:rsidRPr="00B90685">
        <w:t>âpre travail du branlage en plein air</w:t>
      </w:r>
      <w:r w:rsidR="008C6777">
        <w:t>.</w:t>
      </w:r>
    </w:p>
    <w:p w14:paraId="60F106ED" w14:textId="77777777" w:rsidR="008C6777" w:rsidRDefault="00B86016" w:rsidP="00D47F82">
      <w:pPr>
        <w:spacing w:before="0" w:after="0"/>
      </w:pPr>
      <w:r w:rsidRPr="00B90685">
        <w:t>Les yeux fermés</w:t>
      </w:r>
      <w:r w:rsidR="008C6777">
        <w:t xml:space="preserve">, </w:t>
      </w:r>
      <w:r w:rsidRPr="00B90685">
        <w:t>plein d</w:t>
      </w:r>
      <w:r w:rsidR="008C6777">
        <w:t>’</w:t>
      </w:r>
      <w:r w:rsidRPr="00B90685">
        <w:t>une molle ivresse</w:t>
      </w:r>
      <w:r w:rsidR="008C6777">
        <w:t>,</w:t>
      </w:r>
    </w:p>
    <w:p w14:paraId="37582D04" w14:textId="77777777" w:rsidR="008C6777" w:rsidRDefault="00B86016" w:rsidP="00D47F82">
      <w:pPr>
        <w:spacing w:before="0" w:after="0"/>
      </w:pPr>
      <w:r w:rsidRPr="00B90685">
        <w:t>Il laisse errer son esprit dans l</w:t>
      </w:r>
      <w:r w:rsidR="008C6777">
        <w:t>’</w:t>
      </w:r>
      <w:r w:rsidRPr="00B90685">
        <w:t>éther</w:t>
      </w:r>
      <w:r w:rsidR="008C6777">
        <w:t>,</w:t>
      </w:r>
    </w:p>
    <w:p w14:paraId="62F8BEF0" w14:textId="19A3AE08" w:rsidR="00B86016" w:rsidRPr="00B90685" w:rsidRDefault="00B86016" w:rsidP="00D47F82">
      <w:pPr>
        <w:spacing w:before="0" w:after="0"/>
      </w:pPr>
      <w:r w:rsidRPr="00B90685">
        <w:t>En savourant la mouvante caresse</w:t>
      </w:r>
    </w:p>
    <w:p w14:paraId="0F25038D" w14:textId="77777777" w:rsidR="008C6777" w:rsidRDefault="00B86016" w:rsidP="00D47F82">
      <w:pPr>
        <w:spacing w:before="0" w:after="0"/>
      </w:pPr>
      <w:r w:rsidRPr="00B90685">
        <w:t>De cette main aux doigts arachnéens</w:t>
      </w:r>
      <w:r w:rsidR="008C6777">
        <w:t> :</w:t>
      </w:r>
    </w:p>
    <w:p w14:paraId="6F69AC9F" w14:textId="77777777" w:rsidR="008C6777" w:rsidRDefault="00B86016" w:rsidP="00D47F82">
      <w:pPr>
        <w:spacing w:before="0" w:after="0"/>
      </w:pPr>
      <w:r w:rsidRPr="00B90685">
        <w:t>Il était bien aux Champs-Élyséens</w:t>
      </w:r>
      <w:r w:rsidR="008C6777">
        <w:t> !</w:t>
      </w:r>
    </w:p>
    <w:p w14:paraId="647B64A5" w14:textId="77777777" w:rsidR="005D4D4C" w:rsidRDefault="005D4D4C" w:rsidP="00D47F82">
      <w:pPr>
        <w:spacing w:before="0" w:after="0"/>
      </w:pPr>
    </w:p>
    <w:p w14:paraId="3D66101B" w14:textId="77777777" w:rsidR="008C6777" w:rsidRDefault="00B86016" w:rsidP="00D47F82">
      <w:pPr>
        <w:spacing w:before="0" w:after="0"/>
      </w:pPr>
      <w:r w:rsidRPr="00B90685">
        <w:t>Mais cependant qu</w:t>
      </w:r>
      <w:r w:rsidR="008C6777">
        <w:t>’</w:t>
      </w:r>
      <w:r w:rsidRPr="00B90685">
        <w:t>il se pâme et godille</w:t>
      </w:r>
      <w:r w:rsidR="008C6777">
        <w:t>,</w:t>
      </w:r>
    </w:p>
    <w:p w14:paraId="7E3E0715" w14:textId="441038F6" w:rsidR="00B86016" w:rsidRPr="00B90685" w:rsidRDefault="00B86016" w:rsidP="00D47F82">
      <w:pPr>
        <w:spacing w:before="0" w:after="0"/>
      </w:pPr>
      <w:r w:rsidRPr="00B90685">
        <w:t>Il s</w:t>
      </w:r>
      <w:r w:rsidR="008C6777">
        <w:t>’</w:t>
      </w:r>
      <w:r w:rsidRPr="00B90685">
        <w:t>aperçoit que de son autre main</w:t>
      </w:r>
    </w:p>
    <w:p w14:paraId="7108952C" w14:textId="77777777" w:rsidR="008C6777" w:rsidRDefault="00B86016" w:rsidP="00D47F82">
      <w:pPr>
        <w:spacing w:before="0" w:after="0"/>
      </w:pPr>
      <w:r w:rsidRPr="00B90685">
        <w:t>La garce fait érecter un voisin</w:t>
      </w:r>
      <w:r w:rsidR="008C6777">
        <w:t>.</w:t>
      </w:r>
    </w:p>
    <w:p w14:paraId="7A35783A" w14:textId="6422896E" w:rsidR="00B86016" w:rsidRPr="00B90685" w:rsidRDefault="008C6777" w:rsidP="00D47F82">
      <w:pPr>
        <w:spacing w:before="0" w:after="0"/>
      </w:pPr>
      <w:r>
        <w:t>« </w:t>
      </w:r>
      <w:r w:rsidR="00B86016" w:rsidRPr="00B90685">
        <w:t>Vous plairait-il</w:t>
      </w:r>
      <w:r>
        <w:t xml:space="preserve">, </w:t>
      </w:r>
      <w:r w:rsidR="00B86016" w:rsidRPr="00B90685">
        <w:t>monsieur</w:t>
      </w:r>
      <w:r>
        <w:t xml:space="preserve">, </w:t>
      </w:r>
      <w:r w:rsidR="00B86016" w:rsidRPr="00B90685">
        <w:t>que cette fille</w:t>
      </w:r>
    </w:p>
    <w:p w14:paraId="196F2466" w14:textId="77777777" w:rsidR="008C6777" w:rsidRDefault="00B86016" w:rsidP="00D47F82">
      <w:pPr>
        <w:spacing w:before="0" w:after="0"/>
      </w:pPr>
      <w:r w:rsidRPr="00B90685">
        <w:t>Précipitât moins fort son mouvement</w:t>
      </w:r>
      <w:r w:rsidR="008C6777">
        <w:t>,</w:t>
      </w:r>
    </w:p>
    <w:p w14:paraId="7EAA7624" w14:textId="77777777" w:rsidR="008C6777" w:rsidRDefault="00B86016" w:rsidP="00D47F82">
      <w:pPr>
        <w:spacing w:before="0" w:after="0"/>
      </w:pPr>
      <w:r w:rsidRPr="00B90685">
        <w:t>Dit-il</w:t>
      </w:r>
      <w:r w:rsidR="008C6777">
        <w:t xml:space="preserve">, </w:t>
      </w:r>
      <w:r w:rsidRPr="00B90685">
        <w:t>et qu</w:t>
      </w:r>
      <w:r w:rsidR="008C6777">
        <w:t>’</w:t>
      </w:r>
      <w:r w:rsidRPr="00B90685">
        <w:t>elle allât plus doucement</w:t>
      </w:r>
      <w:r w:rsidR="008C6777">
        <w:t> ?</w:t>
      </w:r>
    </w:p>
    <w:p w14:paraId="2E9991D1" w14:textId="57D41806" w:rsidR="00B86016" w:rsidRPr="00B90685" w:rsidRDefault="008C6777" w:rsidP="00D47F82">
      <w:pPr>
        <w:spacing w:before="0" w:after="0"/>
      </w:pPr>
      <w:r>
        <w:t>— </w:t>
      </w:r>
      <w:r w:rsidR="00B86016" w:rsidRPr="00B90685">
        <w:t>Avec plaisir</w:t>
      </w:r>
      <w:r>
        <w:t xml:space="preserve">, </w:t>
      </w:r>
      <w:r w:rsidR="00B86016" w:rsidRPr="00B90685">
        <w:t>monsieur</w:t>
      </w:r>
      <w:r>
        <w:t>, »</w:t>
      </w:r>
      <w:r w:rsidR="00B86016" w:rsidRPr="00B90685">
        <w:t xml:space="preserve"> répond dans l</w:t>
      </w:r>
      <w:r>
        <w:t>’</w:t>
      </w:r>
      <w:r w:rsidR="00B86016" w:rsidRPr="00B90685">
        <w:t>ombre</w:t>
      </w:r>
    </w:p>
    <w:p w14:paraId="0423229D" w14:textId="77777777" w:rsidR="008C6777" w:rsidRDefault="00B86016" w:rsidP="00D47F82">
      <w:pPr>
        <w:spacing w:before="0" w:after="0"/>
      </w:pPr>
      <w:r w:rsidRPr="00B90685">
        <w:t>Une voix mâle</w:t>
      </w:r>
      <w:r w:rsidR="008C6777">
        <w:t>.</w:t>
      </w:r>
    </w:p>
    <w:p w14:paraId="28C56DE3" w14:textId="77777777" w:rsidR="005D4D4C" w:rsidRDefault="005D4D4C" w:rsidP="00D47F82">
      <w:pPr>
        <w:spacing w:before="0" w:after="0"/>
      </w:pPr>
    </w:p>
    <w:p w14:paraId="637E8F51" w14:textId="77777777" w:rsidR="008C6777" w:rsidRDefault="00B86016" w:rsidP="00D47F82">
      <w:pPr>
        <w:spacing w:before="0" w:after="0"/>
        <w:ind w:firstLine="0"/>
        <w:jc w:val="center"/>
      </w:pPr>
      <w:r w:rsidRPr="008C6777">
        <w:t>Alors</w:t>
      </w:r>
      <w:r w:rsidR="008C6777">
        <w:t xml:space="preserve">, </w:t>
      </w:r>
      <w:r w:rsidRPr="008C6777">
        <w:t>nos deux michés</w:t>
      </w:r>
      <w:r w:rsidR="008C6777">
        <w:t>,</w:t>
      </w:r>
    </w:p>
    <w:p w14:paraId="677C3471" w14:textId="77777777" w:rsidR="008C6777" w:rsidRDefault="00B86016" w:rsidP="00D47F82">
      <w:pPr>
        <w:spacing w:before="0" w:after="0"/>
      </w:pPr>
      <w:r w:rsidRPr="00B90685">
        <w:t>Du même train se trouvant dépêchés</w:t>
      </w:r>
      <w:r w:rsidR="008C6777">
        <w:t>,</w:t>
      </w:r>
    </w:p>
    <w:p w14:paraId="23AA09B0" w14:textId="77777777" w:rsidR="008C6777" w:rsidRDefault="00B86016" w:rsidP="00D47F82">
      <w:pPr>
        <w:spacing w:before="0" w:after="0"/>
      </w:pPr>
      <w:r w:rsidRPr="00B90685">
        <w:lastRenderedPageBreak/>
        <w:t>En même temps déchargent sans encombre</w:t>
      </w:r>
      <w:r w:rsidR="008C6777">
        <w:t>.</w:t>
      </w:r>
    </w:p>
    <w:p w14:paraId="031C703A" w14:textId="77777777" w:rsidR="005D4D4C" w:rsidRDefault="005D4D4C" w:rsidP="00D47F82">
      <w:pPr>
        <w:spacing w:before="0" w:after="0"/>
      </w:pPr>
    </w:p>
    <w:p w14:paraId="10527D7B" w14:textId="22F4C804" w:rsidR="00B86016" w:rsidRPr="00B90685" w:rsidRDefault="00B86016" w:rsidP="00D47F82">
      <w:pPr>
        <w:spacing w:before="0" w:after="0"/>
      </w:pPr>
      <w:r w:rsidRPr="00B90685">
        <w:t>La fille étant payée</w:t>
      </w:r>
      <w:r w:rsidR="008C6777">
        <w:t xml:space="preserve">, </w:t>
      </w:r>
      <w:r w:rsidRPr="00B90685">
        <w:t>elle s</w:t>
      </w:r>
      <w:r w:rsidR="008C6777">
        <w:t>’</w:t>
      </w:r>
      <w:r w:rsidRPr="00B90685">
        <w:t>en va</w:t>
      </w:r>
    </w:p>
    <w:p w14:paraId="05DC2575" w14:textId="77777777" w:rsidR="008C6777" w:rsidRDefault="00B86016" w:rsidP="00D47F82">
      <w:pPr>
        <w:spacing w:before="0" w:after="0"/>
      </w:pPr>
      <w:r w:rsidRPr="00B90685">
        <w:t>Chercher ailleurs une nouvelle proie</w:t>
      </w:r>
      <w:r w:rsidR="008C6777">
        <w:t>.</w:t>
      </w:r>
    </w:p>
    <w:p w14:paraId="1C0B6FD5" w14:textId="77777777" w:rsidR="005D4D4C" w:rsidRDefault="005D4D4C" w:rsidP="00D47F82">
      <w:pPr>
        <w:spacing w:before="0" w:after="0"/>
      </w:pPr>
    </w:p>
    <w:p w14:paraId="306A1037" w14:textId="77777777" w:rsidR="008C6777" w:rsidRDefault="00B86016" w:rsidP="00D47F82">
      <w:pPr>
        <w:spacing w:before="0" w:after="0"/>
      </w:pPr>
      <w:r w:rsidRPr="00B90685">
        <w:t>Lors le vieux</w:t>
      </w:r>
      <w:r w:rsidR="008C6777">
        <w:t> : « </w:t>
      </w:r>
      <w:r w:rsidRPr="00B90685">
        <w:t>Je crois que cette enfant-là</w:t>
      </w:r>
      <w:r w:rsidR="008C6777">
        <w:t>,</w:t>
      </w:r>
    </w:p>
    <w:p w14:paraId="53873E46" w14:textId="77777777" w:rsidR="008C6777" w:rsidRDefault="00B86016" w:rsidP="00D47F82">
      <w:pPr>
        <w:spacing w:before="0" w:after="0"/>
      </w:pPr>
      <w:r w:rsidRPr="00B90685">
        <w:t>Bien que notre esprit se fourvoie</w:t>
      </w:r>
      <w:r w:rsidR="008C6777">
        <w:t>,</w:t>
      </w:r>
    </w:p>
    <w:p w14:paraId="657C2F7B" w14:textId="6FFCE26C" w:rsidR="008C6777" w:rsidRDefault="00B86016" w:rsidP="00D47F82">
      <w:pPr>
        <w:spacing w:before="0" w:after="0"/>
      </w:pPr>
      <w:r w:rsidRPr="00B90685">
        <w:t>Était</w:t>
      </w:r>
      <w:r w:rsidR="008C6777">
        <w:t xml:space="preserve">, </w:t>
      </w:r>
      <w:r w:rsidRPr="00B90685">
        <w:t>monsieur</w:t>
      </w:r>
      <w:r w:rsidR="008C6777">
        <w:t xml:space="preserve">, </w:t>
      </w:r>
      <w:r w:rsidRPr="00B90685">
        <w:t>une fille de joie</w:t>
      </w:r>
      <w:r w:rsidR="008C6777">
        <w:t>. »</w:t>
      </w:r>
    </w:p>
    <w:p w14:paraId="17DF03D9" w14:textId="5EF1673F" w:rsidR="008C6777" w:rsidRDefault="007342D2" w:rsidP="008C6777">
      <w:pPr>
        <w:jc w:val="right"/>
      </w:pPr>
      <w:r w:rsidRPr="008C6777">
        <w:t>L</w:t>
      </w:r>
      <w:r w:rsidRPr="007342D2">
        <w:rPr>
          <w:rStyle w:val="Taille-1Caracteres"/>
        </w:rPr>
        <w:t xml:space="preserve">E SIRE DE LA </w:t>
      </w:r>
      <w:r w:rsidRPr="008C6777">
        <w:t>G</w:t>
      </w:r>
      <w:r w:rsidRPr="007342D2">
        <w:rPr>
          <w:rStyle w:val="Taille-1Caracteres"/>
        </w:rPr>
        <w:t>LOTTE</w:t>
      </w:r>
      <w:r w:rsidR="008C6777">
        <w:t>.</w:t>
      </w:r>
    </w:p>
    <w:p w14:paraId="13DB16DE" w14:textId="4B9945D7" w:rsidR="00B86016" w:rsidRPr="00B90685" w:rsidRDefault="00B86016" w:rsidP="008C6777">
      <w:pPr>
        <w:pStyle w:val="Titre2"/>
        <w:rPr>
          <w:szCs w:val="44"/>
        </w:rPr>
      </w:pPr>
      <w:bookmarkStart w:id="54" w:name="_Toc275359144"/>
      <w:bookmarkStart w:id="55" w:name="_Toc199525786"/>
      <w:r w:rsidRPr="00B90685">
        <w:rPr>
          <w:szCs w:val="44"/>
        </w:rPr>
        <w:lastRenderedPageBreak/>
        <w:t>LA CHASTE SUZANNE</w:t>
      </w:r>
      <w:bookmarkEnd w:id="54"/>
      <w:bookmarkEnd w:id="55"/>
    </w:p>
    <w:p w14:paraId="45405A00" w14:textId="77777777" w:rsidR="008C6777" w:rsidRDefault="00B86016" w:rsidP="00F85818">
      <w:pPr>
        <w:spacing w:after="480"/>
        <w:ind w:firstLine="0"/>
        <w:jc w:val="center"/>
        <w:rPr>
          <w:i/>
        </w:rPr>
      </w:pPr>
      <w:r w:rsidRPr="008C6777">
        <w:rPr>
          <w:i/>
        </w:rPr>
        <w:t>Opéra-comique en un acte</w:t>
      </w:r>
      <w:r w:rsidR="008C6777">
        <w:rPr>
          <w:i/>
        </w:rPr>
        <w:t>.</w:t>
      </w:r>
    </w:p>
    <w:p w14:paraId="5EB04CA8" w14:textId="77777777" w:rsidR="008C6777" w:rsidRPr="00F85818" w:rsidRDefault="00B86016" w:rsidP="008C6777">
      <w:pPr>
        <w:ind w:firstLine="0"/>
        <w:jc w:val="center"/>
        <w:rPr>
          <w:rStyle w:val="Taille-1Caracteres"/>
        </w:rPr>
      </w:pPr>
      <w:r w:rsidRPr="00F85818">
        <w:rPr>
          <w:rStyle w:val="Taille-1Caracteres"/>
        </w:rPr>
        <w:t>PERSONNAGES</w:t>
      </w:r>
      <w:r w:rsidR="008C6777" w:rsidRPr="00F85818">
        <w:rPr>
          <w:rStyle w:val="Taille-1Caracteres"/>
        </w:rPr>
        <w:t> :</w:t>
      </w:r>
    </w:p>
    <w:p w14:paraId="4F09FCBD" w14:textId="70C61ED3" w:rsidR="008C6777" w:rsidRDefault="00B86016" w:rsidP="008C6777">
      <w:pPr>
        <w:ind w:firstLine="0"/>
        <w:jc w:val="center"/>
      </w:pPr>
      <w:r w:rsidRPr="008C6777">
        <w:t>LES DEUX VIEILLARDS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8C6777">
        <w:t>SUZANNE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8C6777">
        <w:t>LE CHŒUR</w:t>
      </w:r>
    </w:p>
    <w:p w14:paraId="18FD207F" w14:textId="77777777" w:rsidR="00F85818" w:rsidRDefault="00F85818" w:rsidP="008C6777">
      <w:pPr>
        <w:ind w:firstLine="0"/>
        <w:jc w:val="center"/>
      </w:pPr>
    </w:p>
    <w:p w14:paraId="52A088B7" w14:textId="77777777" w:rsidR="008C6777" w:rsidRDefault="00B86016" w:rsidP="008C6777">
      <w:pPr>
        <w:ind w:firstLine="0"/>
        <w:jc w:val="center"/>
        <w:rPr>
          <w:i/>
        </w:rPr>
      </w:pPr>
      <w:r w:rsidRPr="008C6777">
        <w:t>LES DEUX VIEILLARDS</w:t>
      </w:r>
      <w:r w:rsidR="008C6777">
        <w:t xml:space="preserve">, </w:t>
      </w:r>
      <w:r w:rsidRPr="008C6777">
        <w:rPr>
          <w:i/>
        </w:rPr>
        <w:t>se branlant</w:t>
      </w:r>
      <w:r w:rsidR="008C6777">
        <w:rPr>
          <w:i/>
        </w:rPr>
        <w:t>,</w:t>
      </w:r>
    </w:p>
    <w:p w14:paraId="51CA77DB" w14:textId="77777777" w:rsidR="008C6777" w:rsidRDefault="00B86016" w:rsidP="008C6777">
      <w:pPr>
        <w:ind w:firstLine="0"/>
        <w:jc w:val="center"/>
      </w:pPr>
      <w:r w:rsidRPr="008C6777">
        <w:t>Pristi</w:t>
      </w:r>
      <w:r w:rsidR="008C6777">
        <w:t xml:space="preserve"> ! </w:t>
      </w:r>
      <w:r w:rsidRPr="008C6777">
        <w:t>j</w:t>
      </w:r>
      <w:r w:rsidR="008C6777">
        <w:t>’</w:t>
      </w:r>
      <w:r w:rsidRPr="008C6777">
        <w:t>voudrais bien la baiser</w:t>
      </w:r>
      <w:r w:rsidR="008C6777">
        <w:t> !</w:t>
      </w:r>
    </w:p>
    <w:p w14:paraId="705F146A" w14:textId="73A9BD27" w:rsidR="008C6777" w:rsidRDefault="00B86016" w:rsidP="008C6777">
      <w:pPr>
        <w:ind w:firstLine="0"/>
        <w:jc w:val="center"/>
      </w:pPr>
      <w:r w:rsidRPr="008C6777">
        <w:t>LA CHASTE SUZANNE</w:t>
      </w:r>
    </w:p>
    <w:p w14:paraId="3B49BB5A" w14:textId="77777777" w:rsidR="008C6777" w:rsidRDefault="00B86016" w:rsidP="00F85818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ces deux vieillards me dégoûtent</w:t>
      </w:r>
      <w:r w:rsidR="008C6777">
        <w:t> !</w:t>
      </w:r>
    </w:p>
    <w:p w14:paraId="056B3F43" w14:textId="5F64DB9B" w:rsidR="00B86016" w:rsidRPr="008C6777" w:rsidRDefault="00B86016" w:rsidP="00F85818">
      <w:pPr>
        <w:spacing w:before="0" w:after="0"/>
        <w:ind w:firstLine="0"/>
        <w:jc w:val="center"/>
      </w:pPr>
      <w:r w:rsidRPr="008C6777">
        <w:t>Je crois même qu</w:t>
      </w:r>
      <w:r w:rsidR="008C6777">
        <w:t>’</w:t>
      </w:r>
      <w:r w:rsidRPr="008C6777">
        <w:t>ils ont la goutte</w:t>
      </w:r>
    </w:p>
    <w:p w14:paraId="5A4A4E65" w14:textId="77777777" w:rsidR="008C6777" w:rsidRDefault="00B86016" w:rsidP="00F85818">
      <w:pPr>
        <w:spacing w:before="0" w:after="0"/>
        <w:ind w:firstLine="0"/>
        <w:jc w:val="center"/>
      </w:pPr>
      <w:r w:rsidRPr="008C6777">
        <w:t>Militaire</w:t>
      </w:r>
      <w:r w:rsidR="008C6777">
        <w:t>.</w:t>
      </w:r>
    </w:p>
    <w:p w14:paraId="33DEC60D" w14:textId="16A530B5" w:rsidR="008C6777" w:rsidRDefault="00B86016" w:rsidP="008C6777">
      <w:pPr>
        <w:ind w:firstLine="0"/>
        <w:jc w:val="center"/>
      </w:pPr>
      <w:r w:rsidRPr="008C6777">
        <w:t>LE CHŒUR</w:t>
      </w:r>
    </w:p>
    <w:p w14:paraId="0CC686E9" w14:textId="77777777" w:rsidR="008C6777" w:rsidRDefault="00B86016" w:rsidP="008C6777">
      <w:pPr>
        <w:ind w:firstLine="0"/>
        <w:jc w:val="center"/>
      </w:pPr>
      <w:r w:rsidRPr="008C6777">
        <w:t>Bien qu</w:t>
      </w:r>
      <w:r w:rsidR="008C6777">
        <w:t>’</w:t>
      </w:r>
      <w:r w:rsidRPr="008C6777">
        <w:t>ils ne l</w:t>
      </w:r>
      <w:r w:rsidR="008C6777">
        <w:t>’</w:t>
      </w:r>
      <w:r w:rsidRPr="008C6777">
        <w:t>aient jamais été</w:t>
      </w:r>
      <w:r w:rsidR="008C6777">
        <w:t> !</w:t>
      </w:r>
    </w:p>
    <w:p w14:paraId="20850897" w14:textId="77777777" w:rsidR="008C6777" w:rsidRDefault="00B86016" w:rsidP="008C6777">
      <w:pPr>
        <w:jc w:val="right"/>
      </w:pPr>
      <w:r w:rsidRPr="008C6777">
        <w:t>L</w:t>
      </w:r>
      <w:r w:rsidRPr="007342D2">
        <w:rPr>
          <w:rStyle w:val="Taille-1Caracteres"/>
        </w:rPr>
        <w:t xml:space="preserve">E SIRE DE LA </w:t>
      </w:r>
      <w:r w:rsidRPr="008C6777">
        <w:t>G</w:t>
      </w:r>
      <w:r w:rsidRPr="007342D2">
        <w:rPr>
          <w:rStyle w:val="Taille-1Caracteres"/>
        </w:rPr>
        <w:t>LOTTE</w:t>
      </w:r>
      <w:r w:rsidR="008C6777">
        <w:t>.</w:t>
      </w:r>
    </w:p>
    <w:p w14:paraId="6A55D09F" w14:textId="3732521E" w:rsidR="008C6777" w:rsidRDefault="00B86016" w:rsidP="008C6777">
      <w:pPr>
        <w:pStyle w:val="Titre2"/>
        <w:rPr>
          <w:szCs w:val="44"/>
        </w:rPr>
      </w:pPr>
      <w:bookmarkStart w:id="56" w:name="_Toc275359145"/>
      <w:bookmarkStart w:id="57" w:name="_Toc199525787"/>
      <w:r w:rsidRPr="00B90685">
        <w:rPr>
          <w:szCs w:val="44"/>
        </w:rPr>
        <w:lastRenderedPageBreak/>
        <w:t>UTILITÉ DE LA POSTE</w:t>
      </w:r>
      <w:bookmarkEnd w:id="56"/>
      <w:bookmarkEnd w:id="57"/>
      <w:r w:rsidRPr="00B90685">
        <w:rPr>
          <w:szCs w:val="44"/>
        </w:rPr>
        <w:br/>
      </w:r>
    </w:p>
    <w:p w14:paraId="5EF4A392" w14:textId="77777777" w:rsidR="008C6777" w:rsidRDefault="008C6777" w:rsidP="008B16B5">
      <w:pPr>
        <w:spacing w:before="0" w:after="0"/>
        <w:ind w:firstLine="0"/>
        <w:jc w:val="center"/>
      </w:pPr>
      <w:r>
        <w:rPr>
          <w:szCs w:val="44"/>
        </w:rPr>
        <w:t>— </w:t>
      </w:r>
      <w:r w:rsidR="00B86016" w:rsidRPr="008C6777">
        <w:t>Mon Dieu</w:t>
      </w:r>
      <w:r>
        <w:t xml:space="preserve"> ! </w:t>
      </w:r>
      <w:r w:rsidR="00B86016" w:rsidRPr="008C6777">
        <w:t>mon Dieu</w:t>
      </w:r>
      <w:r>
        <w:t xml:space="preserve"> ! </w:t>
      </w:r>
      <w:r w:rsidR="00B86016" w:rsidRPr="008C6777">
        <w:t>je ne me sens pas d</w:t>
      </w:r>
      <w:r>
        <w:t>’</w:t>
      </w:r>
      <w:r w:rsidR="00B86016" w:rsidRPr="008C6777">
        <w:t>aise</w:t>
      </w:r>
      <w:r>
        <w:t>,</w:t>
      </w:r>
    </w:p>
    <w:p w14:paraId="69766C82" w14:textId="77777777" w:rsidR="008C6777" w:rsidRDefault="00B86016" w:rsidP="008B16B5">
      <w:pPr>
        <w:spacing w:before="0" w:after="0"/>
        <w:ind w:firstLine="0"/>
        <w:jc w:val="center"/>
      </w:pPr>
      <w:r w:rsidRPr="008C6777">
        <w:t>Disait Annette à Dumont</w:t>
      </w:r>
      <w:r w:rsidR="008C6777">
        <w:t xml:space="preserve">, </w:t>
      </w:r>
      <w:r w:rsidRPr="008C6777">
        <w:t>son parrain</w:t>
      </w:r>
      <w:r w:rsidR="008C6777">
        <w:t> ;</w:t>
      </w:r>
    </w:p>
    <w:p w14:paraId="13313EB2" w14:textId="77777777" w:rsidR="008C6777" w:rsidRDefault="00B86016" w:rsidP="008B16B5">
      <w:pPr>
        <w:spacing w:before="0" w:after="0"/>
        <w:ind w:firstLine="0"/>
        <w:jc w:val="center"/>
      </w:pPr>
      <w:r w:rsidRPr="008C6777">
        <w:t>Maman doit accoucher demain</w:t>
      </w:r>
      <w:r w:rsidR="008C6777">
        <w:t>.</w:t>
      </w:r>
    </w:p>
    <w:p w14:paraId="7E6ECBFD" w14:textId="13A44BEA" w:rsidR="008C6777" w:rsidRDefault="008C6777" w:rsidP="008B16B5">
      <w:pPr>
        <w:spacing w:before="0" w:after="0"/>
        <w:ind w:firstLine="0"/>
        <w:jc w:val="center"/>
      </w:pPr>
      <w:bookmarkStart w:id="58" w:name="_Hlk199353269"/>
      <w:r>
        <w:t>—</w:t>
      </w:r>
      <w:bookmarkEnd w:id="58"/>
      <w:r>
        <w:t> </w:t>
      </w:r>
      <w:r w:rsidR="00B86016" w:rsidRPr="008C6777">
        <w:t>Accoucher</w:t>
      </w:r>
      <w:r>
        <w:t xml:space="preserve"> !… </w:t>
      </w:r>
      <w:r w:rsidR="008B16B5">
        <w:t>—</w:t>
      </w:r>
      <w:r>
        <w:t xml:space="preserve"> </w:t>
      </w:r>
      <w:r w:rsidR="00B86016" w:rsidRPr="008C6777">
        <w:t>Oui</w:t>
      </w:r>
      <w:r>
        <w:t xml:space="preserve">, </w:t>
      </w:r>
      <w:r w:rsidR="00B86016" w:rsidRPr="008C6777">
        <w:t>ne vous déplaise</w:t>
      </w:r>
      <w:r>
        <w:t>.</w:t>
      </w:r>
    </w:p>
    <w:p w14:paraId="112E4F07" w14:textId="77777777" w:rsidR="008C6777" w:rsidRDefault="008C6777" w:rsidP="008B16B5">
      <w:pPr>
        <w:spacing w:before="0" w:after="0"/>
        <w:ind w:firstLine="0"/>
        <w:jc w:val="center"/>
      </w:pPr>
      <w:r>
        <w:t>— </w:t>
      </w:r>
      <w:r w:rsidR="00B86016" w:rsidRPr="008C6777">
        <w:t>Mais ceci demande examen</w:t>
      </w:r>
      <w:r>
        <w:t>,</w:t>
      </w:r>
    </w:p>
    <w:p w14:paraId="17FC1B56" w14:textId="77777777" w:rsidR="008C6777" w:rsidRDefault="00B86016" w:rsidP="008B16B5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écrie alors le parrain</w:t>
      </w:r>
      <w:r w:rsidR="008C6777">
        <w:t xml:space="preserve">, </w:t>
      </w:r>
      <w:r w:rsidRPr="008C6777">
        <w:t>un bon drille</w:t>
      </w:r>
      <w:r w:rsidR="008C6777">
        <w:t> ;</w:t>
      </w:r>
    </w:p>
    <w:p w14:paraId="5B9D7E3C" w14:textId="77777777" w:rsidR="008C6777" w:rsidRDefault="00B86016" w:rsidP="008B16B5">
      <w:pPr>
        <w:spacing w:before="0" w:after="0"/>
        <w:ind w:firstLine="0"/>
        <w:jc w:val="center"/>
      </w:pPr>
      <w:r w:rsidRPr="008C6777">
        <w:t>Votre père est absent depuis quatre ans</w:t>
      </w:r>
      <w:r w:rsidR="008C6777">
        <w:t xml:space="preserve">, </w:t>
      </w:r>
      <w:r w:rsidRPr="008C6777">
        <w:t>je crois</w:t>
      </w:r>
      <w:r w:rsidR="008C6777">
        <w:t>.</w:t>
      </w:r>
    </w:p>
    <w:p w14:paraId="6A6C5CB1" w14:textId="77777777" w:rsidR="008C6777" w:rsidRDefault="008C6777" w:rsidP="008B16B5">
      <w:pPr>
        <w:spacing w:before="0" w:after="0"/>
        <w:ind w:firstLine="0"/>
        <w:jc w:val="center"/>
      </w:pPr>
      <w:r>
        <w:t>— </w:t>
      </w:r>
      <w:r w:rsidR="00B86016" w:rsidRPr="008C6777">
        <w:t>Oh</w:t>
      </w:r>
      <w:r>
        <w:t xml:space="preserve"> ! </w:t>
      </w:r>
      <w:r w:rsidR="00B86016" w:rsidRPr="008C6777">
        <w:t>cela n</w:t>
      </w:r>
      <w:r>
        <w:t>’</w:t>
      </w:r>
      <w:r w:rsidR="00B86016" w:rsidRPr="008C6777">
        <w:t>y fait rien</w:t>
      </w:r>
      <w:r>
        <w:t xml:space="preserve">, </w:t>
      </w:r>
      <w:r w:rsidR="00B86016" w:rsidRPr="008C6777">
        <w:t>répond la jeune fille</w:t>
      </w:r>
      <w:r>
        <w:t> :</w:t>
      </w:r>
    </w:p>
    <w:p w14:paraId="04414B83" w14:textId="77777777" w:rsidR="008C6777" w:rsidRDefault="00B86016" w:rsidP="008B16B5">
      <w:pPr>
        <w:spacing w:before="0" w:after="0"/>
        <w:ind w:firstLine="0"/>
        <w:jc w:val="center"/>
      </w:pPr>
      <w:r w:rsidRPr="008C6777">
        <w:t>Il nous écrit deux fois par mois</w:t>
      </w:r>
      <w:r w:rsidR="008C6777">
        <w:t>.</w:t>
      </w:r>
    </w:p>
    <w:p w14:paraId="42E6E3A9" w14:textId="77777777" w:rsidR="008C6777" w:rsidRDefault="00B86016" w:rsidP="008C6777">
      <w:pPr>
        <w:jc w:val="right"/>
      </w:pPr>
      <w:r w:rsidRPr="008C6777">
        <w:t>B</w:t>
      </w:r>
      <w:r w:rsidRPr="007342D2">
        <w:rPr>
          <w:rStyle w:val="Taille-1Caracteres"/>
        </w:rPr>
        <w:t>RAZIER</w:t>
      </w:r>
      <w:r w:rsidR="008C6777">
        <w:t>.</w:t>
      </w:r>
    </w:p>
    <w:p w14:paraId="7D659BDB" w14:textId="57FA9304" w:rsidR="00B86016" w:rsidRPr="00B90685" w:rsidRDefault="00B86016" w:rsidP="008C6777">
      <w:pPr>
        <w:pStyle w:val="Titre2"/>
        <w:rPr>
          <w:szCs w:val="44"/>
        </w:rPr>
      </w:pPr>
      <w:bookmarkStart w:id="59" w:name="_Toc275359146"/>
      <w:bookmarkStart w:id="60" w:name="_Toc199525788"/>
      <w:r w:rsidRPr="00B90685">
        <w:rPr>
          <w:szCs w:val="44"/>
        </w:rPr>
        <w:lastRenderedPageBreak/>
        <w:t>UN ANODIN</w:t>
      </w:r>
      <w:bookmarkEnd w:id="59"/>
      <w:bookmarkEnd w:id="60"/>
      <w:r w:rsidRPr="00B90685">
        <w:rPr>
          <w:szCs w:val="44"/>
        </w:rPr>
        <w:br/>
      </w:r>
    </w:p>
    <w:p w14:paraId="1AF976D9" w14:textId="77777777" w:rsidR="008C6777" w:rsidRDefault="00B86016" w:rsidP="00305E91">
      <w:pPr>
        <w:spacing w:before="0" w:after="0"/>
      </w:pPr>
      <w:r w:rsidRPr="00B90685">
        <w:t>Sœur Thérèse</w:t>
      </w:r>
      <w:r w:rsidR="008C6777">
        <w:t xml:space="preserve">, </w:t>
      </w:r>
      <w:r w:rsidRPr="00B90685">
        <w:t>une nonnette</w:t>
      </w:r>
      <w:r w:rsidR="008C6777">
        <w:t>,</w:t>
      </w:r>
    </w:p>
    <w:p w14:paraId="146D0AE7" w14:textId="77777777" w:rsidR="008C6777" w:rsidRDefault="00B86016" w:rsidP="00305E91">
      <w:pPr>
        <w:spacing w:before="0" w:after="0"/>
      </w:pPr>
      <w:r w:rsidRPr="00B90685">
        <w:t>Par ma foi</w:t>
      </w:r>
      <w:r w:rsidR="008C6777">
        <w:t xml:space="preserve">, </w:t>
      </w:r>
      <w:r w:rsidRPr="00B90685">
        <w:t>fort gentillette</w:t>
      </w:r>
      <w:r w:rsidR="008C6777">
        <w:t>,</w:t>
      </w:r>
    </w:p>
    <w:p w14:paraId="3C557EA7" w14:textId="6F5113AF" w:rsidR="00B86016" w:rsidRPr="00B90685" w:rsidRDefault="00B86016" w:rsidP="00305E91">
      <w:pPr>
        <w:spacing w:before="0" w:after="0"/>
      </w:pPr>
      <w:r w:rsidRPr="00B90685">
        <w:t>Dans un couvent de Paris</w:t>
      </w:r>
    </w:p>
    <w:p w14:paraId="7FE14BEA" w14:textId="77777777" w:rsidR="008C6777" w:rsidRDefault="00B86016" w:rsidP="00305E91">
      <w:pPr>
        <w:spacing w:before="0" w:after="0"/>
      </w:pPr>
      <w:r w:rsidRPr="00B90685">
        <w:t>Vivait en seize cent six</w:t>
      </w:r>
      <w:r w:rsidR="008C6777">
        <w:t>.</w:t>
      </w:r>
    </w:p>
    <w:p w14:paraId="4DD2CAB1" w14:textId="77777777" w:rsidR="008C6777" w:rsidRDefault="00B86016" w:rsidP="00305E91">
      <w:pPr>
        <w:spacing w:before="0" w:after="0"/>
      </w:pPr>
      <w:r w:rsidRPr="00B90685">
        <w:t>À cette époque</w:t>
      </w:r>
      <w:r w:rsidR="008C6777">
        <w:t xml:space="preserve">, </w:t>
      </w:r>
      <w:r w:rsidRPr="00B90685">
        <w:t>ma chère</w:t>
      </w:r>
      <w:r w:rsidR="008C6777">
        <w:t>,</w:t>
      </w:r>
    </w:p>
    <w:p w14:paraId="438176D7" w14:textId="77777777" w:rsidR="008C6777" w:rsidRDefault="00B86016" w:rsidP="00305E91">
      <w:pPr>
        <w:spacing w:before="0" w:after="0"/>
      </w:pPr>
      <w:r w:rsidRPr="00B90685">
        <w:t>Je vous le dis entre nous</w:t>
      </w:r>
      <w:r w:rsidR="008C6777">
        <w:t>,</w:t>
      </w:r>
    </w:p>
    <w:p w14:paraId="4852FA2D" w14:textId="77777777" w:rsidR="008C6777" w:rsidRDefault="00B86016" w:rsidP="00305E91">
      <w:pPr>
        <w:spacing w:before="0" w:after="0"/>
      </w:pPr>
      <w:r w:rsidRPr="00B90685">
        <w:t>Pharmacien</w:t>
      </w:r>
      <w:r w:rsidR="008C6777">
        <w:t xml:space="preserve">, </w:t>
      </w:r>
      <w:r w:rsidRPr="00B90685">
        <w:t>apothicaire</w:t>
      </w:r>
      <w:r w:rsidR="008C6777">
        <w:t>,</w:t>
      </w:r>
    </w:p>
    <w:p w14:paraId="692A5FC0" w14:textId="77777777" w:rsidR="008C6777" w:rsidRDefault="00B86016" w:rsidP="00305E91">
      <w:pPr>
        <w:spacing w:before="0" w:after="0"/>
      </w:pPr>
      <w:r w:rsidRPr="00B90685">
        <w:t>S</w:t>
      </w:r>
      <w:r w:rsidR="008C6777">
        <w:t>’</w:t>
      </w:r>
      <w:r w:rsidRPr="00B90685">
        <w:t>appelait un mousquetaire</w:t>
      </w:r>
      <w:r w:rsidR="008C6777">
        <w:t> ;</w:t>
      </w:r>
    </w:p>
    <w:p w14:paraId="62F044C4" w14:textId="77777777" w:rsidR="008C6777" w:rsidRDefault="00B86016" w:rsidP="00305E91">
      <w:pPr>
        <w:spacing w:before="0" w:after="0"/>
      </w:pPr>
      <w:r w:rsidRPr="00B90685">
        <w:t>Un mousquetaire à genoux</w:t>
      </w:r>
      <w:r w:rsidR="008C6777">
        <w:t> ;</w:t>
      </w:r>
    </w:p>
    <w:p w14:paraId="4C3B74B8" w14:textId="65374410" w:rsidR="008C6777" w:rsidRDefault="00B86016" w:rsidP="00305E91">
      <w:pPr>
        <w:spacing w:before="0" w:after="0"/>
      </w:pPr>
      <w:r w:rsidRPr="00B90685">
        <w:t>Bien trouvé</w:t>
      </w:r>
      <w:r w:rsidR="008C6777">
        <w:t xml:space="preserve">…, </w:t>
      </w:r>
      <w:r w:rsidRPr="00B90685">
        <w:t>qu</w:t>
      </w:r>
      <w:r w:rsidR="008C6777">
        <w:t>’</w:t>
      </w:r>
      <w:r w:rsidRPr="00B90685">
        <w:t>en pensez-vous</w:t>
      </w:r>
      <w:r w:rsidR="00305E91">
        <w:t> ?</w:t>
      </w:r>
    </w:p>
    <w:p w14:paraId="26A131E6" w14:textId="77777777" w:rsidR="00305E91" w:rsidRDefault="00305E91" w:rsidP="00305E91">
      <w:pPr>
        <w:spacing w:before="0" w:after="0"/>
      </w:pPr>
    </w:p>
    <w:p w14:paraId="0DD3ACB8" w14:textId="77777777" w:rsidR="008C6777" w:rsidRDefault="00B86016" w:rsidP="00305E91">
      <w:pPr>
        <w:spacing w:before="0" w:after="0"/>
      </w:pPr>
      <w:r w:rsidRPr="00B90685">
        <w:t>Il faut que je vous apprenne</w:t>
      </w:r>
      <w:r w:rsidR="008C6777">
        <w:t>,</w:t>
      </w:r>
    </w:p>
    <w:p w14:paraId="69048D2F" w14:textId="77777777" w:rsidR="008C6777" w:rsidRDefault="00B86016" w:rsidP="00305E91">
      <w:pPr>
        <w:spacing w:before="0" w:after="0"/>
      </w:pPr>
      <w:r w:rsidRPr="00B90685">
        <w:t>Car vous pourriez l</w:t>
      </w:r>
      <w:r w:rsidR="008C6777">
        <w:t>’</w:t>
      </w:r>
      <w:r w:rsidRPr="00B90685">
        <w:t>ignorer</w:t>
      </w:r>
      <w:r w:rsidR="008C6777">
        <w:t>,</w:t>
      </w:r>
    </w:p>
    <w:p w14:paraId="5E95BF0D" w14:textId="0C95C71E" w:rsidR="00B86016" w:rsidRPr="00B90685" w:rsidRDefault="00B86016" w:rsidP="00305E91">
      <w:pPr>
        <w:spacing w:before="0" w:after="0"/>
      </w:pPr>
      <w:r w:rsidRPr="00B90685">
        <w:t>Que ce n</w:t>
      </w:r>
      <w:r w:rsidR="008C6777">
        <w:t>’</w:t>
      </w:r>
      <w:r w:rsidRPr="00B90685">
        <w:t>était pas sans peine</w:t>
      </w:r>
    </w:p>
    <w:p w14:paraId="6994242D" w14:textId="77777777" w:rsidR="008C6777" w:rsidRDefault="00B86016" w:rsidP="00305E91">
      <w:pPr>
        <w:spacing w:before="0" w:after="0"/>
      </w:pPr>
      <w:r w:rsidRPr="00B90685">
        <w:t>Qu</w:t>
      </w:r>
      <w:r w:rsidR="008C6777">
        <w:t>’</w:t>
      </w:r>
      <w:r w:rsidRPr="00B90685">
        <w:t>on le voyait opérer</w:t>
      </w:r>
      <w:r w:rsidR="008C6777">
        <w:t> ;</w:t>
      </w:r>
    </w:p>
    <w:p w14:paraId="78686A8E" w14:textId="6EA92242" w:rsidR="00B86016" w:rsidRPr="00B90685" w:rsidRDefault="00B86016" w:rsidP="00305E91">
      <w:pPr>
        <w:spacing w:before="0" w:after="0"/>
      </w:pPr>
      <w:r w:rsidRPr="00B90685">
        <w:t>À chacun selon sa guise</w:t>
      </w:r>
    </w:p>
    <w:p w14:paraId="58CCB3AF" w14:textId="77777777" w:rsidR="00B86016" w:rsidRPr="00B90685" w:rsidRDefault="00B86016" w:rsidP="00305E91">
      <w:pPr>
        <w:spacing w:before="0" w:after="0"/>
      </w:pPr>
      <w:r w:rsidRPr="00B90685">
        <w:t>Il savait administrer</w:t>
      </w:r>
    </w:p>
    <w:p w14:paraId="7E01CCED" w14:textId="77777777" w:rsidR="008C6777" w:rsidRDefault="00B86016" w:rsidP="00305E91">
      <w:pPr>
        <w:spacing w:before="0" w:after="0"/>
      </w:pPr>
      <w:r w:rsidRPr="00B90685">
        <w:t>Sa drogue ou sa marchandise</w:t>
      </w:r>
      <w:r w:rsidR="008C6777">
        <w:t>…</w:t>
      </w:r>
    </w:p>
    <w:p w14:paraId="28216707" w14:textId="77777777" w:rsidR="008C6777" w:rsidRDefault="00B86016" w:rsidP="00305E91">
      <w:pPr>
        <w:spacing w:before="0" w:after="0"/>
      </w:pPr>
      <w:r w:rsidRPr="00B90685">
        <w:t>Afin de la débiter</w:t>
      </w:r>
      <w:r w:rsidR="008C6777">
        <w:t>,</w:t>
      </w:r>
    </w:p>
    <w:p w14:paraId="03770F71" w14:textId="77777777" w:rsidR="008C6777" w:rsidRDefault="00B86016" w:rsidP="00305E91">
      <w:pPr>
        <w:spacing w:before="0" w:after="0"/>
      </w:pPr>
      <w:r w:rsidRPr="00B90685">
        <w:t>Il fallait</w:t>
      </w:r>
      <w:r w:rsidR="008C6777">
        <w:t xml:space="preserve">, </w:t>
      </w:r>
      <w:r w:rsidRPr="00B90685">
        <w:t>souple</w:t>
      </w:r>
      <w:r w:rsidR="008C6777">
        <w:t xml:space="preserve">, </w:t>
      </w:r>
      <w:r w:rsidRPr="00B90685">
        <w:t>docile</w:t>
      </w:r>
      <w:r w:rsidR="008C6777">
        <w:t>,</w:t>
      </w:r>
    </w:p>
    <w:p w14:paraId="2A3C90B1" w14:textId="77777777" w:rsidR="008C6777" w:rsidRDefault="00B86016" w:rsidP="00305E91">
      <w:pPr>
        <w:spacing w:before="0" w:after="0"/>
      </w:pPr>
      <w:r w:rsidRPr="00B90685">
        <w:t>À la cour comme à la ville</w:t>
      </w:r>
      <w:r w:rsidR="008C6777">
        <w:t>,</w:t>
      </w:r>
    </w:p>
    <w:p w14:paraId="1D60EA93" w14:textId="77777777" w:rsidR="008C6777" w:rsidRDefault="00B86016" w:rsidP="00305E91">
      <w:pPr>
        <w:spacing w:before="0" w:after="0"/>
      </w:pPr>
      <w:r w:rsidRPr="00B90685">
        <w:t>À toute heure</w:t>
      </w:r>
      <w:r w:rsidR="008C6777">
        <w:t xml:space="preserve">, </w:t>
      </w:r>
      <w:r w:rsidRPr="00B90685">
        <w:t>à tout moment</w:t>
      </w:r>
      <w:r w:rsidR="008C6777">
        <w:t>,</w:t>
      </w:r>
    </w:p>
    <w:p w14:paraId="568BE402" w14:textId="77777777" w:rsidR="008C6777" w:rsidRDefault="00B86016" w:rsidP="00305E91">
      <w:pPr>
        <w:spacing w:before="0" w:after="0"/>
      </w:pPr>
      <w:r w:rsidRPr="00B90685">
        <w:t>Braquer just</w:t>
      </w:r>
      <w:r w:rsidR="008C6777">
        <w:t>’</w:t>
      </w:r>
      <w:r w:rsidRPr="00B90685">
        <w:t xml:space="preserve"> son instrument</w:t>
      </w:r>
      <w:r w:rsidR="008C6777">
        <w:t>…</w:t>
      </w:r>
    </w:p>
    <w:p w14:paraId="34E43C5E" w14:textId="77777777" w:rsidR="00305E91" w:rsidRDefault="00305E91" w:rsidP="00305E91">
      <w:pPr>
        <w:spacing w:before="0" w:after="0"/>
      </w:pPr>
    </w:p>
    <w:p w14:paraId="39726174" w14:textId="77777777" w:rsidR="008C6777" w:rsidRDefault="00B86016" w:rsidP="00305E91">
      <w:pPr>
        <w:spacing w:before="0" w:after="0"/>
      </w:pPr>
      <w:r w:rsidRPr="00B90685">
        <w:t>Ici</w:t>
      </w:r>
      <w:r w:rsidR="008C6777">
        <w:t xml:space="preserve">, </w:t>
      </w:r>
      <w:r w:rsidRPr="00B90685">
        <w:t>vous raconterai-je</w:t>
      </w:r>
      <w:r w:rsidR="008C6777">
        <w:t>,</w:t>
      </w:r>
    </w:p>
    <w:p w14:paraId="5ADCE391" w14:textId="77777777" w:rsidR="008C6777" w:rsidRDefault="00B86016" w:rsidP="00305E91">
      <w:pPr>
        <w:spacing w:before="0" w:after="0"/>
      </w:pPr>
      <w:r w:rsidRPr="00B90685">
        <w:t>Sans craindre un mauvais accueil</w:t>
      </w:r>
      <w:r w:rsidR="008C6777">
        <w:t>,</w:t>
      </w:r>
    </w:p>
    <w:p w14:paraId="5FBC237D" w14:textId="77777777" w:rsidR="008C6777" w:rsidRDefault="00B86016" w:rsidP="00305E91">
      <w:pPr>
        <w:spacing w:before="0" w:after="0"/>
      </w:pPr>
      <w:r w:rsidRPr="00B90685">
        <w:t>Qu</w:t>
      </w:r>
      <w:r w:rsidR="008C6777">
        <w:t>’</w:t>
      </w:r>
      <w:r w:rsidRPr="00B90685">
        <w:t>un jour</w:t>
      </w:r>
      <w:r w:rsidR="008C6777">
        <w:t xml:space="preserve">, </w:t>
      </w:r>
      <w:r w:rsidRPr="00B90685">
        <w:t>en faisant un siège</w:t>
      </w:r>
      <w:r w:rsidR="008C6777">
        <w:t>,</w:t>
      </w:r>
    </w:p>
    <w:p w14:paraId="519A013A" w14:textId="67130538" w:rsidR="00B86016" w:rsidRPr="00B90685" w:rsidRDefault="00B86016" w:rsidP="00305E91">
      <w:pPr>
        <w:spacing w:before="0" w:after="0"/>
      </w:pPr>
      <w:r w:rsidRPr="00B90685">
        <w:t>Tout à coup paraît un œil</w:t>
      </w:r>
    </w:p>
    <w:p w14:paraId="1C2DEEBB" w14:textId="1802C0C3" w:rsidR="00B86016" w:rsidRPr="00B90685" w:rsidRDefault="00B86016" w:rsidP="00305E91">
      <w:pPr>
        <w:spacing w:before="0" w:after="0"/>
      </w:pPr>
      <w:r w:rsidRPr="00B90685">
        <w:t>À l</w:t>
      </w:r>
      <w:r w:rsidR="008C6777">
        <w:t>’</w:t>
      </w:r>
      <w:r w:rsidRPr="00B90685">
        <w:t>endroit où d</w:t>
      </w:r>
      <w:r w:rsidR="008C6777">
        <w:t>’</w:t>
      </w:r>
      <w:r w:rsidRPr="00B90685">
        <w:t>ordinaire</w:t>
      </w:r>
    </w:p>
    <w:p w14:paraId="292C3B8D" w14:textId="77777777" w:rsidR="00B86016" w:rsidRPr="00B90685" w:rsidRDefault="00B86016" w:rsidP="00305E91">
      <w:pPr>
        <w:spacing w:before="0" w:after="0"/>
      </w:pPr>
      <w:r w:rsidRPr="00B90685">
        <w:lastRenderedPageBreak/>
        <w:t>Jamais un corps si brillant</w:t>
      </w:r>
    </w:p>
    <w:p w14:paraId="534D4425" w14:textId="77777777" w:rsidR="008C6777" w:rsidRDefault="00B86016" w:rsidP="00305E91">
      <w:pPr>
        <w:spacing w:before="0" w:after="0"/>
      </w:pPr>
      <w:r w:rsidRPr="00B90685">
        <w:t>Ne se montre en regardant</w:t>
      </w:r>
      <w:r w:rsidR="008C6777">
        <w:t>…</w:t>
      </w:r>
    </w:p>
    <w:p w14:paraId="5C9C9A11" w14:textId="77777777" w:rsidR="008C6777" w:rsidRDefault="00B86016" w:rsidP="00305E91">
      <w:pPr>
        <w:spacing w:before="0" w:after="0"/>
      </w:pPr>
      <w:r w:rsidRPr="00B90685">
        <w:t>Aussi</w:t>
      </w:r>
      <w:r w:rsidR="008C6777">
        <w:t xml:space="preserve">, </w:t>
      </w:r>
      <w:r w:rsidRPr="00B90685">
        <w:t>cet apothicaire</w:t>
      </w:r>
      <w:r w:rsidR="008C6777">
        <w:t>,</w:t>
      </w:r>
    </w:p>
    <w:p w14:paraId="3EE9F180" w14:textId="563C2677" w:rsidR="00B86016" w:rsidRPr="00B90685" w:rsidRDefault="00B86016" w:rsidP="00305E91">
      <w:pPr>
        <w:spacing w:before="0" w:after="0"/>
      </w:pPr>
      <w:r w:rsidRPr="00B90685">
        <w:t>Qui croyait avoir affaire</w:t>
      </w:r>
    </w:p>
    <w:p w14:paraId="73E91DB1" w14:textId="77777777" w:rsidR="008C6777" w:rsidRDefault="00B86016" w:rsidP="00305E91">
      <w:pPr>
        <w:spacing w:before="0" w:after="0"/>
      </w:pPr>
      <w:r w:rsidRPr="00B90685">
        <w:t>En personne à Belzébuth</w:t>
      </w:r>
      <w:r w:rsidR="008C6777">
        <w:t>,</w:t>
      </w:r>
    </w:p>
    <w:p w14:paraId="12CE3C46" w14:textId="77777777" w:rsidR="008C6777" w:rsidRDefault="00B86016" w:rsidP="00305E91">
      <w:pPr>
        <w:spacing w:before="0" w:after="0"/>
      </w:pPr>
      <w:r w:rsidRPr="00B90685">
        <w:t>Manqua nettement son but</w:t>
      </w:r>
      <w:r w:rsidR="008C6777">
        <w:t>…</w:t>
      </w:r>
    </w:p>
    <w:p w14:paraId="3C2EAA87" w14:textId="6550C486" w:rsidR="00305E91" w:rsidRDefault="00305E91" w:rsidP="00305E91">
      <w:pPr>
        <w:spacing w:before="0" w:after="0"/>
      </w:pPr>
      <w:r>
        <w:tab/>
      </w:r>
    </w:p>
    <w:p w14:paraId="693585F7" w14:textId="5124FB6C" w:rsidR="00B86016" w:rsidRPr="00B90685" w:rsidRDefault="00B86016" w:rsidP="00305E91">
      <w:pPr>
        <w:spacing w:before="0" w:after="0"/>
      </w:pPr>
      <w:r w:rsidRPr="00B90685">
        <w:t>Eh bien</w:t>
      </w:r>
      <w:r w:rsidR="008C6777">
        <w:t xml:space="preserve"> ! </w:t>
      </w:r>
      <w:r w:rsidRPr="00B90685">
        <w:t>ce sont là des choses</w:t>
      </w:r>
    </w:p>
    <w:p w14:paraId="2DB8C4AC" w14:textId="77777777" w:rsidR="008C6777" w:rsidRDefault="00B86016" w:rsidP="00305E91">
      <w:pPr>
        <w:spacing w:before="0" w:after="0"/>
      </w:pPr>
      <w:r w:rsidRPr="00B90685">
        <w:t>Fort graves</w:t>
      </w:r>
      <w:r w:rsidR="008C6777">
        <w:t xml:space="preserve">, </w:t>
      </w:r>
      <w:r w:rsidRPr="00B90685">
        <w:t>assurément</w:t>
      </w:r>
      <w:r w:rsidR="008C6777">
        <w:t>,</w:t>
      </w:r>
    </w:p>
    <w:p w14:paraId="3FFEBDC6" w14:textId="0CEAFB56" w:rsidR="00B86016" w:rsidRPr="00B90685" w:rsidRDefault="00B86016" w:rsidP="00305E91">
      <w:pPr>
        <w:spacing w:before="0" w:after="0"/>
      </w:pPr>
      <w:r w:rsidRPr="00B90685">
        <w:t>Et qui ne sont que des roses</w:t>
      </w:r>
    </w:p>
    <w:p w14:paraId="2AC33B35" w14:textId="5452D073" w:rsidR="00B86016" w:rsidRPr="00B90685" w:rsidRDefault="00B86016" w:rsidP="00305E91">
      <w:pPr>
        <w:spacing w:before="0" w:after="0"/>
      </w:pPr>
      <w:r w:rsidRPr="00B90685">
        <w:t>Auprès de l</w:t>
      </w:r>
      <w:r w:rsidR="008C6777">
        <w:t>’</w:t>
      </w:r>
      <w:r w:rsidRPr="00B90685">
        <w:t>événement</w:t>
      </w:r>
    </w:p>
    <w:p w14:paraId="3A4ED7E0" w14:textId="77777777" w:rsidR="008C6777" w:rsidRDefault="00B86016" w:rsidP="00305E91">
      <w:pPr>
        <w:spacing w:before="0" w:after="0"/>
      </w:pPr>
      <w:r w:rsidRPr="00B90685">
        <w:t>Que je narre incontinent</w:t>
      </w:r>
      <w:r w:rsidR="008C6777">
        <w:t>…</w:t>
      </w:r>
    </w:p>
    <w:p w14:paraId="442CC71B" w14:textId="77777777" w:rsidR="00305E91" w:rsidRDefault="00305E91" w:rsidP="00305E91">
      <w:pPr>
        <w:spacing w:before="0" w:after="0"/>
      </w:pPr>
    </w:p>
    <w:p w14:paraId="41EEFAC0" w14:textId="77777777" w:rsidR="008C6777" w:rsidRDefault="00B86016" w:rsidP="00305E91">
      <w:pPr>
        <w:spacing w:before="0" w:after="0"/>
      </w:pPr>
      <w:r w:rsidRPr="00B90685">
        <w:t>Sœur Thérèse était malade</w:t>
      </w:r>
      <w:r w:rsidR="008C6777">
        <w:t>,</w:t>
      </w:r>
    </w:p>
    <w:p w14:paraId="60FC34EC" w14:textId="77777777" w:rsidR="008C6777" w:rsidRDefault="00B86016" w:rsidP="00305E91">
      <w:pPr>
        <w:spacing w:before="0" w:after="0"/>
      </w:pPr>
      <w:r w:rsidRPr="00B90685">
        <w:t>On la voyait dépérir</w:t>
      </w:r>
      <w:r w:rsidR="008C6777">
        <w:t>,</w:t>
      </w:r>
    </w:p>
    <w:p w14:paraId="49421C2D" w14:textId="77777777" w:rsidR="008C6777" w:rsidRDefault="00B86016" w:rsidP="00305E91">
      <w:pPr>
        <w:spacing w:before="0" w:after="0"/>
      </w:pPr>
      <w:r w:rsidRPr="00B90685">
        <w:t>Elle était triste</w:t>
      </w:r>
      <w:r w:rsidR="008C6777">
        <w:t xml:space="preserve">, </w:t>
      </w:r>
      <w:r w:rsidRPr="00B90685">
        <w:t>maussade</w:t>
      </w:r>
      <w:r w:rsidR="008C6777">
        <w:t>,</w:t>
      </w:r>
    </w:p>
    <w:p w14:paraId="11F17021" w14:textId="77777777" w:rsidR="008C6777" w:rsidRDefault="00B86016" w:rsidP="00305E91">
      <w:pPr>
        <w:spacing w:before="0" w:after="0"/>
      </w:pPr>
      <w:r w:rsidRPr="00B90685">
        <w:t>Et s</w:t>
      </w:r>
      <w:r w:rsidR="008C6777">
        <w:t>’</w:t>
      </w:r>
      <w:r w:rsidRPr="00B90685">
        <w:t>ennuyait à mourir</w:t>
      </w:r>
      <w:r w:rsidR="008C6777">
        <w:t> ;</w:t>
      </w:r>
    </w:p>
    <w:p w14:paraId="765A7B7C" w14:textId="77777777" w:rsidR="008C6777" w:rsidRDefault="00B86016" w:rsidP="00305E91">
      <w:pPr>
        <w:spacing w:before="0" w:after="0"/>
      </w:pPr>
      <w:r w:rsidRPr="00B90685">
        <w:t>Elle</w:t>
      </w:r>
      <w:r w:rsidR="008C6777">
        <w:t xml:space="preserve">, </w:t>
      </w:r>
      <w:r w:rsidRPr="00B90685">
        <w:t>toujours si joyeuse</w:t>
      </w:r>
      <w:r w:rsidR="008C6777">
        <w:t>,</w:t>
      </w:r>
    </w:p>
    <w:p w14:paraId="22AFB235" w14:textId="77777777" w:rsidR="008C6777" w:rsidRDefault="00B86016" w:rsidP="00305E91">
      <w:pPr>
        <w:spacing w:before="0" w:after="0"/>
      </w:pPr>
      <w:r w:rsidRPr="00B90685">
        <w:t>Si pimpante</w:t>
      </w:r>
      <w:r w:rsidR="008C6777">
        <w:t xml:space="preserve">, </w:t>
      </w:r>
      <w:r w:rsidRPr="00B90685">
        <w:t>si rieuse</w:t>
      </w:r>
      <w:r w:rsidR="008C6777">
        <w:t>,</w:t>
      </w:r>
    </w:p>
    <w:p w14:paraId="46E3997D" w14:textId="77777777" w:rsidR="008C6777" w:rsidRDefault="00B86016" w:rsidP="00305E91">
      <w:pPr>
        <w:spacing w:before="0" w:after="0"/>
      </w:pPr>
      <w:r w:rsidRPr="00B90685">
        <w:t>Semblait en proie au chagrin</w:t>
      </w:r>
      <w:r w:rsidR="008C6777">
        <w:t>,</w:t>
      </w:r>
    </w:p>
    <w:p w14:paraId="7B981EF7" w14:textId="77777777" w:rsidR="008C6777" w:rsidRDefault="00B86016" w:rsidP="00305E91">
      <w:pPr>
        <w:spacing w:before="0" w:after="0"/>
      </w:pPr>
      <w:r w:rsidRPr="00B90685">
        <w:t>Et ses fleurs les plus chéries</w:t>
      </w:r>
      <w:r w:rsidR="008C6777">
        <w:t>,</w:t>
      </w:r>
    </w:p>
    <w:p w14:paraId="214F7F93" w14:textId="77777777" w:rsidR="008C6777" w:rsidRDefault="00B86016" w:rsidP="00305E91">
      <w:pPr>
        <w:spacing w:before="0" w:after="0"/>
      </w:pPr>
      <w:r w:rsidRPr="00B90685">
        <w:t>Sur leurs corolles flétries</w:t>
      </w:r>
      <w:r w:rsidR="008C6777">
        <w:t>,</w:t>
      </w:r>
    </w:p>
    <w:p w14:paraId="38E0638A" w14:textId="77777777" w:rsidR="008C6777" w:rsidRDefault="00B86016" w:rsidP="00305E91">
      <w:pPr>
        <w:spacing w:before="0" w:after="0"/>
      </w:pPr>
      <w:r w:rsidRPr="00B90685">
        <w:t>Tombaient au vent du matin</w:t>
      </w:r>
      <w:r w:rsidR="008C6777">
        <w:t>…</w:t>
      </w:r>
    </w:p>
    <w:p w14:paraId="7F5A237C" w14:textId="77777777" w:rsidR="007F377C" w:rsidRDefault="007F377C" w:rsidP="00305E91">
      <w:pPr>
        <w:spacing w:before="0" w:after="0"/>
      </w:pPr>
    </w:p>
    <w:p w14:paraId="1C957751" w14:textId="77777777" w:rsidR="008C6777" w:rsidRDefault="008C6777" w:rsidP="00305E91">
      <w:pPr>
        <w:spacing w:before="0" w:after="0"/>
      </w:pPr>
      <w:r>
        <w:t>— </w:t>
      </w:r>
      <w:r w:rsidR="00B86016" w:rsidRPr="00B90685">
        <w:t>Allez vite</w:t>
      </w:r>
      <w:r>
        <w:t xml:space="preserve">, </w:t>
      </w:r>
      <w:r w:rsidR="00B86016" w:rsidRPr="00B90685">
        <w:t>dit l</w:t>
      </w:r>
      <w:r>
        <w:t>’</w:t>
      </w:r>
      <w:r w:rsidR="00B86016" w:rsidRPr="00B90685">
        <w:t>abbesse</w:t>
      </w:r>
      <w:r>
        <w:t>,</w:t>
      </w:r>
    </w:p>
    <w:p w14:paraId="3B02A4FB" w14:textId="77777777" w:rsidR="008C6777" w:rsidRDefault="00B86016" w:rsidP="00305E91">
      <w:pPr>
        <w:spacing w:before="0" w:after="0"/>
      </w:pPr>
      <w:r w:rsidRPr="00B90685">
        <w:t>Chercher notre bon docteur</w:t>
      </w:r>
      <w:r w:rsidR="008C6777">
        <w:t> :</w:t>
      </w:r>
    </w:p>
    <w:p w14:paraId="3E224696" w14:textId="2D0F321F" w:rsidR="00B86016" w:rsidRPr="00B90685" w:rsidRDefault="00B86016" w:rsidP="00305E91">
      <w:pPr>
        <w:spacing w:before="0" w:after="0"/>
      </w:pPr>
      <w:r w:rsidRPr="00B90685">
        <w:t>Il faut de ce jeune cœur</w:t>
      </w:r>
    </w:p>
    <w:p w14:paraId="1D08C44E" w14:textId="77777777" w:rsidR="008C6777" w:rsidRDefault="00B86016" w:rsidP="00305E91">
      <w:pPr>
        <w:spacing w:before="0" w:after="0"/>
      </w:pPr>
      <w:r w:rsidRPr="00B90685">
        <w:t>Qu</w:t>
      </w:r>
      <w:r w:rsidR="008C6777">
        <w:t>’</w:t>
      </w:r>
      <w:r w:rsidRPr="00B90685">
        <w:t>il déloge la tristesse</w:t>
      </w:r>
      <w:r w:rsidR="008C6777">
        <w:t>.</w:t>
      </w:r>
    </w:p>
    <w:p w14:paraId="4C35E5D4" w14:textId="77777777" w:rsidR="007F377C" w:rsidRDefault="007F377C" w:rsidP="00305E91">
      <w:pPr>
        <w:spacing w:before="0" w:after="0"/>
      </w:pPr>
    </w:p>
    <w:p w14:paraId="150924EA" w14:textId="6F80033A" w:rsidR="00B86016" w:rsidRPr="00B90685" w:rsidRDefault="00B86016" w:rsidP="00305E91">
      <w:pPr>
        <w:spacing w:before="0" w:after="0"/>
      </w:pPr>
      <w:r w:rsidRPr="00B90685">
        <w:t>Le médecin à l</w:t>
      </w:r>
      <w:r w:rsidR="008C6777">
        <w:t>’</w:t>
      </w:r>
      <w:r w:rsidRPr="00B90685">
        <w:t>instant</w:t>
      </w:r>
    </w:p>
    <w:p w14:paraId="13414D60" w14:textId="77777777" w:rsidR="008C6777" w:rsidRDefault="00B86016" w:rsidP="00305E91">
      <w:pPr>
        <w:spacing w:before="0" w:after="0"/>
      </w:pPr>
      <w:r w:rsidRPr="00B90685">
        <w:t>Tâte</w:t>
      </w:r>
      <w:r w:rsidR="008C6777">
        <w:t xml:space="preserve">, </w:t>
      </w:r>
      <w:r w:rsidRPr="00B90685">
        <w:t>interroge</w:t>
      </w:r>
      <w:r w:rsidR="008C6777">
        <w:t xml:space="preserve">, </w:t>
      </w:r>
      <w:r w:rsidRPr="00B90685">
        <w:t>examine</w:t>
      </w:r>
      <w:r w:rsidR="008C6777">
        <w:t>,</w:t>
      </w:r>
    </w:p>
    <w:p w14:paraId="36972D93" w14:textId="745F9E1A" w:rsidR="00B86016" w:rsidRPr="00B90685" w:rsidRDefault="00B86016" w:rsidP="00305E91">
      <w:pPr>
        <w:spacing w:before="0" w:after="0"/>
      </w:pPr>
      <w:r w:rsidRPr="00B90685">
        <w:t>Sourit</w:t>
      </w:r>
      <w:r w:rsidR="008C6777">
        <w:t xml:space="preserve">, </w:t>
      </w:r>
      <w:r w:rsidRPr="00B90685">
        <w:t>et pour médecine</w:t>
      </w:r>
    </w:p>
    <w:p w14:paraId="4025C370" w14:textId="77777777" w:rsidR="008C6777" w:rsidRDefault="00B86016" w:rsidP="00305E91">
      <w:pPr>
        <w:spacing w:before="0" w:after="0"/>
      </w:pPr>
      <w:r w:rsidRPr="00B90685">
        <w:t>Il prescrit</w:t>
      </w:r>
      <w:r w:rsidR="008C6777">
        <w:t xml:space="preserve">… </w:t>
      </w:r>
      <w:r w:rsidRPr="00B90685">
        <w:t>un lavement</w:t>
      </w:r>
      <w:r w:rsidR="008C6777">
        <w:t>…</w:t>
      </w:r>
    </w:p>
    <w:p w14:paraId="13BA876F" w14:textId="77777777" w:rsidR="007F377C" w:rsidRDefault="007F377C" w:rsidP="00305E91">
      <w:pPr>
        <w:spacing w:before="0" w:after="0"/>
      </w:pPr>
    </w:p>
    <w:p w14:paraId="7687A026" w14:textId="4B420E27" w:rsidR="00B86016" w:rsidRPr="00B90685" w:rsidRDefault="008C6777" w:rsidP="00305E91">
      <w:pPr>
        <w:spacing w:before="0" w:after="0"/>
      </w:pPr>
      <w:r>
        <w:t>— </w:t>
      </w:r>
      <w:r w:rsidR="00B86016" w:rsidRPr="00B90685">
        <w:t>Demain</w:t>
      </w:r>
      <w:r>
        <w:t xml:space="preserve">, </w:t>
      </w:r>
      <w:r w:rsidR="00B86016" w:rsidRPr="00B90685">
        <w:t>un apothicaire</w:t>
      </w:r>
    </w:p>
    <w:p w14:paraId="46372733" w14:textId="0B7C71B9" w:rsidR="00B86016" w:rsidRPr="00B90685" w:rsidRDefault="003476F0" w:rsidP="00305E91">
      <w:pPr>
        <w:numPr>
          <w:ins w:id="61" w:author="MG" w:date="2011-01-16T14:36:00Z"/>
        </w:numPr>
        <w:spacing w:before="0" w:after="0"/>
      </w:pPr>
      <w:r>
        <w:t>À</w:t>
      </w:r>
      <w:r w:rsidR="007F377C">
        <w:t xml:space="preserve"> </w:t>
      </w:r>
      <w:r w:rsidR="00B86016" w:rsidRPr="00B90685">
        <w:t>la main leste et légère</w:t>
      </w:r>
    </w:p>
    <w:p w14:paraId="14DED51E" w14:textId="77777777" w:rsidR="008C6777" w:rsidRDefault="00B86016" w:rsidP="00305E91">
      <w:pPr>
        <w:spacing w:before="0" w:after="0"/>
      </w:pPr>
      <w:r w:rsidRPr="00B90685">
        <w:t>Viendra vous l</w:t>
      </w:r>
      <w:r w:rsidR="008C6777">
        <w:t>’</w:t>
      </w:r>
      <w:r w:rsidRPr="00B90685">
        <w:t>administrer</w:t>
      </w:r>
      <w:r w:rsidR="008C6777">
        <w:t> ;</w:t>
      </w:r>
    </w:p>
    <w:p w14:paraId="4F9214D2" w14:textId="77777777" w:rsidR="008C6777" w:rsidRDefault="00B86016" w:rsidP="00305E91">
      <w:pPr>
        <w:spacing w:before="0" w:after="0"/>
      </w:pPr>
      <w:r w:rsidRPr="00B90685">
        <w:t>Si prestement il opère</w:t>
      </w:r>
      <w:r w:rsidR="008C6777">
        <w:t>,</w:t>
      </w:r>
    </w:p>
    <w:p w14:paraId="4F1D6705" w14:textId="77777777" w:rsidR="008C6777" w:rsidRDefault="00B86016" w:rsidP="00305E91">
      <w:pPr>
        <w:spacing w:before="0" w:after="0"/>
      </w:pPr>
      <w:r w:rsidRPr="00B90685">
        <w:t>Qu</w:t>
      </w:r>
      <w:r w:rsidR="008C6777">
        <w:t>’</w:t>
      </w:r>
      <w:r w:rsidRPr="00B90685">
        <w:t>il sera donné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espère</w:t>
      </w:r>
      <w:r w:rsidR="008C6777">
        <w:t>,</w:t>
      </w:r>
    </w:p>
    <w:p w14:paraId="1F1E7C04" w14:textId="77777777" w:rsidR="008C6777" w:rsidRDefault="00B86016" w:rsidP="00305E91">
      <w:pPr>
        <w:spacing w:before="0" w:after="0"/>
      </w:pPr>
      <w:r w:rsidRPr="00B90685">
        <w:t>Avant de vous en douter</w:t>
      </w:r>
      <w:r w:rsidR="008C6777">
        <w:t>…</w:t>
      </w:r>
    </w:p>
    <w:p w14:paraId="2C397DA9" w14:textId="77777777" w:rsidR="007F377C" w:rsidRDefault="007F377C" w:rsidP="00305E91">
      <w:pPr>
        <w:spacing w:before="0" w:after="0"/>
      </w:pPr>
    </w:p>
    <w:p w14:paraId="3D596F1B" w14:textId="3605FF43" w:rsidR="00B86016" w:rsidRPr="00B90685" w:rsidRDefault="008C6777" w:rsidP="00305E91">
      <w:pPr>
        <w:spacing w:before="0" w:after="0"/>
      </w:pPr>
      <w:r>
        <w:t>— </w:t>
      </w:r>
      <w:r w:rsidR="00B86016" w:rsidRPr="00B90685">
        <w:t>Docteur</w:t>
      </w:r>
      <w:r>
        <w:t xml:space="preserve">, </w:t>
      </w:r>
      <w:r w:rsidR="00B86016" w:rsidRPr="00B90685">
        <w:t>pouvez-vous me dire</w:t>
      </w:r>
    </w:p>
    <w:p w14:paraId="2B082372" w14:textId="06BA7C1E" w:rsidR="00B86016" w:rsidRPr="00B90685" w:rsidRDefault="00B86016" w:rsidP="00305E91">
      <w:pPr>
        <w:spacing w:before="0" w:after="0"/>
      </w:pPr>
      <w:r w:rsidRPr="00B90685">
        <w:t>Ce que c</w:t>
      </w:r>
      <w:r w:rsidR="008C6777">
        <w:t>’</w:t>
      </w:r>
      <w:r w:rsidRPr="00B90685">
        <w:t>est</w:t>
      </w:r>
      <w:r w:rsidR="008C6777">
        <w:t xml:space="preserve"> ?… </w:t>
      </w:r>
      <w:r w:rsidRPr="00B90685">
        <w:t>Puis</w:t>
      </w:r>
      <w:r w:rsidR="008C6777">
        <w:t xml:space="preserve">… </w:t>
      </w:r>
      <w:r w:rsidRPr="00B90685">
        <w:t>je désire</w:t>
      </w:r>
    </w:p>
    <w:p w14:paraId="72448E93" w14:textId="77777777" w:rsidR="00B86016" w:rsidRPr="00B90685" w:rsidRDefault="00B86016" w:rsidP="00305E91">
      <w:pPr>
        <w:spacing w:before="0" w:after="0"/>
      </w:pPr>
      <w:r w:rsidRPr="00B90685">
        <w:t>Savoir aussi la façon</w:t>
      </w:r>
    </w:p>
    <w:p w14:paraId="60F00448" w14:textId="77777777" w:rsidR="008C6777" w:rsidRDefault="00B86016" w:rsidP="00305E91">
      <w:pPr>
        <w:spacing w:before="0" w:after="0"/>
      </w:pPr>
      <w:r w:rsidRPr="00B90685">
        <w:t>De le prendre</w:t>
      </w:r>
      <w:r w:rsidR="008C6777">
        <w:t>…</w:t>
      </w:r>
    </w:p>
    <w:p w14:paraId="0F229814" w14:textId="77777777" w:rsidR="007F377C" w:rsidRDefault="007F377C" w:rsidP="00305E91">
      <w:pPr>
        <w:spacing w:before="0" w:after="0"/>
      </w:pPr>
    </w:p>
    <w:p w14:paraId="41C6D346" w14:textId="2D98B5E2" w:rsidR="008C6777" w:rsidRDefault="007F377C" w:rsidP="009171A7">
      <w:pPr>
        <w:spacing w:before="0" w:after="0"/>
        <w:ind w:firstLine="0"/>
        <w:jc w:val="center"/>
      </w:pPr>
      <w:r>
        <w:t>— </w:t>
      </w:r>
      <w:r w:rsidR="00B86016" w:rsidRPr="00B90685">
        <w:t>La leçon</w:t>
      </w:r>
      <w:r w:rsidR="008C6777">
        <w:t>,</w:t>
      </w:r>
    </w:p>
    <w:p w14:paraId="437B8477" w14:textId="77777777" w:rsidR="008C6777" w:rsidRDefault="00B86016" w:rsidP="00305E91">
      <w:pPr>
        <w:spacing w:before="0" w:after="0"/>
      </w:pPr>
      <w:r w:rsidRPr="00B90685">
        <w:t>Sœur Thérèse</w:t>
      </w:r>
      <w:r w:rsidR="008C6777">
        <w:t xml:space="preserve">, </w:t>
      </w:r>
      <w:r w:rsidRPr="00B90685">
        <w:t>est bien facile</w:t>
      </w:r>
      <w:r w:rsidR="008C6777">
        <w:t> :</w:t>
      </w:r>
    </w:p>
    <w:p w14:paraId="2BD178E2" w14:textId="77777777" w:rsidR="008C6777" w:rsidRDefault="00B86016" w:rsidP="00305E91">
      <w:pPr>
        <w:spacing w:before="0" w:after="0"/>
      </w:pPr>
      <w:r w:rsidRPr="00B90685">
        <w:t>Baissez-vous</w:t>
      </w:r>
      <w:r w:rsidR="008C6777">
        <w:t xml:space="preserve">, </w:t>
      </w:r>
      <w:r w:rsidRPr="00B90685">
        <w:t>restez tranquille</w:t>
      </w:r>
      <w:r w:rsidR="008C6777">
        <w:t>…</w:t>
      </w:r>
    </w:p>
    <w:p w14:paraId="4392664E" w14:textId="7495A46A" w:rsidR="00B86016" w:rsidRPr="00B90685" w:rsidRDefault="00B86016" w:rsidP="00305E91">
      <w:pPr>
        <w:spacing w:before="0" w:after="0"/>
      </w:pPr>
      <w:r w:rsidRPr="00B90685">
        <w:t>Le porteur de l</w:t>
      </w:r>
      <w:r w:rsidR="008C6777">
        <w:t>’</w:t>
      </w:r>
      <w:r w:rsidRPr="00B90685">
        <w:t>instrument</w:t>
      </w:r>
    </w:p>
    <w:p w14:paraId="7FB31E99" w14:textId="77777777" w:rsidR="008C6777" w:rsidRDefault="00B86016" w:rsidP="00305E91">
      <w:pPr>
        <w:spacing w:before="0" w:after="0"/>
      </w:pPr>
      <w:r w:rsidRPr="00B90685">
        <w:t>Découvrira chastement</w:t>
      </w:r>
      <w:r w:rsidR="008C6777">
        <w:t>,</w:t>
      </w:r>
    </w:p>
    <w:p w14:paraId="24B62532" w14:textId="77777777" w:rsidR="008C6777" w:rsidRDefault="00B86016" w:rsidP="00305E91">
      <w:pPr>
        <w:spacing w:before="0" w:after="0"/>
      </w:pPr>
      <w:r w:rsidRPr="00B90685">
        <w:t>Sans le voir</w:t>
      </w:r>
      <w:r w:rsidR="008C6777">
        <w:t xml:space="preserve">, </w:t>
      </w:r>
      <w:r w:rsidRPr="00B90685">
        <w:t>je vous le jure</w:t>
      </w:r>
    </w:p>
    <w:p w14:paraId="2F11D910" w14:textId="44665420" w:rsidR="008C6777" w:rsidRDefault="008C6777" w:rsidP="00305E91">
      <w:pPr>
        <w:spacing w:before="0" w:after="0"/>
      </w:pPr>
      <w:r>
        <w:t>(</w:t>
      </w:r>
      <w:r w:rsidR="00B86016" w:rsidRPr="00B90685">
        <w:t>Car il est du meilleur ton</w:t>
      </w:r>
      <w:r>
        <w:t>),</w:t>
      </w:r>
    </w:p>
    <w:p w14:paraId="37E9AE64" w14:textId="77777777" w:rsidR="008C6777" w:rsidRDefault="00B86016" w:rsidP="00305E91">
      <w:pPr>
        <w:spacing w:before="0" w:after="0"/>
      </w:pPr>
      <w:r w:rsidRPr="00B90685">
        <w:t>L</w:t>
      </w:r>
      <w:r w:rsidR="008C6777">
        <w:t>’</w:t>
      </w:r>
      <w:r w:rsidRPr="00B90685">
        <w:t>opposé de la figure</w:t>
      </w:r>
      <w:r w:rsidR="008C6777">
        <w:t>,</w:t>
      </w:r>
    </w:p>
    <w:p w14:paraId="515CDC64" w14:textId="77777777" w:rsidR="008C6777" w:rsidRDefault="00B86016" w:rsidP="00305E91">
      <w:pPr>
        <w:spacing w:before="0" w:after="0"/>
      </w:pPr>
      <w:r w:rsidRPr="00B90685">
        <w:t>Et lâchera le piston</w:t>
      </w:r>
      <w:r w:rsidR="008C6777">
        <w:t>…</w:t>
      </w:r>
    </w:p>
    <w:p w14:paraId="78FCD0E1" w14:textId="77777777" w:rsidR="007F377C" w:rsidRDefault="007F377C" w:rsidP="00305E91">
      <w:pPr>
        <w:spacing w:before="0" w:after="0"/>
      </w:pPr>
    </w:p>
    <w:p w14:paraId="2B3192D2" w14:textId="77777777" w:rsidR="008C6777" w:rsidRDefault="008C6777" w:rsidP="00305E91">
      <w:pPr>
        <w:spacing w:before="0" w:after="0"/>
      </w:pPr>
      <w:r>
        <w:t>— </w:t>
      </w:r>
      <w:r w:rsidR="00B86016" w:rsidRPr="00B90685">
        <w:t>Quoi qu</w:t>
      </w:r>
      <w:r>
        <w:t>’</w:t>
      </w:r>
      <w:r w:rsidR="00B86016" w:rsidRPr="00B90685">
        <w:t>on dise et quoi qu</w:t>
      </w:r>
      <w:r>
        <w:t>’</w:t>
      </w:r>
      <w:r w:rsidR="00B86016" w:rsidRPr="00B90685">
        <w:t>on fasse</w:t>
      </w:r>
      <w:r>
        <w:t>,</w:t>
      </w:r>
    </w:p>
    <w:p w14:paraId="7AF6DEBB" w14:textId="77777777" w:rsidR="008C6777" w:rsidRDefault="00B86016" w:rsidP="00305E91">
      <w:pPr>
        <w:spacing w:before="0" w:after="0"/>
      </w:pPr>
      <w:r w:rsidRPr="00B90685">
        <w:t>Oh</w:t>
      </w:r>
      <w:r w:rsidR="008C6777">
        <w:t xml:space="preserve"> ! </w:t>
      </w:r>
      <w:r w:rsidRPr="00B90685">
        <w:t>non</w:t>
      </w:r>
      <w:r w:rsidR="008C6777">
        <w:t xml:space="preserve">, </w:t>
      </w:r>
      <w:r w:rsidRPr="00B90685">
        <w:t>monsieur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trop fort</w:t>
      </w:r>
      <w:r w:rsidR="008C6777">
        <w:t> !</w:t>
      </w:r>
    </w:p>
    <w:p w14:paraId="001BC684" w14:textId="77777777" w:rsidR="008C6777" w:rsidRDefault="00B86016" w:rsidP="00305E91">
      <w:pPr>
        <w:spacing w:before="0" w:after="0"/>
      </w:pPr>
      <w:r w:rsidRPr="00B90685">
        <w:t>Un mortel verrait en face</w:t>
      </w:r>
      <w:r w:rsidR="008C6777">
        <w:t>…</w:t>
      </w:r>
    </w:p>
    <w:p w14:paraId="1A7BA360" w14:textId="77777777" w:rsidR="008C6777" w:rsidRDefault="00B86016" w:rsidP="00305E91">
      <w:pPr>
        <w:spacing w:before="0" w:after="0"/>
      </w:pPr>
      <w:r w:rsidRPr="00B90685">
        <w:t>Non</w:t>
      </w:r>
      <w:r w:rsidR="008C6777">
        <w:t xml:space="preserve"> ! </w:t>
      </w:r>
      <w:r w:rsidRPr="00B90685">
        <w:t>jamais</w:t>
      </w:r>
      <w:r w:rsidR="008C6777">
        <w:t xml:space="preserve"> ! </w:t>
      </w:r>
      <w:r w:rsidRPr="00B90685">
        <w:t>plutôt la mort</w:t>
      </w:r>
      <w:r w:rsidR="008C6777">
        <w:t> !…</w:t>
      </w:r>
    </w:p>
    <w:p w14:paraId="3F17D23A" w14:textId="77777777" w:rsidR="007F377C" w:rsidRDefault="007F377C" w:rsidP="00305E91">
      <w:pPr>
        <w:spacing w:before="0" w:after="0"/>
      </w:pPr>
    </w:p>
    <w:p w14:paraId="2C9319D9" w14:textId="77777777" w:rsidR="008C6777" w:rsidRDefault="008C6777" w:rsidP="00305E91">
      <w:pPr>
        <w:spacing w:before="0" w:after="0"/>
      </w:pPr>
      <w:r>
        <w:t>— </w:t>
      </w:r>
      <w:r w:rsidR="00B86016" w:rsidRPr="00B90685">
        <w:t>Il le faut pourtant</w:t>
      </w:r>
      <w:r>
        <w:t xml:space="preserve">, </w:t>
      </w:r>
      <w:r w:rsidR="00B86016" w:rsidRPr="00B90685">
        <w:t>ma chère</w:t>
      </w:r>
      <w:r>
        <w:t> ;</w:t>
      </w:r>
    </w:p>
    <w:p w14:paraId="71CC55BB" w14:textId="77777777" w:rsidR="008C6777" w:rsidRDefault="00B86016" w:rsidP="00305E91">
      <w:pPr>
        <w:spacing w:before="0" w:after="0"/>
      </w:pPr>
      <w:r w:rsidRPr="00B90685">
        <w:t>Cela seul peut vous guérir</w:t>
      </w:r>
      <w:r w:rsidR="008C6777">
        <w:t>.</w:t>
      </w:r>
    </w:p>
    <w:p w14:paraId="2B24A878" w14:textId="77777777" w:rsidR="008C6777" w:rsidRDefault="00B86016" w:rsidP="00305E91">
      <w:pPr>
        <w:spacing w:before="0" w:after="0"/>
      </w:pPr>
      <w:r w:rsidRPr="00B90685">
        <w:t>Ordonnez</w:t>
      </w:r>
      <w:r w:rsidR="008C6777">
        <w:t xml:space="preserve">, </w:t>
      </w:r>
      <w:r w:rsidRPr="00B90685">
        <w:t>abbesse mère</w:t>
      </w:r>
      <w:r w:rsidR="008C6777">
        <w:t>,</w:t>
      </w:r>
    </w:p>
    <w:p w14:paraId="4E2C7A9C" w14:textId="77777777" w:rsidR="008C6777" w:rsidRDefault="00B86016" w:rsidP="00305E91">
      <w:pPr>
        <w:spacing w:before="0" w:after="0"/>
      </w:pPr>
      <w:r w:rsidRPr="00B90685">
        <w:t>Ou cette enfant va périr</w:t>
      </w:r>
      <w:r w:rsidR="008C6777">
        <w:t>…</w:t>
      </w:r>
    </w:p>
    <w:p w14:paraId="6FD87BDC" w14:textId="77777777" w:rsidR="007F377C" w:rsidRDefault="007F377C" w:rsidP="00305E91">
      <w:pPr>
        <w:spacing w:before="0" w:after="0"/>
      </w:pPr>
    </w:p>
    <w:p w14:paraId="18448856" w14:textId="77777777" w:rsidR="008C6777" w:rsidRDefault="008C6777" w:rsidP="00305E91">
      <w:pPr>
        <w:spacing w:before="0" w:after="0"/>
      </w:pPr>
      <w:r>
        <w:lastRenderedPageBreak/>
        <w:t>— </w:t>
      </w:r>
      <w:r w:rsidR="00B86016" w:rsidRPr="00B90685">
        <w:t>Puisqu</w:t>
      </w:r>
      <w:r>
        <w:t>’</w:t>
      </w:r>
      <w:r w:rsidR="00B86016" w:rsidRPr="00B90685">
        <w:t>il le faut</w:t>
      </w:r>
      <w:r>
        <w:t xml:space="preserve">, </w:t>
      </w:r>
      <w:r w:rsidR="00B86016" w:rsidRPr="00B90685">
        <w:t>ma mignonne</w:t>
      </w:r>
      <w:r>
        <w:t>…</w:t>
      </w:r>
    </w:p>
    <w:p w14:paraId="61B19F31" w14:textId="77777777" w:rsidR="008C6777" w:rsidRDefault="008C6777" w:rsidP="00305E91">
      <w:pPr>
        <w:spacing w:before="0" w:after="0"/>
      </w:pPr>
      <w:r>
        <w:t>— </w:t>
      </w:r>
      <w:r w:rsidR="00B86016" w:rsidRPr="00B90685">
        <w:t>Oh</w:t>
      </w:r>
      <w:r>
        <w:t xml:space="preserve"> ! </w:t>
      </w:r>
      <w:r w:rsidR="00B86016" w:rsidRPr="00B90685">
        <w:t>non</w:t>
      </w:r>
      <w:r>
        <w:t xml:space="preserve">, </w:t>
      </w:r>
      <w:r w:rsidR="00B86016" w:rsidRPr="00B90685">
        <w:t>jamais</w:t>
      </w:r>
      <w:r>
        <w:t> !…</w:t>
      </w:r>
    </w:p>
    <w:p w14:paraId="359BB0F6" w14:textId="77777777" w:rsidR="007F377C" w:rsidRDefault="007F377C" w:rsidP="00305E91">
      <w:pPr>
        <w:spacing w:before="0" w:after="0"/>
      </w:pPr>
    </w:p>
    <w:p w14:paraId="689CE91E" w14:textId="77777777" w:rsidR="008C6777" w:rsidRDefault="008C6777" w:rsidP="00305E91">
      <w:pPr>
        <w:spacing w:before="0" w:after="0"/>
        <w:ind w:firstLine="0"/>
        <w:jc w:val="center"/>
      </w:pPr>
      <w:r>
        <w:t>— </w:t>
      </w:r>
      <w:r w:rsidR="00B86016" w:rsidRPr="008C6777">
        <w:t>Je l</w:t>
      </w:r>
      <w:r>
        <w:t>’</w:t>
      </w:r>
      <w:r w:rsidR="00B86016" w:rsidRPr="008C6777">
        <w:t>ordonne</w:t>
      </w:r>
      <w:r>
        <w:t>,</w:t>
      </w:r>
    </w:p>
    <w:p w14:paraId="170F316F" w14:textId="7634F4B6" w:rsidR="00B86016" w:rsidRPr="00B90685" w:rsidRDefault="00B86016" w:rsidP="00305E91">
      <w:pPr>
        <w:spacing w:before="0" w:after="0"/>
      </w:pPr>
      <w:r w:rsidRPr="00B90685">
        <w:t>Et vous recevrez demain</w:t>
      </w:r>
    </w:p>
    <w:p w14:paraId="5AD152E0" w14:textId="77777777" w:rsidR="008C6777" w:rsidRDefault="00B86016" w:rsidP="00305E91">
      <w:pPr>
        <w:spacing w:before="0" w:after="0"/>
      </w:pPr>
      <w:r w:rsidRPr="00B90685">
        <w:t>Sans mot dire l</w:t>
      </w:r>
      <w:r w:rsidR="008C6777">
        <w:t>’</w:t>
      </w:r>
      <w:r w:rsidRPr="00B90685">
        <w:t>anodin</w:t>
      </w:r>
      <w:r w:rsidR="008C6777">
        <w:t>…</w:t>
      </w:r>
    </w:p>
    <w:p w14:paraId="368C81A4" w14:textId="77777777" w:rsidR="007F377C" w:rsidRDefault="007F377C" w:rsidP="00305E91">
      <w:pPr>
        <w:spacing w:before="0" w:after="0"/>
      </w:pPr>
    </w:p>
    <w:p w14:paraId="673573F1" w14:textId="77777777" w:rsidR="008C6777" w:rsidRDefault="00B86016" w:rsidP="00305E91">
      <w:pPr>
        <w:spacing w:before="0" w:after="0"/>
      </w:pPr>
      <w:r w:rsidRPr="00B90685">
        <w:t>Sœur Thérèse résignée</w:t>
      </w:r>
      <w:r w:rsidR="008C6777">
        <w:t>,</w:t>
      </w:r>
    </w:p>
    <w:p w14:paraId="0D3CCAB1" w14:textId="77777777" w:rsidR="008C6777" w:rsidRDefault="00B86016" w:rsidP="00305E91">
      <w:pPr>
        <w:spacing w:before="0" w:after="0"/>
      </w:pPr>
      <w:r w:rsidRPr="00B90685">
        <w:t>Mais dans son âme indignée</w:t>
      </w:r>
      <w:r w:rsidR="008C6777">
        <w:t>,</w:t>
      </w:r>
    </w:p>
    <w:p w14:paraId="2CEB7D55" w14:textId="08ADC3CA" w:rsidR="00B86016" w:rsidRPr="00B90685" w:rsidRDefault="00B86016" w:rsidP="00305E91">
      <w:pPr>
        <w:spacing w:before="0" w:after="0"/>
      </w:pPr>
      <w:r w:rsidRPr="00B90685">
        <w:t>Cherche comment</w:t>
      </w:r>
      <w:r w:rsidR="008C6777">
        <w:t xml:space="preserve">, </w:t>
      </w:r>
      <w:r w:rsidRPr="00B90685">
        <w:t>par quel fait</w:t>
      </w:r>
    </w:p>
    <w:p w14:paraId="4832A227" w14:textId="77777777" w:rsidR="008C6777" w:rsidRDefault="00B86016" w:rsidP="00305E91">
      <w:pPr>
        <w:spacing w:before="0" w:after="0"/>
      </w:pPr>
      <w:r w:rsidRPr="00B90685">
        <w:t>Elle voilera l</w:t>
      </w:r>
      <w:r w:rsidR="008C6777">
        <w:t>’</w:t>
      </w:r>
      <w:r w:rsidRPr="00B90685">
        <w:t>objet</w:t>
      </w:r>
      <w:r w:rsidR="008C6777">
        <w:t>…</w:t>
      </w:r>
    </w:p>
    <w:p w14:paraId="5332AAE6" w14:textId="77777777" w:rsidR="007F377C" w:rsidRDefault="007F377C" w:rsidP="00305E91">
      <w:pPr>
        <w:spacing w:before="0" w:after="0"/>
      </w:pPr>
    </w:p>
    <w:p w14:paraId="28DAD514" w14:textId="7038A584" w:rsidR="00B86016" w:rsidRPr="00B90685" w:rsidRDefault="00B86016" w:rsidP="00305E91">
      <w:pPr>
        <w:spacing w:before="0" w:after="0"/>
      </w:pPr>
      <w:r w:rsidRPr="00B90685">
        <w:t>Dieu d</w:t>
      </w:r>
      <w:r w:rsidR="008C6777">
        <w:t>’</w:t>
      </w:r>
      <w:r w:rsidRPr="00B90685">
        <w:t>une vive lumière</w:t>
      </w:r>
    </w:p>
    <w:p w14:paraId="26C178D9" w14:textId="77777777" w:rsidR="008C6777" w:rsidRDefault="00B86016" w:rsidP="00305E91">
      <w:pPr>
        <w:spacing w:before="0" w:after="0"/>
      </w:pPr>
      <w:r w:rsidRPr="00B90685">
        <w:t>Sans doute l</w:t>
      </w:r>
      <w:r w:rsidR="008C6777">
        <w:t>’</w:t>
      </w:r>
      <w:r w:rsidRPr="00B90685">
        <w:t>illumina</w:t>
      </w:r>
      <w:r w:rsidR="008C6777">
        <w:t>,</w:t>
      </w:r>
    </w:p>
    <w:p w14:paraId="54F613B1" w14:textId="59838CE8" w:rsidR="00B86016" w:rsidRPr="00B90685" w:rsidRDefault="00B86016" w:rsidP="00305E91">
      <w:pPr>
        <w:spacing w:before="0" w:after="0"/>
      </w:pPr>
      <w:r w:rsidRPr="00B90685">
        <w:t>Car lorsque l</w:t>
      </w:r>
      <w:r w:rsidR="008C6777">
        <w:t>’</w:t>
      </w:r>
      <w:r w:rsidRPr="00B90685">
        <w:t>apothicaire</w:t>
      </w:r>
    </w:p>
    <w:p w14:paraId="005A4A14" w14:textId="77777777" w:rsidR="008C6777" w:rsidRDefault="00B86016" w:rsidP="00305E91">
      <w:pPr>
        <w:spacing w:before="0" w:after="0"/>
      </w:pPr>
      <w:r w:rsidRPr="00B90685">
        <w:t>Au matin s</w:t>
      </w:r>
      <w:r w:rsidR="008C6777">
        <w:t>’</w:t>
      </w:r>
      <w:r w:rsidRPr="00B90685">
        <w:t>achemina</w:t>
      </w:r>
      <w:r w:rsidR="008C6777">
        <w:t>,</w:t>
      </w:r>
    </w:p>
    <w:p w14:paraId="5F437D18" w14:textId="6745EB21" w:rsidR="00B86016" w:rsidRPr="00B90685" w:rsidRDefault="00B86016" w:rsidP="00305E91">
      <w:pPr>
        <w:spacing w:before="0" w:after="0"/>
      </w:pPr>
      <w:r w:rsidRPr="00B90685">
        <w:t>Qu</w:t>
      </w:r>
      <w:r w:rsidR="008C6777">
        <w:t>’</w:t>
      </w:r>
      <w:r w:rsidRPr="00B90685">
        <w:t>il entra dans la cellule</w:t>
      </w:r>
    </w:p>
    <w:p w14:paraId="3B22E05B" w14:textId="3DA9DDAD" w:rsidR="00B86016" w:rsidRPr="00B90685" w:rsidRDefault="00B86016" w:rsidP="00305E91">
      <w:pPr>
        <w:spacing w:before="0" w:after="0"/>
      </w:pPr>
      <w:r w:rsidRPr="00B90685">
        <w:t>Et qu</w:t>
      </w:r>
      <w:r w:rsidR="008C6777">
        <w:t>’</w:t>
      </w:r>
      <w:r w:rsidRPr="00B90685">
        <w:t>arrivé vers le lit</w:t>
      </w:r>
    </w:p>
    <w:p w14:paraId="671D2DBC" w14:textId="77777777" w:rsidR="008C6777" w:rsidRDefault="00B86016" w:rsidP="00305E91">
      <w:pPr>
        <w:spacing w:before="0" w:after="0"/>
      </w:pPr>
      <w:r w:rsidRPr="00B90685">
        <w:t>Tout doucement il l</w:t>
      </w:r>
      <w:r w:rsidR="008C6777">
        <w:t>’</w:t>
      </w:r>
      <w:r w:rsidRPr="00B90685">
        <w:t>ouvrit</w:t>
      </w:r>
      <w:r w:rsidR="008C6777">
        <w:t>,</w:t>
      </w:r>
    </w:p>
    <w:p w14:paraId="2C96FC28" w14:textId="22D882C3" w:rsidR="00B86016" w:rsidRPr="00B90685" w:rsidRDefault="00B86016" w:rsidP="00305E91">
      <w:pPr>
        <w:spacing w:before="0" w:after="0"/>
      </w:pPr>
      <w:r w:rsidRPr="00B90685">
        <w:t>À ses yeux un monticule</w:t>
      </w:r>
    </w:p>
    <w:p w14:paraId="23D349D2" w14:textId="77777777" w:rsidR="008C6777" w:rsidRDefault="00B86016" w:rsidP="00305E91">
      <w:pPr>
        <w:spacing w:before="0" w:after="0"/>
      </w:pPr>
      <w:r w:rsidRPr="00B90685">
        <w:t>Lui montra</w:t>
      </w:r>
      <w:r w:rsidR="008C6777">
        <w:t xml:space="preserve">, </w:t>
      </w:r>
      <w:r w:rsidRPr="00B90685">
        <w:t>dans ses replis</w:t>
      </w:r>
      <w:r w:rsidR="008C6777">
        <w:t>,</w:t>
      </w:r>
    </w:p>
    <w:p w14:paraId="37B5EF0F" w14:textId="657064AE" w:rsidR="00B86016" w:rsidRPr="00B90685" w:rsidRDefault="00B86016" w:rsidP="00305E91">
      <w:pPr>
        <w:spacing w:before="0" w:after="0"/>
      </w:pPr>
      <w:r w:rsidRPr="00B90685">
        <w:t>Des saintes du paradis</w:t>
      </w:r>
    </w:p>
    <w:p w14:paraId="1D9A9E4A" w14:textId="77777777" w:rsidR="008C6777" w:rsidRDefault="00B86016" w:rsidP="00305E91">
      <w:pPr>
        <w:spacing w:before="0" w:after="0"/>
      </w:pPr>
      <w:r w:rsidRPr="00B90685">
        <w:t>Une si longue légende</w:t>
      </w:r>
      <w:r w:rsidR="008C6777">
        <w:t>,</w:t>
      </w:r>
    </w:p>
    <w:p w14:paraId="0F19B319" w14:textId="7BC3B243" w:rsidR="00B86016" w:rsidRPr="00B90685" w:rsidRDefault="00B86016" w:rsidP="00305E91">
      <w:pPr>
        <w:spacing w:before="0" w:after="0"/>
      </w:pPr>
      <w:r w:rsidRPr="00B90685">
        <w:t>Que vraiment on se demande</w:t>
      </w:r>
    </w:p>
    <w:p w14:paraId="67F88C36" w14:textId="60F9892B" w:rsidR="00B86016" w:rsidRPr="00B90685" w:rsidRDefault="00B86016" w:rsidP="00305E91">
      <w:pPr>
        <w:spacing w:before="0" w:after="0"/>
      </w:pPr>
      <w:r w:rsidRPr="00B90685">
        <w:t>Comment l</w:t>
      </w:r>
      <w:r w:rsidR="008C6777">
        <w:t>’</w:t>
      </w:r>
      <w:r w:rsidRPr="00B90685">
        <w:t>arme de sa main</w:t>
      </w:r>
    </w:p>
    <w:p w14:paraId="46A0D33A" w14:textId="77777777" w:rsidR="008C6777" w:rsidRDefault="00B86016" w:rsidP="00305E91">
      <w:pPr>
        <w:spacing w:before="0" w:after="0"/>
      </w:pPr>
      <w:r w:rsidRPr="00B90685">
        <w:t>Ne s</w:t>
      </w:r>
      <w:r w:rsidR="008C6777">
        <w:t>’</w:t>
      </w:r>
      <w:r w:rsidRPr="00B90685">
        <w:t>abaissa pas soudain</w:t>
      </w:r>
      <w:r w:rsidR="008C6777">
        <w:t>…</w:t>
      </w:r>
    </w:p>
    <w:p w14:paraId="111A8130" w14:textId="77777777" w:rsidR="007F377C" w:rsidRDefault="007F377C" w:rsidP="00305E91">
      <w:pPr>
        <w:spacing w:before="0" w:after="0"/>
      </w:pPr>
    </w:p>
    <w:p w14:paraId="3F2464FE" w14:textId="77777777" w:rsidR="008C6777" w:rsidRDefault="00B86016" w:rsidP="00305E91">
      <w:pPr>
        <w:spacing w:before="0" w:after="0"/>
      </w:pPr>
      <w:r w:rsidRPr="00B90685">
        <w:t>Non</w:t>
      </w:r>
      <w:r w:rsidR="008C6777">
        <w:t xml:space="preserve">, </w:t>
      </w:r>
      <w:r w:rsidRPr="00B90685">
        <w:t>malgré cette insistance</w:t>
      </w:r>
      <w:r w:rsidR="008C6777">
        <w:t>,</w:t>
      </w:r>
    </w:p>
    <w:p w14:paraId="189031C3" w14:textId="77777777" w:rsidR="008C6777" w:rsidRDefault="00B86016" w:rsidP="00305E91">
      <w:pPr>
        <w:spacing w:before="0" w:after="0"/>
      </w:pPr>
      <w:r w:rsidRPr="00B90685">
        <w:t>Il fit bonne contenance</w:t>
      </w:r>
      <w:r w:rsidR="008C6777">
        <w:t>,</w:t>
      </w:r>
    </w:p>
    <w:p w14:paraId="71529618" w14:textId="72433D36" w:rsidR="00B86016" w:rsidRPr="00B90685" w:rsidRDefault="00B86016" w:rsidP="00305E91">
      <w:pPr>
        <w:spacing w:before="0" w:after="0"/>
      </w:pPr>
      <w:r w:rsidRPr="00B90685">
        <w:t>Cherchant partout de son mieux</w:t>
      </w:r>
    </w:p>
    <w:p w14:paraId="005D177B" w14:textId="77777777" w:rsidR="008C6777" w:rsidRDefault="00B86016" w:rsidP="00305E91">
      <w:pPr>
        <w:spacing w:before="0" w:after="0"/>
      </w:pPr>
      <w:r w:rsidRPr="00B90685">
        <w:t>Le point d</w:t>
      </w:r>
      <w:r w:rsidR="008C6777">
        <w:t>’</w:t>
      </w:r>
      <w:r w:rsidRPr="00B90685">
        <w:t>appui merveilleux</w:t>
      </w:r>
      <w:r w:rsidR="008C6777">
        <w:t> ;</w:t>
      </w:r>
    </w:p>
    <w:p w14:paraId="3DC2FF20" w14:textId="77777777" w:rsidR="008C6777" w:rsidRDefault="00B86016" w:rsidP="00305E91">
      <w:pPr>
        <w:spacing w:before="0" w:after="0"/>
      </w:pPr>
      <w:r w:rsidRPr="00B90685">
        <w:t>Mais il n</w:t>
      </w:r>
      <w:r w:rsidR="008C6777">
        <w:t>’</w:t>
      </w:r>
      <w:r w:rsidRPr="00B90685">
        <w:t>y pouvait atteindre</w:t>
      </w:r>
      <w:r w:rsidR="008C6777">
        <w:t>…</w:t>
      </w:r>
    </w:p>
    <w:p w14:paraId="41EF7326" w14:textId="77777777" w:rsidR="008C6777" w:rsidRDefault="00B86016" w:rsidP="00305E91">
      <w:pPr>
        <w:spacing w:before="0" w:after="0"/>
      </w:pPr>
      <w:r w:rsidRPr="00B90685">
        <w:t>Lorsque la sœur</w:t>
      </w:r>
      <w:r w:rsidR="008C6777">
        <w:t xml:space="preserve">, </w:t>
      </w:r>
      <w:r w:rsidRPr="00B90685">
        <w:t>sans se plaindre</w:t>
      </w:r>
      <w:r w:rsidR="008C6777">
        <w:t>,</w:t>
      </w:r>
    </w:p>
    <w:p w14:paraId="086FB805" w14:textId="77777777" w:rsidR="008C6777" w:rsidRDefault="00B86016" w:rsidP="00305E91">
      <w:pPr>
        <w:spacing w:before="0" w:after="0"/>
      </w:pPr>
      <w:r w:rsidRPr="00B90685">
        <w:lastRenderedPageBreak/>
        <w:t>Devinant son embarras</w:t>
      </w:r>
      <w:r w:rsidR="008C6777">
        <w:t>,</w:t>
      </w:r>
    </w:p>
    <w:p w14:paraId="4E186AE3" w14:textId="77777777" w:rsidR="008C6777" w:rsidRDefault="00B86016" w:rsidP="00305E91">
      <w:pPr>
        <w:spacing w:before="0" w:after="0"/>
      </w:pPr>
      <w:r w:rsidRPr="00B90685">
        <w:t>Soupira d</w:t>
      </w:r>
      <w:r w:rsidR="008C6777">
        <w:t>’</w:t>
      </w:r>
      <w:r w:rsidRPr="00B90685">
        <w:t>un ton bien bas</w:t>
      </w:r>
      <w:r w:rsidR="008C6777">
        <w:t> :</w:t>
      </w:r>
    </w:p>
    <w:p w14:paraId="22486B73" w14:textId="77777777" w:rsidR="007F377C" w:rsidRDefault="007F377C" w:rsidP="00305E91">
      <w:pPr>
        <w:spacing w:before="0" w:after="0"/>
      </w:pPr>
    </w:p>
    <w:p w14:paraId="5DCB1EA5" w14:textId="77777777" w:rsidR="008C6777" w:rsidRDefault="008C6777" w:rsidP="00305E91">
      <w:pPr>
        <w:spacing w:before="0" w:after="0"/>
      </w:pPr>
      <w:r>
        <w:t>— </w:t>
      </w:r>
      <w:r w:rsidR="00B86016" w:rsidRPr="00B90685">
        <w:t>Pour opérer à votre aise</w:t>
      </w:r>
      <w:r>
        <w:t>,</w:t>
      </w:r>
    </w:p>
    <w:p w14:paraId="08633266" w14:textId="77777777" w:rsidR="008C6777" w:rsidRDefault="00B86016" w:rsidP="00305E91">
      <w:pPr>
        <w:spacing w:before="0" w:after="0"/>
      </w:pPr>
      <w:r w:rsidRPr="00B90685">
        <w:t>Soulevez sainte Thérèse</w:t>
      </w:r>
      <w:r w:rsidR="008C6777">
        <w:t> !…</w:t>
      </w:r>
    </w:p>
    <w:p w14:paraId="3CEA30C9" w14:textId="77777777" w:rsidR="008C6777" w:rsidRDefault="00B86016" w:rsidP="008C6777">
      <w:pPr>
        <w:jc w:val="right"/>
      </w:pPr>
      <w:r w:rsidRPr="008C6777">
        <w:t>Léon J</w:t>
      </w:r>
      <w:r w:rsidRPr="007342D2">
        <w:rPr>
          <w:rStyle w:val="Taille-1Caracteres"/>
        </w:rPr>
        <w:t>AYBERT</w:t>
      </w:r>
      <w:r w:rsidR="008C6777">
        <w:t>.</w:t>
      </w:r>
    </w:p>
    <w:p w14:paraId="39DE4DB4" w14:textId="60912FF8" w:rsidR="00B86016" w:rsidRPr="00B90685" w:rsidRDefault="00B86016" w:rsidP="008C6777">
      <w:pPr>
        <w:pStyle w:val="Titre2"/>
        <w:rPr>
          <w:szCs w:val="44"/>
        </w:rPr>
      </w:pPr>
      <w:bookmarkStart w:id="62" w:name="_Toc275359147"/>
      <w:bookmarkStart w:id="63" w:name="_Toc199525789"/>
      <w:r w:rsidRPr="00B90685">
        <w:rPr>
          <w:szCs w:val="44"/>
        </w:rPr>
        <w:lastRenderedPageBreak/>
        <w:t>LA CONFESSION</w:t>
      </w:r>
      <w:bookmarkEnd w:id="62"/>
      <w:bookmarkEnd w:id="63"/>
      <w:r w:rsidRPr="00B90685">
        <w:rPr>
          <w:szCs w:val="44"/>
        </w:rPr>
        <w:br/>
      </w:r>
    </w:p>
    <w:p w14:paraId="1E8E034B" w14:textId="77777777" w:rsidR="008C6777" w:rsidRDefault="00B86016" w:rsidP="00F94128">
      <w:pPr>
        <w:spacing w:before="0" w:after="0"/>
      </w:pPr>
      <w:r w:rsidRPr="00B90685">
        <w:t>Le dernier jeudi saint</w:t>
      </w:r>
      <w:r w:rsidR="008C6777">
        <w:t xml:space="preserve">, </w:t>
      </w:r>
      <w:r w:rsidRPr="00B90685">
        <w:t>Madame Marinée</w:t>
      </w:r>
      <w:r w:rsidR="008C6777">
        <w:t>,</w:t>
      </w:r>
    </w:p>
    <w:p w14:paraId="17AFE227" w14:textId="77777777" w:rsidR="008C6777" w:rsidRDefault="00B86016" w:rsidP="00F94128">
      <w:pPr>
        <w:spacing w:before="0" w:after="0"/>
      </w:pPr>
      <w:r w:rsidRPr="00B90685">
        <w:t>Qui vient d</w:t>
      </w:r>
      <w:r w:rsidR="008C6777">
        <w:t>’</w:t>
      </w:r>
      <w:r w:rsidRPr="00B90685">
        <w:t>entrer dans sa quatre-vingtième année</w:t>
      </w:r>
      <w:r w:rsidR="008C6777">
        <w:t>,</w:t>
      </w:r>
    </w:p>
    <w:p w14:paraId="42933B52" w14:textId="77777777" w:rsidR="008C6777" w:rsidRDefault="00B86016" w:rsidP="00F94128">
      <w:pPr>
        <w:spacing w:before="0" w:after="0"/>
      </w:pPr>
      <w:r w:rsidRPr="00B90685">
        <w:t>Allait se confesser</w:t>
      </w:r>
      <w:r w:rsidR="008C6777">
        <w:t xml:space="preserve">, </w:t>
      </w:r>
      <w:r w:rsidRPr="00B90685">
        <w:t>de peur d</w:t>
      </w:r>
      <w:r w:rsidR="008C6777">
        <w:t>’</w:t>
      </w:r>
      <w:r w:rsidRPr="00B90685">
        <w:t>être damnée</w:t>
      </w:r>
      <w:r w:rsidR="008C6777">
        <w:t>.</w:t>
      </w:r>
    </w:p>
    <w:p w14:paraId="2B2281DA" w14:textId="77777777" w:rsidR="008C6777" w:rsidRDefault="00B86016" w:rsidP="00F94128">
      <w:pPr>
        <w:spacing w:before="0" w:after="0"/>
      </w:pPr>
      <w:r w:rsidRPr="00B90685">
        <w:t>Elle parle d</w:t>
      </w:r>
      <w:r w:rsidR="008C6777">
        <w:t>’</w:t>
      </w:r>
      <w:r w:rsidRPr="00B90685">
        <w:t>abord</w:t>
      </w:r>
      <w:r w:rsidR="008C6777">
        <w:t xml:space="preserve">, </w:t>
      </w:r>
      <w:r w:rsidRPr="00B90685">
        <w:t>de ceci</w:t>
      </w:r>
      <w:r w:rsidR="008C6777">
        <w:t xml:space="preserve">, </w:t>
      </w:r>
      <w:r w:rsidRPr="00B90685">
        <w:t>de cela</w:t>
      </w:r>
      <w:r w:rsidR="008C6777">
        <w:t>,</w:t>
      </w:r>
    </w:p>
    <w:p w14:paraId="43448EDC" w14:textId="25578F55" w:rsidR="00B86016" w:rsidRPr="00B90685" w:rsidRDefault="00B86016" w:rsidP="00F94128">
      <w:pPr>
        <w:spacing w:before="0" w:after="0"/>
      </w:pPr>
      <w:r w:rsidRPr="00B90685">
        <w:t>Puis ajoute</w:t>
      </w:r>
      <w:r w:rsidR="008C6777">
        <w:t> : « </w:t>
      </w:r>
      <w:r w:rsidRPr="00B90685">
        <w:t>Mon père</w:t>
      </w:r>
      <w:r w:rsidR="008C6777">
        <w:t xml:space="preserve">, </w:t>
      </w:r>
      <w:r w:rsidRPr="00B90685">
        <w:t>hélas</w:t>
      </w:r>
      <w:r w:rsidR="008C6777">
        <w:t xml:space="preserve"> ! </w:t>
      </w:r>
      <w:r w:rsidRPr="00B90685">
        <w:t>que j</w:t>
      </w:r>
      <w:r w:rsidR="008C6777">
        <w:t>’</w:t>
      </w:r>
      <w:r w:rsidRPr="00B90685">
        <w:t>ai fait l</w:t>
      </w:r>
      <w:r w:rsidR="008C6777">
        <w:t>’</w:t>
      </w:r>
      <w:r w:rsidRPr="00B90685">
        <w:t>a</w:t>
      </w:r>
    </w:p>
    <w:p w14:paraId="510617D2" w14:textId="3FE3197E" w:rsidR="008C6777" w:rsidRDefault="00B86016" w:rsidP="00F94128">
      <w:pPr>
        <w:spacing w:before="0" w:after="0"/>
        <w:ind w:firstLine="0"/>
        <w:jc w:val="center"/>
      </w:pPr>
      <w:r w:rsidRPr="008C6777">
        <w:t>Mour</w:t>
      </w:r>
      <w:r w:rsidR="008C6777">
        <w:t xml:space="preserve"> ! </w:t>
      </w:r>
      <w:bookmarkStart w:id="64" w:name="_Hlk199353873"/>
      <w:r w:rsidR="002C6D37">
        <w:t>—</w:t>
      </w:r>
      <w:r w:rsidR="008C6777">
        <w:t> </w:t>
      </w:r>
      <w:bookmarkEnd w:id="64"/>
      <w:r w:rsidRPr="008C6777">
        <w:t>L</w:t>
      </w:r>
      <w:r w:rsidR="008C6777">
        <w:t>’</w:t>
      </w:r>
      <w:r w:rsidRPr="008C6777">
        <w:t>amour</w:t>
      </w:r>
      <w:r w:rsidR="008C6777">
        <w:t xml:space="preserve">, </w:t>
      </w:r>
      <w:r w:rsidRPr="008C6777">
        <w:t>est-ce possible</w:t>
      </w:r>
      <w:r w:rsidR="008C6777">
        <w:t> ?</w:t>
      </w:r>
    </w:p>
    <w:p w14:paraId="284A8C55" w14:textId="65DC5718" w:rsidR="00B86016" w:rsidRPr="00B90685" w:rsidRDefault="00B86016" w:rsidP="00F94128">
      <w:pPr>
        <w:spacing w:before="0" w:after="0"/>
      </w:pPr>
      <w:r w:rsidRPr="00B90685">
        <w:t>Demande le curé</w:t>
      </w:r>
      <w:r w:rsidR="008C6777">
        <w:t xml:space="preserve">. </w:t>
      </w:r>
      <w:r w:rsidRPr="00B90685">
        <w:t>Seriez-vous donc sensible</w:t>
      </w:r>
    </w:p>
    <w:p w14:paraId="57F7702C" w14:textId="77777777" w:rsidR="008C6777" w:rsidRDefault="00B86016" w:rsidP="00F94128">
      <w:pPr>
        <w:spacing w:before="0" w:after="0"/>
        <w:ind w:firstLine="0"/>
        <w:jc w:val="center"/>
      </w:pPr>
      <w:r w:rsidRPr="008C6777">
        <w:t>Malgré les ans si froids</w:t>
      </w:r>
      <w:r w:rsidR="008C6777">
        <w:t> ?</w:t>
      </w:r>
    </w:p>
    <w:p w14:paraId="5BEFD8CE" w14:textId="26C36211" w:rsidR="00B86016" w:rsidRPr="00B90685" w:rsidRDefault="00B86016" w:rsidP="00F94128">
      <w:pPr>
        <w:spacing w:before="0" w:after="0"/>
      </w:pPr>
      <w:r w:rsidRPr="00B90685">
        <w:t>Quand donc baisâtes-vous pour la dernière fois</w:t>
      </w:r>
      <w:r w:rsidR="008C6777">
        <w:t> ?</w:t>
      </w:r>
    </w:p>
    <w:p w14:paraId="2332EABD" w14:textId="75C4B0B5" w:rsidR="008C6777" w:rsidRDefault="002C6D37" w:rsidP="00F94128">
      <w:pPr>
        <w:spacing w:before="0" w:after="0"/>
        <w:ind w:firstLine="0"/>
        <w:jc w:val="center"/>
      </w:pPr>
      <w:r>
        <w:t>— </w:t>
      </w:r>
      <w:r w:rsidR="00B86016" w:rsidRPr="008C6777">
        <w:t>C</w:t>
      </w:r>
      <w:r w:rsidR="008C6777">
        <w:t>’</w:t>
      </w:r>
      <w:r w:rsidR="00B86016" w:rsidRPr="008C6777">
        <w:t>était</w:t>
      </w:r>
      <w:r w:rsidR="008C6777">
        <w:t xml:space="preserve">, </w:t>
      </w:r>
      <w:r w:rsidR="00B86016" w:rsidRPr="008C6777">
        <w:t>répond la vieille</w:t>
      </w:r>
      <w:r w:rsidR="008C6777">
        <w:t>,</w:t>
      </w:r>
    </w:p>
    <w:p w14:paraId="61CAC6E3" w14:textId="395ED3EE" w:rsidR="00B86016" w:rsidRPr="008C6777" w:rsidRDefault="00B86016" w:rsidP="00F94128">
      <w:pPr>
        <w:spacing w:before="0" w:after="0"/>
        <w:ind w:firstLine="0"/>
        <w:jc w:val="center"/>
      </w:pPr>
      <w:r w:rsidRPr="008C6777">
        <w:t>Lorsque j</w:t>
      </w:r>
      <w:r w:rsidR="008C6777">
        <w:t>’</w:t>
      </w:r>
      <w:r w:rsidRPr="008C6777">
        <w:t>avais vingt ans</w:t>
      </w:r>
      <w:r w:rsidR="008C6777">
        <w:t>.</w:t>
      </w:r>
    </w:p>
    <w:p w14:paraId="646D00C6" w14:textId="2C3F36C6" w:rsidR="008C6777" w:rsidRDefault="002C6D37" w:rsidP="00F94128">
      <w:pPr>
        <w:spacing w:before="0" w:after="0"/>
      </w:pPr>
      <w:r>
        <w:t>— </w:t>
      </w:r>
      <w:r w:rsidR="00B86016" w:rsidRPr="00B90685">
        <w:t>Foutre</w:t>
      </w:r>
      <w:r w:rsidR="008C6777">
        <w:t xml:space="preserve">, </w:t>
      </w:r>
      <w:r w:rsidR="00B86016" w:rsidRPr="00B90685">
        <w:t>dit le curé</w:t>
      </w:r>
      <w:r w:rsidR="008C6777">
        <w:t xml:space="preserve">, </w:t>
      </w:r>
      <w:r w:rsidR="00B86016" w:rsidRPr="00B90685">
        <w:t>vous me contez merveille</w:t>
      </w:r>
      <w:r w:rsidR="008C6777">
        <w:t> !</w:t>
      </w:r>
    </w:p>
    <w:p w14:paraId="2A33D2F2" w14:textId="7EC5E6DD" w:rsidR="00B86016" w:rsidRPr="00B90685" w:rsidRDefault="00B86016" w:rsidP="00F94128">
      <w:pPr>
        <w:spacing w:before="0" w:after="0"/>
      </w:pPr>
      <w:r w:rsidRPr="00B90685">
        <w:t>Ou ne vous confessâtes pas depuis longtemps</w:t>
      </w:r>
      <w:r w:rsidR="008C6777">
        <w:t> !</w:t>
      </w:r>
    </w:p>
    <w:p w14:paraId="213049B6" w14:textId="2CF713F6" w:rsidR="00B86016" w:rsidRPr="008C6777" w:rsidRDefault="002C6D37" w:rsidP="00F94128">
      <w:pPr>
        <w:spacing w:before="0" w:after="0"/>
        <w:ind w:firstLine="0"/>
        <w:jc w:val="center"/>
      </w:pPr>
      <w:r>
        <w:t>— </w:t>
      </w:r>
      <w:r w:rsidR="00B86016" w:rsidRPr="008C6777">
        <w:t>Je me confesse chaque année</w:t>
      </w:r>
      <w:r w:rsidR="008C6777">
        <w:t xml:space="preserve">, </w:t>
      </w:r>
      <w:r w:rsidR="00B86016" w:rsidRPr="008C6777">
        <w:t>ô mon père</w:t>
      </w:r>
      <w:r w:rsidR="008C6777">
        <w:t>.</w:t>
      </w:r>
    </w:p>
    <w:p w14:paraId="54887CA5" w14:textId="3E53AB75" w:rsidR="00B86016" w:rsidRPr="008C6777" w:rsidRDefault="002C6D37" w:rsidP="00F94128">
      <w:pPr>
        <w:spacing w:before="0" w:after="0"/>
        <w:ind w:firstLine="0"/>
        <w:jc w:val="center"/>
      </w:pPr>
      <w:r>
        <w:t>— </w:t>
      </w:r>
      <w:r w:rsidR="00B86016" w:rsidRPr="008C6777">
        <w:t>Pourquoi parler alors</w:t>
      </w:r>
    </w:p>
    <w:p w14:paraId="1322A242" w14:textId="09F0CEBD" w:rsidR="00B86016" w:rsidRPr="008C6777" w:rsidRDefault="00B86016" w:rsidP="00F94128">
      <w:pPr>
        <w:spacing w:before="0" w:after="0"/>
        <w:ind w:firstLine="0"/>
        <w:jc w:val="center"/>
      </w:pPr>
      <w:r w:rsidRPr="008C6777">
        <w:t>De ce péché sexagénaire</w:t>
      </w:r>
      <w:r w:rsidR="008C6777">
        <w:t> ?</w:t>
      </w:r>
    </w:p>
    <w:p w14:paraId="2084737A" w14:textId="5A49A243" w:rsidR="008C6777" w:rsidRDefault="002C6D37" w:rsidP="00F94128">
      <w:pPr>
        <w:spacing w:before="0" w:after="0"/>
        <w:ind w:firstLine="0"/>
        <w:jc w:val="center"/>
      </w:pPr>
      <w:r>
        <w:t>— </w:t>
      </w:r>
      <w:r w:rsidR="00B86016" w:rsidRPr="008C6777">
        <w:t>J</w:t>
      </w:r>
      <w:r w:rsidR="008C6777">
        <w:t>’</w:t>
      </w:r>
      <w:r w:rsidR="00B86016" w:rsidRPr="008C6777">
        <w:t>ai l</w:t>
      </w:r>
      <w:r w:rsidR="008C6777">
        <w:t>’</w:t>
      </w:r>
      <w:r w:rsidR="00B86016" w:rsidRPr="008C6777">
        <w:t>âme jeune en un vieux corps</w:t>
      </w:r>
      <w:r w:rsidR="008C6777">
        <w:t>,</w:t>
      </w:r>
    </w:p>
    <w:p w14:paraId="1CD77F45" w14:textId="44C3A457" w:rsidR="008C6777" w:rsidRDefault="00B86016" w:rsidP="00F94128">
      <w:pPr>
        <w:spacing w:before="0" w:after="0"/>
      </w:pPr>
      <w:r w:rsidRPr="00B90685">
        <w:t>J</w:t>
      </w:r>
      <w:r w:rsidR="008C6777">
        <w:t>’</w:t>
      </w:r>
      <w:r w:rsidRPr="00B90685">
        <w:t>aime me rappeler ce beau péché</w:t>
      </w:r>
      <w:r w:rsidR="008C6777">
        <w:t xml:space="preserve">, </w:t>
      </w:r>
      <w:r w:rsidRPr="00B90685">
        <w:t>mon père</w:t>
      </w:r>
      <w:r w:rsidR="008C6777">
        <w:t>. »</w:t>
      </w:r>
    </w:p>
    <w:p w14:paraId="2D7F932E" w14:textId="77777777" w:rsidR="008C6777" w:rsidRDefault="00B86016" w:rsidP="008C6777">
      <w:pPr>
        <w:jc w:val="right"/>
      </w:pPr>
      <w:r w:rsidRPr="008C6777">
        <w:t>L</w:t>
      </w:r>
      <w:r w:rsidR="008C6777">
        <w:t>’</w:t>
      </w:r>
      <w:r w:rsidRPr="008C6777">
        <w:t>A</w:t>
      </w:r>
      <w:r w:rsidRPr="007342D2">
        <w:rPr>
          <w:rStyle w:val="Taille-1Caracteres"/>
        </w:rPr>
        <w:t xml:space="preserve">BBÉ DE </w:t>
      </w:r>
      <w:r w:rsidRPr="008C6777">
        <w:t>T</w:t>
      </w:r>
      <w:r w:rsidRPr="007342D2">
        <w:rPr>
          <w:rStyle w:val="Taille-1Caracteres"/>
        </w:rPr>
        <w:t>HÉLÈME</w:t>
      </w:r>
      <w:r w:rsidR="008C6777">
        <w:t>.</w:t>
      </w:r>
    </w:p>
    <w:p w14:paraId="6C9BE7DF" w14:textId="144EC8F1" w:rsidR="00B86016" w:rsidRPr="00B90685" w:rsidRDefault="00B86016" w:rsidP="008C6777">
      <w:pPr>
        <w:pStyle w:val="Titre2"/>
        <w:rPr>
          <w:szCs w:val="44"/>
        </w:rPr>
      </w:pPr>
      <w:bookmarkStart w:id="65" w:name="_Toc275359148"/>
      <w:bookmarkStart w:id="66" w:name="_Toc199525790"/>
      <w:r w:rsidRPr="00B90685">
        <w:rPr>
          <w:szCs w:val="44"/>
        </w:rPr>
        <w:lastRenderedPageBreak/>
        <w:t>LA CONFRONTATION</w:t>
      </w:r>
      <w:bookmarkEnd w:id="65"/>
      <w:bookmarkEnd w:id="66"/>
      <w:r w:rsidRPr="00B90685">
        <w:rPr>
          <w:szCs w:val="44"/>
        </w:rPr>
        <w:br/>
      </w:r>
    </w:p>
    <w:p w14:paraId="341B4B47" w14:textId="12379911" w:rsidR="00B86016" w:rsidRPr="00B90685" w:rsidRDefault="00B86016" w:rsidP="00725371">
      <w:pPr>
        <w:spacing w:before="0" w:after="0"/>
      </w:pPr>
      <w:r w:rsidRPr="00B90685">
        <w:t>Lisette</w:t>
      </w:r>
      <w:r w:rsidR="008C6777">
        <w:t xml:space="preserve">, </w:t>
      </w:r>
      <w:r w:rsidRPr="00B90685">
        <w:t>un jour</w:t>
      </w:r>
      <w:r w:rsidR="008C6777">
        <w:t xml:space="preserve">, </w:t>
      </w:r>
      <w:r w:rsidRPr="00B90685">
        <w:t>passant la main</w:t>
      </w:r>
    </w:p>
    <w:p w14:paraId="6FCB0397" w14:textId="77777777" w:rsidR="008C6777" w:rsidRDefault="00B86016" w:rsidP="00725371">
      <w:pPr>
        <w:spacing w:before="0" w:after="0"/>
      </w:pPr>
      <w:r w:rsidRPr="00B90685">
        <w:t>Sur un endroit qui la démange</w:t>
      </w:r>
      <w:r w:rsidR="008C6777">
        <w:t>,</w:t>
      </w:r>
    </w:p>
    <w:p w14:paraId="6FD554E4" w14:textId="40B80CAC" w:rsidR="00B86016" w:rsidRPr="00B90685" w:rsidRDefault="00B86016" w:rsidP="00725371">
      <w:pPr>
        <w:spacing w:before="0" w:after="0"/>
      </w:pPr>
      <w:r w:rsidRPr="00B90685">
        <w:t>S</w:t>
      </w:r>
      <w:r w:rsidR="008C6777">
        <w:t>’</w:t>
      </w:r>
      <w:r w:rsidRPr="00B90685">
        <w:t>émut d</w:t>
      </w:r>
      <w:r w:rsidR="008C6777">
        <w:t>’</w:t>
      </w:r>
      <w:r w:rsidRPr="00B90685">
        <w:t>une surprise étrange</w:t>
      </w:r>
    </w:p>
    <w:p w14:paraId="66268EF6" w14:textId="77777777" w:rsidR="00B86016" w:rsidRPr="00B90685" w:rsidRDefault="00B86016" w:rsidP="00725371">
      <w:pPr>
        <w:spacing w:before="0" w:after="0"/>
      </w:pPr>
      <w:r w:rsidRPr="00B90685">
        <w:t>De rencontrer en son chemin</w:t>
      </w:r>
    </w:p>
    <w:p w14:paraId="22191083" w14:textId="77777777" w:rsidR="008C6777" w:rsidRDefault="00B86016" w:rsidP="00725371">
      <w:pPr>
        <w:spacing w:before="0" w:after="0"/>
      </w:pPr>
      <w:r w:rsidRPr="00B90685">
        <w:t>Certain gazon qui papillotte</w:t>
      </w:r>
      <w:r w:rsidR="008C6777">
        <w:t>…</w:t>
      </w:r>
    </w:p>
    <w:p w14:paraId="7DA9B824" w14:textId="77777777" w:rsidR="008C6777" w:rsidRDefault="00B86016" w:rsidP="00725371">
      <w:pPr>
        <w:spacing w:before="0" w:after="0"/>
      </w:pPr>
      <w:r w:rsidRPr="00B90685">
        <w:t>Or Lisette n</w:t>
      </w:r>
      <w:r w:rsidR="008C6777">
        <w:t>’</w:t>
      </w:r>
      <w:r w:rsidRPr="00B90685">
        <w:t>était pas sotte</w:t>
      </w:r>
      <w:r w:rsidR="008C6777">
        <w:t> ;</w:t>
      </w:r>
    </w:p>
    <w:p w14:paraId="6845C2B3" w14:textId="77777777" w:rsidR="008C6777" w:rsidRDefault="00B86016" w:rsidP="00725371">
      <w:pPr>
        <w:spacing w:before="0" w:after="0"/>
      </w:pPr>
      <w:r w:rsidRPr="00B90685">
        <w:t>À son front le rouge monta</w:t>
      </w:r>
      <w:r w:rsidR="008C6777">
        <w:t>…</w:t>
      </w:r>
    </w:p>
    <w:p w14:paraId="29BF6A52" w14:textId="730A2BF8" w:rsidR="00B86016" w:rsidRPr="00B90685" w:rsidRDefault="00B86016" w:rsidP="00725371">
      <w:pPr>
        <w:spacing w:before="0" w:after="0"/>
      </w:pPr>
      <w:r w:rsidRPr="00B90685">
        <w:t>Le jour même elle confronta</w:t>
      </w:r>
    </w:p>
    <w:p w14:paraId="5A93628A" w14:textId="77777777" w:rsidR="008C6777" w:rsidRDefault="00B86016" w:rsidP="00725371">
      <w:pPr>
        <w:spacing w:before="0" w:after="0"/>
      </w:pPr>
      <w:r w:rsidRPr="00B90685">
        <w:t>Vite chez Rose</w:t>
      </w:r>
      <w:r w:rsidR="008C6777">
        <w:t xml:space="preserve">, </w:t>
      </w:r>
      <w:r w:rsidRPr="00B90685">
        <w:t>sa compagne</w:t>
      </w:r>
    </w:p>
    <w:p w14:paraId="7DBF2F09" w14:textId="7ABDB345" w:rsidR="008C6777" w:rsidRDefault="008C6777" w:rsidP="00725371">
      <w:pPr>
        <w:spacing w:before="0" w:after="0"/>
      </w:pPr>
      <w:r>
        <w:t>(</w:t>
      </w:r>
      <w:r w:rsidR="00B86016" w:rsidRPr="00B90685">
        <w:t>Grosse fille de la campagne</w:t>
      </w:r>
      <w:r>
        <w:t>),</w:t>
      </w:r>
    </w:p>
    <w:p w14:paraId="00CD818E" w14:textId="77777777" w:rsidR="008C6777" w:rsidRDefault="00B86016" w:rsidP="00725371">
      <w:pPr>
        <w:spacing w:before="0" w:after="0"/>
      </w:pPr>
      <w:r w:rsidRPr="00B90685">
        <w:t>L</w:t>
      </w:r>
      <w:r w:rsidR="008C6777">
        <w:t>’</w:t>
      </w:r>
      <w:r w:rsidRPr="00B90685">
        <w:t>objet qui l</w:t>
      </w:r>
      <w:r w:rsidR="008C6777">
        <w:t>’</w:t>
      </w:r>
      <w:r w:rsidRPr="00B90685">
        <w:t>émotionnait</w:t>
      </w:r>
      <w:r w:rsidR="008C6777">
        <w:t>.</w:t>
      </w:r>
    </w:p>
    <w:p w14:paraId="49027117" w14:textId="2A7C6222" w:rsidR="00B86016" w:rsidRPr="00B90685" w:rsidRDefault="00B86016" w:rsidP="00725371">
      <w:pPr>
        <w:spacing w:before="0" w:after="0"/>
      </w:pPr>
      <w:r w:rsidRPr="00B90685">
        <w:t>Une riche toison d</w:t>
      </w:r>
      <w:r w:rsidR="008C6777">
        <w:t>’</w:t>
      </w:r>
      <w:r w:rsidRPr="00B90685">
        <w:t>ébène</w:t>
      </w:r>
    </w:p>
    <w:p w14:paraId="1A380FE0" w14:textId="77777777" w:rsidR="008C6777" w:rsidRDefault="00B86016" w:rsidP="00725371">
      <w:pPr>
        <w:spacing w:before="0" w:after="0"/>
      </w:pPr>
      <w:r w:rsidRPr="00B90685">
        <w:t>Lui montra même phénomène</w:t>
      </w:r>
      <w:r w:rsidR="008C6777">
        <w:t>.</w:t>
      </w:r>
    </w:p>
    <w:p w14:paraId="4A9CC4F7" w14:textId="66EFD7D6" w:rsidR="00B86016" w:rsidRPr="00B90685" w:rsidRDefault="00B86016" w:rsidP="00725371">
      <w:pPr>
        <w:spacing w:before="0" w:after="0"/>
      </w:pPr>
      <w:r w:rsidRPr="00B90685">
        <w:t>Lisette la questionnait</w:t>
      </w:r>
    </w:p>
    <w:p w14:paraId="06ABCF85" w14:textId="77777777" w:rsidR="008C6777" w:rsidRDefault="00B86016" w:rsidP="00725371">
      <w:pPr>
        <w:spacing w:before="0" w:after="0"/>
      </w:pPr>
      <w:r w:rsidRPr="00B90685">
        <w:t>Sur le bizarre de la chose</w:t>
      </w:r>
      <w:r w:rsidR="008C6777">
        <w:t> :</w:t>
      </w:r>
    </w:p>
    <w:p w14:paraId="5661A1DD" w14:textId="77777777" w:rsidR="008C6777" w:rsidRDefault="008C6777" w:rsidP="00725371">
      <w:pPr>
        <w:spacing w:before="0" w:after="0"/>
      </w:pPr>
      <w:r>
        <w:t>« </w:t>
      </w:r>
      <w:r w:rsidR="00B86016" w:rsidRPr="00B90685">
        <w:t>Sois tranquille</w:t>
      </w:r>
      <w:r>
        <w:t xml:space="preserve"> », </w:t>
      </w:r>
      <w:r w:rsidR="00B86016" w:rsidRPr="00B90685">
        <w:t>répartit Rose</w:t>
      </w:r>
      <w:r>
        <w:t>,</w:t>
      </w:r>
    </w:p>
    <w:p w14:paraId="51D16D0A" w14:textId="77777777" w:rsidR="008C6777" w:rsidRDefault="00B86016" w:rsidP="00725371">
      <w:pPr>
        <w:spacing w:before="0" w:after="0"/>
      </w:pPr>
      <w:r w:rsidRPr="00B90685">
        <w:t>Ajoutant</w:t>
      </w:r>
      <w:r w:rsidR="008C6777">
        <w:t xml:space="preserve">, </w:t>
      </w:r>
      <w:r w:rsidRPr="00B90685">
        <w:t>en riant</w:t>
      </w:r>
      <w:r w:rsidR="008C6777">
        <w:t xml:space="preserve">, </w:t>
      </w:r>
      <w:r w:rsidRPr="00B90685">
        <w:t>plus bas</w:t>
      </w:r>
      <w:r w:rsidR="008C6777">
        <w:t> :</w:t>
      </w:r>
    </w:p>
    <w:p w14:paraId="3FCBCE1C" w14:textId="77777777" w:rsidR="008C6777" w:rsidRDefault="008C6777" w:rsidP="00725371">
      <w:pPr>
        <w:spacing w:before="0" w:after="0"/>
      </w:pPr>
      <w:r>
        <w:t>« </w:t>
      </w:r>
      <w:r w:rsidR="00B86016" w:rsidRPr="00B90685">
        <w:t>Quand ce gazon pousse</w:t>
      </w:r>
      <w:r>
        <w:t xml:space="preserve">, </w:t>
      </w:r>
      <w:r w:rsidR="00B86016" w:rsidRPr="00B90685">
        <w:t>ma chère</w:t>
      </w:r>
      <w:r>
        <w:t>,</w:t>
      </w:r>
    </w:p>
    <w:p w14:paraId="38B1184C" w14:textId="528A26A0" w:rsidR="008C6777" w:rsidRDefault="00B86016" w:rsidP="00725371">
      <w:pPr>
        <w:spacing w:before="0" w:after="0"/>
      </w:pPr>
      <w:r w:rsidRPr="00B90685">
        <w:t>Le terrain n</w:t>
      </w:r>
      <w:r w:rsidR="008C6777">
        <w:t>’</w:t>
      </w:r>
      <w:r w:rsidRPr="00B90685">
        <w:t>est plus en jachère</w:t>
      </w:r>
      <w:r w:rsidR="008C6777">
        <w:t> ;</w:t>
      </w:r>
    </w:p>
    <w:p w14:paraId="1154ACA8" w14:textId="17C03781" w:rsidR="008C6777" w:rsidRDefault="00B86016" w:rsidP="00725371">
      <w:pPr>
        <w:spacing w:before="0" w:after="0"/>
      </w:pPr>
      <w:r w:rsidRPr="00B90685">
        <w:t>L</w:t>
      </w:r>
      <w:r w:rsidR="008C6777">
        <w:t>’</w:t>
      </w:r>
      <w:r w:rsidRPr="00B90685">
        <w:t>amour veut prendre ses ébats</w:t>
      </w:r>
      <w:r w:rsidR="008C6777">
        <w:t>. »</w:t>
      </w:r>
    </w:p>
    <w:p w14:paraId="0A6306DA" w14:textId="4ECDCE40" w:rsidR="008C6777" w:rsidRDefault="00B86016" w:rsidP="008C6777">
      <w:pPr>
        <w:jc w:val="right"/>
      </w:pPr>
      <w:r w:rsidRPr="008C6777">
        <w:t>C</w:t>
      </w:r>
      <w:r w:rsidR="008C6777">
        <w:t xml:space="preserve">. </w:t>
      </w:r>
      <w:r w:rsidRPr="008C6777">
        <w:t>C</w:t>
      </w:r>
      <w:r w:rsidRPr="007342D2">
        <w:rPr>
          <w:rStyle w:val="Taille-1Caracteres"/>
        </w:rPr>
        <w:t>ANDIDE</w:t>
      </w:r>
    </w:p>
    <w:p w14:paraId="1768F7A1" w14:textId="441E1C11" w:rsidR="00B86016" w:rsidRPr="00B90685" w:rsidRDefault="00B86016" w:rsidP="008C6777">
      <w:pPr>
        <w:pStyle w:val="Titre2"/>
        <w:rPr>
          <w:szCs w:val="44"/>
        </w:rPr>
      </w:pPr>
      <w:bookmarkStart w:id="67" w:name="_Toc275359149"/>
      <w:bookmarkStart w:id="68" w:name="_Toc199525791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INGÉNIEUX VOYAGEUR</w:t>
      </w:r>
      <w:bookmarkEnd w:id="67"/>
      <w:bookmarkEnd w:id="68"/>
    </w:p>
    <w:p w14:paraId="338AA7CC" w14:textId="77777777" w:rsidR="008C6777" w:rsidRDefault="00B86016" w:rsidP="00384E3B">
      <w:pPr>
        <w:spacing w:after="480"/>
        <w:ind w:firstLine="0"/>
        <w:jc w:val="center"/>
        <w:rPr>
          <w:i/>
        </w:rPr>
      </w:pPr>
      <w:r w:rsidRPr="008C6777">
        <w:rPr>
          <w:i/>
        </w:rPr>
        <w:t>Fable</w:t>
      </w:r>
      <w:r w:rsidR="008C6777">
        <w:rPr>
          <w:i/>
        </w:rPr>
        <w:t>.</w:t>
      </w:r>
    </w:p>
    <w:p w14:paraId="5A4636D8" w14:textId="77777777" w:rsidR="008C6777" w:rsidRDefault="00B86016" w:rsidP="00384E3B">
      <w:pPr>
        <w:spacing w:before="0" w:after="0"/>
        <w:ind w:firstLine="0"/>
        <w:jc w:val="center"/>
      </w:pPr>
      <w:r w:rsidRPr="008C6777">
        <w:t>Un voyageur</w:t>
      </w:r>
      <w:r w:rsidR="008C6777">
        <w:t xml:space="preserve">, </w:t>
      </w:r>
      <w:r w:rsidRPr="008C6777">
        <w:t>dans le désert perdu</w:t>
      </w:r>
      <w:r w:rsidR="008C6777">
        <w:t>,</w:t>
      </w:r>
    </w:p>
    <w:p w14:paraId="34300B37" w14:textId="77777777" w:rsidR="008C6777" w:rsidRDefault="00B86016" w:rsidP="00384E3B">
      <w:pPr>
        <w:spacing w:before="0" w:after="0"/>
        <w:ind w:firstLine="0"/>
        <w:jc w:val="center"/>
      </w:pPr>
      <w:r w:rsidRPr="008C6777">
        <w:t>Voulait à tout prix savoir l</w:t>
      </w:r>
      <w:r w:rsidR="008C6777">
        <w:t>’</w:t>
      </w:r>
      <w:r w:rsidRPr="008C6777">
        <w:t>heure</w:t>
      </w:r>
      <w:r w:rsidR="008C6777">
        <w:t>.</w:t>
      </w:r>
    </w:p>
    <w:p w14:paraId="36CFEDBA" w14:textId="77777777" w:rsidR="008C6777" w:rsidRDefault="00B86016" w:rsidP="00384E3B">
      <w:pPr>
        <w:spacing w:before="0" w:after="0"/>
        <w:ind w:firstLine="0"/>
        <w:jc w:val="center"/>
      </w:pPr>
      <w:r w:rsidRPr="008C6777">
        <w:t>Comme il n</w:t>
      </w:r>
      <w:r w:rsidR="008C6777">
        <w:t>’</w:t>
      </w:r>
      <w:r w:rsidRPr="008C6777">
        <w:t>avait pas de montre</w:t>
      </w:r>
      <w:r w:rsidR="008C6777">
        <w:t xml:space="preserve">, </w:t>
      </w:r>
      <w:r w:rsidRPr="008C6777">
        <w:t>bien entendu</w:t>
      </w:r>
      <w:r w:rsidR="008C6777">
        <w:t>,</w:t>
      </w:r>
    </w:p>
    <w:p w14:paraId="5EE3427E" w14:textId="77777777" w:rsidR="008C6777" w:rsidRDefault="00B86016" w:rsidP="00384E3B">
      <w:pPr>
        <w:spacing w:before="0" w:after="0"/>
        <w:ind w:firstLine="0"/>
        <w:jc w:val="center"/>
      </w:pPr>
      <w:r w:rsidRPr="008C6777">
        <w:t>Son désir était un leurre</w:t>
      </w:r>
      <w:r w:rsidR="008C6777">
        <w:t>.</w:t>
      </w:r>
    </w:p>
    <w:p w14:paraId="3419FCBD" w14:textId="77777777" w:rsidR="008C6777" w:rsidRDefault="00B86016" w:rsidP="00384E3B">
      <w:pPr>
        <w:spacing w:before="0" w:after="0"/>
        <w:ind w:firstLine="0"/>
        <w:jc w:val="center"/>
      </w:pPr>
      <w:r w:rsidRPr="008C6777">
        <w:t>Mais</w:t>
      </w:r>
      <w:r w:rsidR="008C6777">
        <w:t xml:space="preserve">, </w:t>
      </w:r>
      <w:r w:rsidRPr="008C6777">
        <w:t>lecteur</w:t>
      </w:r>
      <w:r w:rsidR="008C6777">
        <w:t xml:space="preserve">, </w:t>
      </w:r>
      <w:r w:rsidRPr="008C6777">
        <w:t>mon ami</w:t>
      </w:r>
      <w:r w:rsidR="008C6777">
        <w:t>,</w:t>
      </w:r>
    </w:p>
    <w:p w14:paraId="48916ECA" w14:textId="4F7AC665" w:rsidR="00B86016" w:rsidRPr="008C6777" w:rsidRDefault="00B86016" w:rsidP="00384E3B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explorateur se mit</w:t>
      </w:r>
    </w:p>
    <w:p w14:paraId="30A29D16" w14:textId="77777777" w:rsidR="008C6777" w:rsidRDefault="00B86016" w:rsidP="00384E3B">
      <w:pPr>
        <w:spacing w:before="0" w:after="0"/>
        <w:ind w:firstLine="0"/>
        <w:jc w:val="center"/>
      </w:pPr>
      <w:r w:rsidRPr="008C6777">
        <w:t>À bander comme un carme</w:t>
      </w:r>
      <w:r w:rsidR="008C6777">
        <w:t>,</w:t>
      </w:r>
    </w:p>
    <w:p w14:paraId="3685EE65" w14:textId="77777777" w:rsidR="008C6777" w:rsidRDefault="00B86016" w:rsidP="00384E3B">
      <w:pPr>
        <w:spacing w:before="0" w:after="0"/>
        <w:ind w:firstLine="0"/>
        <w:jc w:val="center"/>
      </w:pPr>
      <w:r w:rsidRPr="008C6777">
        <w:t>Voire comme un gendarme</w:t>
      </w:r>
      <w:r w:rsidR="008C6777">
        <w:t>.</w:t>
      </w:r>
    </w:p>
    <w:p w14:paraId="2181BD9C" w14:textId="69713187" w:rsidR="00B86016" w:rsidRPr="008C6777" w:rsidRDefault="00B86016" w:rsidP="00384E3B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qui donc nous dira la loi</w:t>
      </w:r>
    </w:p>
    <w:p w14:paraId="5E43D50F" w14:textId="77777777" w:rsidR="008C6777" w:rsidRDefault="00B86016" w:rsidP="00384E3B">
      <w:pPr>
        <w:spacing w:before="0" w:after="0"/>
        <w:ind w:firstLine="0"/>
        <w:jc w:val="center"/>
      </w:pPr>
      <w:r w:rsidRPr="008C6777">
        <w:t>Qui fait qu</w:t>
      </w:r>
      <w:r w:rsidR="008C6777">
        <w:t>’</w:t>
      </w:r>
      <w:r w:rsidRPr="008C6777">
        <w:t>on bande ainsi sans trop savoir pourquoi</w:t>
      </w:r>
      <w:r w:rsidR="008C6777">
        <w:t> ?…</w:t>
      </w:r>
    </w:p>
    <w:p w14:paraId="31B024D4" w14:textId="77777777" w:rsidR="008C6777" w:rsidRDefault="00B86016" w:rsidP="00384E3B">
      <w:pPr>
        <w:spacing w:before="0" w:after="0"/>
        <w:ind w:firstLine="0"/>
        <w:jc w:val="center"/>
      </w:pPr>
      <w:r w:rsidRPr="008C6777">
        <w:t>Pourquoi l</w:t>
      </w:r>
      <w:r w:rsidR="008C6777">
        <w:t>’</w:t>
      </w:r>
      <w:r w:rsidRPr="008C6777">
        <w:t>on bande</w:t>
      </w:r>
      <w:r w:rsidR="008C6777">
        <w:t> ?…</w:t>
      </w:r>
    </w:p>
    <w:p w14:paraId="0366D0DB" w14:textId="77777777" w:rsidR="008C6777" w:rsidRDefault="00B86016" w:rsidP="00384E3B">
      <w:pPr>
        <w:spacing w:before="0" w:after="0"/>
        <w:ind w:firstLine="0"/>
        <w:jc w:val="center"/>
      </w:pPr>
      <w:r w:rsidRPr="008C6777">
        <w:t>Belle demande</w:t>
      </w:r>
      <w:r w:rsidR="008C6777">
        <w:t> !</w:t>
      </w:r>
    </w:p>
    <w:p w14:paraId="7F990C32" w14:textId="77777777" w:rsidR="008C6777" w:rsidRDefault="00B86016" w:rsidP="00384E3B">
      <w:pPr>
        <w:spacing w:before="0" w:after="0"/>
        <w:ind w:firstLine="0"/>
        <w:jc w:val="center"/>
      </w:pPr>
      <w:r w:rsidRPr="008C6777">
        <w:t>Toujours est-il que cette érection</w:t>
      </w:r>
      <w:r w:rsidR="008C6777">
        <w:t>,</w:t>
      </w:r>
    </w:p>
    <w:p w14:paraId="1E720C73" w14:textId="77777777" w:rsidR="008C6777" w:rsidRDefault="00B86016" w:rsidP="00384E3B">
      <w:pPr>
        <w:spacing w:before="0" w:after="0"/>
        <w:ind w:firstLine="0"/>
        <w:jc w:val="center"/>
      </w:pPr>
      <w:r w:rsidRPr="008C6777">
        <w:t>Qui semblait presque inutile</w:t>
      </w:r>
      <w:r w:rsidR="008C6777">
        <w:t>,</w:t>
      </w:r>
    </w:p>
    <w:p w14:paraId="74D4EE69" w14:textId="77777777" w:rsidR="008C6777" w:rsidRDefault="00B86016" w:rsidP="00384E3B">
      <w:pPr>
        <w:spacing w:before="0" w:after="0"/>
        <w:ind w:firstLine="0"/>
        <w:jc w:val="center"/>
      </w:pPr>
      <w:r w:rsidRPr="008C6777">
        <w:t>Fut une révélation</w:t>
      </w:r>
      <w:r w:rsidR="008C6777">
        <w:t>…</w:t>
      </w:r>
    </w:p>
    <w:p w14:paraId="39E42BAB" w14:textId="77777777" w:rsidR="008C6777" w:rsidRDefault="00B86016" w:rsidP="00384E3B">
      <w:pPr>
        <w:spacing w:before="0" w:after="0"/>
        <w:ind w:firstLine="0"/>
        <w:jc w:val="center"/>
      </w:pPr>
      <w:r w:rsidRPr="008C6777">
        <w:t>De quoi</w:t>
      </w:r>
      <w:r w:rsidR="008C6777">
        <w:t xml:space="preserve"> ? </w:t>
      </w:r>
      <w:r w:rsidRPr="008C6777">
        <w:t>Je vous le donne en mille</w:t>
      </w:r>
      <w:r w:rsidR="008C6777">
        <w:t>.</w:t>
      </w:r>
    </w:p>
    <w:p w14:paraId="57DCB98C" w14:textId="27CB3605" w:rsidR="00B86016" w:rsidRPr="008C6777" w:rsidRDefault="00B86016" w:rsidP="00384E3B">
      <w:pPr>
        <w:spacing w:before="0" w:after="0"/>
        <w:ind w:firstLine="0"/>
        <w:jc w:val="center"/>
      </w:pPr>
      <w:r w:rsidRPr="008C6777">
        <w:t>Ôtant son pantalon</w:t>
      </w:r>
      <w:r w:rsidR="008C6777">
        <w:t xml:space="preserve">, </w:t>
      </w:r>
      <w:r w:rsidRPr="008C6777">
        <w:t>qu</w:t>
      </w:r>
      <w:r w:rsidR="008C6777">
        <w:t>’</w:t>
      </w:r>
      <w:r w:rsidRPr="008C6777">
        <w:t>il déposa</w:t>
      </w:r>
    </w:p>
    <w:p w14:paraId="29711947" w14:textId="77777777" w:rsidR="008C6777" w:rsidRDefault="00B86016" w:rsidP="00384E3B">
      <w:pPr>
        <w:spacing w:before="0" w:after="0"/>
        <w:ind w:firstLine="0"/>
        <w:jc w:val="center"/>
      </w:pPr>
      <w:r w:rsidRPr="008C6777">
        <w:t>Sous un mimosa</w:t>
      </w:r>
      <w:r w:rsidR="008C6777">
        <w:t>,</w:t>
      </w:r>
    </w:p>
    <w:p w14:paraId="753059A9" w14:textId="016C0E66" w:rsidR="00B86016" w:rsidRPr="008C6777" w:rsidRDefault="00B86016" w:rsidP="00384E3B">
      <w:pPr>
        <w:spacing w:before="0" w:after="0"/>
        <w:ind w:firstLine="0"/>
        <w:jc w:val="center"/>
      </w:pPr>
      <w:r w:rsidRPr="008C6777">
        <w:t>Entre</w:t>
      </w:r>
    </w:p>
    <w:p w14:paraId="1A83C752" w14:textId="77777777" w:rsidR="008C6777" w:rsidRDefault="00B86016" w:rsidP="00384E3B">
      <w:pPr>
        <w:spacing w:before="0" w:after="0"/>
        <w:ind w:firstLine="0"/>
        <w:jc w:val="center"/>
      </w:pPr>
      <w:r w:rsidRPr="008C6777">
        <w:t>Deux grands tas de fiente il s</w:t>
      </w:r>
      <w:r w:rsidR="008C6777">
        <w:t>’</w:t>
      </w:r>
      <w:r w:rsidRPr="008C6777">
        <w:t>étend sur le dos</w:t>
      </w:r>
      <w:r w:rsidR="008C6777">
        <w:t>,</w:t>
      </w:r>
    </w:p>
    <w:p w14:paraId="3CE1ACF6" w14:textId="1812F8B9" w:rsidR="008C6777" w:rsidRDefault="00B86016" w:rsidP="00384E3B">
      <w:pPr>
        <w:spacing w:before="0" w:after="0"/>
        <w:ind w:firstLine="0"/>
        <w:jc w:val="center"/>
      </w:pPr>
      <w:r w:rsidRPr="008C6777">
        <w:t>Puis</w:t>
      </w:r>
      <w:r w:rsidR="008C6777">
        <w:t xml:space="preserve">, </w:t>
      </w:r>
      <w:r w:rsidRPr="008C6777">
        <w:t>trempant son index dans le bran des chameaux</w:t>
      </w:r>
      <w:r w:rsidR="008C6777">
        <w:t>,</w:t>
      </w:r>
    </w:p>
    <w:p w14:paraId="7E857075" w14:textId="4C8246C4" w:rsidR="00B86016" w:rsidRPr="008C6777" w:rsidRDefault="00B86016" w:rsidP="00384E3B">
      <w:pPr>
        <w:spacing w:before="0" w:after="0"/>
        <w:ind w:firstLine="0"/>
        <w:jc w:val="center"/>
      </w:pPr>
      <w:r w:rsidRPr="008C6777">
        <w:t>Il se dessina sur le ventre</w:t>
      </w:r>
    </w:p>
    <w:p w14:paraId="1B4380E0" w14:textId="77777777" w:rsidR="008C6777" w:rsidRDefault="00B86016" w:rsidP="00384E3B">
      <w:pPr>
        <w:spacing w:before="0" w:after="0"/>
        <w:ind w:firstLine="0"/>
        <w:jc w:val="center"/>
      </w:pPr>
      <w:r w:rsidRPr="008C6777">
        <w:t>Tout un jaune faisceau de rayons divergents</w:t>
      </w:r>
      <w:r w:rsidR="008C6777">
        <w:t>…</w:t>
      </w:r>
    </w:p>
    <w:p w14:paraId="194591D5" w14:textId="77777777" w:rsidR="008C6777" w:rsidRDefault="00B86016" w:rsidP="00384E3B">
      <w:pPr>
        <w:spacing w:before="0" w:after="0"/>
        <w:ind w:firstLine="0"/>
        <w:jc w:val="center"/>
      </w:pPr>
      <w:r w:rsidRPr="008C6777">
        <w:t>Le génie éclairait ses yeux intelligents</w:t>
      </w:r>
      <w:r w:rsidR="008C6777">
        <w:t>…</w:t>
      </w:r>
    </w:p>
    <w:p w14:paraId="39FDAFCB" w14:textId="07B3D6D6" w:rsidR="00B86016" w:rsidRPr="008C6777" w:rsidRDefault="00B86016" w:rsidP="00384E3B">
      <w:pPr>
        <w:spacing w:before="0" w:after="0"/>
        <w:ind w:firstLine="0"/>
        <w:jc w:val="center"/>
      </w:pPr>
      <w:r w:rsidRPr="008C6777">
        <w:t>Or</w:t>
      </w:r>
      <w:r w:rsidR="008C6777">
        <w:t xml:space="preserve">, </w:t>
      </w:r>
      <w:r w:rsidRPr="008C6777">
        <w:t>comme il avait l</w:t>
      </w:r>
      <w:r w:rsidR="008C6777">
        <w:t>’</w:t>
      </w:r>
      <w:r w:rsidRPr="008C6777">
        <w:t>habitude</w:t>
      </w:r>
    </w:p>
    <w:p w14:paraId="544DE1BA" w14:textId="77777777" w:rsidR="00B86016" w:rsidRPr="008C6777" w:rsidRDefault="00B86016" w:rsidP="00384E3B">
      <w:pPr>
        <w:spacing w:before="0" w:after="0"/>
        <w:ind w:firstLine="0"/>
        <w:jc w:val="center"/>
      </w:pPr>
      <w:r w:rsidRPr="008C6777">
        <w:t>Des calculs de précision</w:t>
      </w:r>
    </w:p>
    <w:p w14:paraId="7DB39485" w14:textId="77777777" w:rsidR="008C6777" w:rsidRDefault="00B86016" w:rsidP="00384E3B">
      <w:pPr>
        <w:spacing w:before="0" w:after="0"/>
        <w:ind w:firstLine="0"/>
        <w:jc w:val="center"/>
      </w:pPr>
      <w:r w:rsidRPr="008C6777">
        <w:t>Suivant la latitude</w:t>
      </w:r>
      <w:r w:rsidR="008C6777">
        <w:t>,</w:t>
      </w:r>
    </w:p>
    <w:p w14:paraId="1352CF50" w14:textId="1CF853CD" w:rsidR="00B86016" w:rsidRPr="008C6777" w:rsidRDefault="00B86016" w:rsidP="00384E3B">
      <w:pPr>
        <w:spacing w:before="0" w:after="0"/>
        <w:ind w:firstLine="0"/>
        <w:jc w:val="center"/>
      </w:pPr>
      <w:r w:rsidRPr="008C6777">
        <w:t>Il inclina sa belle érection</w:t>
      </w:r>
    </w:p>
    <w:p w14:paraId="09640473" w14:textId="77777777" w:rsidR="008C6777" w:rsidRDefault="00B86016" w:rsidP="00384E3B">
      <w:pPr>
        <w:spacing w:before="0" w:after="0"/>
        <w:ind w:firstLine="0"/>
        <w:jc w:val="center"/>
      </w:pPr>
      <w:r w:rsidRPr="008C6777">
        <w:lastRenderedPageBreak/>
        <w:t>Et se tournant vers le soleil caniculaire</w:t>
      </w:r>
      <w:r w:rsidR="008C6777">
        <w:t>,</w:t>
      </w:r>
    </w:p>
    <w:p w14:paraId="196A0099" w14:textId="6FB96D26" w:rsidR="008C6777" w:rsidRDefault="00B86016" w:rsidP="00384E3B">
      <w:pPr>
        <w:spacing w:before="0" w:after="0"/>
        <w:ind w:firstLine="0"/>
        <w:jc w:val="center"/>
      </w:pPr>
      <w:r w:rsidRPr="008C6777">
        <w:t xml:space="preserve">De son ventre il se </w:t>
      </w:r>
      <w:r w:rsidR="00230D80" w:rsidRPr="008C6777">
        <w:t>f</w:t>
      </w:r>
      <w:r w:rsidR="00384E3B">
        <w:t>i</w:t>
      </w:r>
      <w:r w:rsidR="00230D80" w:rsidRPr="008C6777">
        <w:t xml:space="preserve">t </w:t>
      </w:r>
      <w:r w:rsidRPr="008C6777">
        <w:t>un beau cadran solaire</w:t>
      </w:r>
      <w:r w:rsidR="008C6777">
        <w:t>.</w:t>
      </w:r>
    </w:p>
    <w:p w14:paraId="5D3B819B" w14:textId="5D0B668C" w:rsidR="00B86016" w:rsidRPr="008C6777" w:rsidRDefault="00B86016" w:rsidP="00384E3B">
      <w:pPr>
        <w:pStyle w:val="Centr"/>
      </w:pPr>
      <w:r w:rsidRPr="008C6777">
        <w:t>MORALE</w:t>
      </w:r>
    </w:p>
    <w:p w14:paraId="4EE80E38" w14:textId="5F2C4A9B" w:rsidR="00B86016" w:rsidRPr="008C6777" w:rsidRDefault="00B86016" w:rsidP="00384E3B">
      <w:pPr>
        <w:keepNext/>
        <w:spacing w:before="0" w:after="0"/>
        <w:ind w:firstLine="0"/>
        <w:jc w:val="center"/>
      </w:pPr>
      <w:r w:rsidRPr="008C6777">
        <w:t>Il n</w:t>
      </w:r>
      <w:r w:rsidR="008C6777">
        <w:t>’</w:t>
      </w:r>
      <w:r w:rsidRPr="008C6777">
        <w:t>est besoin ni de montre ni de pendule</w:t>
      </w:r>
    </w:p>
    <w:p w14:paraId="78A1BCCA" w14:textId="77777777" w:rsidR="008C6777" w:rsidRDefault="00B86016" w:rsidP="00384E3B">
      <w:pPr>
        <w:spacing w:before="0" w:after="0"/>
        <w:ind w:firstLine="0"/>
        <w:jc w:val="center"/>
      </w:pPr>
      <w:r w:rsidRPr="008C6777">
        <w:t>Tant que s</w:t>
      </w:r>
      <w:r w:rsidR="008C6777">
        <w:t>’</w:t>
      </w:r>
      <w:r w:rsidRPr="008C6777">
        <w:t>érige encore une fière mentule</w:t>
      </w:r>
      <w:r w:rsidR="008C6777">
        <w:t>.</w:t>
      </w:r>
    </w:p>
    <w:p w14:paraId="468C1423" w14:textId="77777777" w:rsidR="008C6777" w:rsidRDefault="00B86016" w:rsidP="008C6777">
      <w:pPr>
        <w:jc w:val="right"/>
      </w:pPr>
      <w:r w:rsidRPr="008C6777">
        <w:t>L</w:t>
      </w:r>
      <w:r w:rsidRPr="007342D2">
        <w:rPr>
          <w:rStyle w:val="Taille-1Caracteres"/>
        </w:rPr>
        <w:t>E</w:t>
      </w:r>
      <w:r w:rsidRPr="008C6777">
        <w:t xml:space="preserve"> M</w:t>
      </w:r>
      <w:r w:rsidRPr="007342D2">
        <w:rPr>
          <w:rStyle w:val="Taille-1Caracteres"/>
        </w:rPr>
        <w:t>ARIN</w:t>
      </w:r>
      <w:r w:rsidRPr="008C6777">
        <w:t xml:space="preserve"> </w:t>
      </w:r>
      <w:r w:rsidRPr="007342D2">
        <w:rPr>
          <w:rStyle w:val="Taille-1Caracteres"/>
        </w:rPr>
        <w:t>INCONNU</w:t>
      </w:r>
      <w:r w:rsidR="008C6777">
        <w:t>.</w:t>
      </w:r>
    </w:p>
    <w:p w14:paraId="07FF84E3" w14:textId="6FD481FF" w:rsidR="00B86016" w:rsidRPr="00B90685" w:rsidRDefault="00B86016" w:rsidP="008C6777">
      <w:pPr>
        <w:pStyle w:val="Titre2"/>
        <w:rPr>
          <w:szCs w:val="44"/>
        </w:rPr>
      </w:pPr>
      <w:bookmarkStart w:id="69" w:name="_Toc275359150"/>
      <w:bookmarkStart w:id="70" w:name="_Toc199525792"/>
      <w:r w:rsidRPr="00B90685">
        <w:rPr>
          <w:szCs w:val="44"/>
        </w:rPr>
        <w:lastRenderedPageBreak/>
        <w:t>LE MORPION ÉTRUSQUE</w:t>
      </w:r>
      <w:bookmarkEnd w:id="69"/>
      <w:bookmarkEnd w:id="70"/>
      <w:r w:rsidRPr="00B90685">
        <w:rPr>
          <w:szCs w:val="44"/>
        </w:rPr>
        <w:br/>
      </w:r>
    </w:p>
    <w:p w14:paraId="4F2F1925" w14:textId="77777777" w:rsidR="008C6777" w:rsidRDefault="00B86016" w:rsidP="009F7132">
      <w:pPr>
        <w:spacing w:before="0" w:after="0"/>
      </w:pPr>
      <w:r w:rsidRPr="00B90685">
        <w:t>À Pistoie</w:t>
      </w:r>
      <w:r w:rsidR="008C6777">
        <w:t xml:space="preserve">, </w:t>
      </w:r>
      <w:r w:rsidRPr="00B90685">
        <w:t>en m</w:t>
      </w:r>
      <w:r w:rsidR="008C6777">
        <w:t>’</w:t>
      </w:r>
      <w:r w:rsidRPr="00B90685">
        <w:t>éveillant</w:t>
      </w:r>
      <w:r w:rsidR="008C6777">
        <w:t>,</w:t>
      </w:r>
    </w:p>
    <w:p w14:paraId="42FD7BCC" w14:textId="77777777" w:rsidR="008C6777" w:rsidRDefault="00B86016" w:rsidP="009F7132">
      <w:pPr>
        <w:spacing w:before="0" w:after="0"/>
      </w:pPr>
      <w:r w:rsidRPr="00B90685">
        <w:t>Un prurit soudain m</w:t>
      </w:r>
      <w:r w:rsidR="008C6777">
        <w:t>’</w:t>
      </w:r>
      <w:r w:rsidRPr="00B90685">
        <w:t>offusque</w:t>
      </w:r>
      <w:r w:rsidR="008C6777">
        <w:t> !</w:t>
      </w:r>
    </w:p>
    <w:p w14:paraId="1E63C6E2" w14:textId="5CE47230" w:rsidR="00B86016" w:rsidRPr="00B90685" w:rsidRDefault="00B86016" w:rsidP="009F7132">
      <w:pPr>
        <w:spacing w:before="0" w:after="0"/>
      </w:pPr>
      <w:r w:rsidRPr="00B90685">
        <w:t>Un insecte frétillant</w:t>
      </w:r>
    </w:p>
    <w:p w14:paraId="74D18CB0" w14:textId="4CBC41C3" w:rsidR="00B86016" w:rsidRPr="00B90685" w:rsidRDefault="00B86016" w:rsidP="009F7132">
      <w:pPr>
        <w:spacing w:before="0" w:after="0"/>
      </w:pPr>
      <w:r w:rsidRPr="00B90685">
        <w:t>S</w:t>
      </w:r>
      <w:r w:rsidR="008C6777">
        <w:t>’</w:t>
      </w:r>
      <w:r w:rsidRPr="00B90685">
        <w:t>était-il pas logé jusque</w:t>
      </w:r>
    </w:p>
    <w:p w14:paraId="6B52091B" w14:textId="77777777" w:rsidR="008C6777" w:rsidRDefault="00B86016" w:rsidP="009F7132">
      <w:pPr>
        <w:spacing w:before="0" w:after="0"/>
      </w:pPr>
      <w:r w:rsidRPr="00B90685">
        <w:t>Où croît mon sexe brillant</w:t>
      </w:r>
      <w:r w:rsidR="008C6777">
        <w:t> !…</w:t>
      </w:r>
    </w:p>
    <w:p w14:paraId="2F105F05" w14:textId="11830B37" w:rsidR="00B86016" w:rsidRPr="00B90685" w:rsidRDefault="00B86016" w:rsidP="009F7132">
      <w:pPr>
        <w:spacing w:before="0" w:after="0"/>
      </w:pPr>
      <w:r w:rsidRPr="00B90685">
        <w:t>Je le saisis d</w:t>
      </w:r>
      <w:r w:rsidR="008C6777">
        <w:t>’</w:t>
      </w:r>
      <w:r w:rsidRPr="00B90685">
        <w:t>un air brusque</w:t>
      </w:r>
    </w:p>
    <w:p w14:paraId="0079CFD8" w14:textId="27ABB5A3" w:rsidR="008C6777" w:rsidRDefault="00B86016" w:rsidP="009F7132">
      <w:pPr>
        <w:spacing w:before="0" w:after="0"/>
      </w:pPr>
      <w:r w:rsidRPr="00B90685">
        <w:t>Et je m</w:t>
      </w:r>
      <w:r w:rsidR="008C6777">
        <w:t>’</w:t>
      </w:r>
      <w:r w:rsidRPr="00B90685">
        <w:t>écrie</w:t>
      </w:r>
      <w:r w:rsidR="008C6777">
        <w:t xml:space="preserve">, </w:t>
      </w:r>
      <w:r w:rsidR="009F7132">
        <w:t>—</w:t>
      </w:r>
      <w:r w:rsidR="008C6777">
        <w:t xml:space="preserve"> </w:t>
      </w:r>
      <w:r w:rsidRPr="00B90685">
        <w:t>en riant</w:t>
      </w:r>
      <w:r w:rsidR="008C6777">
        <w:t xml:space="preserve"> : </w:t>
      </w:r>
      <w:r w:rsidR="009F7132">
        <w:t>—</w:t>
      </w:r>
    </w:p>
    <w:p w14:paraId="6A13E382" w14:textId="77777777" w:rsidR="008C6777" w:rsidRDefault="00B86016" w:rsidP="009F7132">
      <w:pPr>
        <w:spacing w:before="0" w:after="0"/>
      </w:pPr>
      <w:r w:rsidRPr="00B90685">
        <w:t>C</w:t>
      </w:r>
      <w:r w:rsidR="008C6777">
        <w:t>’</w:t>
      </w:r>
      <w:r w:rsidRPr="00B90685">
        <w:t>est le morpion étrusque</w:t>
      </w:r>
      <w:r w:rsidR="008C6777">
        <w:t> !</w:t>
      </w:r>
    </w:p>
    <w:p w14:paraId="18FF2A13" w14:textId="77777777" w:rsidR="008C6777" w:rsidRDefault="008C6777" w:rsidP="009F7132">
      <w:pPr>
        <w:spacing w:before="0" w:after="0"/>
      </w:pPr>
      <w:r>
        <w:t>— </w:t>
      </w:r>
      <w:r w:rsidR="00B86016" w:rsidRPr="00B90685">
        <w:t>Petit insecte rageur</w:t>
      </w:r>
      <w:r>
        <w:t>,</w:t>
      </w:r>
    </w:p>
    <w:p w14:paraId="1636B8AC" w14:textId="77777777" w:rsidR="008C6777" w:rsidRDefault="00B86016" w:rsidP="009F7132">
      <w:pPr>
        <w:spacing w:before="0" w:after="0"/>
      </w:pPr>
      <w:r w:rsidRPr="00B90685">
        <w:t>Je ne suis qu</w:t>
      </w:r>
      <w:r w:rsidR="008C6777">
        <w:t>’</w:t>
      </w:r>
      <w:r w:rsidRPr="00B90685">
        <w:t>un voyageur</w:t>
      </w:r>
      <w:r w:rsidR="008C6777">
        <w:t> :</w:t>
      </w:r>
    </w:p>
    <w:p w14:paraId="4F6E3F54" w14:textId="77777777" w:rsidR="008C6777" w:rsidRDefault="00B86016" w:rsidP="009F7132">
      <w:pPr>
        <w:spacing w:before="0" w:after="0"/>
      </w:pPr>
      <w:r w:rsidRPr="00B90685">
        <w:t>Cherche ailleurs une autre proie</w:t>
      </w:r>
      <w:r w:rsidR="008C6777">
        <w:t>…</w:t>
      </w:r>
    </w:p>
    <w:p w14:paraId="7DD9926A" w14:textId="77777777" w:rsidR="008C6777" w:rsidRDefault="00B86016" w:rsidP="009F7132">
      <w:pPr>
        <w:spacing w:before="0" w:after="0"/>
      </w:pPr>
      <w:r w:rsidRPr="00B90685">
        <w:t>Je dis</w:t>
      </w:r>
      <w:r w:rsidR="008C6777">
        <w:t xml:space="preserve">, </w:t>
      </w:r>
      <w:r w:rsidRPr="00B90685">
        <w:t>et pose sans bruit</w:t>
      </w:r>
      <w:r w:rsidR="008C6777">
        <w:t>,</w:t>
      </w:r>
    </w:p>
    <w:p w14:paraId="1E45830E" w14:textId="77777777" w:rsidR="008C6777" w:rsidRDefault="00B86016" w:rsidP="009F7132">
      <w:pPr>
        <w:spacing w:before="0" w:after="0"/>
      </w:pPr>
      <w:r w:rsidRPr="00B90685">
        <w:t>Dessus la table de nuit</w:t>
      </w:r>
      <w:r w:rsidR="008C6777">
        <w:t>,</w:t>
      </w:r>
    </w:p>
    <w:p w14:paraId="76432F67" w14:textId="77777777" w:rsidR="008C6777" w:rsidRDefault="00B86016" w:rsidP="009F7132">
      <w:pPr>
        <w:spacing w:before="0" w:after="0"/>
      </w:pPr>
      <w:r w:rsidRPr="00B90685">
        <w:t>Le morpion de Pistoie</w:t>
      </w:r>
      <w:r w:rsidR="008C6777">
        <w:t>.</w:t>
      </w:r>
    </w:p>
    <w:p w14:paraId="30BC72A6" w14:textId="77777777" w:rsidR="008C6777" w:rsidRDefault="00B86016" w:rsidP="008C6777">
      <w:pPr>
        <w:jc w:val="right"/>
      </w:pPr>
      <w:r w:rsidRPr="008C6777">
        <w:t>Charles M</w:t>
      </w:r>
      <w:r w:rsidRPr="007342D2">
        <w:rPr>
          <w:rStyle w:val="Taille-1Caracteres"/>
        </w:rPr>
        <w:t>ONSELET</w:t>
      </w:r>
      <w:r w:rsidR="008C6777">
        <w:t>.</w:t>
      </w:r>
    </w:p>
    <w:p w14:paraId="0DC829B1" w14:textId="0A7E7789" w:rsidR="00B86016" w:rsidRPr="00B90685" w:rsidRDefault="00B86016" w:rsidP="008C6777">
      <w:pPr>
        <w:pStyle w:val="Titre2"/>
        <w:rPr>
          <w:szCs w:val="44"/>
        </w:rPr>
      </w:pPr>
      <w:bookmarkStart w:id="71" w:name="_Toc275359151"/>
      <w:bookmarkStart w:id="72" w:name="_Toc199525793"/>
      <w:r w:rsidRPr="00B90685">
        <w:rPr>
          <w:szCs w:val="44"/>
        </w:rPr>
        <w:lastRenderedPageBreak/>
        <w:t>LE NOËL DE 1850</w:t>
      </w:r>
      <w:bookmarkEnd w:id="71"/>
      <w:bookmarkEnd w:id="72"/>
      <w:r w:rsidRPr="00B90685">
        <w:rPr>
          <w:szCs w:val="44"/>
        </w:rPr>
        <w:br/>
      </w:r>
    </w:p>
    <w:p w14:paraId="50C29704" w14:textId="0C402C32" w:rsidR="008C6777" w:rsidRDefault="00B86016" w:rsidP="008C6777">
      <w:pPr>
        <w:ind w:firstLine="0"/>
        <w:jc w:val="center"/>
        <w:rPr>
          <w:i/>
        </w:rPr>
      </w:pPr>
      <w:r w:rsidRPr="008C6777">
        <w:rPr>
          <w:i/>
        </w:rPr>
        <w:t xml:space="preserve">Chez </w:t>
      </w:r>
      <w:r w:rsidR="008C6777">
        <w:rPr>
          <w:i/>
        </w:rPr>
        <w:t>M. </w:t>
      </w:r>
      <w:r w:rsidRPr="008C6777">
        <w:rPr>
          <w:i/>
        </w:rPr>
        <w:t>Philoxène Boyer</w:t>
      </w:r>
      <w:r w:rsidR="008C6777">
        <w:rPr>
          <w:i/>
        </w:rPr>
        <w:t>.</w:t>
      </w:r>
    </w:p>
    <w:p w14:paraId="34DA7A88" w14:textId="3372A8CD" w:rsidR="00B86016" w:rsidRPr="00B90685" w:rsidRDefault="00B86016" w:rsidP="007342D2">
      <w:pPr>
        <w:spacing w:before="0" w:after="0"/>
      </w:pPr>
      <w:r w:rsidRPr="00B90685">
        <w:t>À l</w:t>
      </w:r>
      <w:r w:rsidR="008C6777">
        <w:t>’</w:t>
      </w:r>
      <w:r w:rsidRPr="00B90685">
        <w:t>heure même où dans l</w:t>
      </w:r>
      <w:r w:rsidR="008C6777">
        <w:t>’</w:t>
      </w:r>
      <w:r w:rsidRPr="00B90685">
        <w:t>étable</w:t>
      </w:r>
    </w:p>
    <w:p w14:paraId="28229280" w14:textId="77777777" w:rsidR="008C6777" w:rsidRDefault="00B86016" w:rsidP="007342D2">
      <w:pPr>
        <w:spacing w:before="0" w:after="0"/>
      </w:pPr>
      <w:r w:rsidRPr="00B90685">
        <w:t>Vagit le divin nouveau-né</w:t>
      </w:r>
      <w:r w:rsidR="008C6777">
        <w:t>,</w:t>
      </w:r>
    </w:p>
    <w:p w14:paraId="34FF8D26" w14:textId="5428466C" w:rsidR="00B86016" w:rsidRPr="00B90685" w:rsidRDefault="00B86016" w:rsidP="007342D2">
      <w:pPr>
        <w:spacing w:before="0" w:after="0"/>
      </w:pPr>
      <w:r w:rsidRPr="00B90685">
        <w:t>Sous un boudin désordonné</w:t>
      </w:r>
    </w:p>
    <w:p w14:paraId="29A575C7" w14:textId="77777777" w:rsidR="008C6777" w:rsidRDefault="00B86016" w:rsidP="007342D2">
      <w:pPr>
        <w:spacing w:before="0" w:after="0"/>
      </w:pPr>
      <w:r w:rsidRPr="00B90685">
        <w:t>Chevet faisait ployer la table</w:t>
      </w:r>
      <w:r w:rsidR="008C6777">
        <w:t>.</w:t>
      </w:r>
    </w:p>
    <w:p w14:paraId="29F29A42" w14:textId="515AF63D" w:rsidR="00B86016" w:rsidRPr="00B90685" w:rsidRDefault="00B86016" w:rsidP="007342D2">
      <w:pPr>
        <w:spacing w:before="0" w:after="0"/>
      </w:pPr>
      <w:r w:rsidRPr="00B90685">
        <w:t>Jamais plus friandes primeurs</w:t>
      </w:r>
    </w:p>
    <w:p w14:paraId="70341342" w14:textId="77777777" w:rsidR="008C6777" w:rsidRDefault="00B86016" w:rsidP="007342D2">
      <w:pPr>
        <w:spacing w:before="0" w:after="0"/>
      </w:pPr>
      <w:r w:rsidRPr="00B90685">
        <w:t>N</w:t>
      </w:r>
      <w:r w:rsidR="008C6777">
        <w:t>’</w:t>
      </w:r>
      <w:r w:rsidRPr="00B90685">
        <w:t>ont embaumé la porcelaine</w:t>
      </w:r>
      <w:r w:rsidR="008C6777">
        <w:t>.</w:t>
      </w:r>
    </w:p>
    <w:p w14:paraId="1079D1A3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 :</w:t>
      </w:r>
    </w:p>
    <w:p w14:paraId="479B3961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3D92B263" w14:textId="77777777" w:rsidR="007342D2" w:rsidRDefault="007342D2" w:rsidP="007342D2">
      <w:pPr>
        <w:spacing w:before="0" w:after="0"/>
      </w:pPr>
    </w:p>
    <w:p w14:paraId="5D7E6AE0" w14:textId="77777777" w:rsidR="008C6777" w:rsidRDefault="00B86016" w:rsidP="007342D2">
      <w:pPr>
        <w:spacing w:before="0" w:after="0"/>
      </w:pPr>
      <w:r w:rsidRPr="00B90685">
        <w:t>Des laquais grands comme des arbres</w:t>
      </w:r>
      <w:r w:rsidR="008C6777">
        <w:t>,</w:t>
      </w:r>
    </w:p>
    <w:p w14:paraId="34C9A0F3" w14:textId="77777777" w:rsidR="008C6777" w:rsidRDefault="00B86016" w:rsidP="007342D2">
      <w:pPr>
        <w:spacing w:before="0" w:after="0"/>
      </w:pPr>
      <w:r w:rsidRPr="00B90685">
        <w:t>Sur l</w:t>
      </w:r>
      <w:r w:rsidR="008C6777">
        <w:t>’</w:t>
      </w:r>
      <w:r w:rsidRPr="00B90685">
        <w:t>escalier du haut en bas</w:t>
      </w:r>
      <w:r w:rsidR="008C6777">
        <w:t>,</w:t>
      </w:r>
    </w:p>
    <w:p w14:paraId="72A3BDD7" w14:textId="55D70437" w:rsidR="00B86016" w:rsidRPr="00B90685" w:rsidRDefault="00B86016" w:rsidP="007342D2">
      <w:pPr>
        <w:spacing w:before="0" w:after="0"/>
      </w:pPr>
      <w:r w:rsidRPr="00B90685">
        <w:t>Des convives guidaient les pas</w:t>
      </w:r>
    </w:p>
    <w:p w14:paraId="798C03EC" w14:textId="77777777" w:rsidR="008C6777" w:rsidRDefault="00B86016" w:rsidP="007342D2">
      <w:pPr>
        <w:spacing w:before="0" w:after="0"/>
      </w:pPr>
      <w:r w:rsidRPr="00B90685">
        <w:t>Aux clartés de cent candélabres</w:t>
      </w:r>
      <w:r w:rsidR="008C6777">
        <w:t>.</w:t>
      </w:r>
    </w:p>
    <w:p w14:paraId="1508F240" w14:textId="3630647E" w:rsidR="00B86016" w:rsidRPr="00B90685" w:rsidRDefault="00B86016" w:rsidP="007342D2">
      <w:pPr>
        <w:spacing w:before="0" w:after="0"/>
      </w:pPr>
      <w:r w:rsidRPr="00B90685">
        <w:t>C</w:t>
      </w:r>
      <w:r w:rsidR="008C6777">
        <w:t>’</w:t>
      </w:r>
      <w:r w:rsidRPr="00B90685">
        <w:t>était la foule des auteurs</w:t>
      </w:r>
    </w:p>
    <w:p w14:paraId="308E315A" w14:textId="77777777" w:rsidR="008C6777" w:rsidRDefault="00B86016" w:rsidP="007342D2">
      <w:pPr>
        <w:spacing w:before="0" w:after="0"/>
      </w:pPr>
      <w:r w:rsidRPr="00B90685">
        <w:t>Du département de la Seine</w:t>
      </w:r>
      <w:r w:rsidR="008C6777">
        <w:t>.</w:t>
      </w:r>
    </w:p>
    <w:p w14:paraId="029ECF18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,</w:t>
      </w:r>
    </w:p>
    <w:p w14:paraId="1C5DB53A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01BDFD2E" w14:textId="77777777" w:rsidR="007342D2" w:rsidRDefault="007342D2" w:rsidP="007342D2">
      <w:pPr>
        <w:spacing w:before="0" w:after="0"/>
      </w:pPr>
    </w:p>
    <w:p w14:paraId="5FA9C370" w14:textId="217B905B" w:rsidR="00B86016" w:rsidRPr="00B90685" w:rsidRDefault="00B86016" w:rsidP="007342D2">
      <w:pPr>
        <w:spacing w:before="0" w:after="0"/>
      </w:pPr>
      <w:r w:rsidRPr="00B90685">
        <w:t>Par de fabuleux majordomes</w:t>
      </w:r>
    </w:p>
    <w:p w14:paraId="1DE1FE4F" w14:textId="77777777" w:rsidR="008C6777" w:rsidRDefault="00B86016" w:rsidP="007342D2">
      <w:pPr>
        <w:spacing w:before="0" w:after="0"/>
      </w:pPr>
      <w:r w:rsidRPr="00B90685">
        <w:t>À l</w:t>
      </w:r>
      <w:r w:rsidR="008C6777">
        <w:t>’</w:t>
      </w:r>
      <w:r w:rsidRPr="00B90685">
        <w:t>anglaise on était servi</w:t>
      </w:r>
      <w:r w:rsidR="008C6777">
        <w:t>.</w:t>
      </w:r>
    </w:p>
    <w:p w14:paraId="4AFB0D27" w14:textId="51FE2519" w:rsidR="00B86016" w:rsidRPr="00B90685" w:rsidRDefault="00B86016" w:rsidP="007342D2">
      <w:pPr>
        <w:spacing w:before="0" w:after="0"/>
      </w:pPr>
      <w:r w:rsidRPr="00B90685">
        <w:t>Leur extravagant appétit</w:t>
      </w:r>
    </w:p>
    <w:p w14:paraId="6C13761E" w14:textId="77777777" w:rsidR="008C6777" w:rsidRDefault="00B86016" w:rsidP="007342D2">
      <w:pPr>
        <w:spacing w:before="0" w:after="0"/>
      </w:pPr>
      <w:r w:rsidRPr="00B90685">
        <w:t>Fit d</w:t>
      </w:r>
      <w:r w:rsidR="008C6777">
        <w:t>’</w:t>
      </w:r>
      <w:r w:rsidRPr="00B90685">
        <w:t>abord remarquer les hommes</w:t>
      </w:r>
      <w:r w:rsidR="008C6777">
        <w:t>.</w:t>
      </w:r>
    </w:p>
    <w:p w14:paraId="2172E37B" w14:textId="01E5E875" w:rsidR="00B86016" w:rsidRPr="00B90685" w:rsidRDefault="00B86016" w:rsidP="007342D2">
      <w:pPr>
        <w:spacing w:before="0" w:after="0"/>
      </w:pPr>
      <w:r w:rsidRPr="00B90685">
        <w:t>Les dames buvaient des liqueurs</w:t>
      </w:r>
    </w:p>
    <w:p w14:paraId="47FA0D2E" w14:textId="77777777" w:rsidR="008C6777" w:rsidRDefault="00B86016" w:rsidP="007342D2">
      <w:pPr>
        <w:spacing w:before="0" w:after="0"/>
      </w:pPr>
      <w:r w:rsidRPr="00B90685">
        <w:t>Fortes de la forêt d</w:t>
      </w:r>
      <w:r w:rsidR="008C6777">
        <w:t>’</w:t>
      </w:r>
      <w:r w:rsidRPr="00B90685">
        <w:t>Ébène</w:t>
      </w:r>
      <w:r w:rsidR="008C6777">
        <w:t>.</w:t>
      </w:r>
    </w:p>
    <w:p w14:paraId="2F7264C9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,</w:t>
      </w:r>
    </w:p>
    <w:p w14:paraId="2B414577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3CAE9785" w14:textId="77777777" w:rsidR="007342D2" w:rsidRDefault="007342D2" w:rsidP="007342D2">
      <w:pPr>
        <w:spacing w:before="0" w:after="0"/>
      </w:pPr>
    </w:p>
    <w:p w14:paraId="23AFEC1A" w14:textId="77777777" w:rsidR="008C6777" w:rsidRDefault="00B86016" w:rsidP="007342D2">
      <w:pPr>
        <w:spacing w:before="0" w:after="0"/>
      </w:pPr>
      <w:r w:rsidRPr="00B90685">
        <w:lastRenderedPageBreak/>
        <w:t>Mince fiole girondine</w:t>
      </w:r>
      <w:r w:rsidR="008C6777">
        <w:t>,</w:t>
      </w:r>
    </w:p>
    <w:p w14:paraId="64400696" w14:textId="77777777" w:rsidR="008C6777" w:rsidRDefault="00B86016" w:rsidP="007342D2">
      <w:pPr>
        <w:spacing w:before="0" w:after="0"/>
      </w:pPr>
      <w:r w:rsidRPr="00B90685">
        <w:t>Bouteilles des crus bourguignons</w:t>
      </w:r>
      <w:r w:rsidR="008C6777">
        <w:t>,</w:t>
      </w:r>
    </w:p>
    <w:p w14:paraId="5DF54FED" w14:textId="2F0169AE" w:rsidR="00B86016" w:rsidRPr="00B90685" w:rsidRDefault="00B86016" w:rsidP="007342D2">
      <w:pPr>
        <w:spacing w:before="0" w:after="0"/>
      </w:pPr>
      <w:r w:rsidRPr="00B90685">
        <w:t>Flacons germains</w:t>
      </w:r>
      <w:r w:rsidR="008C6777">
        <w:t xml:space="preserve">, </w:t>
      </w:r>
      <w:r w:rsidRPr="00B90685">
        <w:t>dont les bouchons</w:t>
      </w:r>
    </w:p>
    <w:p w14:paraId="2A1408D0" w14:textId="77777777" w:rsidR="008C6777" w:rsidRDefault="00B86016" w:rsidP="007342D2">
      <w:pPr>
        <w:spacing w:before="0" w:after="0"/>
      </w:pPr>
      <w:r w:rsidRPr="00B90685">
        <w:t>Sentent l</w:t>
      </w:r>
      <w:r w:rsidR="008C6777">
        <w:t>’</w:t>
      </w:r>
      <w:r w:rsidRPr="00B90685">
        <w:t>odeur de la résine</w:t>
      </w:r>
      <w:r w:rsidR="008C6777">
        <w:t>,</w:t>
      </w:r>
    </w:p>
    <w:p w14:paraId="7B115DC5" w14:textId="0749822F" w:rsidR="00B86016" w:rsidRPr="00B90685" w:rsidRDefault="00B86016" w:rsidP="007342D2">
      <w:pPr>
        <w:spacing w:before="0" w:after="0"/>
      </w:pPr>
      <w:r w:rsidRPr="00B90685">
        <w:t>Les plus hardis calculateurs</w:t>
      </w:r>
    </w:p>
    <w:p w14:paraId="49E58EDB" w14:textId="77777777" w:rsidR="008C6777" w:rsidRDefault="00B86016" w:rsidP="007342D2">
      <w:pPr>
        <w:spacing w:before="0" w:after="0"/>
      </w:pPr>
      <w:r w:rsidRPr="00B90685">
        <w:t>Vous totaliseraient à peine</w:t>
      </w:r>
      <w:r w:rsidR="008C6777">
        <w:t>.</w:t>
      </w:r>
    </w:p>
    <w:p w14:paraId="321983E2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,</w:t>
      </w:r>
    </w:p>
    <w:p w14:paraId="5390BF88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07690523" w14:textId="77777777" w:rsidR="007342D2" w:rsidRDefault="007342D2" w:rsidP="007342D2">
      <w:pPr>
        <w:spacing w:before="0" w:after="0"/>
      </w:pPr>
    </w:p>
    <w:p w14:paraId="54477A04" w14:textId="17E5523D" w:rsidR="00B86016" w:rsidRPr="00B90685" w:rsidRDefault="00B86016" w:rsidP="007342D2">
      <w:pPr>
        <w:spacing w:before="0" w:after="0"/>
      </w:pPr>
      <w:r w:rsidRPr="00B90685">
        <w:t>Pour vexer la comédienne</w:t>
      </w:r>
    </w:p>
    <w:p w14:paraId="6114D73A" w14:textId="77777777" w:rsidR="008C6777" w:rsidRDefault="00B86016" w:rsidP="007342D2">
      <w:pPr>
        <w:spacing w:before="0" w:after="0"/>
      </w:pPr>
      <w:r w:rsidRPr="00B90685">
        <w:t>Qui porte des bijoux en toc</w:t>
      </w:r>
      <w:r w:rsidR="008C6777">
        <w:t>,</w:t>
      </w:r>
    </w:p>
    <w:p w14:paraId="667411F3" w14:textId="7310A848" w:rsidR="00B86016" w:rsidRPr="00B90685" w:rsidRDefault="00B86016" w:rsidP="007342D2">
      <w:pPr>
        <w:spacing w:before="0" w:after="0"/>
      </w:pPr>
      <w:r w:rsidRPr="00B90685">
        <w:t>Céleste qui dans le Maroc</w:t>
      </w:r>
    </w:p>
    <w:p w14:paraId="2D008601" w14:textId="77777777" w:rsidR="008C6777" w:rsidRDefault="00B86016" w:rsidP="007342D2">
      <w:pPr>
        <w:spacing w:before="0" w:after="0"/>
      </w:pPr>
      <w:r w:rsidRPr="00B90685">
        <w:t>Naguère a choisi sa marraine</w:t>
      </w:r>
      <w:r w:rsidR="008C6777">
        <w:t>,</w:t>
      </w:r>
    </w:p>
    <w:p w14:paraId="1EF683F7" w14:textId="7791BCAF" w:rsidR="00B86016" w:rsidRPr="00B90685" w:rsidRDefault="00B86016" w:rsidP="007342D2">
      <w:pPr>
        <w:spacing w:before="0" w:after="0"/>
      </w:pPr>
      <w:r w:rsidRPr="00B90685">
        <w:t>Derrière un gros bouquet de fleurs</w:t>
      </w:r>
    </w:p>
    <w:p w14:paraId="0B537E89" w14:textId="77777777" w:rsidR="008C6777" w:rsidRDefault="00B86016" w:rsidP="007342D2">
      <w:pPr>
        <w:spacing w:before="0" w:after="0"/>
      </w:pPr>
      <w:r w:rsidRPr="00B90685">
        <w:t>S</w:t>
      </w:r>
      <w:r w:rsidR="008C6777">
        <w:t>’</w:t>
      </w:r>
      <w:r w:rsidRPr="00B90685">
        <w:t>avance en princesse hautaine</w:t>
      </w:r>
      <w:r w:rsidR="008C6777">
        <w:t>.</w:t>
      </w:r>
    </w:p>
    <w:p w14:paraId="726FBDAC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,</w:t>
      </w:r>
    </w:p>
    <w:p w14:paraId="13FF8F09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3137AEA0" w14:textId="77777777" w:rsidR="007342D2" w:rsidRDefault="007342D2" w:rsidP="007342D2">
      <w:pPr>
        <w:spacing w:before="0" w:after="0"/>
      </w:pPr>
    </w:p>
    <w:p w14:paraId="6DF1C668" w14:textId="43CC69B1" w:rsidR="00B86016" w:rsidRPr="00B90685" w:rsidRDefault="00B86016" w:rsidP="007342D2">
      <w:pPr>
        <w:spacing w:before="0" w:after="0"/>
      </w:pPr>
      <w:r w:rsidRPr="00B90685">
        <w:t>Mogador rit quand on l</w:t>
      </w:r>
      <w:r w:rsidR="008C6777">
        <w:t>’</w:t>
      </w:r>
      <w:r w:rsidRPr="00B90685">
        <w:t>acclame</w:t>
      </w:r>
    </w:p>
    <w:p w14:paraId="14EA43B6" w14:textId="77777777" w:rsidR="008C6777" w:rsidRDefault="00B86016" w:rsidP="007342D2">
      <w:pPr>
        <w:spacing w:before="0" w:after="0"/>
      </w:pPr>
      <w:r w:rsidRPr="00B90685">
        <w:t>Et se dévêt royalement</w:t>
      </w:r>
      <w:r w:rsidR="008C6777">
        <w:t>.</w:t>
      </w:r>
    </w:p>
    <w:p w14:paraId="43F089CC" w14:textId="77777777" w:rsidR="008C6777" w:rsidRDefault="00B86016" w:rsidP="007342D2">
      <w:pPr>
        <w:spacing w:before="0" w:after="0"/>
      </w:pPr>
      <w:r w:rsidRPr="00B90685">
        <w:t>Je voudrais être son amant</w:t>
      </w:r>
      <w:r w:rsidR="008C6777">
        <w:t>.</w:t>
      </w:r>
    </w:p>
    <w:p w14:paraId="0E5E3D06" w14:textId="77777777" w:rsidR="008C6777" w:rsidRDefault="00B86016" w:rsidP="007342D2">
      <w:pPr>
        <w:spacing w:before="0" w:after="0"/>
      </w:pPr>
      <w:r w:rsidRPr="00B90685">
        <w:t>Son beau corps vaut mieux que son âme</w:t>
      </w:r>
      <w:r w:rsidR="008C6777">
        <w:t>,</w:t>
      </w:r>
    </w:p>
    <w:p w14:paraId="26DA0E56" w14:textId="7DE3270E" w:rsidR="00B86016" w:rsidRPr="00B90685" w:rsidRDefault="00B86016" w:rsidP="007342D2">
      <w:pPr>
        <w:spacing w:before="0" w:after="0"/>
      </w:pPr>
      <w:r w:rsidRPr="00B90685">
        <w:t>Ses tétons aux roses couleurs</w:t>
      </w:r>
    </w:p>
    <w:p w14:paraId="52D06D52" w14:textId="77777777" w:rsidR="008C6777" w:rsidRDefault="00B86016" w:rsidP="007342D2">
      <w:pPr>
        <w:spacing w:before="0" w:after="0"/>
      </w:pPr>
      <w:r w:rsidRPr="00B90685">
        <w:t>Me mettent la braguette en peine</w:t>
      </w:r>
      <w:r w:rsidR="008C6777">
        <w:t>.</w:t>
      </w:r>
    </w:p>
    <w:p w14:paraId="6AAADAB9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,</w:t>
      </w:r>
    </w:p>
    <w:p w14:paraId="0AE58A4E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02038F8B" w14:textId="77777777" w:rsidR="007342D2" w:rsidRDefault="007342D2" w:rsidP="007342D2">
      <w:pPr>
        <w:spacing w:before="0" w:after="0"/>
      </w:pPr>
    </w:p>
    <w:p w14:paraId="0F986E6C" w14:textId="77777777" w:rsidR="008C6777" w:rsidRDefault="00B86016" w:rsidP="007342D2">
      <w:pPr>
        <w:spacing w:before="0" w:after="0"/>
      </w:pPr>
      <w:r w:rsidRPr="00B90685">
        <w:t>Venu du quartier Tirechape</w:t>
      </w:r>
      <w:r w:rsidR="00F3570F">
        <w:rPr>
          <w:rStyle w:val="Appelnotedebasdep"/>
        </w:rPr>
        <w:footnoteReference w:id="5"/>
      </w:r>
      <w:r w:rsidR="008C6777">
        <w:t>,</w:t>
      </w:r>
    </w:p>
    <w:p w14:paraId="1B526A8C" w14:textId="77777777" w:rsidR="008C6777" w:rsidRDefault="00B86016" w:rsidP="007342D2">
      <w:pPr>
        <w:spacing w:before="0" w:after="0"/>
      </w:pPr>
      <w:r w:rsidRPr="00B90685">
        <w:t>Contre un feutre de tout poil veuf</w:t>
      </w:r>
      <w:r w:rsidR="008C6777">
        <w:t>,</w:t>
      </w:r>
    </w:p>
    <w:p w14:paraId="586BE18D" w14:textId="77777777" w:rsidR="008C6777" w:rsidRDefault="00B86016" w:rsidP="007342D2">
      <w:pPr>
        <w:spacing w:before="0" w:after="0"/>
      </w:pPr>
      <w:r w:rsidRPr="00B90685">
        <w:lastRenderedPageBreak/>
        <w:t>Échanger mon chapeau tout neuf</w:t>
      </w:r>
      <w:r w:rsidR="008C6777">
        <w:t>,</w:t>
      </w:r>
    </w:p>
    <w:p w14:paraId="78ED591E" w14:textId="43CE3249" w:rsidR="00B86016" w:rsidRPr="00B90685" w:rsidRDefault="00B86016" w:rsidP="007342D2">
      <w:pPr>
        <w:spacing w:before="0" w:after="0"/>
      </w:pPr>
      <w:r w:rsidRPr="00B90685">
        <w:t>Un monsieur dont le nom m</w:t>
      </w:r>
      <w:r w:rsidR="008C6777">
        <w:t>’</w:t>
      </w:r>
      <w:r w:rsidRPr="00B90685">
        <w:t>échappe</w:t>
      </w:r>
    </w:p>
    <w:p w14:paraId="4480D932" w14:textId="4B0284F6" w:rsidR="00B86016" w:rsidRPr="00B90685" w:rsidRDefault="00B86016" w:rsidP="007342D2">
      <w:pPr>
        <w:spacing w:before="0" w:after="0"/>
      </w:pPr>
      <w:r w:rsidRPr="00B90685">
        <w:t>J</w:t>
      </w:r>
      <w:r w:rsidR="008C6777">
        <w:t>’</w:t>
      </w:r>
      <w:r w:rsidRPr="00B90685">
        <w:t>aurais moins répandu de pleurs</w:t>
      </w:r>
    </w:p>
    <w:p w14:paraId="7399828D" w14:textId="77777777" w:rsidR="008C6777" w:rsidRDefault="00B86016" w:rsidP="007342D2">
      <w:pPr>
        <w:spacing w:before="0" w:after="0"/>
      </w:pPr>
      <w:r w:rsidRPr="00B90685">
        <w:t>S</w:t>
      </w:r>
      <w:r w:rsidR="008C6777">
        <w:t>’</w:t>
      </w:r>
      <w:r w:rsidRPr="00B90685">
        <w:t>il m</w:t>
      </w:r>
      <w:r w:rsidR="008C6777">
        <w:t>’</w:t>
      </w:r>
      <w:r w:rsidRPr="00B90685">
        <w:t>avait pris mes bas de laine</w:t>
      </w:r>
      <w:r w:rsidR="008C6777">
        <w:t>.</w:t>
      </w:r>
    </w:p>
    <w:p w14:paraId="1994A844" w14:textId="77777777" w:rsidR="008C6777" w:rsidRDefault="00B86016" w:rsidP="007342D2">
      <w:pPr>
        <w:spacing w:before="0" w:after="0"/>
      </w:pPr>
      <w:r w:rsidRPr="00B90685">
        <w:t>Dans les salons de Philoxène</w:t>
      </w:r>
      <w:r w:rsidR="008C6777">
        <w:t>,</w:t>
      </w:r>
    </w:p>
    <w:p w14:paraId="09A2A85B" w14:textId="77777777" w:rsidR="008C6777" w:rsidRDefault="00B86016" w:rsidP="007342D2">
      <w:pPr>
        <w:spacing w:before="0" w:after="0"/>
      </w:pPr>
      <w:r w:rsidRPr="00B90685">
        <w:t>Nous étions quatre-vingts rimeurs</w:t>
      </w:r>
      <w:r w:rsidR="008C6777">
        <w:t>.</w:t>
      </w:r>
    </w:p>
    <w:p w14:paraId="5BA77A44" w14:textId="77777777" w:rsidR="008C6777" w:rsidRDefault="00B86016" w:rsidP="008C6777">
      <w:pPr>
        <w:jc w:val="right"/>
      </w:pPr>
      <w:r w:rsidRPr="008C6777">
        <w:t>Henry M</w:t>
      </w:r>
      <w:r w:rsidRPr="007342D2">
        <w:rPr>
          <w:rStyle w:val="Taille-1Caracteres"/>
        </w:rPr>
        <w:t>URGER</w:t>
      </w:r>
      <w:r w:rsidR="008C6777">
        <w:t>.</w:t>
      </w:r>
    </w:p>
    <w:p w14:paraId="5C344876" w14:textId="17DDA615" w:rsidR="00B86016" w:rsidRPr="00B90685" w:rsidRDefault="00B86016" w:rsidP="008C6777">
      <w:pPr>
        <w:pStyle w:val="Titre2"/>
        <w:rPr>
          <w:szCs w:val="44"/>
        </w:rPr>
      </w:pPr>
      <w:bookmarkStart w:id="73" w:name="_Toc275359152"/>
      <w:bookmarkStart w:id="74" w:name="_Toc199525794"/>
      <w:r w:rsidRPr="00B90685">
        <w:rPr>
          <w:szCs w:val="44"/>
        </w:rPr>
        <w:lastRenderedPageBreak/>
        <w:t>UN CHAPITRE DE PÉTRONE</w:t>
      </w:r>
      <w:bookmarkEnd w:id="73"/>
      <w:bookmarkEnd w:id="74"/>
    </w:p>
    <w:p w14:paraId="32EEEEE4" w14:textId="77777777" w:rsidR="008C6777" w:rsidRDefault="00B86016" w:rsidP="00246A20">
      <w:pPr>
        <w:spacing w:after="480"/>
        <w:ind w:firstLine="0"/>
        <w:jc w:val="center"/>
        <w:rPr>
          <w:i/>
        </w:rPr>
      </w:pPr>
      <w:r w:rsidRPr="008C6777">
        <w:rPr>
          <w:i/>
        </w:rPr>
        <w:t>Le Précepteur antique peint par lui-même</w:t>
      </w:r>
      <w:r w:rsidR="008C6777">
        <w:rPr>
          <w:i/>
        </w:rPr>
        <w:t>.</w:t>
      </w:r>
    </w:p>
    <w:p w14:paraId="4004D249" w14:textId="4FF63227" w:rsidR="00B86016" w:rsidRPr="00B90685" w:rsidRDefault="00B86016" w:rsidP="00246A20">
      <w:pPr>
        <w:spacing w:before="0" w:after="0"/>
      </w:pPr>
      <w:r w:rsidRPr="00B90685">
        <w:t>Au temps de ma jeunesse</w:t>
      </w:r>
      <w:r w:rsidR="008C6777">
        <w:t xml:space="preserve">, </w:t>
      </w:r>
      <w:r w:rsidRPr="00B90685">
        <w:t>il me prit fantaisie</w:t>
      </w:r>
    </w:p>
    <w:p w14:paraId="689B00E4" w14:textId="77777777" w:rsidR="008C6777" w:rsidRDefault="00B86016" w:rsidP="00246A20">
      <w:pPr>
        <w:spacing w:before="0" w:after="0"/>
      </w:pPr>
      <w:r w:rsidRPr="00B90685">
        <w:t>De quitter Rome un jour et d</w:t>
      </w:r>
      <w:r w:rsidR="008C6777">
        <w:t>’</w:t>
      </w:r>
      <w:r w:rsidRPr="00B90685">
        <w:t>aller en Asie</w:t>
      </w:r>
      <w:r w:rsidR="008C6777">
        <w:t> ;</w:t>
      </w:r>
    </w:p>
    <w:p w14:paraId="076EBB52" w14:textId="77777777" w:rsidR="008C6777" w:rsidRDefault="00B86016" w:rsidP="00246A20">
      <w:pPr>
        <w:spacing w:before="0" w:after="0"/>
      </w:pPr>
      <w:r w:rsidRPr="00B90685">
        <w:t>J</w:t>
      </w:r>
      <w:r w:rsidR="008C6777">
        <w:t>’</w:t>
      </w:r>
      <w:r w:rsidRPr="00B90685">
        <w:t>accomplis ce dessein</w:t>
      </w:r>
      <w:r w:rsidR="008C6777">
        <w:t xml:space="preserve">, </w:t>
      </w:r>
      <w:r w:rsidRPr="00B90685">
        <w:t>je hâtai mon départ</w:t>
      </w:r>
      <w:r w:rsidR="008C6777">
        <w:t>.</w:t>
      </w:r>
    </w:p>
    <w:p w14:paraId="455F4B5D" w14:textId="77777777" w:rsidR="008C6777" w:rsidRDefault="00B86016" w:rsidP="00246A20">
      <w:pPr>
        <w:spacing w:before="0" w:after="0"/>
      </w:pPr>
      <w:r w:rsidRPr="00B90685">
        <w:t>Et sans choix arrêté</w:t>
      </w:r>
      <w:r w:rsidR="008C6777">
        <w:t xml:space="preserve">, </w:t>
      </w:r>
      <w:r w:rsidRPr="00B90685">
        <w:t>guidé par le hasard</w:t>
      </w:r>
      <w:r w:rsidR="008C6777">
        <w:t>,</w:t>
      </w:r>
    </w:p>
    <w:p w14:paraId="0D4E1A7D" w14:textId="3E14F748" w:rsidR="00B86016" w:rsidRPr="00B90685" w:rsidRDefault="00B86016" w:rsidP="00246A20">
      <w:pPr>
        <w:spacing w:before="0" w:after="0"/>
      </w:pPr>
      <w:r w:rsidRPr="00B90685">
        <w:t>J</w:t>
      </w:r>
      <w:r w:rsidR="008C6777">
        <w:t>’</w:t>
      </w:r>
      <w:r w:rsidRPr="00B90685">
        <w:t>arrive dans Pergame</w:t>
      </w:r>
      <w:r w:rsidR="008C6777">
        <w:t xml:space="preserve">, </w:t>
      </w:r>
      <w:r w:rsidRPr="00B90685">
        <w:t>une cité fertile</w:t>
      </w:r>
    </w:p>
    <w:p w14:paraId="360906BC" w14:textId="77777777" w:rsidR="008C6777" w:rsidRDefault="00B86016" w:rsidP="00246A20">
      <w:pPr>
        <w:spacing w:before="0" w:after="0"/>
      </w:pPr>
      <w:r w:rsidRPr="00B90685">
        <w:t>En plaisirs</w:t>
      </w:r>
      <w:r w:rsidR="008C6777">
        <w:t xml:space="preserve">, </w:t>
      </w:r>
      <w:r w:rsidRPr="00B90685">
        <w:t>où la vie est heureuse et facile</w:t>
      </w:r>
      <w:r w:rsidR="008C6777">
        <w:t> ;</w:t>
      </w:r>
    </w:p>
    <w:p w14:paraId="212FEB14" w14:textId="77777777" w:rsidR="008C6777" w:rsidRDefault="00B86016" w:rsidP="00246A20">
      <w:pPr>
        <w:spacing w:before="0" w:after="0"/>
      </w:pPr>
      <w:r w:rsidRPr="00B90685">
        <w:t>Mais ce qui m</w:t>
      </w:r>
      <w:r w:rsidR="008C6777">
        <w:t>’</w:t>
      </w:r>
      <w:r w:rsidRPr="00B90685">
        <w:t>y retint</w:t>
      </w:r>
      <w:r w:rsidR="008C6777">
        <w:t xml:space="preserve">, </w:t>
      </w:r>
      <w:r w:rsidRPr="00B90685">
        <w:t>je le dis sans détour</w:t>
      </w:r>
      <w:r w:rsidR="008C6777">
        <w:t>,</w:t>
      </w:r>
    </w:p>
    <w:p w14:paraId="09DD26E3" w14:textId="682F4DF0" w:rsidR="008C6777" w:rsidRDefault="008C6777" w:rsidP="00246A20">
      <w:pPr>
        <w:spacing w:before="0" w:after="0"/>
      </w:pPr>
      <w:r>
        <w:t>— </w:t>
      </w:r>
      <w:r w:rsidR="00B86016" w:rsidRPr="00B90685">
        <w:t>À quoi bon s</w:t>
      </w:r>
      <w:r>
        <w:t>’</w:t>
      </w:r>
      <w:r w:rsidR="00B86016" w:rsidRPr="00B90685">
        <w:t>en cacher</w:t>
      </w:r>
      <w:r>
        <w:t xml:space="preserve"> ? </w:t>
      </w:r>
      <w:r w:rsidR="000626DC">
        <w:t>—</w:t>
      </w:r>
      <w:r>
        <w:t xml:space="preserve"> </w:t>
      </w:r>
      <w:r w:rsidR="00B86016" w:rsidRPr="00B90685">
        <w:t>ce fut surtout l</w:t>
      </w:r>
      <w:r>
        <w:t>’</w:t>
      </w:r>
      <w:r w:rsidR="00B86016" w:rsidRPr="00B90685">
        <w:t>amour</w:t>
      </w:r>
      <w:r>
        <w:t>.</w:t>
      </w:r>
    </w:p>
    <w:p w14:paraId="018CF063" w14:textId="77777777" w:rsidR="000626DC" w:rsidRDefault="000626DC" w:rsidP="00246A20">
      <w:pPr>
        <w:spacing w:before="0" w:after="0"/>
      </w:pPr>
    </w:p>
    <w:p w14:paraId="4826BEAC" w14:textId="0A23269C" w:rsidR="008C6777" w:rsidRDefault="00B86016" w:rsidP="00246A20">
      <w:pPr>
        <w:spacing w:before="0" w:after="0"/>
      </w:pPr>
      <w:r w:rsidRPr="00B90685">
        <w:t>Mon hôte avait un fils aussi beau que Narcisse</w:t>
      </w:r>
      <w:r w:rsidR="008C6777">
        <w:t>,</w:t>
      </w:r>
    </w:p>
    <w:p w14:paraId="34D7E3BE" w14:textId="77777777" w:rsidR="008C6777" w:rsidRDefault="00B86016" w:rsidP="00246A20">
      <w:pPr>
        <w:spacing w:before="0" w:after="0"/>
      </w:pPr>
      <w:r w:rsidRPr="00B90685">
        <w:t>Tendre fleur à cueillir</w:t>
      </w:r>
      <w:r w:rsidR="008C6777">
        <w:t xml:space="preserve">, </w:t>
      </w:r>
      <w:r w:rsidRPr="00B90685">
        <w:t>en usant d</w:t>
      </w:r>
      <w:r w:rsidR="008C6777">
        <w:t>’</w:t>
      </w:r>
      <w:r w:rsidRPr="00B90685">
        <w:t>artifice</w:t>
      </w:r>
      <w:r w:rsidR="008C6777">
        <w:t> ;</w:t>
      </w:r>
    </w:p>
    <w:p w14:paraId="00C03A1D" w14:textId="116D9ACA" w:rsidR="00B86016" w:rsidRPr="00B90685" w:rsidRDefault="00B86016" w:rsidP="00246A20">
      <w:pPr>
        <w:spacing w:before="0" w:after="0"/>
      </w:pPr>
      <w:r w:rsidRPr="00B90685">
        <w:t>Je cachai donc mes goûts sous un air réservé</w:t>
      </w:r>
    </w:p>
    <w:p w14:paraId="55C313FF" w14:textId="77777777" w:rsidR="008C6777" w:rsidRDefault="00B86016" w:rsidP="00246A20">
      <w:pPr>
        <w:spacing w:before="0" w:after="0"/>
      </w:pPr>
      <w:r w:rsidRPr="00B90685">
        <w:t>Et sus passer bientôt pour un sage achevé</w:t>
      </w:r>
      <w:r w:rsidR="008C6777">
        <w:t>.</w:t>
      </w:r>
    </w:p>
    <w:p w14:paraId="17E9A441" w14:textId="77777777" w:rsidR="008C6777" w:rsidRDefault="00B86016" w:rsidP="00246A20">
      <w:pPr>
        <w:spacing w:before="0" w:after="0"/>
      </w:pPr>
      <w:r w:rsidRPr="00B90685">
        <w:t>Tous les parents</w:t>
      </w:r>
      <w:r w:rsidR="008C6777">
        <w:t xml:space="preserve">, </w:t>
      </w:r>
      <w:r w:rsidRPr="00B90685">
        <w:t>séduits par mon maintien sévère</w:t>
      </w:r>
      <w:r w:rsidR="008C6777">
        <w:t>,</w:t>
      </w:r>
    </w:p>
    <w:p w14:paraId="6B54690E" w14:textId="77777777" w:rsidR="008C6777" w:rsidRDefault="00B86016" w:rsidP="00246A20">
      <w:pPr>
        <w:spacing w:before="0" w:after="0"/>
      </w:pPr>
      <w:r w:rsidRPr="00B90685">
        <w:t>M</w:t>
      </w:r>
      <w:r w:rsidR="008C6777">
        <w:t>’</w:t>
      </w:r>
      <w:r w:rsidRPr="00B90685">
        <w:t>exaltaient à l</w:t>
      </w:r>
      <w:r w:rsidR="008C6777">
        <w:t>’</w:t>
      </w:r>
      <w:r w:rsidRPr="00B90685">
        <w:t>envi</w:t>
      </w:r>
      <w:r w:rsidR="008C6777">
        <w:t xml:space="preserve">, </w:t>
      </w:r>
      <w:r w:rsidRPr="00B90685">
        <w:t>de façon que le père</w:t>
      </w:r>
      <w:r w:rsidR="008C6777">
        <w:t>,</w:t>
      </w:r>
    </w:p>
    <w:p w14:paraId="180791CF" w14:textId="77777777" w:rsidR="008C6777" w:rsidRDefault="00B86016" w:rsidP="00246A20">
      <w:pPr>
        <w:spacing w:before="0" w:after="0"/>
      </w:pPr>
      <w:r w:rsidRPr="00B90685">
        <w:t>Bonhomme sans malice et plus aveugle qu</w:t>
      </w:r>
      <w:r w:rsidR="008C6777">
        <w:t>’</w:t>
      </w:r>
      <w:r w:rsidRPr="00B90685">
        <w:t>eux</w:t>
      </w:r>
      <w:r w:rsidR="008C6777">
        <w:t>,</w:t>
      </w:r>
    </w:p>
    <w:p w14:paraId="1C9275C9" w14:textId="77777777" w:rsidR="008C6777" w:rsidRDefault="00B86016" w:rsidP="00246A20">
      <w:pPr>
        <w:spacing w:before="0" w:after="0"/>
      </w:pPr>
      <w:r w:rsidRPr="00B90685">
        <w:t>Me confia son fils et combla tous mes vœux</w:t>
      </w:r>
      <w:r w:rsidR="008C6777">
        <w:t>.</w:t>
      </w:r>
    </w:p>
    <w:p w14:paraId="3FB60C76" w14:textId="75717495" w:rsidR="00B86016" w:rsidRPr="00B90685" w:rsidRDefault="00B86016" w:rsidP="00246A20">
      <w:pPr>
        <w:spacing w:before="0" w:after="0"/>
      </w:pPr>
      <w:r w:rsidRPr="00B90685">
        <w:t>Je fus chargé par lui de mener aux écoles</w:t>
      </w:r>
    </w:p>
    <w:p w14:paraId="4608DCEA" w14:textId="56D690CD" w:rsidR="00B86016" w:rsidRPr="00B90685" w:rsidRDefault="00B86016" w:rsidP="00246A20">
      <w:pPr>
        <w:spacing w:before="0" w:after="0"/>
      </w:pPr>
      <w:r w:rsidRPr="00B90685">
        <w:t>Son rejeton chéri</w:t>
      </w:r>
      <w:r w:rsidR="008C6777">
        <w:t xml:space="preserve"> ; </w:t>
      </w:r>
      <w:r w:rsidRPr="00B90685">
        <w:t>par d</w:t>
      </w:r>
      <w:r w:rsidR="008C6777">
        <w:t>’</w:t>
      </w:r>
      <w:r w:rsidRPr="00B90685">
        <w:t>austères paroles</w:t>
      </w:r>
    </w:p>
    <w:p w14:paraId="5D0FD2E0" w14:textId="37DFEDE4" w:rsidR="00B86016" w:rsidRPr="00B90685" w:rsidRDefault="00B86016" w:rsidP="00246A20">
      <w:pPr>
        <w:spacing w:before="0" w:after="0"/>
      </w:pPr>
      <w:r w:rsidRPr="00B90685">
        <w:t>J</w:t>
      </w:r>
      <w:r w:rsidR="008C6777">
        <w:t>’</w:t>
      </w:r>
      <w:r w:rsidRPr="00B90685">
        <w:t>eus grand soin d</w:t>
      </w:r>
      <w:r w:rsidR="008C6777">
        <w:t>’</w:t>
      </w:r>
      <w:r w:rsidRPr="00B90685">
        <w:t>écarter ceux qui de mon trésor</w:t>
      </w:r>
    </w:p>
    <w:p w14:paraId="4319BB5C" w14:textId="25E6DD6B" w:rsidR="00B86016" w:rsidRPr="00B90685" w:rsidRDefault="00B86016" w:rsidP="00246A20">
      <w:pPr>
        <w:spacing w:before="0" w:after="0"/>
      </w:pPr>
      <w:r w:rsidRPr="00B90685">
        <w:t>S</w:t>
      </w:r>
      <w:r w:rsidR="008C6777">
        <w:t>’</w:t>
      </w:r>
      <w:r w:rsidRPr="00B90685">
        <w:t>approchaient de trop près</w:t>
      </w:r>
      <w:r w:rsidR="008C6777">
        <w:t xml:space="preserve">. </w:t>
      </w:r>
      <w:r w:rsidRPr="00B90685">
        <w:t>L</w:t>
      </w:r>
      <w:r w:rsidR="008C6777">
        <w:t>’</w:t>
      </w:r>
      <w:r w:rsidRPr="00B90685">
        <w:t>avare sur son or</w:t>
      </w:r>
    </w:p>
    <w:p w14:paraId="32BF9834" w14:textId="77777777" w:rsidR="008C6777" w:rsidRDefault="00B86016" w:rsidP="00246A20">
      <w:pPr>
        <w:spacing w:before="0" w:after="0"/>
      </w:pPr>
      <w:r w:rsidRPr="00B90685">
        <w:t>Ne veille pas avec plus de sollicitude</w:t>
      </w:r>
      <w:r w:rsidR="008C6777">
        <w:t>,</w:t>
      </w:r>
    </w:p>
    <w:p w14:paraId="19645B18" w14:textId="39BD6B06" w:rsidR="00B86016" w:rsidRPr="00B90685" w:rsidRDefault="00B86016" w:rsidP="00246A20">
      <w:pPr>
        <w:spacing w:before="0" w:after="0"/>
      </w:pPr>
      <w:r w:rsidRPr="00B90685">
        <w:t>Plus de souci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amour</w:t>
      </w:r>
      <w:r w:rsidR="008C6777">
        <w:t xml:space="preserve">, </w:t>
      </w:r>
      <w:r w:rsidRPr="00B90685">
        <w:t>et plus d</w:t>
      </w:r>
      <w:r w:rsidR="008C6777">
        <w:t>’</w:t>
      </w:r>
      <w:r w:rsidRPr="00B90685">
        <w:t>inquiétude</w:t>
      </w:r>
    </w:p>
    <w:p w14:paraId="3A076E4D" w14:textId="1E6FEA03" w:rsidR="00B86016" w:rsidRPr="00B90685" w:rsidRDefault="00B86016" w:rsidP="00246A20">
      <w:pPr>
        <w:spacing w:before="0" w:after="0"/>
      </w:pPr>
      <w:r w:rsidRPr="00B90685">
        <w:t>Que je ne veillais</w:t>
      </w:r>
      <w:r w:rsidR="008C6777">
        <w:t xml:space="preserve">, </w:t>
      </w:r>
      <w:r w:rsidRPr="00B90685">
        <w:t>moi</w:t>
      </w:r>
      <w:r w:rsidR="008C6777">
        <w:t xml:space="preserve">, </w:t>
      </w:r>
      <w:r w:rsidRPr="00B90685">
        <w:t>sur l</w:t>
      </w:r>
      <w:r w:rsidR="008C6777">
        <w:t>’</w:t>
      </w:r>
      <w:r w:rsidRPr="00B90685">
        <w:t>attrayant dépôt</w:t>
      </w:r>
    </w:p>
    <w:p w14:paraId="316274C0" w14:textId="77777777" w:rsidR="008C6777" w:rsidRDefault="00B86016" w:rsidP="00246A20">
      <w:pPr>
        <w:spacing w:before="0" w:after="0"/>
      </w:pPr>
      <w:r w:rsidRPr="00B90685">
        <w:t>Duquel je prétendais user seul et bientôt</w:t>
      </w:r>
      <w:r w:rsidR="008C6777">
        <w:t>.</w:t>
      </w:r>
    </w:p>
    <w:p w14:paraId="5D3D76EE" w14:textId="77777777" w:rsidR="000626DC" w:rsidRDefault="000626DC" w:rsidP="00246A20">
      <w:pPr>
        <w:spacing w:before="0" w:after="0"/>
      </w:pPr>
    </w:p>
    <w:p w14:paraId="27B955F2" w14:textId="77777777" w:rsidR="008C6777" w:rsidRDefault="00B86016" w:rsidP="00246A20">
      <w:pPr>
        <w:spacing w:before="0" w:after="0"/>
      </w:pPr>
      <w:r w:rsidRPr="00B90685">
        <w:t>Un matin que</w:t>
      </w:r>
      <w:r w:rsidR="008C6777">
        <w:t xml:space="preserve">, </w:t>
      </w:r>
      <w:r w:rsidRPr="00B90685">
        <w:t>couché tout près de mon élève</w:t>
      </w:r>
      <w:r w:rsidR="008C6777">
        <w:t>,</w:t>
      </w:r>
    </w:p>
    <w:p w14:paraId="3F7D679D" w14:textId="2925BC66" w:rsidR="00B86016" w:rsidRPr="00B90685" w:rsidRDefault="00B86016" w:rsidP="00246A20">
      <w:pPr>
        <w:spacing w:before="0" w:after="0"/>
      </w:pPr>
      <w:r w:rsidRPr="00B90685">
        <w:t>Je cherchais le moyen de donner à ce rêve</w:t>
      </w:r>
    </w:p>
    <w:p w14:paraId="318EF216" w14:textId="77777777" w:rsidR="008C6777" w:rsidRDefault="00B86016" w:rsidP="00246A20">
      <w:pPr>
        <w:spacing w:before="0" w:after="0"/>
      </w:pPr>
      <w:r w:rsidRPr="00B90685">
        <w:lastRenderedPageBreak/>
        <w:t>Si longtemps poursuivi quelque réalité</w:t>
      </w:r>
      <w:r w:rsidR="008C6777">
        <w:t>,</w:t>
      </w:r>
    </w:p>
    <w:p w14:paraId="523DD4C7" w14:textId="77777777" w:rsidR="008C6777" w:rsidRDefault="00B86016" w:rsidP="00246A20">
      <w:pPr>
        <w:spacing w:before="0" w:after="0"/>
      </w:pPr>
      <w:r w:rsidRPr="00B90685">
        <w:t>L</w:t>
      </w:r>
      <w:r w:rsidR="008C6777">
        <w:t>’</w:t>
      </w:r>
      <w:r w:rsidRPr="00B90685">
        <w:t>amour illumina mon esprit agité</w:t>
      </w:r>
      <w:r w:rsidR="008C6777">
        <w:t> ;</w:t>
      </w:r>
    </w:p>
    <w:p w14:paraId="44BECE32" w14:textId="53E9FA8D" w:rsidR="00B86016" w:rsidRPr="00B90685" w:rsidRDefault="00B86016" w:rsidP="00246A20">
      <w:pPr>
        <w:spacing w:before="0" w:after="0"/>
      </w:pPr>
      <w:r w:rsidRPr="00B90685">
        <w:t>Cupidon m</w:t>
      </w:r>
      <w:r w:rsidR="008C6777">
        <w:t>’</w:t>
      </w:r>
      <w:r w:rsidRPr="00B90685">
        <w:t>inspira</w:t>
      </w:r>
      <w:r w:rsidR="008C6777">
        <w:t xml:space="preserve">. </w:t>
      </w:r>
      <w:r w:rsidRPr="00B90685">
        <w:t>Je sortis de ma couche</w:t>
      </w:r>
    </w:p>
    <w:p w14:paraId="66F931BF" w14:textId="5E67500F" w:rsidR="00B86016" w:rsidRPr="00B90685" w:rsidRDefault="00B86016" w:rsidP="00246A20">
      <w:pPr>
        <w:spacing w:before="0" w:after="0"/>
      </w:pPr>
      <w:r w:rsidRPr="00B90685">
        <w:t>En veillant sur mes pas</w:t>
      </w:r>
      <w:r w:rsidR="008C6777">
        <w:t xml:space="preserve">, </w:t>
      </w:r>
      <w:r w:rsidRPr="00B90685">
        <w:t>assez pour qu</w:t>
      </w:r>
      <w:r w:rsidR="008C6777">
        <w:t>’</w:t>
      </w:r>
      <w:r w:rsidRPr="00B90685">
        <w:t>une mouche</w:t>
      </w:r>
    </w:p>
    <w:p w14:paraId="00F66793" w14:textId="6E22542E" w:rsidR="00B86016" w:rsidRPr="00B90685" w:rsidRDefault="00B86016" w:rsidP="00246A20">
      <w:pPr>
        <w:spacing w:before="0" w:after="0"/>
      </w:pPr>
      <w:r w:rsidRPr="00B90685">
        <w:t>Ne se pût envoler</w:t>
      </w:r>
      <w:r w:rsidR="008C6777">
        <w:t xml:space="preserve">, </w:t>
      </w:r>
      <w:r w:rsidRPr="00B90685">
        <w:t>puis je gagnai le lit</w:t>
      </w:r>
    </w:p>
    <w:p w14:paraId="3603F92D" w14:textId="77777777" w:rsidR="008C6777" w:rsidRDefault="00B86016" w:rsidP="00246A20">
      <w:pPr>
        <w:spacing w:before="0" w:after="0"/>
      </w:pPr>
      <w:r w:rsidRPr="00B90685">
        <w:t>De mon petit voisin</w:t>
      </w:r>
      <w:r w:rsidR="008C6777">
        <w:t xml:space="preserve">, </w:t>
      </w:r>
      <w:r w:rsidRPr="00B90685">
        <w:t>n</w:t>
      </w:r>
      <w:r w:rsidR="008C6777">
        <w:t>’</w:t>
      </w:r>
      <w:r w:rsidRPr="00B90685">
        <w:t>ayant fait aucun bruit</w:t>
      </w:r>
      <w:r w:rsidR="008C6777">
        <w:t>.</w:t>
      </w:r>
    </w:p>
    <w:p w14:paraId="20B693C3" w14:textId="2918C32A" w:rsidR="00B86016" w:rsidRPr="00B90685" w:rsidRDefault="00B86016" w:rsidP="00246A20">
      <w:pPr>
        <w:spacing w:before="0" w:after="0"/>
      </w:pPr>
      <w:r w:rsidRPr="00B90685">
        <w:t>À certains mouvements qu</w:t>
      </w:r>
      <w:r w:rsidR="008C6777">
        <w:t>’</w:t>
      </w:r>
      <w:r w:rsidRPr="00B90685">
        <w:t>il fit</w:t>
      </w:r>
      <w:r w:rsidR="008C6777">
        <w:t xml:space="preserve">, </w:t>
      </w:r>
      <w:r w:rsidRPr="00B90685">
        <w:t>je pus comprendre</w:t>
      </w:r>
    </w:p>
    <w:p w14:paraId="174F6078" w14:textId="4B0AFA70" w:rsidR="00B86016" w:rsidRPr="00B90685" w:rsidRDefault="00B86016" w:rsidP="00246A20">
      <w:pPr>
        <w:spacing w:before="0" w:after="0"/>
      </w:pPr>
      <w:r w:rsidRPr="00B90685">
        <w:t>Qu</w:t>
      </w:r>
      <w:r w:rsidR="008C6777">
        <w:t>’</w:t>
      </w:r>
      <w:r w:rsidRPr="00B90685">
        <w:t>il ne sommeillait plus</w:t>
      </w:r>
      <w:r w:rsidR="008C6777">
        <w:t xml:space="preserve"> ; </w:t>
      </w:r>
      <w:r w:rsidRPr="00B90685">
        <w:t>alors</w:t>
      </w:r>
      <w:r w:rsidR="008C6777">
        <w:t xml:space="preserve">, </w:t>
      </w:r>
      <w:r w:rsidRPr="00B90685">
        <w:t>sans plus attendre</w:t>
      </w:r>
    </w:p>
    <w:p w14:paraId="7700CFC4" w14:textId="77777777" w:rsidR="008C6777" w:rsidRDefault="00B86016" w:rsidP="00246A20">
      <w:pPr>
        <w:spacing w:before="0" w:after="0"/>
      </w:pPr>
      <w:r w:rsidRPr="00B90685">
        <w:t>M</w:t>
      </w:r>
      <w:r w:rsidR="008C6777">
        <w:t>’</w:t>
      </w:r>
      <w:r w:rsidRPr="00B90685">
        <w:t>adressant à Vénus</w:t>
      </w:r>
      <w:r w:rsidR="008C6777">
        <w:t xml:space="preserve">, </w:t>
      </w:r>
      <w:r w:rsidRPr="00B90685">
        <w:t>la reine des amours</w:t>
      </w:r>
      <w:r w:rsidR="008C6777">
        <w:t>,</w:t>
      </w:r>
    </w:p>
    <w:p w14:paraId="39225ECB" w14:textId="77777777" w:rsidR="008C6777" w:rsidRDefault="00B86016" w:rsidP="00246A20">
      <w:pPr>
        <w:spacing w:before="0" w:after="0"/>
      </w:pPr>
      <w:r w:rsidRPr="00B90685">
        <w:t>Je m</w:t>
      </w:r>
      <w:r w:rsidR="008C6777">
        <w:t>’</w:t>
      </w:r>
      <w:r w:rsidRPr="00B90685">
        <w:t>écrie en tremblant</w:t>
      </w:r>
      <w:r w:rsidR="008C6777">
        <w:t> : « </w:t>
      </w:r>
      <w:r w:rsidRPr="00B90685">
        <w:t>Je t</w:t>
      </w:r>
      <w:r w:rsidR="008C6777">
        <w:t>’</w:t>
      </w:r>
      <w:r w:rsidRPr="00B90685">
        <w:t>adorai toujours</w:t>
      </w:r>
      <w:r w:rsidR="008C6777">
        <w:t>,</w:t>
      </w:r>
    </w:p>
    <w:p w14:paraId="4227FA6D" w14:textId="77777777" w:rsidR="008C6777" w:rsidRDefault="00B86016" w:rsidP="00246A20">
      <w:pPr>
        <w:spacing w:before="0" w:after="0"/>
      </w:pPr>
      <w:r w:rsidRPr="00B90685">
        <w:t>Protège-moi</w:t>
      </w:r>
      <w:r w:rsidR="008C6777">
        <w:t xml:space="preserve">, </w:t>
      </w:r>
      <w:r w:rsidRPr="00B90685">
        <w:t>déesse</w:t>
      </w:r>
      <w:r w:rsidR="008C6777">
        <w:t xml:space="preserve">, </w:t>
      </w:r>
      <w:r w:rsidRPr="00B90685">
        <w:t>exauce ma prière</w:t>
      </w:r>
      <w:r w:rsidR="008C6777">
        <w:t> ;</w:t>
      </w:r>
    </w:p>
    <w:p w14:paraId="48820005" w14:textId="769B62BE" w:rsidR="00B86016" w:rsidRPr="00B90685" w:rsidRDefault="00B86016" w:rsidP="00246A20">
      <w:pPr>
        <w:spacing w:before="0" w:after="0"/>
      </w:pPr>
      <w:r w:rsidRPr="00B90685">
        <w:t>Fais que ce bel enfant n</w:t>
      </w:r>
      <w:r w:rsidR="008C6777">
        <w:t>’</w:t>
      </w:r>
      <w:r w:rsidRPr="00B90685">
        <w:t>entr</w:t>
      </w:r>
      <w:r w:rsidR="008C6777">
        <w:t>’</w:t>
      </w:r>
      <w:r w:rsidRPr="00B90685">
        <w:t>ouvre la paupière</w:t>
      </w:r>
    </w:p>
    <w:p w14:paraId="42B88D9B" w14:textId="77777777" w:rsidR="008C6777" w:rsidRDefault="00B86016" w:rsidP="00246A20">
      <w:pPr>
        <w:spacing w:before="0" w:after="0"/>
      </w:pPr>
      <w:r w:rsidRPr="00B90685">
        <w:t>Qu</w:t>
      </w:r>
      <w:r w:rsidR="008C6777">
        <w:t>’</w:t>
      </w:r>
      <w:r w:rsidRPr="00B90685">
        <w:t>après m</w:t>
      </w:r>
      <w:r w:rsidR="008C6777">
        <w:t>’</w:t>
      </w:r>
      <w:r w:rsidRPr="00B90685">
        <w:t>avoir permis de lui prendre un baiser</w:t>
      </w:r>
      <w:r w:rsidR="008C6777">
        <w:t> ;</w:t>
      </w:r>
    </w:p>
    <w:p w14:paraId="5DB8DE5D" w14:textId="12BEF48D" w:rsidR="00B86016" w:rsidRPr="00B90685" w:rsidRDefault="00B86016" w:rsidP="00246A20">
      <w:pPr>
        <w:spacing w:before="0" w:after="0"/>
      </w:pPr>
      <w:r w:rsidRPr="00B90685">
        <w:t>S</w:t>
      </w:r>
      <w:r w:rsidR="008C6777">
        <w:t>’</w:t>
      </w:r>
      <w:r w:rsidRPr="00B90685">
        <w:t>il ne s</w:t>
      </w:r>
      <w:r w:rsidR="008C6777">
        <w:t>’</w:t>
      </w:r>
      <w:r w:rsidRPr="00B90685">
        <w:t>éveille pas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il me laisse poser</w:t>
      </w:r>
    </w:p>
    <w:p w14:paraId="183779BE" w14:textId="68F13F3E" w:rsidR="00B86016" w:rsidRPr="00B90685" w:rsidRDefault="00B86016" w:rsidP="00246A20">
      <w:pPr>
        <w:spacing w:before="0" w:after="0"/>
      </w:pPr>
      <w:r w:rsidRPr="00B90685">
        <w:t>Une main sur son corps charmant</w:t>
      </w:r>
      <w:r w:rsidR="008C6777">
        <w:t xml:space="preserve">, </w:t>
      </w:r>
      <w:r w:rsidRPr="00B90685">
        <w:t>deux tourterelles</w:t>
      </w:r>
    </w:p>
    <w:p w14:paraId="23462D57" w14:textId="42CF0E61" w:rsidR="00B86016" w:rsidRPr="00B90685" w:rsidRDefault="00B86016" w:rsidP="00246A20">
      <w:pPr>
        <w:spacing w:before="0" w:after="0"/>
      </w:pPr>
      <w:r w:rsidRPr="00B90685">
        <w:t>Seront sa récompense</w:t>
      </w:r>
      <w:r w:rsidR="008C6777">
        <w:t xml:space="preserve">, </w:t>
      </w:r>
      <w:r w:rsidRPr="00B90685">
        <w:t>et parmi les plus belles</w:t>
      </w:r>
    </w:p>
    <w:p w14:paraId="2511DFEA" w14:textId="77777777" w:rsidR="008C6777" w:rsidRDefault="00B86016" w:rsidP="00246A20">
      <w:pPr>
        <w:spacing w:before="0" w:after="0"/>
      </w:pPr>
      <w:r w:rsidRPr="00B90685">
        <w:t>Je m</w:t>
      </w:r>
      <w:r w:rsidR="008C6777">
        <w:t>’</w:t>
      </w:r>
      <w:r w:rsidRPr="00B90685">
        <w:t>engage à choisir</w:t>
      </w:r>
      <w:r w:rsidR="008C6777">
        <w:t>. ».</w:t>
      </w:r>
    </w:p>
    <w:p w14:paraId="4EAD15C6" w14:textId="77777777" w:rsidR="000626DC" w:rsidRDefault="000626DC" w:rsidP="00246A20">
      <w:pPr>
        <w:spacing w:before="0" w:after="0"/>
      </w:pPr>
    </w:p>
    <w:p w14:paraId="76516322" w14:textId="3D1D389E" w:rsidR="00B86016" w:rsidRPr="008C6777" w:rsidRDefault="00B86016" w:rsidP="00246A20">
      <w:pPr>
        <w:spacing w:before="0" w:after="0"/>
        <w:ind w:firstLine="0"/>
        <w:jc w:val="center"/>
      </w:pPr>
      <w:r w:rsidRPr="008C6777">
        <w:t>Le bel adolescent</w:t>
      </w:r>
    </w:p>
    <w:p w14:paraId="42A995C9" w14:textId="77777777" w:rsidR="008C6777" w:rsidRDefault="00B86016" w:rsidP="00246A20">
      <w:pPr>
        <w:spacing w:before="0" w:after="0"/>
      </w:pPr>
      <w:r w:rsidRPr="00B90685">
        <w:t>À mes vœux aussitôt se montre obéissant</w:t>
      </w:r>
      <w:r w:rsidR="008C6777">
        <w:t> ;</w:t>
      </w:r>
    </w:p>
    <w:p w14:paraId="7A0043CB" w14:textId="39C7D7AB" w:rsidR="00B86016" w:rsidRPr="00B90685" w:rsidRDefault="00B86016" w:rsidP="00246A20">
      <w:pPr>
        <w:spacing w:before="0" w:after="0"/>
      </w:pPr>
      <w:r w:rsidRPr="00B90685">
        <w:t>Il ne bouge</w:t>
      </w:r>
      <w:r w:rsidR="008C6777">
        <w:t xml:space="preserve">, </w:t>
      </w:r>
      <w:r w:rsidRPr="00B90685">
        <w:t>et j</w:t>
      </w:r>
      <w:r w:rsidR="008C6777">
        <w:t>’</w:t>
      </w:r>
      <w:r w:rsidRPr="00B90685">
        <w:t>obtiens une faveur légère</w:t>
      </w:r>
    </w:p>
    <w:p w14:paraId="0E84ACD3" w14:textId="77777777" w:rsidR="008C6777" w:rsidRDefault="00B86016" w:rsidP="00246A20">
      <w:pPr>
        <w:spacing w:before="0" w:after="0"/>
      </w:pPr>
      <w:r w:rsidRPr="00B90685">
        <w:t>Qui grandit mes désirs</w:t>
      </w:r>
      <w:r w:rsidR="008C6777">
        <w:t xml:space="preserve">, </w:t>
      </w:r>
      <w:r w:rsidRPr="00B90685">
        <w:t>loin de les satisfaire</w:t>
      </w:r>
      <w:r w:rsidR="008C6777">
        <w:t> ;</w:t>
      </w:r>
    </w:p>
    <w:p w14:paraId="64FA90A5" w14:textId="7EE4119D" w:rsidR="00B86016" w:rsidRPr="00B90685" w:rsidRDefault="00B86016" w:rsidP="00246A20">
      <w:pPr>
        <w:spacing w:before="0" w:after="0"/>
      </w:pPr>
      <w:r w:rsidRPr="00B90685">
        <w:t>Mais en homme prudent</w:t>
      </w:r>
      <w:r w:rsidR="008C6777">
        <w:t xml:space="preserve">, </w:t>
      </w:r>
      <w:r w:rsidRPr="00B90685">
        <w:t>je n</w:t>
      </w:r>
      <w:r w:rsidR="008C6777">
        <w:t>’</w:t>
      </w:r>
      <w:r w:rsidRPr="00B90685">
        <w:t>allai pas plus loin</w:t>
      </w:r>
    </w:p>
    <w:p w14:paraId="7B8BFA41" w14:textId="34B59553" w:rsidR="00B86016" w:rsidRPr="00B90685" w:rsidRDefault="00B86016" w:rsidP="00246A20">
      <w:pPr>
        <w:spacing w:before="0" w:after="0"/>
      </w:pPr>
      <w:r w:rsidRPr="00B90685">
        <w:t>Pour le moment</w:t>
      </w:r>
      <w:r w:rsidR="008C6777">
        <w:t xml:space="preserve">, </w:t>
      </w:r>
      <w:r w:rsidRPr="00B90685">
        <w:t>et quand je fus levé j</w:t>
      </w:r>
      <w:r w:rsidR="008C6777">
        <w:t>’</w:t>
      </w:r>
      <w:r w:rsidRPr="00B90685">
        <w:t>eus soin</w:t>
      </w:r>
    </w:p>
    <w:p w14:paraId="440C9A88" w14:textId="50C88413" w:rsidR="00B86016" w:rsidRPr="00B90685" w:rsidRDefault="00B86016" w:rsidP="00246A20">
      <w:pPr>
        <w:spacing w:before="0" w:after="0"/>
      </w:pPr>
      <w:r w:rsidRPr="00B90685">
        <w:t>De courir tout d</w:t>
      </w:r>
      <w:r w:rsidR="008C6777">
        <w:t>’</w:t>
      </w:r>
      <w:r w:rsidRPr="00B90685">
        <w:t>abord chercher la récompense</w:t>
      </w:r>
    </w:p>
    <w:p w14:paraId="3A5F2698" w14:textId="034DFEE8" w:rsidR="008C6777" w:rsidRDefault="00B86016" w:rsidP="00246A20">
      <w:pPr>
        <w:spacing w:before="0" w:after="0"/>
      </w:pPr>
      <w:r w:rsidRPr="00B90685">
        <w:t>Qu</w:t>
      </w:r>
      <w:r w:rsidR="008C6777">
        <w:t>’</w:t>
      </w:r>
      <w:r w:rsidRPr="00B90685">
        <w:t>attendait mon disciple avec impatience</w:t>
      </w:r>
      <w:r w:rsidR="008C6777">
        <w:t>.</w:t>
      </w:r>
    </w:p>
    <w:p w14:paraId="343F3F63" w14:textId="77777777" w:rsidR="000626DC" w:rsidRDefault="000626DC" w:rsidP="00246A20">
      <w:pPr>
        <w:spacing w:before="0" w:after="0"/>
      </w:pPr>
    </w:p>
    <w:p w14:paraId="2D1CB5F8" w14:textId="77777777" w:rsidR="008C6777" w:rsidRDefault="00B86016" w:rsidP="00246A20">
      <w:pPr>
        <w:spacing w:before="0" w:after="0"/>
      </w:pPr>
      <w:r w:rsidRPr="00B90685">
        <w:t>Je fus encouragé par cet heureux début</w:t>
      </w:r>
      <w:r w:rsidR="008C6777">
        <w:t>,</w:t>
      </w:r>
    </w:p>
    <w:p w14:paraId="0FE4E2EA" w14:textId="77777777" w:rsidR="008C6777" w:rsidRDefault="00B86016" w:rsidP="00246A20">
      <w:pPr>
        <w:spacing w:before="0" w:after="0"/>
      </w:pPr>
      <w:r w:rsidRPr="00B90685">
        <w:t>Et dès la nuit suivante</w:t>
      </w:r>
      <w:r w:rsidR="008C6777">
        <w:t xml:space="preserve">, </w:t>
      </w:r>
      <w:r w:rsidRPr="00B90685">
        <w:t>allant tout droit au but</w:t>
      </w:r>
      <w:r w:rsidR="008C6777">
        <w:t> :</w:t>
      </w:r>
    </w:p>
    <w:p w14:paraId="6609A3DA" w14:textId="417DBDBD" w:rsidR="00B86016" w:rsidRPr="00B90685" w:rsidRDefault="008C6777" w:rsidP="00246A20">
      <w:pPr>
        <w:spacing w:before="0" w:after="0"/>
      </w:pPr>
      <w:r>
        <w:t>« </w:t>
      </w:r>
      <w:r w:rsidR="00B86016" w:rsidRPr="00B90685">
        <w:t>Si tu permets</w:t>
      </w:r>
      <w:r>
        <w:t xml:space="preserve">, </w:t>
      </w:r>
      <w:r w:rsidR="00B86016" w:rsidRPr="00B90685">
        <w:t>Vénus</w:t>
      </w:r>
      <w:r>
        <w:t xml:space="preserve">, </w:t>
      </w:r>
      <w:r w:rsidR="00B86016" w:rsidRPr="00B90685">
        <w:t>qu</w:t>
      </w:r>
      <w:r>
        <w:t>’</w:t>
      </w:r>
      <w:r w:rsidR="00B86016" w:rsidRPr="00B90685">
        <w:t>à mon aise je touche</w:t>
      </w:r>
    </w:p>
    <w:p w14:paraId="1ADFBFA2" w14:textId="6BB3A951" w:rsidR="00B86016" w:rsidRPr="00B90685" w:rsidRDefault="00B86016" w:rsidP="00246A20">
      <w:pPr>
        <w:spacing w:before="0" w:after="0"/>
      </w:pPr>
      <w:r w:rsidRPr="00B90685">
        <w:t>Ce beau corps</w:t>
      </w:r>
      <w:r w:rsidR="008C6777">
        <w:t xml:space="preserve">, </w:t>
      </w:r>
      <w:r w:rsidRPr="00B90685">
        <w:t>m</w:t>
      </w:r>
      <w:r w:rsidR="008C6777">
        <w:t>’</w:t>
      </w:r>
      <w:r w:rsidRPr="00B90685">
        <w:t>écriai-je</w:t>
      </w:r>
      <w:r w:rsidR="008C6777">
        <w:t xml:space="preserve">, </w:t>
      </w:r>
      <w:r w:rsidRPr="00B90685">
        <w:t>et si dans cette couche</w:t>
      </w:r>
    </w:p>
    <w:p w14:paraId="27DBB8CE" w14:textId="77777777" w:rsidR="008C6777" w:rsidRDefault="00B86016" w:rsidP="00246A20">
      <w:pPr>
        <w:spacing w:before="0" w:after="0"/>
      </w:pPr>
      <w:r w:rsidRPr="00B90685">
        <w:t>Je parviens à cueillir la palme de l</w:t>
      </w:r>
      <w:r w:rsidR="008C6777">
        <w:t>’</w:t>
      </w:r>
      <w:r w:rsidRPr="00B90685">
        <w:t>amour</w:t>
      </w:r>
      <w:r w:rsidR="008C6777">
        <w:t>,</w:t>
      </w:r>
    </w:p>
    <w:p w14:paraId="3E83B340" w14:textId="77777777" w:rsidR="008C6777" w:rsidRDefault="00B86016" w:rsidP="00246A20">
      <w:pPr>
        <w:spacing w:before="0" w:after="0"/>
      </w:pPr>
      <w:r w:rsidRPr="00B90685">
        <w:t>Je fais ici serment</w:t>
      </w:r>
      <w:r w:rsidR="008C6777">
        <w:t xml:space="preserve">, </w:t>
      </w:r>
      <w:r w:rsidRPr="00B90685">
        <w:t>dès que viendra le jour</w:t>
      </w:r>
      <w:r w:rsidR="008C6777">
        <w:t>,</w:t>
      </w:r>
    </w:p>
    <w:p w14:paraId="68E8F9B9" w14:textId="334D7B65" w:rsidR="008C6777" w:rsidRDefault="00B86016" w:rsidP="00246A20">
      <w:pPr>
        <w:spacing w:before="0" w:after="0"/>
      </w:pPr>
      <w:r w:rsidRPr="00B90685">
        <w:lastRenderedPageBreak/>
        <w:t>D</w:t>
      </w:r>
      <w:r w:rsidR="008C6777">
        <w:t>’</w:t>
      </w:r>
      <w:r w:rsidRPr="00B90685">
        <w:t>acheter un cheval à mon docile élève</w:t>
      </w:r>
      <w:r w:rsidR="008C6777">
        <w:t>. »</w:t>
      </w:r>
    </w:p>
    <w:p w14:paraId="46D8CC19" w14:textId="77777777" w:rsidR="000626DC" w:rsidRDefault="000626DC" w:rsidP="00246A20">
      <w:pPr>
        <w:spacing w:before="0" w:after="0"/>
      </w:pPr>
    </w:p>
    <w:p w14:paraId="21A63D65" w14:textId="77777777" w:rsidR="008C6777" w:rsidRDefault="00B86016" w:rsidP="00246A20">
      <w:pPr>
        <w:spacing w:before="0" w:after="0"/>
      </w:pPr>
      <w:r w:rsidRPr="00B90685">
        <w:t>L</w:t>
      </w:r>
      <w:r w:rsidR="008C6777">
        <w:t>’</w:t>
      </w:r>
      <w:r w:rsidRPr="00B90685">
        <w:t>enfant affriandé n</w:t>
      </w:r>
      <w:r w:rsidR="008C6777">
        <w:t>’</w:t>
      </w:r>
      <w:r w:rsidRPr="00B90685">
        <w:t>attend pas que j</w:t>
      </w:r>
      <w:r w:rsidR="008C6777">
        <w:t>’</w:t>
      </w:r>
      <w:r w:rsidRPr="00B90685">
        <w:t>achève</w:t>
      </w:r>
      <w:r w:rsidR="008C6777">
        <w:t>,</w:t>
      </w:r>
    </w:p>
    <w:p w14:paraId="0504BC8B" w14:textId="5D8064C2" w:rsidR="00B86016" w:rsidRPr="00B90685" w:rsidRDefault="00B86016" w:rsidP="00246A20">
      <w:pPr>
        <w:spacing w:before="0" w:after="0"/>
      </w:pPr>
      <w:r w:rsidRPr="00B90685">
        <w:t>Et de moi s</w:t>
      </w:r>
      <w:r w:rsidR="008C6777">
        <w:t>’</w:t>
      </w:r>
      <w:r w:rsidRPr="00B90685">
        <w:t>approchant</w:t>
      </w:r>
      <w:r w:rsidR="008C6777">
        <w:t xml:space="preserve">, </w:t>
      </w:r>
      <w:r w:rsidRPr="00B90685">
        <w:t>il semble m</w:t>
      </w:r>
      <w:r w:rsidR="008C6777">
        <w:t>’</w:t>
      </w:r>
      <w:r w:rsidRPr="00B90685">
        <w:t>inviter</w:t>
      </w:r>
    </w:p>
    <w:p w14:paraId="438DB7BC" w14:textId="77777777" w:rsidR="008C6777" w:rsidRDefault="00B86016" w:rsidP="00246A20">
      <w:pPr>
        <w:spacing w:before="0" w:after="0"/>
      </w:pPr>
      <w:r w:rsidRPr="00B90685">
        <w:t>À livrer le combat</w:t>
      </w:r>
      <w:r w:rsidR="008C6777">
        <w:t xml:space="preserve">. </w:t>
      </w:r>
      <w:r w:rsidRPr="00B90685">
        <w:t>Je cesse d</w:t>
      </w:r>
      <w:r w:rsidR="008C6777">
        <w:t>’</w:t>
      </w:r>
      <w:r w:rsidRPr="00B90685">
        <w:t>hésiter</w:t>
      </w:r>
      <w:r w:rsidR="008C6777">
        <w:t>,</w:t>
      </w:r>
    </w:p>
    <w:p w14:paraId="22F3B462" w14:textId="018E1A25" w:rsidR="00B86016" w:rsidRPr="00B90685" w:rsidRDefault="00B86016" w:rsidP="00246A20">
      <w:pPr>
        <w:spacing w:before="0" w:after="0"/>
      </w:pPr>
      <w:r w:rsidRPr="00B90685">
        <w:t>Je me jette sur lui</w:t>
      </w:r>
      <w:r w:rsidR="008C6777">
        <w:t xml:space="preserve"> : </w:t>
      </w:r>
      <w:r w:rsidRPr="00B90685">
        <w:t>ma lèvre opiniâtre</w:t>
      </w:r>
    </w:p>
    <w:p w14:paraId="450EA3E6" w14:textId="77777777" w:rsidR="008C6777" w:rsidRDefault="00B86016" w:rsidP="00246A20">
      <w:pPr>
        <w:spacing w:before="0" w:after="0"/>
      </w:pPr>
      <w:r w:rsidRPr="00B90685">
        <w:t>En cent endroits s</w:t>
      </w:r>
      <w:r w:rsidR="008C6777">
        <w:t>’</w:t>
      </w:r>
      <w:r w:rsidRPr="00B90685">
        <w:t>attache et mord ce corps d</w:t>
      </w:r>
      <w:r w:rsidR="008C6777">
        <w:t>’</w:t>
      </w:r>
      <w:r w:rsidRPr="00B90685">
        <w:t>albâtre</w:t>
      </w:r>
      <w:r w:rsidR="008C6777">
        <w:t>.</w:t>
      </w:r>
    </w:p>
    <w:p w14:paraId="27522368" w14:textId="77777777" w:rsidR="008C6777" w:rsidRDefault="00B86016" w:rsidP="00246A20">
      <w:pPr>
        <w:spacing w:before="0" w:after="0"/>
      </w:pPr>
      <w:r w:rsidRPr="00B90685">
        <w:t>Il s</w:t>
      </w:r>
      <w:r w:rsidR="008C6777">
        <w:t>’</w:t>
      </w:r>
      <w:r w:rsidRPr="00B90685">
        <w:t>agite</w:t>
      </w:r>
      <w:r w:rsidR="008C6777">
        <w:t xml:space="preserve">, </w:t>
      </w:r>
      <w:r w:rsidRPr="00B90685">
        <w:t>bondit</w:t>
      </w:r>
      <w:r w:rsidR="008C6777">
        <w:t xml:space="preserve"> ; </w:t>
      </w:r>
      <w:r w:rsidRPr="00B90685">
        <w:t>j</w:t>
      </w:r>
      <w:r w:rsidR="008C6777">
        <w:t>’</w:t>
      </w:r>
      <w:r w:rsidRPr="00B90685">
        <w:t>aiguise ses désirs</w:t>
      </w:r>
      <w:r w:rsidR="008C6777">
        <w:t>,</w:t>
      </w:r>
    </w:p>
    <w:p w14:paraId="3ED25AF5" w14:textId="5DB296DA" w:rsidR="00B86016" w:rsidRPr="00B90685" w:rsidRDefault="00B86016" w:rsidP="00246A20">
      <w:pPr>
        <w:spacing w:before="0" w:after="0"/>
      </w:pPr>
      <w:r w:rsidRPr="00B90685">
        <w:t>Et rompant tout obstacle</w:t>
      </w:r>
      <w:r w:rsidR="008C6777">
        <w:t xml:space="preserve">, </w:t>
      </w:r>
      <w:r w:rsidRPr="00B90685">
        <w:t>au centre des plaisirs</w:t>
      </w:r>
    </w:p>
    <w:p w14:paraId="26F83189" w14:textId="1971B97E" w:rsidR="00B86016" w:rsidRPr="00B90685" w:rsidRDefault="00B86016" w:rsidP="00246A20">
      <w:pPr>
        <w:spacing w:before="0" w:after="0"/>
      </w:pPr>
      <w:r w:rsidRPr="00B90685">
        <w:t>Je pénètre à la fin</w:t>
      </w:r>
      <w:r w:rsidR="008C6777">
        <w:t xml:space="preserve">… </w:t>
      </w:r>
      <w:r w:rsidRPr="00B90685">
        <w:t>Ah</w:t>
      </w:r>
      <w:r w:rsidR="008C6777">
        <w:t xml:space="preserve"> ! </w:t>
      </w:r>
      <w:r w:rsidRPr="00B90685">
        <w:t>je renonce à dire</w:t>
      </w:r>
    </w:p>
    <w:p w14:paraId="1A912804" w14:textId="41FE93FD" w:rsidR="00B86016" w:rsidRPr="00B90685" w:rsidRDefault="00B86016" w:rsidP="00246A20">
      <w:pPr>
        <w:spacing w:before="0" w:after="0"/>
      </w:pPr>
      <w:r w:rsidRPr="00B90685">
        <w:t>Ce que je ressentis</w:t>
      </w:r>
      <w:r w:rsidR="008C6777">
        <w:t xml:space="preserve"> : </w:t>
      </w:r>
      <w:r w:rsidRPr="00B90685">
        <w:t>en quels termes décrire</w:t>
      </w:r>
    </w:p>
    <w:p w14:paraId="490044B5" w14:textId="77777777" w:rsidR="008C6777" w:rsidRDefault="00B86016" w:rsidP="00246A20">
      <w:pPr>
        <w:spacing w:before="0" w:after="0"/>
      </w:pPr>
      <w:r w:rsidRPr="00B90685">
        <w:t>Un bonheur ardemment et longtemps désiré</w:t>
      </w:r>
      <w:r w:rsidR="008C6777">
        <w:t> ?</w:t>
      </w:r>
    </w:p>
    <w:p w14:paraId="268CD774" w14:textId="77777777" w:rsidR="008C6777" w:rsidRDefault="00B86016" w:rsidP="00246A20">
      <w:pPr>
        <w:spacing w:before="0" w:after="0"/>
      </w:pPr>
      <w:r w:rsidRPr="00B90685">
        <w:t>Quand je tins dans mes bras cet enfant adoré</w:t>
      </w:r>
      <w:r w:rsidR="008C6777">
        <w:t>,</w:t>
      </w:r>
    </w:p>
    <w:p w14:paraId="17FDE6DA" w14:textId="77777777" w:rsidR="008C6777" w:rsidRDefault="00B86016" w:rsidP="00246A20">
      <w:pPr>
        <w:spacing w:before="0" w:after="0"/>
      </w:pPr>
      <w:r w:rsidRPr="00B90685">
        <w:t>Ce furent des transports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ineffables délices</w:t>
      </w:r>
      <w:r w:rsidR="008C6777">
        <w:t>,</w:t>
      </w:r>
    </w:p>
    <w:p w14:paraId="1D130DC0" w14:textId="77777777" w:rsidR="008C6777" w:rsidRDefault="00B86016" w:rsidP="00246A20">
      <w:pPr>
        <w:spacing w:before="0" w:after="0"/>
      </w:pPr>
      <w:r w:rsidRPr="00B90685">
        <w:t>Comme les dieux parfois</w:t>
      </w:r>
      <w:r w:rsidR="008C6777">
        <w:t xml:space="preserve">, </w:t>
      </w:r>
      <w:r w:rsidRPr="00B90685">
        <w:t>quand ils nous sont propices</w:t>
      </w:r>
      <w:r w:rsidR="008C6777">
        <w:t>,</w:t>
      </w:r>
    </w:p>
    <w:p w14:paraId="39265E2F" w14:textId="77777777" w:rsidR="008C6777" w:rsidRDefault="00B86016" w:rsidP="00246A20">
      <w:pPr>
        <w:spacing w:before="0" w:after="0"/>
      </w:pPr>
      <w:r w:rsidRPr="00B90685">
        <w:t>Nous en laissent goûter</w:t>
      </w:r>
      <w:r w:rsidR="008C6777">
        <w:t xml:space="preserve">. </w:t>
      </w:r>
      <w:r w:rsidRPr="00B90685">
        <w:t>Ainsi passa la nuit</w:t>
      </w:r>
      <w:r w:rsidR="008C6777">
        <w:t>,</w:t>
      </w:r>
    </w:p>
    <w:p w14:paraId="71C947E3" w14:textId="7F033572" w:rsidR="00B86016" w:rsidRPr="00B90685" w:rsidRDefault="00B86016" w:rsidP="00246A20">
      <w:pPr>
        <w:spacing w:before="0" w:after="0"/>
      </w:pPr>
      <w:r w:rsidRPr="00B90685">
        <w:t>Plus rapide qu</w:t>
      </w:r>
      <w:r w:rsidR="008C6777">
        <w:t>’</w:t>
      </w:r>
      <w:r w:rsidRPr="00B90685">
        <w:t>un songe</w:t>
      </w:r>
      <w:r w:rsidR="008C6777">
        <w:t xml:space="preserve">, </w:t>
      </w:r>
      <w:r w:rsidRPr="00B90685">
        <w:t>et l</w:t>
      </w:r>
      <w:r w:rsidR="008C6777">
        <w:t>’</w:t>
      </w:r>
      <w:r w:rsidRPr="00B90685">
        <w:t>aube nous surprit</w:t>
      </w:r>
    </w:p>
    <w:p w14:paraId="3A8AFBE3" w14:textId="77777777" w:rsidR="008C6777" w:rsidRDefault="00B86016" w:rsidP="00246A20">
      <w:pPr>
        <w:spacing w:before="0" w:after="0"/>
      </w:pPr>
      <w:r w:rsidRPr="00B90685">
        <w:t>Lassés mais non vaincus</w:t>
      </w:r>
      <w:r w:rsidR="008C6777">
        <w:t xml:space="preserve">, </w:t>
      </w:r>
      <w:r w:rsidRPr="00B90685">
        <w:t>luttant avec vaillance</w:t>
      </w:r>
      <w:r w:rsidR="008C6777">
        <w:t>,</w:t>
      </w:r>
    </w:p>
    <w:p w14:paraId="5AFC9645" w14:textId="0FF81003" w:rsidR="00B86016" w:rsidRPr="00B90685" w:rsidRDefault="00B86016" w:rsidP="00246A20">
      <w:pPr>
        <w:spacing w:before="0" w:after="0"/>
      </w:pPr>
      <w:r w:rsidRPr="00B90685">
        <w:t>Quoiqu</w:t>
      </w:r>
      <w:r w:rsidR="008C6777">
        <w:t>’</w:t>
      </w:r>
      <w:r w:rsidRPr="00B90685">
        <w:t>en désespérés</w:t>
      </w:r>
      <w:r w:rsidR="008C6777">
        <w:t xml:space="preserve">, </w:t>
      </w:r>
      <w:r w:rsidRPr="00B90685">
        <w:t>contre la défaillance</w:t>
      </w:r>
    </w:p>
    <w:p w14:paraId="271DB6C6" w14:textId="6E8F1935" w:rsidR="00B86016" w:rsidRPr="00B90685" w:rsidRDefault="00B86016" w:rsidP="00246A20">
      <w:pPr>
        <w:spacing w:before="0" w:after="0"/>
      </w:pPr>
      <w:r w:rsidRPr="00B90685">
        <w:t>Qui s</w:t>
      </w:r>
      <w:r w:rsidR="008C6777">
        <w:t>’</w:t>
      </w:r>
      <w:r w:rsidRPr="00B90685">
        <w:t>emparait de nous</w:t>
      </w:r>
      <w:r w:rsidR="008C6777">
        <w:t xml:space="preserve">. </w:t>
      </w:r>
      <w:r w:rsidRPr="00B90685">
        <w:t>Il fallut bien pourtant</w:t>
      </w:r>
    </w:p>
    <w:p w14:paraId="39F99E60" w14:textId="77777777" w:rsidR="00B86016" w:rsidRPr="00B90685" w:rsidRDefault="00B86016" w:rsidP="00246A20">
      <w:pPr>
        <w:spacing w:before="0" w:after="0"/>
      </w:pPr>
      <w:r w:rsidRPr="00B90685">
        <w:t>Quitter mon cher disciple et le jour éclatant</w:t>
      </w:r>
    </w:p>
    <w:p w14:paraId="45AF8FF5" w14:textId="77777777" w:rsidR="008C6777" w:rsidRDefault="00B86016" w:rsidP="00246A20">
      <w:pPr>
        <w:spacing w:before="0" w:after="0"/>
      </w:pPr>
      <w:r w:rsidRPr="00B90685">
        <w:t>De son lit me chassa</w:t>
      </w:r>
      <w:r w:rsidR="008C6777">
        <w:t>.</w:t>
      </w:r>
    </w:p>
    <w:p w14:paraId="47512DCA" w14:textId="77777777" w:rsidR="000626DC" w:rsidRDefault="000626DC" w:rsidP="00246A20">
      <w:pPr>
        <w:spacing w:before="0" w:after="0"/>
      </w:pPr>
    </w:p>
    <w:p w14:paraId="49E7C7D9" w14:textId="00EE012B" w:rsidR="00B86016" w:rsidRPr="008C6777" w:rsidRDefault="00B86016" w:rsidP="00246A20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avais une promesse</w:t>
      </w:r>
    </w:p>
    <w:p w14:paraId="5BEAB2F6" w14:textId="7AF6C366" w:rsidR="00B86016" w:rsidRPr="00B90685" w:rsidRDefault="00B86016" w:rsidP="00246A20">
      <w:pPr>
        <w:spacing w:before="0" w:after="0"/>
      </w:pPr>
      <w:r w:rsidRPr="00B90685">
        <w:t>À tenir</w:t>
      </w:r>
      <w:r w:rsidR="008C6777">
        <w:t xml:space="preserve"> ; </w:t>
      </w:r>
      <w:r w:rsidRPr="00B90685">
        <w:t>je sortis</w:t>
      </w:r>
      <w:r w:rsidR="008C6777">
        <w:t xml:space="preserve">, </w:t>
      </w:r>
      <w:r w:rsidRPr="00B90685">
        <w:t>comptant sur mon adresse</w:t>
      </w:r>
    </w:p>
    <w:p w14:paraId="55E06D1E" w14:textId="39512451" w:rsidR="00B86016" w:rsidRPr="00B90685" w:rsidRDefault="00B86016" w:rsidP="00246A20">
      <w:pPr>
        <w:spacing w:before="0" w:after="0"/>
      </w:pPr>
      <w:r w:rsidRPr="00B90685">
        <w:t>Pour m</w:t>
      </w:r>
      <w:r w:rsidR="008C6777">
        <w:t>’</w:t>
      </w:r>
      <w:r w:rsidRPr="00B90685">
        <w:t>en débarrasser</w:t>
      </w:r>
      <w:r w:rsidR="008C6777">
        <w:t xml:space="preserve">, </w:t>
      </w:r>
      <w:r w:rsidRPr="00B90685">
        <w:t>car outre qu</w:t>
      </w:r>
      <w:r w:rsidR="008C6777">
        <w:t>’</w:t>
      </w:r>
      <w:r w:rsidRPr="00B90685">
        <w:t>un cheval</w:t>
      </w:r>
    </w:p>
    <w:p w14:paraId="5E37B8BD" w14:textId="77777777" w:rsidR="008C6777" w:rsidRDefault="00B86016" w:rsidP="00246A20">
      <w:pPr>
        <w:spacing w:before="0" w:after="0"/>
      </w:pPr>
      <w:r w:rsidRPr="00B90685">
        <w:t>Est plus cher qu</w:t>
      </w:r>
      <w:r w:rsidR="008C6777">
        <w:t>’</w:t>
      </w:r>
      <w:r w:rsidRPr="00B90685">
        <w:t>un pigeon</w:t>
      </w:r>
      <w:r w:rsidR="008C6777">
        <w:t xml:space="preserve">, </w:t>
      </w:r>
      <w:r w:rsidRPr="00B90685">
        <w:t>un pareil animal</w:t>
      </w:r>
      <w:r w:rsidR="008C6777">
        <w:t>,</w:t>
      </w:r>
    </w:p>
    <w:p w14:paraId="780BC519" w14:textId="7B3292D4" w:rsidR="00B86016" w:rsidRPr="00B90685" w:rsidRDefault="00B86016" w:rsidP="00246A20">
      <w:pPr>
        <w:spacing w:before="0" w:after="0"/>
      </w:pPr>
      <w:r w:rsidRPr="00B90685">
        <w:t>Cadeau trop important</w:t>
      </w:r>
      <w:r w:rsidR="008C6777">
        <w:t xml:space="preserve">, </w:t>
      </w:r>
      <w:r w:rsidRPr="00B90685">
        <w:t>risquait de compromettre</w:t>
      </w:r>
    </w:p>
    <w:p w14:paraId="769559DF" w14:textId="5EC6ABB0" w:rsidR="00B86016" w:rsidRPr="00B90685" w:rsidRDefault="00B86016" w:rsidP="00246A20">
      <w:pPr>
        <w:spacing w:before="0" w:after="0"/>
      </w:pPr>
      <w:r w:rsidRPr="00B90685">
        <w:t>Ma réputation</w:t>
      </w:r>
      <w:r w:rsidR="008C6777">
        <w:t xml:space="preserve"> ; </w:t>
      </w:r>
      <w:r w:rsidRPr="00B90685">
        <w:t>le père aurait pu mettre</w:t>
      </w:r>
    </w:p>
    <w:p w14:paraId="7BE96083" w14:textId="77777777" w:rsidR="008C6777" w:rsidRDefault="00B86016" w:rsidP="00246A20">
      <w:pPr>
        <w:spacing w:before="0" w:after="0"/>
      </w:pPr>
      <w:r w:rsidRPr="00B90685">
        <w:t>Obstacle à mes plaisirs</w:t>
      </w:r>
      <w:r w:rsidR="008C6777">
        <w:t xml:space="preserve">, </w:t>
      </w:r>
      <w:r w:rsidRPr="00B90685">
        <w:t>m</w:t>
      </w:r>
      <w:r w:rsidR="008C6777">
        <w:t>’</w:t>
      </w:r>
      <w:r w:rsidRPr="00B90685">
        <w:t>éloigner de son fils</w:t>
      </w:r>
      <w:r w:rsidR="008C6777">
        <w:t>.</w:t>
      </w:r>
    </w:p>
    <w:p w14:paraId="0213F100" w14:textId="77777777" w:rsidR="008C6777" w:rsidRDefault="00B86016" w:rsidP="00246A20">
      <w:pPr>
        <w:spacing w:before="0" w:after="0"/>
      </w:pPr>
      <w:r w:rsidRPr="00B90685">
        <w:t>Ces raisons agitant mon esprit indécis</w:t>
      </w:r>
      <w:r w:rsidR="008C6777">
        <w:t>,</w:t>
      </w:r>
    </w:p>
    <w:p w14:paraId="7A17432C" w14:textId="77777777" w:rsidR="008C6777" w:rsidRDefault="00B86016" w:rsidP="00246A20">
      <w:pPr>
        <w:spacing w:before="0" w:after="0"/>
      </w:pPr>
      <w:r w:rsidRPr="00B90685">
        <w:t>Quelques heures après</w:t>
      </w:r>
      <w:r w:rsidR="008C6777">
        <w:t xml:space="preserve">, </w:t>
      </w:r>
      <w:r w:rsidRPr="00B90685">
        <w:t>je rentrais les mains vides</w:t>
      </w:r>
      <w:r w:rsidR="008C6777">
        <w:t>.</w:t>
      </w:r>
    </w:p>
    <w:p w14:paraId="60B907F5" w14:textId="77777777" w:rsidR="008C6777" w:rsidRDefault="00B86016" w:rsidP="00246A20">
      <w:pPr>
        <w:spacing w:before="0" w:after="0"/>
      </w:pPr>
      <w:r w:rsidRPr="00B90685">
        <w:t>Mon disciple attendait</w:t>
      </w:r>
      <w:r w:rsidR="008C6777">
        <w:t xml:space="preserve">, </w:t>
      </w:r>
      <w:r w:rsidRPr="00B90685">
        <w:t>et ses regards avides</w:t>
      </w:r>
      <w:r w:rsidR="008C6777">
        <w:t>,</w:t>
      </w:r>
    </w:p>
    <w:p w14:paraId="1E0847BC" w14:textId="77777777" w:rsidR="008C6777" w:rsidRDefault="00B86016" w:rsidP="00246A20">
      <w:pPr>
        <w:spacing w:before="0" w:after="0"/>
      </w:pPr>
      <w:r w:rsidRPr="00B90685">
        <w:lastRenderedPageBreak/>
        <w:t>Curieux</w:t>
      </w:r>
      <w:r w:rsidR="008C6777">
        <w:t xml:space="preserve">, </w:t>
      </w:r>
      <w:r w:rsidRPr="00B90685">
        <w:t>sur les miens obstinément fixés</w:t>
      </w:r>
      <w:r w:rsidR="008C6777">
        <w:t>,</w:t>
      </w:r>
    </w:p>
    <w:p w14:paraId="4CFA3D4A" w14:textId="35732968" w:rsidR="00B86016" w:rsidRPr="00B90685" w:rsidRDefault="00B86016" w:rsidP="00246A20">
      <w:pPr>
        <w:spacing w:before="0" w:after="0"/>
      </w:pPr>
      <w:r w:rsidRPr="00B90685">
        <w:t>Semblaient m</w:t>
      </w:r>
      <w:r w:rsidR="008C6777">
        <w:t>’</w:t>
      </w:r>
      <w:r w:rsidRPr="00B90685">
        <w:t>interroger</w:t>
      </w:r>
      <w:r w:rsidR="008C6777">
        <w:t xml:space="preserve"> ; </w:t>
      </w:r>
      <w:r w:rsidRPr="00B90685">
        <w:t>ils me disaient assez</w:t>
      </w:r>
    </w:p>
    <w:p w14:paraId="372A3B85" w14:textId="77777777" w:rsidR="008C6777" w:rsidRDefault="00B86016" w:rsidP="00246A20">
      <w:pPr>
        <w:spacing w:before="0" w:after="0"/>
      </w:pPr>
      <w:r w:rsidRPr="00B90685">
        <w:t>Qu</w:t>
      </w:r>
      <w:r w:rsidR="008C6777">
        <w:t>’</w:t>
      </w:r>
      <w:r w:rsidRPr="00B90685">
        <w:t>il était mécontent</w:t>
      </w:r>
      <w:r w:rsidR="008C6777">
        <w:t>. « </w:t>
      </w:r>
      <w:r w:rsidRPr="00B90685">
        <w:t>Hé</w:t>
      </w:r>
      <w:r w:rsidR="008C6777">
        <w:t xml:space="preserve"> ! </w:t>
      </w:r>
      <w:r w:rsidRPr="00B90685">
        <w:t>je comptais</w:t>
      </w:r>
      <w:r w:rsidR="008C6777">
        <w:t xml:space="preserve">, </w:t>
      </w:r>
      <w:r w:rsidRPr="00B90685">
        <w:t>mon maître</w:t>
      </w:r>
      <w:r w:rsidR="008C6777">
        <w:t>,</w:t>
      </w:r>
    </w:p>
    <w:p w14:paraId="567CAA0A" w14:textId="77777777" w:rsidR="008C6777" w:rsidRDefault="00B86016" w:rsidP="00246A20">
      <w:pPr>
        <w:spacing w:before="0" w:after="0"/>
      </w:pPr>
      <w:r w:rsidRPr="00B90685">
        <w:t>Sur un joli cheval</w:t>
      </w:r>
      <w:r w:rsidR="008C6777">
        <w:t xml:space="preserve">… </w:t>
      </w:r>
      <w:r w:rsidRPr="00B90685">
        <w:t>je ne vois rien paraître</w:t>
      </w:r>
      <w:r w:rsidR="008C6777">
        <w:t>,</w:t>
      </w:r>
    </w:p>
    <w:p w14:paraId="580E6135" w14:textId="53DD7293" w:rsidR="008C6777" w:rsidRDefault="00B86016" w:rsidP="00246A20">
      <w:pPr>
        <w:spacing w:before="0" w:after="0"/>
      </w:pPr>
      <w:r w:rsidRPr="00B90685">
        <w:t>Dit-il avec dépit</w:t>
      </w:r>
      <w:r w:rsidR="008C6777">
        <w:t xml:space="preserve">. </w:t>
      </w:r>
      <w:r w:rsidR="000626DC">
        <w:t>—</w:t>
      </w:r>
      <w:r w:rsidR="008C6777">
        <w:t xml:space="preserve"> </w:t>
      </w:r>
      <w:r w:rsidRPr="00B90685">
        <w:t>Dès demain tu l</w:t>
      </w:r>
      <w:r w:rsidR="008C6777">
        <w:t>’</w:t>
      </w:r>
      <w:r w:rsidRPr="00B90685">
        <w:t>auras</w:t>
      </w:r>
      <w:r w:rsidR="008C6777">
        <w:t>,</w:t>
      </w:r>
    </w:p>
    <w:p w14:paraId="268ABF32" w14:textId="77777777" w:rsidR="008C6777" w:rsidRDefault="00B86016" w:rsidP="00246A20">
      <w:pPr>
        <w:spacing w:before="0" w:after="0"/>
      </w:pPr>
      <w:r w:rsidRPr="00B90685">
        <w:t>Lui dis-je</w:t>
      </w:r>
      <w:r w:rsidR="008C6777">
        <w:t xml:space="preserve">, </w:t>
      </w:r>
      <w:r w:rsidRPr="00B90685">
        <w:t>le serrant tendrement dans mes bras</w:t>
      </w:r>
      <w:r w:rsidR="008C6777">
        <w:t> ;</w:t>
      </w:r>
    </w:p>
    <w:p w14:paraId="00AED727" w14:textId="3AB400AD" w:rsidR="00B86016" w:rsidRPr="00B90685" w:rsidRDefault="00B86016" w:rsidP="00246A20">
      <w:pPr>
        <w:spacing w:before="0" w:after="0"/>
      </w:pPr>
      <w:r w:rsidRPr="00B90685">
        <w:t>Je n</w:t>
      </w:r>
      <w:r w:rsidR="008C6777">
        <w:t>’</w:t>
      </w:r>
      <w:r w:rsidRPr="00B90685">
        <w:t>en ai pas trouvé qui méritât la peine</w:t>
      </w:r>
    </w:p>
    <w:p w14:paraId="4E80A093" w14:textId="7491DAEC" w:rsidR="00B86016" w:rsidRPr="00B90685" w:rsidRDefault="00B86016" w:rsidP="00246A20">
      <w:pPr>
        <w:spacing w:before="0" w:after="0"/>
      </w:pPr>
      <w:r w:rsidRPr="00B90685">
        <w:t>D</w:t>
      </w:r>
      <w:r w:rsidR="008C6777">
        <w:t>’</w:t>
      </w:r>
      <w:r w:rsidRPr="00B90685">
        <w:t>être monté par toi</w:t>
      </w:r>
      <w:r w:rsidR="008C6777">
        <w:t xml:space="preserve">. </w:t>
      </w:r>
      <w:r w:rsidR="000626DC">
        <w:t>—</w:t>
      </w:r>
      <w:r w:rsidR="008C6777">
        <w:t xml:space="preserve"> </w:t>
      </w:r>
      <w:r w:rsidRPr="00B90685">
        <w:t>C</w:t>
      </w:r>
      <w:r w:rsidR="008C6777">
        <w:t>’</w:t>
      </w:r>
      <w:r w:rsidRPr="00B90685">
        <w:t>est bon</w:t>
      </w:r>
      <w:r w:rsidR="008C6777">
        <w:t xml:space="preserve">, </w:t>
      </w:r>
      <w:r w:rsidRPr="00B90685">
        <w:t>la nuit prochaine</w:t>
      </w:r>
    </w:p>
    <w:p w14:paraId="27491FFF" w14:textId="77777777" w:rsidR="008C6777" w:rsidRDefault="00B86016" w:rsidP="00246A20">
      <w:pPr>
        <w:spacing w:before="0" w:after="0"/>
      </w:pPr>
      <w:r w:rsidRPr="00B90685">
        <w:t>Je t</w:t>
      </w:r>
      <w:r w:rsidR="008C6777">
        <w:t>’</w:t>
      </w:r>
      <w:r w:rsidRPr="00B90685">
        <w:t>engage à venir déranger mon repos</w:t>
      </w:r>
      <w:r w:rsidR="008C6777">
        <w:t>,</w:t>
      </w:r>
    </w:p>
    <w:p w14:paraId="04BD337D" w14:textId="77777777" w:rsidR="008C6777" w:rsidRDefault="00B86016" w:rsidP="00246A20">
      <w:pPr>
        <w:spacing w:before="0" w:after="0"/>
      </w:pPr>
      <w:r w:rsidRPr="00B90685">
        <w:t>Et tu verras</w:t>
      </w:r>
      <w:r w:rsidR="008C6777">
        <w:t> ! »</w:t>
      </w:r>
      <w:r w:rsidRPr="00B90685">
        <w:t xml:space="preserve"> dit-il</w:t>
      </w:r>
      <w:r w:rsidR="008C6777">
        <w:t xml:space="preserve">, </w:t>
      </w:r>
      <w:r w:rsidRPr="00B90685">
        <w:t>en me tournant le dos</w:t>
      </w:r>
      <w:r w:rsidR="008C6777">
        <w:t>.</w:t>
      </w:r>
    </w:p>
    <w:p w14:paraId="16245FFD" w14:textId="77777777" w:rsidR="008C6777" w:rsidRDefault="00B86016" w:rsidP="00246A20">
      <w:pPr>
        <w:spacing w:before="0" w:after="0"/>
      </w:pPr>
      <w:r w:rsidRPr="00B90685">
        <w:t>Je m</w:t>
      </w:r>
      <w:r w:rsidR="008C6777">
        <w:t>’</w:t>
      </w:r>
      <w:r w:rsidRPr="00B90685">
        <w:t>éloignai confus</w:t>
      </w:r>
      <w:r w:rsidR="008C6777">
        <w:t xml:space="preserve">. </w:t>
      </w:r>
      <w:r w:rsidRPr="00B90685">
        <w:t>Malgré cette menace</w:t>
      </w:r>
      <w:r w:rsidR="008C6777">
        <w:t>,</w:t>
      </w:r>
    </w:p>
    <w:p w14:paraId="21DC7555" w14:textId="77777777" w:rsidR="008C6777" w:rsidRDefault="00B86016" w:rsidP="00246A20">
      <w:pPr>
        <w:spacing w:before="0" w:after="0"/>
      </w:pPr>
      <w:r w:rsidRPr="00B90685">
        <w:t>Lorsque revint la nuit</w:t>
      </w:r>
      <w:r w:rsidR="008C6777">
        <w:t xml:space="preserve">, </w:t>
      </w:r>
      <w:r w:rsidRPr="00B90685">
        <w:t>rappelant mon audace</w:t>
      </w:r>
      <w:r w:rsidR="008C6777">
        <w:t>,</w:t>
      </w:r>
    </w:p>
    <w:p w14:paraId="5E991469" w14:textId="77777777" w:rsidR="008C6777" w:rsidRDefault="00B86016" w:rsidP="00246A20">
      <w:pPr>
        <w:spacing w:before="0" w:after="0"/>
      </w:pPr>
      <w:r w:rsidRPr="00B90685">
        <w:t>Je gagnai doucement son lit</w:t>
      </w:r>
      <w:r w:rsidR="008C6777">
        <w:t xml:space="preserve"> ; </w:t>
      </w:r>
      <w:r w:rsidRPr="00B90685">
        <w:t>là j</w:t>
      </w:r>
      <w:r w:rsidR="008C6777">
        <w:t>’</w:t>
      </w:r>
      <w:r w:rsidRPr="00B90685">
        <w:t>eus recours</w:t>
      </w:r>
      <w:r w:rsidR="008C6777">
        <w:t>,</w:t>
      </w:r>
    </w:p>
    <w:p w14:paraId="30D973BF" w14:textId="218DF913" w:rsidR="00B86016" w:rsidRPr="00B90685" w:rsidRDefault="00B86016" w:rsidP="00246A20">
      <w:pPr>
        <w:spacing w:before="0" w:after="0"/>
      </w:pPr>
      <w:r w:rsidRPr="00B90685">
        <w:t>Espérant le fléchir</w:t>
      </w:r>
      <w:r w:rsidR="008C6777">
        <w:t xml:space="preserve">, </w:t>
      </w:r>
      <w:r w:rsidRPr="00B90685">
        <w:t>aux plus tendres discours</w:t>
      </w:r>
    </w:p>
    <w:p w14:paraId="213A3C7B" w14:textId="1BA5A33B" w:rsidR="00B86016" w:rsidRPr="00B90685" w:rsidRDefault="00B86016" w:rsidP="00246A20">
      <w:pPr>
        <w:spacing w:before="0" w:after="0"/>
      </w:pPr>
      <w:r w:rsidRPr="00B90685">
        <w:t>Assez bas murmurés</w:t>
      </w:r>
      <w:r w:rsidR="008C6777">
        <w:t xml:space="preserve">, </w:t>
      </w:r>
      <w:r w:rsidRPr="00B90685">
        <w:t>toutefois</w:t>
      </w:r>
      <w:r w:rsidR="008C6777">
        <w:t xml:space="preserve">, </w:t>
      </w:r>
      <w:r w:rsidRPr="00B90685">
        <w:t>car mon hôte</w:t>
      </w:r>
    </w:p>
    <w:p w14:paraId="68374F43" w14:textId="77777777" w:rsidR="008C6777" w:rsidRDefault="00B86016" w:rsidP="00246A20">
      <w:pPr>
        <w:spacing w:before="0" w:after="0"/>
      </w:pPr>
      <w:r w:rsidRPr="00B90685">
        <w:t>Tout près de là couchait</w:t>
      </w:r>
      <w:r w:rsidR="008C6777">
        <w:t xml:space="preserve">. </w:t>
      </w:r>
      <w:r w:rsidRPr="00B90685">
        <w:t>Je convins de ma faute</w:t>
      </w:r>
      <w:r w:rsidR="008C6777">
        <w:t>,</w:t>
      </w:r>
    </w:p>
    <w:p w14:paraId="71811DE1" w14:textId="31B0D710" w:rsidR="00B86016" w:rsidRPr="00B90685" w:rsidRDefault="00B86016" w:rsidP="00246A20">
      <w:pPr>
        <w:spacing w:before="0" w:after="0"/>
      </w:pPr>
      <w:r w:rsidRPr="00B90685">
        <w:t>Humblement</w:t>
      </w:r>
      <w:r w:rsidR="008C6777">
        <w:t xml:space="preserve">, </w:t>
      </w:r>
      <w:r w:rsidRPr="00B90685">
        <w:t>en pleurant</w:t>
      </w:r>
      <w:r w:rsidR="008C6777">
        <w:t xml:space="preserve"> ; </w:t>
      </w:r>
      <w:r w:rsidRPr="00B90685">
        <w:t>mais j</w:t>
      </w:r>
      <w:r w:rsidR="008C6777">
        <w:t>’</w:t>
      </w:r>
      <w:r w:rsidRPr="00B90685">
        <w:t>eus beau lui jurer</w:t>
      </w:r>
    </w:p>
    <w:p w14:paraId="7302259D" w14:textId="77777777" w:rsidR="008C6777" w:rsidRDefault="00B86016" w:rsidP="00246A20">
      <w:pPr>
        <w:spacing w:before="0" w:after="0"/>
      </w:pPr>
      <w:r w:rsidRPr="00B90685">
        <w:t>Que je n</w:t>
      </w:r>
      <w:r w:rsidR="008C6777">
        <w:t>’</w:t>
      </w:r>
      <w:r w:rsidRPr="00B90685">
        <w:t>épargnerais rien pour la réparer</w:t>
      </w:r>
      <w:r w:rsidR="008C6777">
        <w:t>,</w:t>
      </w:r>
    </w:p>
    <w:p w14:paraId="5BDEA1F3" w14:textId="77777777" w:rsidR="008C6777" w:rsidRDefault="00B86016" w:rsidP="00246A20">
      <w:pPr>
        <w:spacing w:before="0" w:after="0"/>
      </w:pPr>
      <w:r w:rsidRPr="00B90685">
        <w:t>Je ne pus parvenir à calmer sa colère</w:t>
      </w:r>
      <w:r w:rsidR="008C6777">
        <w:t> :</w:t>
      </w:r>
    </w:p>
    <w:p w14:paraId="080BBA9E" w14:textId="3469DA0B" w:rsidR="008C6777" w:rsidRDefault="008C6777" w:rsidP="00246A20">
      <w:pPr>
        <w:spacing w:before="0" w:after="0"/>
      </w:pPr>
      <w:r>
        <w:t>« </w:t>
      </w:r>
      <w:r w:rsidR="00B86016" w:rsidRPr="00B90685">
        <w:t>Dors</w:t>
      </w:r>
      <w:r>
        <w:t xml:space="preserve">, </w:t>
      </w:r>
      <w:r w:rsidR="00B86016" w:rsidRPr="00B90685">
        <w:t>dors</w:t>
      </w:r>
      <w:r>
        <w:t xml:space="preserve">, </w:t>
      </w:r>
      <w:r w:rsidR="00B86016" w:rsidRPr="00B90685">
        <w:t>répondit-il</w:t>
      </w:r>
      <w:r>
        <w:t xml:space="preserve">, </w:t>
      </w:r>
      <w:r w:rsidR="00B86016" w:rsidRPr="00B90685">
        <w:t>ou j</w:t>
      </w:r>
      <w:r>
        <w:t>’</w:t>
      </w:r>
      <w:r w:rsidR="00B86016" w:rsidRPr="00B90685">
        <w:t>éveille mon père</w:t>
      </w:r>
      <w:r>
        <w:t> ! »</w:t>
      </w:r>
    </w:p>
    <w:p w14:paraId="5FBF3AD8" w14:textId="77777777" w:rsidR="000626DC" w:rsidRDefault="000626DC" w:rsidP="00246A20">
      <w:pPr>
        <w:spacing w:before="0" w:after="0"/>
      </w:pPr>
    </w:p>
    <w:p w14:paraId="6B537B13" w14:textId="77777777" w:rsidR="008C6777" w:rsidRDefault="00B86016" w:rsidP="00246A20">
      <w:pPr>
        <w:spacing w:before="0" w:after="0"/>
      </w:pPr>
      <w:r w:rsidRPr="00B90685">
        <w:t>Je ne cacherai point que grande était ma peur</w:t>
      </w:r>
      <w:r w:rsidR="008C6777">
        <w:t> ;</w:t>
      </w:r>
    </w:p>
    <w:p w14:paraId="733E3E2E" w14:textId="77777777" w:rsidR="008C6777" w:rsidRDefault="00B86016" w:rsidP="00246A20">
      <w:pPr>
        <w:spacing w:before="0" w:after="0"/>
      </w:pPr>
      <w:r w:rsidRPr="00B90685">
        <w:t>Cependant le péril stimulant mon ardeur</w:t>
      </w:r>
      <w:r w:rsidR="008C6777">
        <w:t>,</w:t>
      </w:r>
    </w:p>
    <w:p w14:paraId="6176F643" w14:textId="7CA579CA" w:rsidR="00B86016" w:rsidRPr="00B90685" w:rsidRDefault="00B86016" w:rsidP="00246A20">
      <w:pPr>
        <w:spacing w:before="0" w:after="0"/>
      </w:pPr>
      <w:r w:rsidRPr="00B90685">
        <w:t>Je risquai la bataille</w:t>
      </w:r>
      <w:r w:rsidR="008C6777">
        <w:t xml:space="preserve">, </w:t>
      </w:r>
      <w:r w:rsidRPr="00B90685">
        <w:t>et ma persévérance</w:t>
      </w:r>
    </w:p>
    <w:p w14:paraId="14120559" w14:textId="77777777" w:rsidR="008C6777" w:rsidRDefault="00B86016" w:rsidP="00246A20">
      <w:pPr>
        <w:spacing w:before="0" w:after="0"/>
      </w:pPr>
      <w:r w:rsidRPr="00B90685">
        <w:t>Aisément triompha de cette résistance</w:t>
      </w:r>
      <w:r w:rsidR="008C6777">
        <w:t>,</w:t>
      </w:r>
    </w:p>
    <w:p w14:paraId="4058014F" w14:textId="35E45808" w:rsidR="00B86016" w:rsidRPr="00B90685" w:rsidRDefault="00B86016" w:rsidP="00246A20">
      <w:pPr>
        <w:spacing w:before="0" w:after="0"/>
      </w:pPr>
      <w:r w:rsidRPr="00B90685">
        <w:t>Un peu molle</w:t>
      </w:r>
      <w:r w:rsidR="008C6777">
        <w:t xml:space="preserve">, </w:t>
      </w:r>
      <w:r w:rsidRPr="00B90685">
        <w:t>il est vrai</w:t>
      </w:r>
      <w:r w:rsidR="008C6777">
        <w:t xml:space="preserve"> ; </w:t>
      </w:r>
      <w:r w:rsidRPr="00B90685">
        <w:t>l</w:t>
      </w:r>
      <w:r w:rsidR="008C6777">
        <w:t>’</w:t>
      </w:r>
      <w:r w:rsidRPr="00B90685">
        <w:t>enfant ne demandait</w:t>
      </w:r>
    </w:p>
    <w:p w14:paraId="1D2F98F7" w14:textId="77777777" w:rsidR="008C6777" w:rsidRDefault="00B86016" w:rsidP="00246A20">
      <w:pPr>
        <w:spacing w:before="0" w:after="0"/>
      </w:pPr>
      <w:r w:rsidRPr="00B90685">
        <w:t>Qu</w:t>
      </w:r>
      <w:r w:rsidR="008C6777">
        <w:t>’</w:t>
      </w:r>
      <w:r w:rsidRPr="00B90685">
        <w:t>à se laisser ravir ce qu</w:t>
      </w:r>
      <w:r w:rsidR="008C6777">
        <w:t>’</w:t>
      </w:r>
      <w:r w:rsidRPr="00B90685">
        <w:t>il me refusait</w:t>
      </w:r>
      <w:r w:rsidR="008C6777">
        <w:t> ;</w:t>
      </w:r>
    </w:p>
    <w:p w14:paraId="5759C295" w14:textId="77777777" w:rsidR="008C6777" w:rsidRDefault="00B86016" w:rsidP="00246A20">
      <w:pPr>
        <w:spacing w:before="0" w:after="0"/>
      </w:pPr>
      <w:r w:rsidRPr="00B90685">
        <w:t>Après avoir reçu mes premières caresses</w:t>
      </w:r>
      <w:r w:rsidR="008C6777">
        <w:t> :</w:t>
      </w:r>
    </w:p>
    <w:p w14:paraId="4951B022" w14:textId="77777777" w:rsidR="008C6777" w:rsidRDefault="008C6777" w:rsidP="00246A20">
      <w:pPr>
        <w:spacing w:before="0" w:after="0"/>
      </w:pPr>
      <w:r>
        <w:t>« </w:t>
      </w:r>
      <w:r w:rsidR="00B86016" w:rsidRPr="00B90685">
        <w:t>Est-ce ainsi</w:t>
      </w:r>
      <w:r>
        <w:t xml:space="preserve">, </w:t>
      </w:r>
      <w:r w:rsidR="00B86016" w:rsidRPr="00B90685">
        <w:t>me dit-il</w:t>
      </w:r>
      <w:r>
        <w:t xml:space="preserve">, </w:t>
      </w:r>
      <w:r w:rsidR="00B86016" w:rsidRPr="00B90685">
        <w:t>que tu tiens tes promesses</w:t>
      </w:r>
      <w:r>
        <w:t> ?</w:t>
      </w:r>
    </w:p>
    <w:p w14:paraId="4BAF16ED" w14:textId="77777777" w:rsidR="008C6777" w:rsidRDefault="00B86016" w:rsidP="00246A20">
      <w:pPr>
        <w:spacing w:before="0" w:after="0"/>
      </w:pPr>
      <w:r w:rsidRPr="00B90685">
        <w:t>Moi je te donne tout sans te promettre rien</w:t>
      </w:r>
      <w:r w:rsidR="008C6777">
        <w:t> ;</w:t>
      </w:r>
    </w:p>
    <w:p w14:paraId="468B523A" w14:textId="77777777" w:rsidR="008C6777" w:rsidRDefault="00B86016" w:rsidP="00246A20">
      <w:pPr>
        <w:spacing w:before="0" w:after="0"/>
      </w:pPr>
      <w:r w:rsidRPr="00B90685">
        <w:t>C</w:t>
      </w:r>
      <w:r w:rsidR="008C6777">
        <w:t>’</w:t>
      </w:r>
      <w:r w:rsidRPr="00B90685">
        <w:t>est en paroles</w:t>
      </w:r>
      <w:r w:rsidR="008C6777">
        <w:t xml:space="preserve">, </w:t>
      </w:r>
      <w:r w:rsidRPr="00B90685">
        <w:t>toi</w:t>
      </w:r>
      <w:r w:rsidR="008C6777">
        <w:t xml:space="preserve">, </w:t>
      </w:r>
      <w:r w:rsidRPr="00B90685">
        <w:t>que tu manges ton bien</w:t>
      </w:r>
      <w:r w:rsidR="008C6777">
        <w:t>.</w:t>
      </w:r>
    </w:p>
    <w:p w14:paraId="0FDCB24C" w14:textId="77777777" w:rsidR="008C6777" w:rsidRDefault="00B86016" w:rsidP="00246A20">
      <w:pPr>
        <w:spacing w:before="0" w:after="0"/>
      </w:pPr>
      <w:r w:rsidRPr="00B90685">
        <w:t>Est-il cher</w:t>
      </w:r>
      <w:r w:rsidR="008C6777">
        <w:t xml:space="preserve">, </w:t>
      </w:r>
      <w:r w:rsidRPr="00B90685">
        <w:t>le cheval</w:t>
      </w:r>
      <w:r w:rsidR="008C6777">
        <w:t> ? »</w:t>
      </w:r>
      <w:r w:rsidRPr="00B90685">
        <w:t xml:space="preserve"> J</w:t>
      </w:r>
      <w:r w:rsidR="008C6777">
        <w:t>’</w:t>
      </w:r>
      <w:r w:rsidRPr="00B90685">
        <w:t>eus peine à me défendre</w:t>
      </w:r>
      <w:r w:rsidR="008C6777">
        <w:t> ;</w:t>
      </w:r>
    </w:p>
    <w:p w14:paraId="1D34D1A3" w14:textId="69DE4A7E" w:rsidR="00B86016" w:rsidRPr="00B90685" w:rsidRDefault="00B86016" w:rsidP="00246A20">
      <w:pPr>
        <w:spacing w:before="0" w:after="0"/>
      </w:pPr>
      <w:r w:rsidRPr="00B90685">
        <w:t>Le railleur obstiné ne voulait pas se rendre</w:t>
      </w:r>
    </w:p>
    <w:p w14:paraId="37765FF8" w14:textId="77777777" w:rsidR="008C6777" w:rsidRDefault="00B86016" w:rsidP="00246A20">
      <w:pPr>
        <w:spacing w:before="0" w:after="0"/>
      </w:pPr>
      <w:r w:rsidRPr="00B90685">
        <w:lastRenderedPageBreak/>
        <w:t>À mes raisons</w:t>
      </w:r>
      <w:r w:rsidR="008C6777">
        <w:t xml:space="preserve"> ; </w:t>
      </w:r>
      <w:r w:rsidRPr="00B90685">
        <w:t>enfin nous signâmes la paix</w:t>
      </w:r>
      <w:r w:rsidR="008C6777">
        <w:t>.</w:t>
      </w:r>
    </w:p>
    <w:p w14:paraId="5282A022" w14:textId="77777777" w:rsidR="000626DC" w:rsidRDefault="000626DC" w:rsidP="00246A20">
      <w:pPr>
        <w:spacing w:before="0" w:after="0"/>
      </w:pPr>
    </w:p>
    <w:p w14:paraId="354C64DB" w14:textId="20B0BE04" w:rsidR="00B86016" w:rsidRPr="00B90685" w:rsidRDefault="00B86016" w:rsidP="00246A20">
      <w:pPr>
        <w:spacing w:before="0" w:after="0"/>
      </w:pPr>
      <w:r w:rsidRPr="00B90685">
        <w:t>Accablé de sommeil</w:t>
      </w:r>
      <w:r w:rsidR="008C6777">
        <w:t xml:space="preserve">, </w:t>
      </w:r>
      <w:r w:rsidRPr="00B90685">
        <w:t>depuis peu je goûtais</w:t>
      </w:r>
    </w:p>
    <w:p w14:paraId="366358B8" w14:textId="77777777" w:rsidR="008C6777" w:rsidRDefault="00B86016" w:rsidP="00246A20">
      <w:pPr>
        <w:spacing w:before="0" w:after="0"/>
      </w:pPr>
      <w:r w:rsidRPr="00B90685">
        <w:t>Un repos bien gagné</w:t>
      </w:r>
      <w:r w:rsidR="008C6777">
        <w:t xml:space="preserve">, </w:t>
      </w:r>
      <w:r w:rsidRPr="00B90685">
        <w:t>quand je sens qu</w:t>
      </w:r>
      <w:r w:rsidR="008C6777">
        <w:t>’</w:t>
      </w:r>
      <w:r w:rsidRPr="00B90685">
        <w:t>on me pousse</w:t>
      </w:r>
      <w:r w:rsidR="008C6777">
        <w:t> ;</w:t>
      </w:r>
    </w:p>
    <w:p w14:paraId="1A6E3A0D" w14:textId="534C6FA1" w:rsidR="00B86016" w:rsidRPr="00B90685" w:rsidRDefault="00B86016" w:rsidP="00246A20">
      <w:pPr>
        <w:spacing w:before="0" w:after="0"/>
      </w:pPr>
      <w:r w:rsidRPr="00B90685">
        <w:t>Je m</w:t>
      </w:r>
      <w:r w:rsidR="008C6777">
        <w:t>’</w:t>
      </w:r>
      <w:r w:rsidRPr="00B90685">
        <w:t>éveille en sursaut</w:t>
      </w:r>
      <w:r w:rsidR="008C6777">
        <w:t xml:space="preserve">, </w:t>
      </w:r>
      <w:r w:rsidRPr="00B90685">
        <w:t>cherchant d</w:t>
      </w:r>
      <w:r w:rsidR="008C6777">
        <w:t>’</w:t>
      </w:r>
      <w:r w:rsidRPr="00B90685">
        <w:t>où la secousse</w:t>
      </w:r>
    </w:p>
    <w:p w14:paraId="295E2736" w14:textId="77777777" w:rsidR="008C6777" w:rsidRDefault="00B86016" w:rsidP="00246A20">
      <w:pPr>
        <w:spacing w:before="0" w:after="0"/>
      </w:pPr>
      <w:r w:rsidRPr="00B90685">
        <w:t>Pouvait venir</w:t>
      </w:r>
      <w:r w:rsidR="008C6777">
        <w:t> : « </w:t>
      </w:r>
      <w:r w:rsidRPr="00B90685">
        <w:t>Mon maître</w:t>
      </w:r>
      <w:r w:rsidR="008C6777">
        <w:t xml:space="preserve">, </w:t>
      </w:r>
      <w:r w:rsidRPr="00B90685">
        <w:t>eh quoi</w:t>
      </w:r>
      <w:r w:rsidR="008C6777">
        <w:t xml:space="preserve"> ! </w:t>
      </w:r>
      <w:r w:rsidRPr="00B90685">
        <w:t>déjà tu dors</w:t>
      </w:r>
      <w:r w:rsidR="008C6777">
        <w:t> !</w:t>
      </w:r>
    </w:p>
    <w:p w14:paraId="065C4C31" w14:textId="1C4F4D88" w:rsidR="00B86016" w:rsidRPr="00B90685" w:rsidRDefault="00B86016" w:rsidP="00246A20">
      <w:pPr>
        <w:spacing w:before="0" w:after="0"/>
      </w:pPr>
      <w:r w:rsidRPr="00B90685">
        <w:t>Murmurait mon disciple</w:t>
      </w:r>
      <w:r w:rsidR="008C6777">
        <w:t xml:space="preserve"> ; </w:t>
      </w:r>
      <w:r w:rsidRPr="00B90685">
        <w:t>au bout de tes efforts</w:t>
      </w:r>
    </w:p>
    <w:p w14:paraId="1DE39D2A" w14:textId="0F9CE1B1" w:rsidR="00B86016" w:rsidRPr="00B90685" w:rsidRDefault="00B86016" w:rsidP="00246A20">
      <w:pPr>
        <w:spacing w:before="0" w:after="0"/>
      </w:pPr>
      <w:r w:rsidRPr="00B90685">
        <w:t>Es-tu donc</w:t>
      </w:r>
      <w:r w:rsidR="008C6777">
        <w:t> ? »</w:t>
      </w:r>
      <w:r w:rsidRPr="00B90685">
        <w:t xml:space="preserve"> Ce disant il jouait de l</w:t>
      </w:r>
      <w:r w:rsidR="008C6777">
        <w:t>’</w:t>
      </w:r>
      <w:r w:rsidRPr="00B90685">
        <w:t>épaule</w:t>
      </w:r>
    </w:p>
    <w:p w14:paraId="401111ED" w14:textId="1188B71D" w:rsidR="00B86016" w:rsidRPr="00B90685" w:rsidRDefault="00B86016" w:rsidP="00246A20">
      <w:pPr>
        <w:spacing w:before="0" w:after="0"/>
      </w:pPr>
      <w:r w:rsidRPr="00B90685">
        <w:t>Et se pressait sur moi</w:t>
      </w:r>
      <w:r w:rsidR="008C6777">
        <w:t xml:space="preserve">. </w:t>
      </w:r>
      <w:r w:rsidRPr="00B90685">
        <w:t>Je vis bien que le drôle</w:t>
      </w:r>
    </w:p>
    <w:p w14:paraId="69E97761" w14:textId="77777777" w:rsidR="00B86016" w:rsidRPr="00B90685" w:rsidRDefault="00B86016" w:rsidP="00246A20">
      <w:pPr>
        <w:spacing w:before="0" w:after="0"/>
      </w:pPr>
      <w:r w:rsidRPr="00B90685">
        <w:t>Se payait amplement lui-même des faveurs</w:t>
      </w:r>
    </w:p>
    <w:p w14:paraId="3C95AC9D" w14:textId="406BC7F8" w:rsidR="00B86016" w:rsidRPr="00B90685" w:rsidRDefault="00B86016" w:rsidP="00246A20">
      <w:pPr>
        <w:spacing w:before="0" w:after="0"/>
      </w:pPr>
      <w:r w:rsidRPr="00B90685">
        <w:t>Qu</w:t>
      </w:r>
      <w:r w:rsidR="008C6777">
        <w:t>’</w:t>
      </w:r>
      <w:r w:rsidRPr="00B90685">
        <w:t>il accordait</w:t>
      </w:r>
      <w:r w:rsidR="008C6777">
        <w:t xml:space="preserve">. </w:t>
      </w:r>
      <w:r w:rsidRPr="00B90685">
        <w:t>Je dus ranimer les lueurs</w:t>
      </w:r>
    </w:p>
    <w:p w14:paraId="550BDDD9" w14:textId="0A9F7E3F" w:rsidR="00B86016" w:rsidRPr="00B90685" w:rsidRDefault="00B86016" w:rsidP="00246A20">
      <w:pPr>
        <w:spacing w:before="0" w:after="0"/>
      </w:pPr>
      <w:r w:rsidRPr="00B90685">
        <w:t>D</w:t>
      </w:r>
      <w:r w:rsidR="008C6777">
        <w:t>’</w:t>
      </w:r>
      <w:r w:rsidRPr="00B90685">
        <w:t>un foyer presque éteint</w:t>
      </w:r>
      <w:r w:rsidR="008C6777">
        <w:t xml:space="preserve">, </w:t>
      </w:r>
      <w:r w:rsidRPr="00B90685">
        <w:t>dans un monceau de cendre</w:t>
      </w:r>
    </w:p>
    <w:p w14:paraId="434AAD5E" w14:textId="76152F4E" w:rsidR="00B86016" w:rsidRPr="00B90685" w:rsidRDefault="00B86016" w:rsidP="00246A20">
      <w:pPr>
        <w:spacing w:before="0" w:after="0"/>
      </w:pPr>
      <w:r w:rsidRPr="00B90685">
        <w:t>Chercher une étincelle</w:t>
      </w:r>
      <w:r w:rsidR="008C6777">
        <w:t xml:space="preserve">, </w:t>
      </w:r>
      <w:r w:rsidRPr="00B90685">
        <w:t>en un mot entreprendre</w:t>
      </w:r>
    </w:p>
    <w:p w14:paraId="1F831C5E" w14:textId="77777777" w:rsidR="008C6777" w:rsidRDefault="00B86016" w:rsidP="00246A20">
      <w:pPr>
        <w:spacing w:before="0" w:after="0"/>
      </w:pPr>
      <w:r w:rsidRPr="00B90685">
        <w:t>Un travail difficile</w:t>
      </w:r>
      <w:r w:rsidR="008C6777">
        <w:t xml:space="preserve">, </w:t>
      </w:r>
      <w:r w:rsidRPr="00B90685">
        <w:t>ingrat et long surtout</w:t>
      </w:r>
      <w:r w:rsidR="008C6777">
        <w:t> ;</w:t>
      </w:r>
    </w:p>
    <w:p w14:paraId="5B4FECED" w14:textId="77777777" w:rsidR="008C6777" w:rsidRDefault="00B86016" w:rsidP="00246A20">
      <w:pPr>
        <w:spacing w:before="0" w:after="0"/>
      </w:pPr>
      <w:r w:rsidRPr="00B90685">
        <w:t>Je l</w:t>
      </w:r>
      <w:r w:rsidR="008C6777">
        <w:t>’</w:t>
      </w:r>
      <w:r w:rsidRPr="00B90685">
        <w:t>entrepris pourtant</w:t>
      </w:r>
      <w:r w:rsidR="008C6777">
        <w:t xml:space="preserve">, </w:t>
      </w:r>
      <w:r w:rsidRPr="00B90685">
        <w:t>et si j</w:t>
      </w:r>
      <w:r w:rsidR="008C6777">
        <w:t>’</w:t>
      </w:r>
      <w:r w:rsidRPr="00B90685">
        <w:t>en vins à bout</w:t>
      </w:r>
      <w:r w:rsidR="008C6777">
        <w:t>,</w:t>
      </w:r>
    </w:p>
    <w:p w14:paraId="7119B785" w14:textId="77777777" w:rsidR="008C6777" w:rsidRDefault="00B86016" w:rsidP="00246A20">
      <w:pPr>
        <w:spacing w:before="0" w:after="0"/>
      </w:pPr>
      <w:r w:rsidRPr="00B90685">
        <w:t>Si mon honneur fut sauf</w:t>
      </w:r>
      <w:r w:rsidR="008C6777">
        <w:t xml:space="preserve">, </w:t>
      </w:r>
      <w:r w:rsidRPr="00B90685">
        <w:t>ce ne fut pas sans peine</w:t>
      </w:r>
      <w:r w:rsidR="008C6777">
        <w:t> :</w:t>
      </w:r>
    </w:p>
    <w:p w14:paraId="2A219760" w14:textId="77777777" w:rsidR="008C6777" w:rsidRDefault="00B86016" w:rsidP="00246A20">
      <w:pPr>
        <w:spacing w:before="0" w:after="0"/>
      </w:pPr>
      <w:r w:rsidRPr="00B90685">
        <w:t>Quand je touchai le but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étais tout hors d</w:t>
      </w:r>
      <w:r w:rsidR="008C6777">
        <w:t>’</w:t>
      </w:r>
      <w:r w:rsidRPr="00B90685">
        <w:t>haleine</w:t>
      </w:r>
      <w:r w:rsidR="008C6777">
        <w:t>.</w:t>
      </w:r>
    </w:p>
    <w:p w14:paraId="318866BE" w14:textId="77777777" w:rsidR="000626DC" w:rsidRDefault="000626DC" w:rsidP="00246A20">
      <w:pPr>
        <w:spacing w:before="0" w:after="0"/>
      </w:pPr>
    </w:p>
    <w:p w14:paraId="1CDE33EF" w14:textId="02A25EF5" w:rsidR="00B86016" w:rsidRPr="00B90685" w:rsidRDefault="00B86016" w:rsidP="00246A20">
      <w:pPr>
        <w:spacing w:before="0" w:after="0"/>
      </w:pPr>
      <w:r w:rsidRPr="00B90685">
        <w:t>Après un tel exploit</w:t>
      </w:r>
      <w:r w:rsidR="008C6777">
        <w:t xml:space="preserve">, </w:t>
      </w:r>
      <w:r w:rsidRPr="00B90685">
        <w:t>je pouvais espérer</w:t>
      </w:r>
    </w:p>
    <w:p w14:paraId="137B186A" w14:textId="5A778CBE" w:rsidR="00B86016" w:rsidRPr="00B90685" w:rsidRDefault="00B86016" w:rsidP="00246A20">
      <w:pPr>
        <w:spacing w:before="0" w:after="0"/>
      </w:pPr>
      <w:r w:rsidRPr="00B90685">
        <w:t>Une trêve</w:t>
      </w:r>
      <w:r w:rsidR="008C6777">
        <w:t xml:space="preserve">, </w:t>
      </w:r>
      <w:r w:rsidRPr="00B90685">
        <w:t>un répit</w:t>
      </w:r>
      <w:r w:rsidR="008C6777">
        <w:t xml:space="preserve"> ; </w:t>
      </w:r>
      <w:r w:rsidRPr="00B90685">
        <w:t>j</w:t>
      </w:r>
      <w:r w:rsidR="008C6777">
        <w:t>’</w:t>
      </w:r>
      <w:r w:rsidRPr="00B90685">
        <w:t>avais droit d</w:t>
      </w:r>
      <w:r w:rsidR="008C6777">
        <w:t>’</w:t>
      </w:r>
      <w:r w:rsidRPr="00B90685">
        <w:t>aspirer</w:t>
      </w:r>
    </w:p>
    <w:p w14:paraId="74646402" w14:textId="7FFA34E5" w:rsidR="00B86016" w:rsidRPr="00B90685" w:rsidRDefault="00B86016" w:rsidP="00246A20">
      <w:pPr>
        <w:spacing w:before="0" w:after="0"/>
      </w:pPr>
      <w:r w:rsidRPr="00B90685">
        <w:t>Au sommeil</w:t>
      </w:r>
      <w:r w:rsidR="008C6777">
        <w:t xml:space="preserve"> ; </w:t>
      </w:r>
      <w:r w:rsidRPr="00B90685">
        <w:t>eh bien</w:t>
      </w:r>
      <w:r w:rsidR="008C6777">
        <w:t xml:space="preserve"> ! </w:t>
      </w:r>
      <w:r w:rsidRPr="00B90685">
        <w:t>non cette tâche si rude</w:t>
      </w:r>
    </w:p>
    <w:p w14:paraId="05ECF165" w14:textId="77777777" w:rsidR="008C6777" w:rsidRDefault="00B86016" w:rsidP="00246A20">
      <w:pPr>
        <w:spacing w:before="0" w:after="0"/>
      </w:pPr>
      <w:r w:rsidRPr="00B90685">
        <w:t>Que j</w:t>
      </w:r>
      <w:r w:rsidR="008C6777">
        <w:t>’</w:t>
      </w:r>
      <w:r w:rsidRPr="00B90685">
        <w:t>avais mise à fin</w:t>
      </w:r>
      <w:r w:rsidR="008C6777">
        <w:t xml:space="preserve">, </w:t>
      </w:r>
      <w:r w:rsidRPr="00B90685">
        <w:t>ce n</w:t>
      </w:r>
      <w:r w:rsidR="008C6777">
        <w:t>’</w:t>
      </w:r>
      <w:r w:rsidRPr="00B90685">
        <w:t>était qu</w:t>
      </w:r>
      <w:r w:rsidR="008C6777">
        <w:t>’</w:t>
      </w:r>
      <w:r w:rsidRPr="00B90685">
        <w:t>un prélude</w:t>
      </w:r>
      <w:r w:rsidR="008C6777">
        <w:t>,</w:t>
      </w:r>
    </w:p>
    <w:p w14:paraId="7BFB227E" w14:textId="77777777" w:rsidR="008C6777" w:rsidRDefault="00B86016" w:rsidP="00246A20">
      <w:pPr>
        <w:spacing w:before="0" w:after="0"/>
      </w:pPr>
      <w:r w:rsidRPr="00B90685">
        <w:t>Au moins pour mon élève</w:t>
      </w:r>
      <w:r w:rsidR="008C6777">
        <w:t xml:space="preserve">, </w:t>
      </w:r>
      <w:r w:rsidRPr="00B90685">
        <w:t>et son large appétit</w:t>
      </w:r>
      <w:r w:rsidR="008C6777">
        <w:t>,</w:t>
      </w:r>
    </w:p>
    <w:p w14:paraId="50C22891" w14:textId="77777777" w:rsidR="008C6777" w:rsidRDefault="00B86016" w:rsidP="00246A20">
      <w:pPr>
        <w:spacing w:before="0" w:after="0"/>
      </w:pPr>
      <w:r w:rsidRPr="00B90685">
        <w:t>Non calmé</w:t>
      </w:r>
      <w:r w:rsidR="008C6777">
        <w:t xml:space="preserve">, </w:t>
      </w:r>
      <w:r w:rsidRPr="00B90685">
        <w:t>refusait de me faire crédit</w:t>
      </w:r>
      <w:r w:rsidR="008C6777">
        <w:t>.</w:t>
      </w:r>
    </w:p>
    <w:p w14:paraId="2EF858C4" w14:textId="77777777" w:rsidR="008C6777" w:rsidRDefault="008C6777" w:rsidP="00246A20">
      <w:pPr>
        <w:spacing w:before="0" w:after="0"/>
      </w:pPr>
      <w:r>
        <w:t>« </w:t>
      </w:r>
      <w:r w:rsidR="00B86016" w:rsidRPr="00B90685">
        <w:t>Comment</w:t>
      </w:r>
      <w:r>
        <w:t xml:space="preserve"> ! </w:t>
      </w:r>
      <w:r w:rsidR="00B86016" w:rsidRPr="00B90685">
        <w:t>me disait-il</w:t>
      </w:r>
      <w:r>
        <w:t xml:space="preserve">, </w:t>
      </w:r>
      <w:r w:rsidR="00B86016" w:rsidRPr="00B90685">
        <w:t>tu veux dormir</w:t>
      </w:r>
      <w:r>
        <w:t xml:space="preserve">, </w:t>
      </w:r>
      <w:r w:rsidR="00B86016" w:rsidRPr="00B90685">
        <w:t>cher maître</w:t>
      </w:r>
      <w:r>
        <w:t>,</w:t>
      </w:r>
    </w:p>
    <w:p w14:paraId="1F298C2C" w14:textId="77777777" w:rsidR="008C6777" w:rsidRDefault="00B86016" w:rsidP="00246A20">
      <w:pPr>
        <w:spacing w:before="0" w:after="0"/>
      </w:pPr>
      <w:r w:rsidRPr="00B90685">
        <w:t>Il n</w:t>
      </w:r>
      <w:r w:rsidR="008C6777">
        <w:t>’</w:t>
      </w:r>
      <w:r w:rsidRPr="00B90685">
        <w:t>est pas temps encor</w:t>
      </w:r>
      <w:r w:rsidR="008C6777">
        <w:t xml:space="preserve">, </w:t>
      </w:r>
      <w:r w:rsidRPr="00B90685">
        <w:t>je ne le puis permettre</w:t>
      </w:r>
      <w:r w:rsidR="008C6777">
        <w:t>.</w:t>
      </w:r>
    </w:p>
    <w:p w14:paraId="677F9D0D" w14:textId="77777777" w:rsidR="008C6777" w:rsidRDefault="00B86016" w:rsidP="00246A20">
      <w:pPr>
        <w:spacing w:before="0" w:after="0"/>
      </w:pPr>
      <w:r w:rsidRPr="00B90685">
        <w:t>Quoi</w:t>
      </w:r>
      <w:r w:rsidR="008C6777">
        <w:t xml:space="preserve"> ! </w:t>
      </w:r>
      <w:r w:rsidRPr="00B90685">
        <w:t>ce jeu si plaisant t</w:t>
      </w:r>
      <w:r w:rsidR="008C6777">
        <w:t>’</w:t>
      </w:r>
      <w:r w:rsidRPr="00B90685">
        <w:t>a-t-il déjà lassé</w:t>
      </w:r>
      <w:r w:rsidR="008C6777">
        <w:t> ?</w:t>
      </w:r>
    </w:p>
    <w:p w14:paraId="4466479D" w14:textId="77777777" w:rsidR="008C6777" w:rsidRDefault="00B86016" w:rsidP="00246A20">
      <w:pPr>
        <w:spacing w:before="0" w:after="0"/>
      </w:pPr>
      <w:r w:rsidRPr="00B90685">
        <w:t>Nous commençons à peine</w:t>
      </w:r>
      <w:r w:rsidR="008C6777">
        <w:t> ! ».</w:t>
      </w:r>
    </w:p>
    <w:p w14:paraId="0F636AC5" w14:textId="77777777" w:rsidR="008C6777" w:rsidRDefault="00B86016" w:rsidP="00246A20">
      <w:pPr>
        <w:spacing w:before="0" w:after="0"/>
        <w:ind w:firstLine="0"/>
        <w:jc w:val="center"/>
      </w:pPr>
      <w:r w:rsidRPr="008C6777">
        <w:t>Oui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étais harassé</w:t>
      </w:r>
      <w:r w:rsidR="008C6777">
        <w:t> ;</w:t>
      </w:r>
    </w:p>
    <w:p w14:paraId="51EB7B79" w14:textId="77777777" w:rsidR="008C6777" w:rsidRDefault="00B86016" w:rsidP="00246A20">
      <w:pPr>
        <w:spacing w:before="0" w:after="0"/>
      </w:pPr>
      <w:r w:rsidRPr="00B90685">
        <w:t>Rendu</w:t>
      </w:r>
      <w:r w:rsidR="008C6777">
        <w:t xml:space="preserve">, </w:t>
      </w:r>
      <w:r w:rsidRPr="00B90685">
        <w:t>moulu</w:t>
      </w:r>
      <w:r w:rsidR="008C6777">
        <w:t xml:space="preserve">, </w:t>
      </w:r>
      <w:r w:rsidRPr="00B90685">
        <w:t>fourbu</w:t>
      </w:r>
      <w:r w:rsidR="008C6777">
        <w:t xml:space="preserve">, </w:t>
      </w:r>
      <w:r w:rsidRPr="00B90685">
        <w:t>je tombais de fatigue</w:t>
      </w:r>
      <w:r w:rsidR="008C6777">
        <w:t> ;</w:t>
      </w:r>
    </w:p>
    <w:p w14:paraId="4665B300" w14:textId="7403D411" w:rsidR="00B86016" w:rsidRPr="00B90685" w:rsidRDefault="00B86016" w:rsidP="00246A20">
      <w:pPr>
        <w:spacing w:before="0" w:after="0"/>
      </w:pPr>
      <w:r w:rsidRPr="00B90685">
        <w:t>Il fallait à tout prix opposer une digue</w:t>
      </w:r>
    </w:p>
    <w:p w14:paraId="00021E8B" w14:textId="77777777" w:rsidR="008C6777" w:rsidRDefault="00B86016" w:rsidP="00246A20">
      <w:pPr>
        <w:spacing w:before="0" w:after="0"/>
      </w:pPr>
      <w:r w:rsidRPr="00B90685">
        <w:t>Aux désirs effrontés du petit garnement</w:t>
      </w:r>
      <w:r w:rsidR="008C6777">
        <w:t> ;</w:t>
      </w:r>
    </w:p>
    <w:p w14:paraId="64117CF0" w14:textId="77777777" w:rsidR="008C6777" w:rsidRDefault="00B86016" w:rsidP="00246A20">
      <w:pPr>
        <w:spacing w:before="0" w:after="0"/>
      </w:pPr>
      <w:r w:rsidRPr="00B90685">
        <w:t>Je me retourne donc et lui dis brusquement</w:t>
      </w:r>
      <w:r w:rsidR="008C6777">
        <w:t> :</w:t>
      </w:r>
    </w:p>
    <w:p w14:paraId="3E012E92" w14:textId="77777777" w:rsidR="008C6777" w:rsidRDefault="008C6777" w:rsidP="00246A20">
      <w:pPr>
        <w:spacing w:before="0" w:after="0"/>
      </w:pPr>
      <w:r>
        <w:lastRenderedPageBreak/>
        <w:t>« </w:t>
      </w:r>
      <w:r w:rsidR="00B86016" w:rsidRPr="00B90685">
        <w:t>Assez</w:t>
      </w:r>
      <w:r>
        <w:t xml:space="preserve"> ! </w:t>
      </w:r>
      <w:r w:rsidR="00B86016" w:rsidRPr="00B90685">
        <w:t>pour cette nuit que ton feu se modère</w:t>
      </w:r>
      <w:r>
        <w:t> ;</w:t>
      </w:r>
    </w:p>
    <w:p w14:paraId="74F81D42" w14:textId="0DF2FDD9" w:rsidR="008C6777" w:rsidRDefault="00B86016" w:rsidP="00246A20">
      <w:pPr>
        <w:spacing w:before="0" w:after="0"/>
      </w:pPr>
      <w:r w:rsidRPr="00B90685">
        <w:t>Allons</w:t>
      </w:r>
      <w:r w:rsidR="008C6777">
        <w:t xml:space="preserve">, </w:t>
      </w:r>
      <w:r w:rsidRPr="00B90685">
        <w:t>dors</w:t>
      </w:r>
      <w:r w:rsidR="008C6777">
        <w:t xml:space="preserve">, </w:t>
      </w:r>
      <w:r w:rsidRPr="00B90685">
        <w:t>petit drôle</w:t>
      </w:r>
      <w:r w:rsidR="008C6777">
        <w:t xml:space="preserve">, </w:t>
      </w:r>
      <w:r w:rsidRPr="00B90685">
        <w:t>ou j</w:t>
      </w:r>
      <w:r w:rsidR="008C6777">
        <w:t>’</w:t>
      </w:r>
      <w:r w:rsidRPr="00B90685">
        <w:t>éveille ton père</w:t>
      </w:r>
      <w:r w:rsidR="008C6777">
        <w:t> ! »</w:t>
      </w:r>
    </w:p>
    <w:p w14:paraId="4CBD1037" w14:textId="77777777" w:rsidR="000626DC" w:rsidRDefault="000626DC" w:rsidP="00246A20">
      <w:pPr>
        <w:spacing w:before="0" w:after="0"/>
      </w:pPr>
    </w:p>
    <w:p w14:paraId="7DEF3D8C" w14:textId="77777777" w:rsidR="008C6777" w:rsidRDefault="00B86016" w:rsidP="00246A20">
      <w:pPr>
        <w:spacing w:before="0" w:after="0"/>
      </w:pPr>
      <w:r w:rsidRPr="00B90685">
        <w:t>Le moyen était bon</w:t>
      </w:r>
      <w:r w:rsidR="008C6777">
        <w:t xml:space="preserve">. </w:t>
      </w:r>
      <w:r w:rsidRPr="00B90685">
        <w:t>L</w:t>
      </w:r>
      <w:r w:rsidR="008C6777">
        <w:t>’</w:t>
      </w:r>
      <w:r w:rsidRPr="00B90685">
        <w:t>enfant mot ne souffla</w:t>
      </w:r>
      <w:r w:rsidR="008C6777">
        <w:t>,</w:t>
      </w:r>
    </w:p>
    <w:p w14:paraId="023C3196" w14:textId="77777777" w:rsidR="008C6777" w:rsidRDefault="00B86016" w:rsidP="00246A20">
      <w:pPr>
        <w:spacing w:before="0" w:after="0"/>
      </w:pPr>
      <w:r w:rsidRPr="00B90685">
        <w:t>Et jusqu</w:t>
      </w:r>
      <w:r w:rsidR="008C6777">
        <w:t>’</w:t>
      </w:r>
      <w:r w:rsidRPr="00B90685">
        <w:t>au lendemain paisiblement ronfla</w:t>
      </w:r>
      <w:r w:rsidR="008C6777">
        <w:t>.</w:t>
      </w:r>
    </w:p>
    <w:p w14:paraId="6EA9BE31" w14:textId="77777777" w:rsidR="008C6777" w:rsidRDefault="00B86016" w:rsidP="008C6777">
      <w:pPr>
        <w:jc w:val="right"/>
      </w:pPr>
      <w:r w:rsidRPr="008C6777">
        <w:t>Attribué à G</w:t>
      </w:r>
      <w:r w:rsidR="008C6777">
        <w:t xml:space="preserve">. </w:t>
      </w:r>
      <w:r w:rsidRPr="008C6777">
        <w:t>D</w:t>
      </w:r>
      <w:r w:rsidRPr="00246A20">
        <w:rPr>
          <w:rStyle w:val="Taille-1Caracteres"/>
        </w:rPr>
        <w:t>ROZ</w:t>
      </w:r>
      <w:r w:rsidR="008C6777">
        <w:t>.</w:t>
      </w:r>
    </w:p>
    <w:p w14:paraId="207C03A4" w14:textId="5A46F173" w:rsidR="00B86016" w:rsidRPr="00B90685" w:rsidRDefault="00B86016" w:rsidP="008C6777">
      <w:pPr>
        <w:pStyle w:val="Titre2"/>
        <w:rPr>
          <w:szCs w:val="44"/>
        </w:rPr>
      </w:pPr>
      <w:bookmarkStart w:id="75" w:name="_Toc275359153"/>
      <w:bookmarkStart w:id="76" w:name="_Toc199525795"/>
      <w:r w:rsidRPr="00B90685">
        <w:rPr>
          <w:szCs w:val="44"/>
        </w:rPr>
        <w:lastRenderedPageBreak/>
        <w:t>UNE NUIT ORAGEUSE</w:t>
      </w:r>
      <w:bookmarkEnd w:id="75"/>
      <w:bookmarkEnd w:id="76"/>
      <w:r w:rsidRPr="00B90685">
        <w:rPr>
          <w:szCs w:val="44"/>
        </w:rPr>
        <w:br/>
      </w:r>
    </w:p>
    <w:p w14:paraId="50A46133" w14:textId="08663D72" w:rsidR="00B86016" w:rsidRPr="00B90685" w:rsidRDefault="00B86016" w:rsidP="009B3722">
      <w:pPr>
        <w:spacing w:before="0" w:after="0"/>
      </w:pPr>
      <w:r w:rsidRPr="00B90685">
        <w:t>C</w:t>
      </w:r>
      <w:r w:rsidR="008C6777">
        <w:t>’</w:t>
      </w:r>
      <w:r w:rsidRPr="00B90685">
        <w:t>était une nuit d</w:t>
      </w:r>
      <w:r w:rsidR="008C6777">
        <w:t>’</w:t>
      </w:r>
      <w:r w:rsidRPr="00B90685">
        <w:t>août</w:t>
      </w:r>
      <w:r w:rsidR="008C6777">
        <w:t xml:space="preserve"> : </w:t>
      </w:r>
      <w:r w:rsidRPr="00B90685">
        <w:t>l</w:t>
      </w:r>
      <w:r w:rsidR="008C6777">
        <w:t>’</w:t>
      </w:r>
      <w:r w:rsidRPr="00B90685">
        <w:t>incertaine lumière</w:t>
      </w:r>
    </w:p>
    <w:p w14:paraId="4D31CB53" w14:textId="77777777" w:rsidR="00B86016" w:rsidRPr="00B90685" w:rsidRDefault="00B86016" w:rsidP="009B3722">
      <w:pPr>
        <w:spacing w:before="0" w:after="0"/>
      </w:pPr>
      <w:r w:rsidRPr="00B90685">
        <w:t>Que tamisait la lune à travers les rideaux</w:t>
      </w:r>
    </w:p>
    <w:p w14:paraId="0A521B47" w14:textId="797DACC9" w:rsidR="00B86016" w:rsidRPr="00B90685" w:rsidRDefault="00B86016" w:rsidP="009B3722">
      <w:pPr>
        <w:spacing w:before="0" w:after="0"/>
      </w:pPr>
      <w:r w:rsidRPr="00B90685">
        <w:t>D</w:t>
      </w:r>
      <w:r w:rsidR="008C6777">
        <w:t>’</w:t>
      </w:r>
      <w:r w:rsidRPr="00B90685">
        <w:t>une chambre coquette éclairait le repos</w:t>
      </w:r>
    </w:p>
    <w:p w14:paraId="0AED2A65" w14:textId="60D0A224" w:rsidR="00B86016" w:rsidRPr="00B90685" w:rsidRDefault="00B86016" w:rsidP="009B3722">
      <w:pPr>
        <w:spacing w:before="0" w:after="0"/>
      </w:pPr>
      <w:r w:rsidRPr="00B90685">
        <w:t>De deux femmes</w:t>
      </w:r>
      <w:r w:rsidR="008C6777">
        <w:t xml:space="preserve"> ; </w:t>
      </w:r>
      <w:r w:rsidRPr="00B90685">
        <w:t>brûlante et lourde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atmosphère</w:t>
      </w:r>
    </w:p>
    <w:p w14:paraId="4BD863F7" w14:textId="77777777" w:rsidR="008C6777" w:rsidRDefault="00B86016" w:rsidP="009B3722">
      <w:pPr>
        <w:spacing w:before="0" w:after="0"/>
      </w:pPr>
      <w:r w:rsidRPr="00B90685">
        <w:t>Pesait de tout son poids sur ce pauvre hémisphère</w:t>
      </w:r>
      <w:r w:rsidR="008C6777">
        <w:t>,</w:t>
      </w:r>
    </w:p>
    <w:p w14:paraId="0F4128BF" w14:textId="77777777" w:rsidR="008C6777" w:rsidRDefault="00B86016" w:rsidP="009B3722">
      <w:pPr>
        <w:spacing w:before="0" w:after="0"/>
      </w:pPr>
      <w:r w:rsidRPr="00B90685">
        <w:t>On sentait dans sa chair se dissoudre ses os</w:t>
      </w:r>
      <w:r w:rsidR="008C6777">
        <w:t>.</w:t>
      </w:r>
    </w:p>
    <w:p w14:paraId="34ADA6EF" w14:textId="77777777" w:rsidR="009B3722" w:rsidRDefault="009B3722" w:rsidP="009B3722">
      <w:pPr>
        <w:spacing w:before="0" w:after="0"/>
      </w:pPr>
    </w:p>
    <w:p w14:paraId="0A46485B" w14:textId="77777777" w:rsidR="008C6777" w:rsidRDefault="00B86016" w:rsidP="009B3722">
      <w:pPr>
        <w:spacing w:before="0" w:after="0"/>
      </w:pPr>
      <w:r w:rsidRPr="00B90685">
        <w:t>Vu le chaud qu</w:t>
      </w:r>
      <w:r w:rsidR="008C6777">
        <w:t>’</w:t>
      </w:r>
      <w:r w:rsidRPr="00B90685">
        <w:t>il faisait</w:t>
      </w:r>
      <w:r w:rsidR="008C6777">
        <w:t xml:space="preserve">, </w:t>
      </w:r>
      <w:r w:rsidRPr="00B90685">
        <w:t>légèrement couvertes</w:t>
      </w:r>
      <w:r w:rsidR="008C6777">
        <w:t>,</w:t>
      </w:r>
    </w:p>
    <w:p w14:paraId="072F3211" w14:textId="77777777" w:rsidR="008C6777" w:rsidRDefault="00B86016" w:rsidP="009B3722">
      <w:pPr>
        <w:spacing w:before="0" w:after="0"/>
      </w:pPr>
      <w:r w:rsidRPr="00B90685">
        <w:t>Deux femmes sommeillaient</w:t>
      </w:r>
      <w:r w:rsidR="008C6777">
        <w:t xml:space="preserve">, </w:t>
      </w:r>
      <w:r w:rsidRPr="00B90685">
        <w:t>ainsi que je l</w:t>
      </w:r>
      <w:r w:rsidR="008C6777">
        <w:t>’</w:t>
      </w:r>
      <w:r w:rsidRPr="00B90685">
        <w:t>ai dit</w:t>
      </w:r>
      <w:r w:rsidR="008C6777">
        <w:t>,</w:t>
      </w:r>
    </w:p>
    <w:p w14:paraId="7FA29F13" w14:textId="77777777" w:rsidR="008C6777" w:rsidRDefault="00B86016" w:rsidP="009B3722">
      <w:pPr>
        <w:spacing w:before="0" w:after="0"/>
      </w:pPr>
      <w:r w:rsidRPr="00B90685">
        <w:t>De crainte des voleurs usant du même lit</w:t>
      </w:r>
      <w:r w:rsidR="008C6777">
        <w:t> ;</w:t>
      </w:r>
    </w:p>
    <w:p w14:paraId="3E11C2D6" w14:textId="38A07B2F" w:rsidR="00B86016" w:rsidRPr="00B90685" w:rsidRDefault="00B86016" w:rsidP="009B3722">
      <w:pPr>
        <w:spacing w:before="0" w:after="0"/>
      </w:pPr>
      <w:r w:rsidRPr="00B90685">
        <w:t>Leur pose était charmante</w:t>
      </w:r>
      <w:r w:rsidR="008C6777">
        <w:t xml:space="preserve"> ; </w:t>
      </w:r>
      <w:r w:rsidRPr="00B90685">
        <w:t>aux fenêtres ouvertes</w:t>
      </w:r>
    </w:p>
    <w:p w14:paraId="30401363" w14:textId="77777777" w:rsidR="008C6777" w:rsidRDefault="00B86016" w:rsidP="009B3722">
      <w:pPr>
        <w:spacing w:before="0" w:after="0"/>
      </w:pPr>
      <w:r w:rsidRPr="00B90685">
        <w:t>S</w:t>
      </w:r>
      <w:r w:rsidR="008C6777">
        <w:t>’</w:t>
      </w:r>
      <w:r w:rsidRPr="00B90685">
        <w:t>il se fût</w:t>
      </w:r>
      <w:r w:rsidR="008C6777">
        <w:t xml:space="preserve">, </w:t>
      </w:r>
      <w:r w:rsidRPr="00B90685">
        <w:t>en effet</w:t>
      </w:r>
      <w:r w:rsidR="008C6777">
        <w:t xml:space="preserve">, </w:t>
      </w:r>
      <w:r w:rsidRPr="00B90685">
        <w:t>montré quelque bandit</w:t>
      </w:r>
      <w:r w:rsidR="008C6777">
        <w:t>,</w:t>
      </w:r>
    </w:p>
    <w:p w14:paraId="69B5FA9B" w14:textId="77777777" w:rsidR="008C6777" w:rsidRDefault="00B86016" w:rsidP="009B3722">
      <w:pPr>
        <w:spacing w:before="0" w:after="0"/>
      </w:pPr>
      <w:r w:rsidRPr="00B90685">
        <w:t>Le scélérat eût fait d</w:t>
      </w:r>
      <w:r w:rsidR="008C6777">
        <w:t>’</w:t>
      </w:r>
      <w:r w:rsidRPr="00B90685">
        <w:t>étranges découvertes</w:t>
      </w:r>
      <w:r w:rsidR="008C6777">
        <w:t>.</w:t>
      </w:r>
    </w:p>
    <w:p w14:paraId="1DFE2E8E" w14:textId="77777777" w:rsidR="009B3722" w:rsidRDefault="009B3722" w:rsidP="009B3722">
      <w:pPr>
        <w:spacing w:before="0" w:after="0"/>
      </w:pPr>
    </w:p>
    <w:p w14:paraId="3528487B" w14:textId="77777777" w:rsidR="008C6777" w:rsidRDefault="00B86016" w:rsidP="009B3722">
      <w:pPr>
        <w:spacing w:before="0" w:after="0"/>
      </w:pPr>
      <w:r w:rsidRPr="00B90685">
        <w:t>Puisque Phébé veut bien nous prêter ses rayons</w:t>
      </w:r>
      <w:r w:rsidR="008C6777">
        <w:t>,</w:t>
      </w:r>
    </w:p>
    <w:p w14:paraId="4B97BA9E" w14:textId="77777777" w:rsidR="008C6777" w:rsidRDefault="00B86016" w:rsidP="009B3722">
      <w:pPr>
        <w:spacing w:before="0" w:after="0"/>
      </w:pPr>
      <w:r w:rsidRPr="00B90685">
        <w:t>Soulevons le rideau d</w:t>
      </w:r>
      <w:r w:rsidR="008C6777">
        <w:t>’</w:t>
      </w:r>
      <w:r w:rsidRPr="00B90685">
        <w:t>une main indiscrète</w:t>
      </w:r>
      <w:r w:rsidR="008C6777">
        <w:t>.</w:t>
      </w:r>
    </w:p>
    <w:p w14:paraId="1C8B1FEE" w14:textId="65716E0C" w:rsidR="00B86016" w:rsidRPr="00B90685" w:rsidRDefault="00B86016" w:rsidP="009B3722">
      <w:pPr>
        <w:spacing w:before="0" w:after="0"/>
      </w:pPr>
      <w:r w:rsidRPr="00B90685">
        <w:t>Je sais que de l</w:t>
      </w:r>
      <w:r w:rsidR="008C6777">
        <w:t>’</w:t>
      </w:r>
      <w:r w:rsidRPr="00B90685">
        <w:t>Albane il faudra la palette</w:t>
      </w:r>
    </w:p>
    <w:p w14:paraId="2054BC5D" w14:textId="77777777" w:rsidR="00B86016" w:rsidRPr="00B90685" w:rsidRDefault="00B86016" w:rsidP="009B3722">
      <w:pPr>
        <w:spacing w:before="0" w:after="0"/>
      </w:pPr>
      <w:r w:rsidRPr="00B90685">
        <w:t>Pour peindre dignement la nocturne toilette</w:t>
      </w:r>
    </w:p>
    <w:p w14:paraId="6DCAF986" w14:textId="3440A8F2" w:rsidR="00B86016" w:rsidRPr="00B90685" w:rsidRDefault="00B86016" w:rsidP="009B3722">
      <w:pPr>
        <w:spacing w:before="0" w:after="0"/>
      </w:pPr>
      <w:r w:rsidRPr="00B90685">
        <w:t>De ces dames</w:t>
      </w:r>
      <w:r w:rsidR="008C6777">
        <w:t xml:space="preserve">, </w:t>
      </w:r>
      <w:r w:rsidRPr="00B90685">
        <w:t>et moi je n</w:t>
      </w:r>
      <w:r w:rsidR="008C6777">
        <w:t>’</w:t>
      </w:r>
      <w:r w:rsidRPr="00B90685">
        <w:t>ai que des crayons</w:t>
      </w:r>
    </w:p>
    <w:p w14:paraId="0AE8C788" w14:textId="77777777" w:rsidR="008C6777" w:rsidRDefault="00B86016" w:rsidP="009B3722">
      <w:pPr>
        <w:spacing w:before="0" w:after="0"/>
      </w:pPr>
      <w:r w:rsidRPr="00B90685">
        <w:t>Fort mal taillés encor</w:t>
      </w:r>
      <w:r w:rsidR="008C6777">
        <w:t xml:space="preserve">… </w:t>
      </w:r>
      <w:r w:rsidRPr="00B90685">
        <w:t>Bah</w:t>
      </w:r>
      <w:r w:rsidR="008C6777">
        <w:t xml:space="preserve"> ! </w:t>
      </w:r>
      <w:r w:rsidRPr="00B90685">
        <w:t>tant pis</w:t>
      </w:r>
      <w:r w:rsidR="008C6777">
        <w:t xml:space="preserve"> ! </w:t>
      </w:r>
      <w:r w:rsidRPr="00B90685">
        <w:t>essayons</w:t>
      </w:r>
      <w:r w:rsidR="008C6777">
        <w:t>.</w:t>
      </w:r>
    </w:p>
    <w:p w14:paraId="097EF57C" w14:textId="77777777" w:rsidR="009B3722" w:rsidRDefault="009B3722" w:rsidP="009B3722">
      <w:pPr>
        <w:spacing w:before="0" w:after="0"/>
      </w:pPr>
    </w:p>
    <w:p w14:paraId="41E8E926" w14:textId="77777777" w:rsidR="008C6777" w:rsidRDefault="00B86016" w:rsidP="009B3722">
      <w:pPr>
        <w:spacing w:before="0" w:after="0"/>
      </w:pPr>
      <w:r w:rsidRPr="00B90685">
        <w:t>Du lit en désarroi tombait la couverture</w:t>
      </w:r>
      <w:r w:rsidR="008C6777">
        <w:t>,</w:t>
      </w:r>
    </w:p>
    <w:p w14:paraId="357F44D7" w14:textId="1F3B52EC" w:rsidR="00B86016" w:rsidRPr="00B90685" w:rsidRDefault="00B86016" w:rsidP="009B3722">
      <w:pPr>
        <w:spacing w:before="0" w:after="0"/>
      </w:pPr>
      <w:r w:rsidRPr="00B90685">
        <w:t>Le drap était en fuite et laissait voir deux corps</w:t>
      </w:r>
    </w:p>
    <w:p w14:paraId="6E80C86A" w14:textId="056ABA5A" w:rsidR="00B86016" w:rsidRPr="00B90685" w:rsidRDefault="00B86016" w:rsidP="009B3722">
      <w:pPr>
        <w:spacing w:before="0" w:after="0"/>
      </w:pPr>
      <w:r w:rsidRPr="00B90685">
        <w:t>Dont la chair rebondie</w:t>
      </w:r>
      <w:r w:rsidR="008C6777">
        <w:t xml:space="preserve">, </w:t>
      </w:r>
      <w:r w:rsidRPr="00B90685">
        <w:t>arrachée aux efforts</w:t>
      </w:r>
    </w:p>
    <w:p w14:paraId="39F277F0" w14:textId="77777777" w:rsidR="008C6777" w:rsidRDefault="00B86016" w:rsidP="009B3722">
      <w:pPr>
        <w:spacing w:before="0" w:after="0"/>
      </w:pPr>
      <w:r w:rsidRPr="00B90685">
        <w:t>Du corset</w:t>
      </w:r>
      <w:r w:rsidR="008C6777">
        <w:t xml:space="preserve">, </w:t>
      </w:r>
      <w:r w:rsidRPr="00B90685">
        <w:t>ce moderne instrument de torture</w:t>
      </w:r>
      <w:r w:rsidR="008C6777">
        <w:t>,</w:t>
      </w:r>
    </w:p>
    <w:p w14:paraId="023E7A6C" w14:textId="77777777" w:rsidR="008C6777" w:rsidRDefault="00B86016" w:rsidP="009B3722">
      <w:pPr>
        <w:spacing w:before="0" w:after="0"/>
      </w:pPr>
      <w:r w:rsidRPr="00B90685">
        <w:t>Libre de toute entrave</w:t>
      </w:r>
      <w:r w:rsidR="008C6777">
        <w:t xml:space="preserve">, </w:t>
      </w:r>
      <w:r w:rsidRPr="00B90685">
        <w:t>à l</w:t>
      </w:r>
      <w:r w:rsidR="008C6777">
        <w:t>’</w:t>
      </w:r>
      <w:r w:rsidRPr="00B90685">
        <w:t>abri du remords</w:t>
      </w:r>
      <w:r w:rsidR="008C6777">
        <w:t>,</w:t>
      </w:r>
    </w:p>
    <w:p w14:paraId="25CDED41" w14:textId="77777777" w:rsidR="008C6777" w:rsidRDefault="00B86016" w:rsidP="009B3722">
      <w:pPr>
        <w:spacing w:before="0" w:after="0"/>
      </w:pPr>
      <w:r w:rsidRPr="00B90685">
        <w:t>Splendide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étalait</w:t>
      </w:r>
      <w:r w:rsidR="008C6777">
        <w:t xml:space="preserve">, </w:t>
      </w:r>
      <w:r w:rsidRPr="00B90685">
        <w:t>rendue à la nature</w:t>
      </w:r>
      <w:r w:rsidR="008C6777">
        <w:t>.</w:t>
      </w:r>
    </w:p>
    <w:p w14:paraId="17C58870" w14:textId="77777777" w:rsidR="009B3722" w:rsidRDefault="009B3722" w:rsidP="009B3722">
      <w:pPr>
        <w:spacing w:before="0" w:after="0"/>
      </w:pPr>
    </w:p>
    <w:p w14:paraId="10E7DE2A" w14:textId="31EB2A99" w:rsidR="00B86016" w:rsidRPr="00B90685" w:rsidRDefault="00B86016" w:rsidP="009B3722">
      <w:pPr>
        <w:spacing w:before="0" w:after="0"/>
      </w:pPr>
      <w:r w:rsidRPr="00B90685">
        <w:t>De nos dormeuses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une aspirait le printemps</w:t>
      </w:r>
    </w:p>
    <w:p w14:paraId="5129A014" w14:textId="77777777" w:rsidR="008C6777" w:rsidRDefault="00B86016" w:rsidP="009B3722">
      <w:pPr>
        <w:spacing w:before="0" w:after="0"/>
      </w:pPr>
      <w:r w:rsidRPr="00B90685">
        <w:lastRenderedPageBreak/>
        <w:t>De la vie</w:t>
      </w:r>
      <w:r w:rsidR="008C6777">
        <w:t xml:space="preserve"> ; </w:t>
      </w:r>
      <w:r w:rsidRPr="00B90685">
        <w:t>elle avait un peu plus de vingt ans</w:t>
      </w:r>
      <w:r w:rsidR="008C6777">
        <w:t>,</w:t>
      </w:r>
    </w:p>
    <w:p w14:paraId="1F1C4F61" w14:textId="77777777" w:rsidR="008C6777" w:rsidRDefault="00B86016" w:rsidP="009B3722">
      <w:pPr>
        <w:spacing w:before="0" w:after="0"/>
      </w:pPr>
      <w:r w:rsidRPr="00B90685">
        <w:t>Était mince</w:t>
      </w:r>
      <w:r w:rsidR="008C6777">
        <w:t xml:space="preserve">, </w:t>
      </w:r>
      <w:r w:rsidRPr="00B90685">
        <w:t>élancée</w:t>
      </w:r>
      <w:r w:rsidR="008C6777">
        <w:t xml:space="preserve">, </w:t>
      </w:r>
      <w:r w:rsidRPr="00B90685">
        <w:t>une adorable blonde</w:t>
      </w:r>
      <w:r w:rsidR="008C6777">
        <w:t> ;</w:t>
      </w:r>
    </w:p>
    <w:p w14:paraId="45DDB5FE" w14:textId="77777777" w:rsidR="008C6777" w:rsidRDefault="00B86016" w:rsidP="009B3722">
      <w:pPr>
        <w:spacing w:before="0" w:after="0"/>
      </w:pPr>
      <w:r w:rsidRPr="00B90685">
        <w:t>Des roses dans du lait</w:t>
      </w:r>
      <w:r w:rsidR="008C6777">
        <w:t xml:space="preserve"> ; </w:t>
      </w:r>
      <w:r w:rsidRPr="00B90685">
        <w:t>en sourires féconde</w:t>
      </w:r>
      <w:r w:rsidR="008C6777">
        <w:t>,</w:t>
      </w:r>
    </w:p>
    <w:p w14:paraId="2278ACC2" w14:textId="77777777" w:rsidR="008C6777" w:rsidRDefault="00B86016" w:rsidP="009B3722">
      <w:pPr>
        <w:spacing w:before="0" w:after="0"/>
      </w:pPr>
      <w:r w:rsidRPr="00B90685">
        <w:t>Sa bouche qui s</w:t>
      </w:r>
      <w:r w:rsidR="008C6777">
        <w:t>’</w:t>
      </w:r>
      <w:r w:rsidRPr="00B90685">
        <w:t>ouvrait montrait de fraîches dents</w:t>
      </w:r>
      <w:r w:rsidR="008C6777">
        <w:t> ;</w:t>
      </w:r>
    </w:p>
    <w:p w14:paraId="2A6227C7" w14:textId="77777777" w:rsidR="008C6777" w:rsidRDefault="00B86016" w:rsidP="009B3722">
      <w:pPr>
        <w:spacing w:before="0" w:after="0"/>
      </w:pPr>
      <w:r w:rsidRPr="00B90685">
        <w:t>Et comme son bonnet</w:t>
      </w:r>
      <w:r w:rsidR="008C6777">
        <w:t xml:space="preserve">, </w:t>
      </w:r>
      <w:r w:rsidRPr="00B90685">
        <w:t>pris d</w:t>
      </w:r>
      <w:r w:rsidR="008C6777">
        <w:t>’</w:t>
      </w:r>
      <w:r w:rsidRPr="00B90685">
        <w:t>humeur vagabonde</w:t>
      </w:r>
      <w:r w:rsidR="008C6777">
        <w:t>,</w:t>
      </w:r>
    </w:p>
    <w:p w14:paraId="4C99F1F7" w14:textId="77777777" w:rsidR="009B3722" w:rsidRDefault="009B3722" w:rsidP="009B3722">
      <w:pPr>
        <w:spacing w:before="0" w:after="0"/>
      </w:pPr>
    </w:p>
    <w:p w14:paraId="4387C721" w14:textId="0A884F98" w:rsidR="00B86016" w:rsidRPr="00B90685" w:rsidRDefault="00B86016" w:rsidP="009B3722">
      <w:pPr>
        <w:spacing w:before="0" w:after="0"/>
      </w:pPr>
      <w:r w:rsidRPr="00B90685">
        <w:t>Voletait au hasard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or de ses beaux cheveux</w:t>
      </w:r>
    </w:p>
    <w:p w14:paraId="4AEF0884" w14:textId="7BE2389B" w:rsidR="00B86016" w:rsidRPr="00B90685" w:rsidRDefault="00B86016" w:rsidP="009B3722">
      <w:pPr>
        <w:spacing w:before="0" w:after="0"/>
      </w:pPr>
      <w:r w:rsidRPr="00B90685">
        <w:t>Inondait l</w:t>
      </w:r>
      <w:r w:rsidR="008C6777">
        <w:t>’</w:t>
      </w:r>
      <w:r w:rsidRPr="00B90685">
        <w:t>oreiller</w:t>
      </w:r>
      <w:r w:rsidR="008C6777">
        <w:t xml:space="preserve"> ; </w:t>
      </w:r>
      <w:r w:rsidRPr="00B90685">
        <w:t>sa cuisse ronde et ferme</w:t>
      </w:r>
    </w:p>
    <w:p w14:paraId="22BA2A45" w14:textId="77777777" w:rsidR="008C6777" w:rsidRDefault="00B86016" w:rsidP="009B3722">
      <w:pPr>
        <w:spacing w:before="0" w:after="0"/>
      </w:pPr>
      <w:r w:rsidRPr="00B90685">
        <w:t>Promettait au toucher un soyeux épiderme</w:t>
      </w:r>
      <w:r w:rsidR="008C6777">
        <w:t>,</w:t>
      </w:r>
    </w:p>
    <w:p w14:paraId="6E7BC4DD" w14:textId="77777777" w:rsidR="008C6777" w:rsidRDefault="00B86016" w:rsidP="009B3722">
      <w:pPr>
        <w:spacing w:before="0" w:after="0"/>
      </w:pPr>
      <w:r w:rsidRPr="00B90685">
        <w:t>Mais la jambe était grêle</w:t>
      </w:r>
      <w:r w:rsidR="008C6777">
        <w:t xml:space="preserve">, </w:t>
      </w:r>
      <w:r w:rsidRPr="00B90685">
        <w:t>et c</w:t>
      </w:r>
      <w:r w:rsidR="008C6777">
        <w:t>’</w:t>
      </w:r>
      <w:r w:rsidRPr="00B90685">
        <w:t>est vraiment fâcheux</w:t>
      </w:r>
      <w:r w:rsidR="008C6777">
        <w:t>.</w:t>
      </w:r>
    </w:p>
    <w:p w14:paraId="617A7703" w14:textId="5AF4700F" w:rsidR="00B86016" w:rsidRPr="00B90685" w:rsidRDefault="00B86016" w:rsidP="009B3722">
      <w:pPr>
        <w:spacing w:before="0" w:after="0"/>
      </w:pPr>
      <w:r w:rsidRPr="00B90685">
        <w:t>Enfin</w:t>
      </w:r>
      <w:r w:rsidR="008C6777">
        <w:t xml:space="preserve">, </w:t>
      </w:r>
      <w:r w:rsidRPr="00B90685">
        <w:t>que voulez-vous</w:t>
      </w:r>
      <w:r w:rsidR="008C6777">
        <w:t xml:space="preserve"> ? </w:t>
      </w:r>
      <w:r w:rsidRPr="00B90685">
        <w:t>rien n</w:t>
      </w:r>
      <w:r w:rsidR="008C6777">
        <w:t>’</w:t>
      </w:r>
      <w:r w:rsidRPr="00B90685">
        <w:t>est parfait</w:t>
      </w:r>
      <w:r w:rsidR="008C6777">
        <w:t xml:space="preserve"> : </w:t>
      </w:r>
      <w:r w:rsidRPr="00B90685">
        <w:t>heureux</w:t>
      </w:r>
    </w:p>
    <w:p w14:paraId="2E9CD281" w14:textId="77777777" w:rsidR="008C6777" w:rsidRDefault="00B86016" w:rsidP="009B3722">
      <w:pPr>
        <w:spacing w:before="0" w:after="0"/>
      </w:pPr>
      <w:r w:rsidRPr="00B90685">
        <w:t>Celui qui prudemment à ses vœux met un terme</w:t>
      </w:r>
      <w:r w:rsidR="008C6777">
        <w:t>.</w:t>
      </w:r>
    </w:p>
    <w:p w14:paraId="7CF8FECC" w14:textId="77777777" w:rsidR="009B3722" w:rsidRDefault="009B3722" w:rsidP="009B3722">
      <w:pPr>
        <w:spacing w:before="0" w:after="0"/>
      </w:pPr>
    </w:p>
    <w:p w14:paraId="37612573" w14:textId="1D3C5530" w:rsidR="00B86016" w:rsidRPr="00B90685" w:rsidRDefault="00B86016" w:rsidP="009B3722">
      <w:pPr>
        <w:spacing w:before="0" w:after="0"/>
      </w:pPr>
      <w:r w:rsidRPr="00B90685">
        <w:t>En revanche</w:t>
      </w:r>
      <w:r w:rsidR="008C6777">
        <w:t xml:space="preserve">, </w:t>
      </w:r>
      <w:r w:rsidRPr="00B90685">
        <w:t>la gorge offrait dans son ampleur</w:t>
      </w:r>
    </w:p>
    <w:p w14:paraId="46D5313B" w14:textId="77777777" w:rsidR="008C6777" w:rsidRDefault="00B86016" w:rsidP="009B3722">
      <w:pPr>
        <w:spacing w:before="0" w:after="0"/>
      </w:pPr>
      <w:r w:rsidRPr="00B90685">
        <w:t>Un roc inébranlable</w:t>
      </w:r>
      <w:r w:rsidR="008C6777">
        <w:t xml:space="preserve">, </w:t>
      </w:r>
      <w:r w:rsidRPr="00B90685">
        <w:t>un inflexible albâtre</w:t>
      </w:r>
      <w:r w:rsidR="008C6777">
        <w:t>,</w:t>
      </w:r>
    </w:p>
    <w:p w14:paraId="3DC05EBB" w14:textId="77777777" w:rsidR="008C6777" w:rsidRDefault="00B86016" w:rsidP="009B3722">
      <w:pPr>
        <w:spacing w:before="0" w:after="0"/>
      </w:pPr>
      <w:r w:rsidRPr="00B90685">
        <w:t>Que sillonnait de bleu mainte veine folâtre</w:t>
      </w:r>
      <w:r w:rsidR="008C6777">
        <w:t> ;</w:t>
      </w:r>
    </w:p>
    <w:p w14:paraId="4788CB63" w14:textId="7BCE8B3B" w:rsidR="00B86016" w:rsidRPr="00B90685" w:rsidRDefault="00B86016" w:rsidP="009B3722">
      <w:pPr>
        <w:spacing w:before="0" w:after="0"/>
      </w:pPr>
      <w:r w:rsidRPr="00B90685">
        <w:t>Une gorge impossible</w:t>
      </w:r>
      <w:r w:rsidR="008C6777">
        <w:t xml:space="preserve">, </w:t>
      </w:r>
      <w:r w:rsidRPr="00B90685">
        <w:t>à rendre de l</w:t>
      </w:r>
      <w:r w:rsidR="008C6777">
        <w:t>’</w:t>
      </w:r>
      <w:r w:rsidRPr="00B90685">
        <w:t>ardeur</w:t>
      </w:r>
    </w:p>
    <w:p w14:paraId="2A2375EB" w14:textId="1C76CEAC" w:rsidR="008C6777" w:rsidRDefault="00B86016" w:rsidP="009B3722">
      <w:pPr>
        <w:spacing w:before="0" w:after="0"/>
      </w:pPr>
      <w:r w:rsidRPr="00B90685">
        <w:t>À Lazare défunt</w:t>
      </w:r>
      <w:r w:rsidR="008C6777">
        <w:t xml:space="preserve"> ; </w:t>
      </w:r>
      <w:r w:rsidRPr="00B90685">
        <w:t>rien qu</w:t>
      </w:r>
      <w:r w:rsidR="008C6777">
        <w:t>’</w:t>
      </w:r>
      <w:r w:rsidRPr="00B90685">
        <w:t>à la voir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horreur</w:t>
      </w:r>
      <w:r w:rsidR="008C6777">
        <w:t xml:space="preserve"> ! </w:t>
      </w:r>
      <w:r w:rsidR="00CC5E1A">
        <w:t>—</w:t>
      </w:r>
    </w:p>
    <w:p w14:paraId="2A3DCAD4" w14:textId="77777777" w:rsidR="008C6777" w:rsidRDefault="00B86016" w:rsidP="009B3722">
      <w:pPr>
        <w:spacing w:before="0" w:after="0"/>
      </w:pPr>
      <w:r w:rsidRPr="00B90685">
        <w:t>Saint Antoine tenté se fût fait idolâtre</w:t>
      </w:r>
      <w:r w:rsidR="008C6777">
        <w:t>.</w:t>
      </w:r>
    </w:p>
    <w:p w14:paraId="62FAF0B6" w14:textId="77777777" w:rsidR="009B3722" w:rsidRDefault="009B3722" w:rsidP="009B3722">
      <w:pPr>
        <w:spacing w:before="0" w:after="0"/>
      </w:pPr>
    </w:p>
    <w:p w14:paraId="122EE84D" w14:textId="2D6F8493" w:rsidR="00B86016" w:rsidRPr="00B90685" w:rsidRDefault="00B86016" w:rsidP="009B3722">
      <w:pPr>
        <w:spacing w:before="0" w:after="0"/>
      </w:pPr>
      <w:r w:rsidRPr="00B90685">
        <w:t>Notre infante</w:t>
      </w:r>
      <w:r w:rsidR="008C6777">
        <w:t xml:space="preserve">, </w:t>
      </w:r>
      <w:r w:rsidRPr="00B90685">
        <w:t>en un mot</w:t>
      </w:r>
      <w:r w:rsidR="008C6777">
        <w:t xml:space="preserve">, </w:t>
      </w:r>
      <w:r w:rsidRPr="00B90685">
        <w:t>était un vrai morceau</w:t>
      </w:r>
    </w:p>
    <w:p w14:paraId="15D641C1" w14:textId="77777777" w:rsidR="008C6777" w:rsidRDefault="00B86016" w:rsidP="009B3722">
      <w:pPr>
        <w:spacing w:before="0" w:after="0"/>
      </w:pPr>
      <w:r w:rsidRPr="00B90685">
        <w:t>De prince</w:t>
      </w:r>
      <w:r w:rsidR="008C6777">
        <w:t xml:space="preserve">. </w:t>
      </w:r>
      <w:r w:rsidRPr="00B90685">
        <w:t>Maintenant que nous connaissons l</w:t>
      </w:r>
      <w:r w:rsidR="008C6777">
        <w:t>’</w:t>
      </w:r>
      <w:r w:rsidRPr="00B90685">
        <w:t>une</w:t>
      </w:r>
      <w:r w:rsidR="008C6777">
        <w:t>,</w:t>
      </w:r>
    </w:p>
    <w:p w14:paraId="7B066805" w14:textId="77777777" w:rsidR="008C6777" w:rsidRDefault="00B86016" w:rsidP="009B3722">
      <w:pPr>
        <w:spacing w:before="0" w:after="0"/>
      </w:pPr>
      <w:r w:rsidRPr="00B90685">
        <w:t>À l</w:t>
      </w:r>
      <w:r w:rsidR="008C6777">
        <w:t>’</w:t>
      </w:r>
      <w:r w:rsidRPr="00B90685">
        <w:t>autre</w:t>
      </w:r>
      <w:r w:rsidR="008C6777">
        <w:t xml:space="preserve">, </w:t>
      </w:r>
      <w:r w:rsidRPr="00B90685">
        <w:t>voulez-vous</w:t>
      </w:r>
      <w:r w:rsidR="008C6777">
        <w:t xml:space="preserve"> ? </w:t>
      </w:r>
      <w:r w:rsidRPr="00B90685">
        <w:t>L</w:t>
      </w:r>
      <w:r w:rsidR="008C6777">
        <w:t>’</w:t>
      </w:r>
      <w:r w:rsidRPr="00B90685">
        <w:t>autre était forte</w:t>
      </w:r>
      <w:r w:rsidR="008C6777">
        <w:t xml:space="preserve">, </w:t>
      </w:r>
      <w:r w:rsidRPr="00B90685">
        <w:t>brune</w:t>
      </w:r>
      <w:r w:rsidR="008C6777">
        <w:t>,</w:t>
      </w:r>
    </w:p>
    <w:p w14:paraId="6610E5E7" w14:textId="77777777" w:rsidR="008C6777" w:rsidRDefault="00B86016" w:rsidP="009B3722">
      <w:pPr>
        <w:spacing w:before="0" w:after="0"/>
      </w:pPr>
      <w:r w:rsidRPr="00B90685">
        <w:t>Nature vigoureuse et même un peu commune</w:t>
      </w:r>
      <w:r w:rsidR="008C6777">
        <w:t> ;</w:t>
      </w:r>
    </w:p>
    <w:p w14:paraId="258AA85C" w14:textId="3FD19368" w:rsidR="00B86016" w:rsidRPr="00B90685" w:rsidRDefault="00B86016" w:rsidP="009B3722">
      <w:pPr>
        <w:spacing w:before="0" w:after="0"/>
      </w:pPr>
      <w:r w:rsidRPr="00B90685">
        <w:t>De ces chevaux lustrés le plantureux bandeau</w:t>
      </w:r>
    </w:p>
    <w:p w14:paraId="033DD46A" w14:textId="77777777" w:rsidR="008C6777" w:rsidRDefault="00B86016" w:rsidP="009B3722">
      <w:pPr>
        <w:spacing w:before="0" w:after="0"/>
      </w:pPr>
      <w:r w:rsidRPr="00B90685">
        <w:t>Avait les noirs reflets de l</w:t>
      </w:r>
      <w:r w:rsidR="008C6777">
        <w:t>’</w:t>
      </w:r>
      <w:r w:rsidRPr="00B90685">
        <w:t>aile du corbeau</w:t>
      </w:r>
      <w:r w:rsidR="008C6777">
        <w:t> ;</w:t>
      </w:r>
    </w:p>
    <w:p w14:paraId="7772BD39" w14:textId="77777777" w:rsidR="009B3722" w:rsidRDefault="009B3722" w:rsidP="009B3722">
      <w:pPr>
        <w:spacing w:before="0" w:after="0"/>
      </w:pPr>
    </w:p>
    <w:p w14:paraId="0DF91ECA" w14:textId="77777777" w:rsidR="008C6777" w:rsidRDefault="00B86016" w:rsidP="009B3722">
      <w:pPr>
        <w:spacing w:before="0" w:after="0"/>
      </w:pPr>
      <w:r w:rsidRPr="00B90685">
        <w:t>Bondissant au contact</w:t>
      </w:r>
      <w:r w:rsidR="008C6777">
        <w:t xml:space="preserve">, </w:t>
      </w:r>
      <w:r w:rsidRPr="00B90685">
        <w:t>tendue à n</w:t>
      </w:r>
      <w:r w:rsidR="008C6777">
        <w:t>’</w:t>
      </w:r>
      <w:r w:rsidRPr="00B90685">
        <w:t>y pas croire</w:t>
      </w:r>
      <w:r w:rsidR="008C6777">
        <w:t>,</w:t>
      </w:r>
    </w:p>
    <w:p w14:paraId="1E6FC595" w14:textId="77777777" w:rsidR="008C6777" w:rsidRDefault="00B86016" w:rsidP="009B3722">
      <w:pPr>
        <w:spacing w:before="0" w:after="0"/>
      </w:pPr>
      <w:r w:rsidRPr="00B90685">
        <w:t>La chair de cette femme était un bloc d</w:t>
      </w:r>
      <w:r w:rsidR="008C6777">
        <w:t>’</w:t>
      </w:r>
      <w:r w:rsidRPr="00B90685">
        <w:t>ivoire</w:t>
      </w:r>
      <w:r w:rsidR="008C6777">
        <w:t>.</w:t>
      </w:r>
    </w:p>
    <w:p w14:paraId="108A336E" w14:textId="77777777" w:rsidR="008C6777" w:rsidRDefault="00B86016" w:rsidP="009B3722">
      <w:pPr>
        <w:spacing w:before="0" w:after="0"/>
      </w:pPr>
      <w:r w:rsidRPr="00B90685">
        <w:t>Le matelas</w:t>
      </w:r>
      <w:r w:rsidR="008C6777">
        <w:t xml:space="preserve">, </w:t>
      </w:r>
      <w:r w:rsidRPr="00B90685">
        <w:t>creusé sous ses robustes flancs</w:t>
      </w:r>
      <w:r w:rsidR="008C6777">
        <w:t>,</w:t>
      </w:r>
    </w:p>
    <w:p w14:paraId="629D36B0" w14:textId="40FBA232" w:rsidR="00B86016" w:rsidRPr="00B90685" w:rsidRDefault="00B86016" w:rsidP="009B3722">
      <w:pPr>
        <w:spacing w:before="0" w:after="0"/>
      </w:pPr>
      <w:r w:rsidRPr="00B90685">
        <w:t>Gémissait par moments</w:t>
      </w:r>
      <w:r w:rsidR="008C6777">
        <w:t xml:space="preserve"> ; </w:t>
      </w:r>
      <w:r w:rsidRPr="00B90685">
        <w:t>insensible à la gloire</w:t>
      </w:r>
    </w:p>
    <w:p w14:paraId="5C396895" w14:textId="77777777" w:rsidR="008C6777" w:rsidRDefault="00B86016" w:rsidP="009B3722">
      <w:pPr>
        <w:spacing w:before="0" w:after="0"/>
      </w:pPr>
      <w:r w:rsidRPr="00B90685">
        <w:t>De porter tant d</w:t>
      </w:r>
      <w:r w:rsidR="008C6777">
        <w:t>’</w:t>
      </w:r>
      <w:r w:rsidRPr="00B90685">
        <w:t>appas</w:t>
      </w:r>
      <w:r w:rsidR="008C6777">
        <w:t xml:space="preserve">, </w:t>
      </w:r>
      <w:r w:rsidRPr="00B90685">
        <w:t>le lit</w:t>
      </w:r>
      <w:r w:rsidR="008C6777">
        <w:t xml:space="preserve">, </w:t>
      </w:r>
      <w:r w:rsidRPr="00B90685">
        <w:t>de temps en temps</w:t>
      </w:r>
      <w:r w:rsidR="008C6777">
        <w:t>,</w:t>
      </w:r>
    </w:p>
    <w:p w14:paraId="11D58487" w14:textId="77777777" w:rsidR="008C6777" w:rsidRDefault="00B86016" w:rsidP="009B3722">
      <w:pPr>
        <w:spacing w:before="0" w:after="0"/>
      </w:pPr>
      <w:r w:rsidRPr="00B90685">
        <w:t>Craquait et protestait par de plaintifs accents</w:t>
      </w:r>
      <w:r w:rsidR="008C6777">
        <w:t>.</w:t>
      </w:r>
    </w:p>
    <w:p w14:paraId="27B67107" w14:textId="77777777" w:rsidR="009B3722" w:rsidRDefault="009B3722" w:rsidP="009B3722">
      <w:pPr>
        <w:spacing w:before="0" w:after="0"/>
      </w:pPr>
    </w:p>
    <w:p w14:paraId="7B01FD46" w14:textId="77777777" w:rsidR="008C6777" w:rsidRDefault="00B86016" w:rsidP="009B3722">
      <w:pPr>
        <w:spacing w:before="0" w:after="0"/>
      </w:pPr>
      <w:r w:rsidRPr="00B90685">
        <w:t>J</w:t>
      </w:r>
      <w:r w:rsidR="008C6777">
        <w:t>’</w:t>
      </w:r>
      <w:r w:rsidRPr="00B90685">
        <w:t>ai bonne envie ici</w:t>
      </w:r>
      <w:r w:rsidR="008C6777">
        <w:t xml:space="preserve">, </w:t>
      </w:r>
      <w:r w:rsidRPr="00B90685">
        <w:t>pour abréger ma peine</w:t>
      </w:r>
      <w:r w:rsidR="008C6777">
        <w:t>,</w:t>
      </w:r>
    </w:p>
    <w:p w14:paraId="3F631D4A" w14:textId="77777777" w:rsidR="008C6777" w:rsidRDefault="00B86016" w:rsidP="009B3722">
      <w:pPr>
        <w:spacing w:before="0" w:after="0"/>
      </w:pPr>
      <w:r w:rsidRPr="00B90685">
        <w:t>De m</w:t>
      </w:r>
      <w:r w:rsidR="008C6777">
        <w:t>’</w:t>
      </w:r>
      <w:r w:rsidRPr="00B90685">
        <w:t>en remettre à vous du soin de mon portrait</w:t>
      </w:r>
      <w:r w:rsidR="008C6777">
        <w:t> :</w:t>
      </w:r>
    </w:p>
    <w:p w14:paraId="1176C542" w14:textId="77777777" w:rsidR="008C6777" w:rsidRDefault="00B86016" w:rsidP="009B3722">
      <w:pPr>
        <w:spacing w:before="0" w:after="0"/>
      </w:pPr>
      <w:r w:rsidRPr="00B90685">
        <w:t>Mariez savamment le marbre avec l</w:t>
      </w:r>
      <w:r w:rsidR="008C6777">
        <w:t>’</w:t>
      </w:r>
      <w:r w:rsidRPr="00B90685">
        <w:t>ébène</w:t>
      </w:r>
      <w:r w:rsidR="008C6777">
        <w:t>,</w:t>
      </w:r>
    </w:p>
    <w:p w14:paraId="2D9F999E" w14:textId="77777777" w:rsidR="008C6777" w:rsidRDefault="00B86016" w:rsidP="009B3722">
      <w:pPr>
        <w:spacing w:before="0" w:after="0"/>
      </w:pPr>
      <w:r w:rsidRPr="00B90685">
        <w:t>Faites de ce mélange une femme au complet</w:t>
      </w:r>
      <w:r w:rsidR="008C6777">
        <w:t>,</w:t>
      </w:r>
    </w:p>
    <w:p w14:paraId="2BD7F950" w14:textId="77777777" w:rsidR="008C6777" w:rsidRDefault="00B86016" w:rsidP="009B3722">
      <w:pPr>
        <w:spacing w:before="0" w:after="0"/>
      </w:pPr>
      <w:r w:rsidRPr="00B90685">
        <w:t>Vous aurez ma dormeuse</w:t>
      </w:r>
      <w:r w:rsidR="008C6777">
        <w:t xml:space="preserve"> ; </w:t>
      </w:r>
      <w:r w:rsidRPr="00B90685">
        <w:t>ajoutez-y ce trait</w:t>
      </w:r>
      <w:r w:rsidR="008C6777">
        <w:t> :</w:t>
      </w:r>
    </w:p>
    <w:p w14:paraId="49CB09CE" w14:textId="77777777" w:rsidR="008C6777" w:rsidRDefault="00B86016" w:rsidP="009B3722">
      <w:pPr>
        <w:spacing w:before="0" w:after="0"/>
      </w:pPr>
      <w:r w:rsidRPr="00B90685">
        <w:t>L</w:t>
      </w:r>
      <w:r w:rsidR="008C6777">
        <w:t>’</w:t>
      </w:r>
      <w:r w:rsidRPr="00B90685">
        <w:t>été brûlait en elle</w:t>
      </w:r>
      <w:r w:rsidR="008C6777">
        <w:t xml:space="preserve">, </w:t>
      </w:r>
      <w:r w:rsidRPr="00B90685">
        <w:t>elle avait la trentaine</w:t>
      </w:r>
      <w:r w:rsidR="008C6777">
        <w:t>.</w:t>
      </w:r>
    </w:p>
    <w:p w14:paraId="2D7C2DD6" w14:textId="77777777" w:rsidR="009B3722" w:rsidRDefault="009B3722" w:rsidP="009B3722">
      <w:pPr>
        <w:spacing w:before="0" w:after="0"/>
      </w:pPr>
    </w:p>
    <w:p w14:paraId="4810997E" w14:textId="17844EAD" w:rsidR="00B86016" w:rsidRPr="00B90685" w:rsidRDefault="00B86016" w:rsidP="009B3722">
      <w:pPr>
        <w:spacing w:before="0" w:after="0"/>
      </w:pPr>
      <w:r w:rsidRPr="00B90685">
        <w:t>J</w:t>
      </w:r>
      <w:r w:rsidR="008C6777">
        <w:t>’</w:t>
      </w:r>
      <w:r w:rsidRPr="00B90685">
        <w:t>entends qu</w:t>
      </w:r>
      <w:r w:rsidR="008C6777">
        <w:t>’</w:t>
      </w:r>
      <w:r w:rsidRPr="00B90685">
        <w:t>on m</w:t>
      </w:r>
      <w:r w:rsidR="008C6777">
        <w:t>’</w:t>
      </w:r>
      <w:r w:rsidRPr="00B90685">
        <w:t>interrompt au milieu du récit</w:t>
      </w:r>
    </w:p>
    <w:p w14:paraId="047BC69E" w14:textId="77777777" w:rsidR="008C6777" w:rsidRDefault="00B86016" w:rsidP="009B3722">
      <w:pPr>
        <w:spacing w:before="0" w:after="0"/>
      </w:pPr>
      <w:r w:rsidRPr="00B90685">
        <w:t>Eh quoi</w:t>
      </w:r>
      <w:r w:rsidR="008C6777">
        <w:t xml:space="preserve"> ! </w:t>
      </w:r>
      <w:r w:rsidRPr="00B90685">
        <w:t>vous étiez là</w:t>
      </w:r>
      <w:r w:rsidR="008C6777">
        <w:t xml:space="preserve"> ! </w:t>
      </w:r>
      <w:r w:rsidRPr="00B90685">
        <w:t>Vous les avez donc vues</w:t>
      </w:r>
      <w:r w:rsidR="008C6777">
        <w:t>,</w:t>
      </w:r>
    </w:p>
    <w:p w14:paraId="7F5D8965" w14:textId="77777777" w:rsidR="008C6777" w:rsidRDefault="00B86016" w:rsidP="009B3722">
      <w:pPr>
        <w:spacing w:before="0" w:after="0"/>
      </w:pPr>
      <w:r w:rsidRPr="00B90685">
        <w:t>Ces pauvres femmes</w:t>
      </w:r>
      <w:r w:rsidR="008C6777">
        <w:t xml:space="preserve">, </w:t>
      </w:r>
      <w:r w:rsidRPr="00B90685">
        <w:t>hein</w:t>
      </w:r>
      <w:r w:rsidR="008C6777">
        <w:t xml:space="preserve"> ! </w:t>
      </w:r>
      <w:r w:rsidRPr="00B90685">
        <w:t>sur leur lit étendues</w:t>
      </w:r>
      <w:r w:rsidR="008C6777">
        <w:t> ?</w:t>
      </w:r>
    </w:p>
    <w:p w14:paraId="2B055999" w14:textId="1B7F57F1" w:rsidR="00B86016" w:rsidRPr="00B90685" w:rsidRDefault="00B86016" w:rsidP="009B3722">
      <w:pPr>
        <w:spacing w:before="0" w:after="0"/>
      </w:pPr>
      <w:r w:rsidRPr="00B90685">
        <w:t>Vous vous étiez sans doute en cachette introduit</w:t>
      </w:r>
    </w:p>
    <w:p w14:paraId="66FAAEA8" w14:textId="77777777" w:rsidR="008C6777" w:rsidRDefault="00B86016" w:rsidP="009B3722">
      <w:pPr>
        <w:spacing w:before="0" w:after="0"/>
      </w:pPr>
      <w:r w:rsidRPr="00B90685">
        <w:t>Et vous teniez</w:t>
      </w:r>
      <w:r w:rsidR="008C6777">
        <w:t xml:space="preserve">, </w:t>
      </w:r>
      <w:r w:rsidRPr="00B90685">
        <w:t>vaurien</w:t>
      </w:r>
      <w:r w:rsidR="008C6777">
        <w:t xml:space="preserve">, </w:t>
      </w:r>
      <w:r w:rsidRPr="00B90685">
        <w:t>dans un coin du réduit</w:t>
      </w:r>
      <w:r w:rsidR="008C6777">
        <w:t> ?</w:t>
      </w:r>
    </w:p>
    <w:p w14:paraId="544DB747" w14:textId="426CE785" w:rsidR="008C6777" w:rsidRDefault="008C6777" w:rsidP="009B3722">
      <w:pPr>
        <w:spacing w:before="0" w:after="0"/>
      </w:pPr>
      <w:r>
        <w:t>— </w:t>
      </w:r>
      <w:r w:rsidR="00B86016" w:rsidRPr="00B90685">
        <w:t>Moi</w:t>
      </w:r>
      <w:r>
        <w:t xml:space="preserve"> ! </w:t>
      </w:r>
      <w:r w:rsidR="00B86016" w:rsidRPr="00B90685">
        <w:t>pas le moins du monde</w:t>
      </w:r>
      <w:r>
        <w:t xml:space="preserve"> ; </w:t>
      </w:r>
      <w:r w:rsidR="00B86016" w:rsidRPr="00B90685">
        <w:t>elles m</w:t>
      </w:r>
      <w:r>
        <w:t>’</w:t>
      </w:r>
      <w:r w:rsidR="00B86016" w:rsidRPr="00B90685">
        <w:t>étaient connues</w:t>
      </w:r>
    </w:p>
    <w:p w14:paraId="19CD13CC" w14:textId="77777777" w:rsidR="009B3722" w:rsidRDefault="009B3722" w:rsidP="009B3722">
      <w:pPr>
        <w:spacing w:before="0" w:after="0"/>
      </w:pPr>
    </w:p>
    <w:p w14:paraId="6146EDD7" w14:textId="77777777" w:rsidR="008C6777" w:rsidRDefault="00B86016" w:rsidP="009B3722">
      <w:pPr>
        <w:spacing w:before="0" w:after="0"/>
      </w:pPr>
      <w:r w:rsidRPr="00B90685">
        <w:t>Bien avant ce soir-là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il faut vous dire tout</w:t>
      </w:r>
      <w:r w:rsidR="008C6777">
        <w:t>,</w:t>
      </w:r>
    </w:p>
    <w:p w14:paraId="09DB62FA" w14:textId="3A0B5EF7" w:rsidR="00B86016" w:rsidRPr="00B90685" w:rsidRDefault="00B86016" w:rsidP="009B3722">
      <w:pPr>
        <w:spacing w:before="0" w:after="0"/>
      </w:pPr>
      <w:r w:rsidRPr="00B90685">
        <w:t>J</w:t>
      </w:r>
      <w:r w:rsidR="008C6777">
        <w:t>’</w:t>
      </w:r>
      <w:r w:rsidRPr="00B90685">
        <w:t>étais au mieux avec une de leurs amies</w:t>
      </w:r>
    </w:p>
    <w:p w14:paraId="3C633037" w14:textId="77777777" w:rsidR="008C6777" w:rsidRDefault="00B86016" w:rsidP="009B3722">
      <w:pPr>
        <w:spacing w:before="0" w:after="0"/>
      </w:pPr>
      <w:r w:rsidRPr="00B90685">
        <w:t>Qui les savait par cœur</w:t>
      </w:r>
      <w:r w:rsidR="008C6777">
        <w:t xml:space="preserve">, </w:t>
      </w:r>
      <w:r w:rsidRPr="00B90685">
        <w:t>ces belles endormies</w:t>
      </w:r>
      <w:r w:rsidR="008C6777">
        <w:t>.</w:t>
      </w:r>
    </w:p>
    <w:p w14:paraId="06CCDDC2" w14:textId="77777777" w:rsidR="008C6777" w:rsidRDefault="00B86016" w:rsidP="009B3722">
      <w:pPr>
        <w:spacing w:before="0" w:after="0"/>
      </w:pPr>
      <w:r w:rsidRPr="00B90685">
        <w:t>Vous voyez</w:t>
      </w:r>
      <w:r w:rsidR="008C6777">
        <w:t xml:space="preserve">, </w:t>
      </w:r>
      <w:r w:rsidRPr="00B90685">
        <w:t>mon esprit fait des économies</w:t>
      </w:r>
      <w:r w:rsidR="008C6777">
        <w:t>,</w:t>
      </w:r>
    </w:p>
    <w:p w14:paraId="37E97F46" w14:textId="443D82B9" w:rsidR="00B86016" w:rsidRPr="00B90685" w:rsidRDefault="00B86016" w:rsidP="009B3722">
      <w:pPr>
        <w:spacing w:before="0" w:after="0"/>
      </w:pPr>
      <w:r w:rsidRPr="00B90685">
        <w:t>Je n</w:t>
      </w:r>
      <w:r w:rsidR="008C6777">
        <w:t>’</w:t>
      </w:r>
      <w:r w:rsidRPr="00B90685">
        <w:t>imagine rien</w:t>
      </w:r>
      <w:r w:rsidR="008C6777">
        <w:t xml:space="preserve"> ; </w:t>
      </w:r>
      <w:r w:rsidRPr="00B90685">
        <w:t>j</w:t>
      </w:r>
      <w:r w:rsidR="008C6777">
        <w:t>’</w:t>
      </w:r>
      <w:r w:rsidRPr="00B90685">
        <w:t>avais un avant-goût</w:t>
      </w:r>
    </w:p>
    <w:p w14:paraId="274DA4EA" w14:textId="77777777" w:rsidR="008C6777" w:rsidRDefault="00B86016" w:rsidP="009B3722">
      <w:pPr>
        <w:spacing w:before="0" w:after="0"/>
      </w:pPr>
      <w:r w:rsidRPr="00B90685">
        <w:t>De ce qui se passa pendant cette nuit d</w:t>
      </w:r>
      <w:r w:rsidR="008C6777">
        <w:t>’</w:t>
      </w:r>
      <w:r w:rsidRPr="00B90685">
        <w:t>août</w:t>
      </w:r>
      <w:r w:rsidR="008C6777">
        <w:t>.</w:t>
      </w:r>
    </w:p>
    <w:p w14:paraId="3F7A01C1" w14:textId="77777777" w:rsidR="009B3722" w:rsidRDefault="009B3722" w:rsidP="009B3722">
      <w:pPr>
        <w:spacing w:before="0" w:after="0"/>
      </w:pPr>
    </w:p>
    <w:p w14:paraId="21A324C8" w14:textId="77777777" w:rsidR="008C6777" w:rsidRDefault="00B86016" w:rsidP="009B3722">
      <w:pPr>
        <w:spacing w:before="0" w:after="0"/>
      </w:pPr>
      <w:r w:rsidRPr="00B90685">
        <w:t>Pour m</w:t>
      </w:r>
      <w:r w:rsidR="008C6777">
        <w:t>’</w:t>
      </w:r>
      <w:r w:rsidRPr="00B90685">
        <w:t>assurer comment l</w:t>
      </w:r>
      <w:r w:rsidR="008C6777">
        <w:t>’</w:t>
      </w:r>
      <w:r w:rsidRPr="00B90685">
        <w:t>une ou l</w:t>
      </w:r>
      <w:r w:rsidR="008C6777">
        <w:t>’</w:t>
      </w:r>
      <w:r w:rsidRPr="00B90685">
        <w:t>autre était faite</w:t>
      </w:r>
      <w:r w:rsidR="008C6777">
        <w:t>,</w:t>
      </w:r>
    </w:p>
    <w:p w14:paraId="0ABC30DD" w14:textId="77777777" w:rsidR="008C6777" w:rsidRDefault="00B86016" w:rsidP="009B3722">
      <w:pPr>
        <w:spacing w:before="0" w:after="0"/>
      </w:pPr>
      <w:r w:rsidRPr="00B90685">
        <w:t>Je n</w:t>
      </w:r>
      <w:r w:rsidR="008C6777">
        <w:t>’</w:t>
      </w:r>
      <w:r w:rsidRPr="00B90685">
        <w:t>avais nul besoin de ruse</w:t>
      </w:r>
      <w:r w:rsidR="008C6777">
        <w:t xml:space="preserve">, </w:t>
      </w:r>
      <w:r w:rsidRPr="00B90685">
        <w:t>de cachette</w:t>
      </w:r>
      <w:r w:rsidR="008C6777">
        <w:t>,</w:t>
      </w:r>
    </w:p>
    <w:p w14:paraId="77F205E2" w14:textId="77777777" w:rsidR="008C6777" w:rsidRDefault="00B86016" w:rsidP="009B3722">
      <w:pPr>
        <w:spacing w:before="0" w:after="0"/>
      </w:pPr>
      <w:r w:rsidRPr="00B90685">
        <w:t>Car je les connaissais comme si</w:t>
      </w:r>
      <w:r w:rsidR="008C6777">
        <w:t xml:space="preserve">, </w:t>
      </w:r>
      <w:r w:rsidRPr="00B90685">
        <w:t>chaque soir</w:t>
      </w:r>
      <w:r w:rsidR="008C6777">
        <w:t>,</w:t>
      </w:r>
    </w:p>
    <w:p w14:paraId="062610F3" w14:textId="77777777" w:rsidR="008C6777" w:rsidRDefault="00B86016" w:rsidP="009B3722">
      <w:pPr>
        <w:spacing w:before="0" w:after="0"/>
      </w:pPr>
      <w:r w:rsidRPr="00B90685">
        <w:t>J</w:t>
      </w:r>
      <w:r w:rsidR="008C6777">
        <w:t>’</w:t>
      </w:r>
      <w:r w:rsidRPr="00B90685">
        <w:t>eusse de leur épaule enlevé le peignoir</w:t>
      </w:r>
      <w:r w:rsidR="008C6777">
        <w:t> ;</w:t>
      </w:r>
    </w:p>
    <w:p w14:paraId="22780881" w14:textId="77777777" w:rsidR="008C6777" w:rsidRDefault="00B86016" w:rsidP="009B3722">
      <w:pPr>
        <w:spacing w:before="0" w:after="0"/>
      </w:pPr>
      <w:r w:rsidRPr="00B90685">
        <w:t>Je savais leur histoire</w:t>
      </w:r>
      <w:r w:rsidR="008C6777">
        <w:t xml:space="preserve">, </w:t>
      </w:r>
      <w:r w:rsidRPr="00B90685">
        <w:t>authentique</w:t>
      </w:r>
      <w:r w:rsidR="008C6777">
        <w:t xml:space="preserve">, </w:t>
      </w:r>
      <w:r w:rsidRPr="00B90685">
        <w:t>secrète</w:t>
      </w:r>
      <w:r w:rsidR="008C6777">
        <w:t>,</w:t>
      </w:r>
    </w:p>
    <w:p w14:paraId="61239C76" w14:textId="77777777" w:rsidR="008C6777" w:rsidRDefault="00B86016" w:rsidP="009B3722">
      <w:pPr>
        <w:spacing w:before="0" w:after="0"/>
      </w:pPr>
      <w:r w:rsidRPr="00B90685">
        <w:t>Et</w:t>
      </w:r>
      <w:r w:rsidR="008C6777">
        <w:t xml:space="preserve">, </w:t>
      </w:r>
      <w:r w:rsidRPr="00B90685">
        <w:t>si vous y tenez</w:t>
      </w:r>
      <w:r w:rsidR="008C6777">
        <w:t xml:space="preserve">, </w:t>
      </w:r>
      <w:r w:rsidRPr="00B90685">
        <w:t>vous allez la savoir</w:t>
      </w:r>
      <w:r w:rsidR="008C6777">
        <w:t>.</w:t>
      </w:r>
    </w:p>
    <w:p w14:paraId="55A2369F" w14:textId="77777777" w:rsidR="009B3722" w:rsidRDefault="009B3722" w:rsidP="009B3722">
      <w:pPr>
        <w:spacing w:before="0" w:after="0"/>
      </w:pPr>
    </w:p>
    <w:p w14:paraId="71264EB3" w14:textId="77777777" w:rsidR="008C6777" w:rsidRDefault="00B86016" w:rsidP="009B3722">
      <w:pPr>
        <w:spacing w:before="0" w:after="0"/>
      </w:pPr>
      <w:r w:rsidRPr="00B90685">
        <w:t>Je m</w:t>
      </w:r>
      <w:r w:rsidR="008C6777">
        <w:t>’</w:t>
      </w:r>
      <w:r w:rsidRPr="00B90685">
        <w:t>en vais vous transmettre</w:t>
      </w:r>
      <w:r w:rsidR="008C6777">
        <w:t xml:space="preserve">, </w:t>
      </w:r>
      <w:r w:rsidRPr="00B90685">
        <w:t>exempt de broderie</w:t>
      </w:r>
      <w:r w:rsidR="008C6777">
        <w:t>,</w:t>
      </w:r>
    </w:p>
    <w:p w14:paraId="2F18F5C1" w14:textId="77777777" w:rsidR="008C6777" w:rsidRDefault="00B86016" w:rsidP="009B3722">
      <w:pPr>
        <w:spacing w:before="0" w:after="0"/>
      </w:pPr>
      <w:r w:rsidRPr="00B90685">
        <w:t>Le récit primitif</w:t>
      </w:r>
      <w:r w:rsidR="008C6777">
        <w:t xml:space="preserve"> ; </w:t>
      </w:r>
      <w:r w:rsidRPr="00B90685">
        <w:t>intègre historien</w:t>
      </w:r>
      <w:r w:rsidR="008C6777">
        <w:t>,</w:t>
      </w:r>
    </w:p>
    <w:p w14:paraId="5F51AD98" w14:textId="77777777" w:rsidR="008C6777" w:rsidRDefault="00B86016" w:rsidP="009B3722">
      <w:pPr>
        <w:spacing w:before="0" w:after="0"/>
      </w:pPr>
      <w:r w:rsidRPr="00B90685">
        <w:t>Mon texte m</w:t>
      </w:r>
      <w:r w:rsidR="008C6777">
        <w:t>’</w:t>
      </w:r>
      <w:r w:rsidRPr="00B90685">
        <w:t>est sacré</w:t>
      </w:r>
      <w:r w:rsidR="008C6777">
        <w:t xml:space="preserve">, </w:t>
      </w:r>
      <w:r w:rsidRPr="00B90685">
        <w:t>je ne veux changer rien</w:t>
      </w:r>
      <w:r w:rsidR="008C6777">
        <w:t>.</w:t>
      </w:r>
    </w:p>
    <w:p w14:paraId="7BF9327E" w14:textId="77777777" w:rsidR="008C6777" w:rsidRDefault="00B86016" w:rsidP="009B3722">
      <w:pPr>
        <w:spacing w:before="0" w:after="0"/>
      </w:pPr>
      <w:r w:rsidRPr="00B90685">
        <w:t>Donc</w:t>
      </w:r>
      <w:r w:rsidR="008C6777">
        <w:t xml:space="preserve">, </w:t>
      </w:r>
      <w:r w:rsidRPr="00B90685">
        <w:t>ces dames vivaient sans trop de pruderie</w:t>
      </w:r>
      <w:r w:rsidR="008C6777">
        <w:t>,</w:t>
      </w:r>
    </w:p>
    <w:p w14:paraId="4F6E6395" w14:textId="5B7D963B" w:rsidR="00B86016" w:rsidRPr="00B90685" w:rsidRDefault="00B86016" w:rsidP="009B3722">
      <w:pPr>
        <w:spacing w:before="0" w:after="0"/>
      </w:pPr>
      <w:r w:rsidRPr="00B90685">
        <w:lastRenderedPageBreak/>
        <w:t>Ne manquaient point d</w:t>
      </w:r>
      <w:r w:rsidR="008C6777">
        <w:t>’</w:t>
      </w:r>
      <w:r w:rsidRPr="00B90685">
        <w:t>amants</w:t>
      </w:r>
      <w:r w:rsidR="008C6777">
        <w:t xml:space="preserve">, </w:t>
      </w:r>
      <w:r w:rsidRPr="00B90685">
        <w:t>et la galanterie</w:t>
      </w:r>
    </w:p>
    <w:p w14:paraId="4D6F2235" w14:textId="77777777" w:rsidR="008C6777" w:rsidRDefault="00B86016" w:rsidP="009B3722">
      <w:pPr>
        <w:spacing w:before="0" w:after="0"/>
      </w:pPr>
      <w:r w:rsidRPr="00B90685">
        <w:t>Était</w:t>
      </w:r>
      <w:r w:rsidR="008C6777">
        <w:t xml:space="preserve">, </w:t>
      </w:r>
      <w:r w:rsidRPr="00B90685">
        <w:t>en résumé</w:t>
      </w:r>
      <w:r w:rsidR="008C6777">
        <w:t xml:space="preserve">, </w:t>
      </w:r>
      <w:r w:rsidRPr="00B90685">
        <w:t>le plus clair de leur bien</w:t>
      </w:r>
      <w:r w:rsidR="008C6777">
        <w:t>.</w:t>
      </w:r>
    </w:p>
    <w:p w14:paraId="32E0534A" w14:textId="77777777" w:rsidR="009B3722" w:rsidRDefault="009B3722" w:rsidP="009B3722">
      <w:pPr>
        <w:spacing w:before="0" w:after="0"/>
      </w:pPr>
    </w:p>
    <w:p w14:paraId="6E163F69" w14:textId="2212FC8B" w:rsidR="00B86016" w:rsidRPr="00B90685" w:rsidRDefault="00B86016" w:rsidP="009B3722">
      <w:pPr>
        <w:spacing w:before="0" w:after="0"/>
      </w:pPr>
      <w:r w:rsidRPr="00B90685">
        <w:t>Du reste</w:t>
      </w:r>
      <w:r w:rsidR="008C6777">
        <w:t xml:space="preserve">, </w:t>
      </w:r>
      <w:r w:rsidRPr="00B90685">
        <w:t>point d</w:t>
      </w:r>
      <w:r w:rsidR="008C6777">
        <w:t>’</w:t>
      </w:r>
      <w:r w:rsidRPr="00B90685">
        <w:t>éclat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excellentes bourgeoises</w:t>
      </w:r>
    </w:p>
    <w:p w14:paraId="3FD3A79B" w14:textId="77777777" w:rsidR="008C6777" w:rsidRDefault="00B86016" w:rsidP="009B3722">
      <w:pPr>
        <w:spacing w:before="0" w:after="0"/>
      </w:pPr>
      <w:r w:rsidRPr="00B90685">
        <w:t>Tenant sur un bon pied une honnête maison</w:t>
      </w:r>
      <w:r w:rsidR="008C6777">
        <w:t>,</w:t>
      </w:r>
    </w:p>
    <w:p w14:paraId="480CA418" w14:textId="77777777" w:rsidR="008C6777" w:rsidRDefault="00B86016" w:rsidP="009B3722">
      <w:pPr>
        <w:spacing w:before="0" w:after="0"/>
      </w:pPr>
      <w:r w:rsidRPr="00B90685">
        <w:t>Où l</w:t>
      </w:r>
      <w:r w:rsidR="008C6777">
        <w:t>’</w:t>
      </w:r>
      <w:r w:rsidRPr="00B90685">
        <w:t>on s</w:t>
      </w:r>
      <w:r w:rsidR="008C6777">
        <w:t>’</w:t>
      </w:r>
      <w:r w:rsidRPr="00B90685">
        <w:t>interdisait les paroles grivoises</w:t>
      </w:r>
      <w:r w:rsidR="008C6777">
        <w:t>,</w:t>
      </w:r>
    </w:p>
    <w:p w14:paraId="21A9E8E9" w14:textId="77777777" w:rsidR="008C6777" w:rsidRDefault="00B86016" w:rsidP="009B3722">
      <w:pPr>
        <w:spacing w:before="0" w:after="0"/>
      </w:pPr>
      <w:r w:rsidRPr="00B90685">
        <w:t>Où l</w:t>
      </w:r>
      <w:r w:rsidR="008C6777">
        <w:t>’</w:t>
      </w:r>
      <w:r w:rsidRPr="00B90685">
        <w:t>on était reçu d</w:t>
      </w:r>
      <w:r w:rsidR="008C6777">
        <w:t>’</w:t>
      </w:r>
      <w:r w:rsidRPr="00B90685">
        <w:t>agréable façon</w:t>
      </w:r>
      <w:r w:rsidR="008C6777">
        <w:t>,</w:t>
      </w:r>
    </w:p>
    <w:p w14:paraId="0743F99D" w14:textId="77777777" w:rsidR="008C6777" w:rsidRDefault="00B86016" w:rsidP="009B3722">
      <w:pPr>
        <w:spacing w:before="0" w:after="0"/>
      </w:pPr>
      <w:r w:rsidRPr="00B90685">
        <w:t>Les maîtresses étant femmes du meilleur ton</w:t>
      </w:r>
      <w:r w:rsidR="008C6777">
        <w:t>,</w:t>
      </w:r>
    </w:p>
    <w:p w14:paraId="021BE623" w14:textId="77777777" w:rsidR="008C6777" w:rsidRDefault="00B86016" w:rsidP="009B3722">
      <w:pPr>
        <w:spacing w:before="0" w:after="0"/>
      </w:pPr>
      <w:r w:rsidRPr="00B90685">
        <w:t>Sachant au mieux leur monde</w:t>
      </w:r>
      <w:r w:rsidR="008C6777">
        <w:t xml:space="preserve">, </w:t>
      </w:r>
      <w:r w:rsidRPr="00B90685">
        <w:t>aimables et courtoises</w:t>
      </w:r>
      <w:r w:rsidR="008C6777">
        <w:t>.</w:t>
      </w:r>
    </w:p>
    <w:p w14:paraId="7A8D00C7" w14:textId="77777777" w:rsidR="009B3722" w:rsidRDefault="009B3722" w:rsidP="009B3722">
      <w:pPr>
        <w:spacing w:before="0" w:after="0"/>
      </w:pPr>
    </w:p>
    <w:p w14:paraId="748B515C" w14:textId="77777777" w:rsidR="008C6777" w:rsidRDefault="00B86016" w:rsidP="009B3722">
      <w:pPr>
        <w:spacing w:before="0" w:after="0"/>
      </w:pPr>
      <w:r w:rsidRPr="00B90685">
        <w:t>La plus jeune des deux se nommait Anaïs</w:t>
      </w:r>
      <w:r w:rsidR="008C6777">
        <w:t> ;</w:t>
      </w:r>
    </w:p>
    <w:p w14:paraId="39B4048D" w14:textId="77777777" w:rsidR="008C6777" w:rsidRDefault="00B86016" w:rsidP="009B3722">
      <w:pPr>
        <w:spacing w:before="0" w:after="0"/>
      </w:pPr>
      <w:r w:rsidRPr="00B90685">
        <w:t>Par l</w:t>
      </w:r>
      <w:r w:rsidR="008C6777">
        <w:t>’</w:t>
      </w:r>
      <w:r w:rsidRPr="00B90685">
        <w:t>autre tout enfant</w:t>
      </w:r>
      <w:r w:rsidR="008C6777">
        <w:t xml:space="preserve">, </w:t>
      </w:r>
      <w:r w:rsidRPr="00B90685">
        <w:t>elle fut recueillie</w:t>
      </w:r>
      <w:r w:rsidR="008C6777">
        <w:t>,</w:t>
      </w:r>
    </w:p>
    <w:p w14:paraId="55E63967" w14:textId="1FBD3C03" w:rsidR="00B86016" w:rsidRPr="00B90685" w:rsidRDefault="00B86016" w:rsidP="009B3722">
      <w:pPr>
        <w:spacing w:before="0" w:after="0"/>
      </w:pPr>
      <w:r w:rsidRPr="00B90685">
        <w:t>Étudia sous elle</w:t>
      </w:r>
      <w:r w:rsidR="008C6777">
        <w:t xml:space="preserve">, </w:t>
      </w:r>
      <w:r w:rsidRPr="00B90685">
        <w:t>et la brune Eulalie</w:t>
      </w:r>
    </w:p>
    <w:p w14:paraId="2F65537B" w14:textId="77777777" w:rsidR="008C6777" w:rsidRDefault="00B86016" w:rsidP="009B3722">
      <w:pPr>
        <w:spacing w:before="0" w:after="0"/>
      </w:pPr>
      <w:r w:rsidRPr="00B90685">
        <w:t>Rêvant pour son élève</w:t>
      </w:r>
      <w:r w:rsidR="008C6777">
        <w:t xml:space="preserve">, </w:t>
      </w:r>
      <w:r w:rsidRPr="00B90685">
        <w:t>alors grande et jolie</w:t>
      </w:r>
      <w:r w:rsidR="008C6777">
        <w:t>,</w:t>
      </w:r>
    </w:p>
    <w:p w14:paraId="0C3F96A4" w14:textId="77777777" w:rsidR="008C6777" w:rsidRDefault="00B86016" w:rsidP="009B3722">
      <w:pPr>
        <w:spacing w:before="0" w:after="0"/>
      </w:pPr>
      <w:r w:rsidRPr="00B90685">
        <w:t>Dans notre Sahara quelque riche oasis</w:t>
      </w:r>
      <w:r w:rsidR="008C6777">
        <w:t>,</w:t>
      </w:r>
    </w:p>
    <w:p w14:paraId="7844AD79" w14:textId="77777777" w:rsidR="008C6777" w:rsidRDefault="00B86016" w:rsidP="009B3722">
      <w:pPr>
        <w:spacing w:before="0" w:after="0"/>
      </w:pPr>
      <w:r w:rsidRPr="00B90685">
        <w:t>Lui délivra bientôt un brevet de Laïs</w:t>
      </w:r>
      <w:r w:rsidR="008C6777">
        <w:t>.</w:t>
      </w:r>
    </w:p>
    <w:p w14:paraId="22B8101D" w14:textId="77777777" w:rsidR="009B3722" w:rsidRDefault="009B3722" w:rsidP="009B3722">
      <w:pPr>
        <w:spacing w:before="0" w:after="0"/>
      </w:pPr>
    </w:p>
    <w:p w14:paraId="4763F90A" w14:textId="77777777" w:rsidR="008C6777" w:rsidRDefault="00B86016" w:rsidP="009B3722">
      <w:pPr>
        <w:spacing w:before="0" w:after="0"/>
      </w:pPr>
      <w:r w:rsidRPr="00B90685">
        <w:t>Eulalie affichait un veuvage illusoire</w:t>
      </w:r>
      <w:r w:rsidR="008C6777">
        <w:t> ;</w:t>
      </w:r>
    </w:p>
    <w:p w14:paraId="358276C0" w14:textId="77777777" w:rsidR="008C6777" w:rsidRDefault="00B86016" w:rsidP="009B3722">
      <w:pPr>
        <w:spacing w:before="0" w:after="0"/>
      </w:pPr>
      <w:r w:rsidRPr="00B90685">
        <w:t>On acceptait ce deuil mais plus d</w:t>
      </w:r>
      <w:r w:rsidR="008C6777">
        <w:t>’</w:t>
      </w:r>
      <w:r w:rsidRPr="00B90685">
        <w:t>un médisant</w:t>
      </w:r>
      <w:r w:rsidR="008C6777">
        <w:t>,</w:t>
      </w:r>
    </w:p>
    <w:p w14:paraId="01698992" w14:textId="77777777" w:rsidR="008C6777" w:rsidRDefault="00B86016" w:rsidP="009B3722">
      <w:pPr>
        <w:spacing w:before="0" w:after="0"/>
      </w:pPr>
      <w:r w:rsidRPr="00B90685">
        <w:t>Qui de l</w:t>
      </w:r>
      <w:r w:rsidR="008C6777">
        <w:t>’</w:t>
      </w:r>
      <w:r w:rsidRPr="00B90685">
        <w:t>obscur passé jugeait par le présent</w:t>
      </w:r>
      <w:r w:rsidR="008C6777">
        <w:t>,</w:t>
      </w:r>
    </w:p>
    <w:p w14:paraId="56FD1F5D" w14:textId="77777777" w:rsidR="008C6777" w:rsidRDefault="00B86016" w:rsidP="009B3722">
      <w:pPr>
        <w:spacing w:before="0" w:after="0"/>
      </w:pPr>
      <w:r w:rsidRPr="00B90685">
        <w:t xml:space="preserve">Fredonnait un couplet de </w:t>
      </w:r>
      <w:r w:rsidRPr="00B90685">
        <w:rPr>
          <w:i/>
        </w:rPr>
        <w:t>Madame Grégoire</w:t>
      </w:r>
      <w:r w:rsidR="008C6777">
        <w:t>,</w:t>
      </w:r>
    </w:p>
    <w:p w14:paraId="13B2EEBA" w14:textId="48CF625B" w:rsidR="00B86016" w:rsidRPr="00B90685" w:rsidRDefault="00B86016" w:rsidP="009B3722">
      <w:pPr>
        <w:spacing w:before="0" w:after="0"/>
      </w:pPr>
      <w:r w:rsidRPr="00B90685">
        <w:t>Contestait feu l</w:t>
      </w:r>
      <w:r w:rsidR="008C6777">
        <w:t>’</w:t>
      </w:r>
      <w:r w:rsidRPr="00B90685">
        <w:t>époux et s</w:t>
      </w:r>
      <w:r w:rsidR="008C6777">
        <w:t>’</w:t>
      </w:r>
      <w:r w:rsidRPr="00B90685">
        <w:t>en allait glosant</w:t>
      </w:r>
    </w:p>
    <w:p w14:paraId="3ED9DF51" w14:textId="77777777" w:rsidR="008C6777" w:rsidRDefault="00B86016" w:rsidP="009B3722">
      <w:pPr>
        <w:spacing w:before="0" w:after="0"/>
      </w:pPr>
      <w:r w:rsidRPr="00B90685">
        <w:t>Sur ce livre inédit d</w:t>
      </w:r>
      <w:r w:rsidR="008C6777">
        <w:t>’</w:t>
      </w:r>
      <w:r w:rsidRPr="00B90685">
        <w:t>une galante histoire</w:t>
      </w:r>
      <w:r w:rsidR="008C6777">
        <w:t>.</w:t>
      </w:r>
    </w:p>
    <w:p w14:paraId="1393D4A1" w14:textId="77777777" w:rsidR="009B3722" w:rsidRDefault="009B3722" w:rsidP="009B3722">
      <w:pPr>
        <w:spacing w:before="0" w:after="0"/>
      </w:pPr>
    </w:p>
    <w:p w14:paraId="3E858A31" w14:textId="77777777" w:rsidR="008C6777" w:rsidRDefault="00B86016" w:rsidP="009B3722">
      <w:pPr>
        <w:spacing w:before="0" w:after="0"/>
      </w:pPr>
      <w:r w:rsidRPr="00B90685">
        <w:t>Quoi qu</w:t>
      </w:r>
      <w:r w:rsidR="008C6777">
        <w:t>’</w:t>
      </w:r>
      <w:r w:rsidRPr="00B90685">
        <w:t>il en fût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ailleurs</w:t>
      </w:r>
      <w:r w:rsidR="008C6777">
        <w:t xml:space="preserve">, </w:t>
      </w:r>
      <w:r w:rsidRPr="00B90685">
        <w:t>ces deux femmes s</w:t>
      </w:r>
      <w:r w:rsidR="008C6777">
        <w:t>’</w:t>
      </w:r>
      <w:r w:rsidRPr="00B90685">
        <w:t>aimaient</w:t>
      </w:r>
      <w:r w:rsidR="008C6777">
        <w:t> ;</w:t>
      </w:r>
    </w:p>
    <w:p w14:paraId="13E9F2D9" w14:textId="77777777" w:rsidR="008C6777" w:rsidRDefault="00B86016" w:rsidP="009B3722">
      <w:pPr>
        <w:spacing w:before="0" w:after="0"/>
      </w:pPr>
      <w:r w:rsidRPr="00B90685">
        <w:t>Entre elles fort souvent de doux noms s</w:t>
      </w:r>
      <w:r w:rsidR="008C6777">
        <w:t>’</w:t>
      </w:r>
      <w:r w:rsidRPr="00B90685">
        <w:t>échangeaient</w:t>
      </w:r>
      <w:r w:rsidR="008C6777">
        <w:t> ;</w:t>
      </w:r>
    </w:p>
    <w:p w14:paraId="1BDE0377" w14:textId="77777777" w:rsidR="008C6777" w:rsidRDefault="00B86016" w:rsidP="009B3722">
      <w:pPr>
        <w:spacing w:before="0" w:after="0"/>
      </w:pPr>
      <w:r w:rsidRPr="00B90685">
        <w:t>Éprouvant toutes deux disette de famille</w:t>
      </w:r>
      <w:r w:rsidR="008C6777">
        <w:t>,</w:t>
      </w:r>
    </w:p>
    <w:p w14:paraId="05C57F9C" w14:textId="77777777" w:rsidR="008C6777" w:rsidRDefault="00B86016" w:rsidP="009B3722">
      <w:pPr>
        <w:spacing w:before="0" w:after="0"/>
      </w:pPr>
      <w:r w:rsidRPr="00B90685">
        <w:t>Elles s</w:t>
      </w:r>
      <w:r w:rsidR="008C6777">
        <w:t>’</w:t>
      </w:r>
      <w:r w:rsidRPr="00B90685">
        <w:t>en étaient fait une de pacotille</w:t>
      </w:r>
      <w:r w:rsidR="008C6777">
        <w:t> ;</w:t>
      </w:r>
    </w:p>
    <w:p w14:paraId="7D87A369" w14:textId="2F37ABC5" w:rsidR="00B86016" w:rsidRPr="00B90685" w:rsidRDefault="00B86016" w:rsidP="009B3722">
      <w:pPr>
        <w:spacing w:before="0" w:after="0"/>
      </w:pPr>
      <w:r w:rsidRPr="00B90685">
        <w:t>L</w:t>
      </w:r>
      <w:r w:rsidR="008C6777">
        <w:t>’</w:t>
      </w:r>
      <w:r w:rsidRPr="00B90685">
        <w:t>une disait</w:t>
      </w:r>
      <w:r w:rsidR="008C6777">
        <w:t> : « </w:t>
      </w:r>
      <w:r w:rsidRPr="00B90685">
        <w:t>Maman</w:t>
      </w:r>
      <w:r w:rsidR="008C6777">
        <w:t> ! »</w:t>
      </w:r>
      <w:r w:rsidRPr="00B90685">
        <w:t xml:space="preserve"> l</w:t>
      </w:r>
      <w:r w:rsidR="008C6777">
        <w:t>’</w:t>
      </w:r>
      <w:r w:rsidRPr="00B90685">
        <w:t>autre disait</w:t>
      </w:r>
      <w:r w:rsidR="008C6777">
        <w:t> : « </w:t>
      </w:r>
      <w:r w:rsidRPr="00B90685">
        <w:t>Ma fille</w:t>
      </w:r>
      <w:r w:rsidR="008C6777">
        <w:t> ! »</w:t>
      </w:r>
    </w:p>
    <w:p w14:paraId="683632C7" w14:textId="77777777" w:rsidR="008C6777" w:rsidRDefault="00B86016" w:rsidP="009B3722">
      <w:pPr>
        <w:spacing w:before="0" w:after="0"/>
      </w:pPr>
      <w:r w:rsidRPr="00B90685">
        <w:t>Et comme mère et fille ensemble elles vivaient</w:t>
      </w:r>
      <w:r w:rsidR="008C6777">
        <w:t>.</w:t>
      </w:r>
    </w:p>
    <w:p w14:paraId="1DB08DF3" w14:textId="77777777" w:rsidR="009B3722" w:rsidRDefault="009B3722" w:rsidP="009B3722">
      <w:pPr>
        <w:spacing w:before="0" w:after="0"/>
      </w:pPr>
    </w:p>
    <w:p w14:paraId="3AE37AD5" w14:textId="04BD2B63" w:rsidR="00B86016" w:rsidRPr="00B90685" w:rsidRDefault="00B86016" w:rsidP="009B3722">
      <w:pPr>
        <w:spacing w:before="0" w:after="0"/>
      </w:pPr>
      <w:r w:rsidRPr="00B90685">
        <w:t>De l</w:t>
      </w:r>
      <w:r w:rsidR="008C6777">
        <w:t>’</w:t>
      </w:r>
      <w:r w:rsidRPr="00B90685">
        <w:t>opposition de leurs deux caractères</w:t>
      </w:r>
    </w:p>
    <w:p w14:paraId="43EC19EA" w14:textId="58B41DA8" w:rsidR="00B86016" w:rsidRPr="00B90685" w:rsidRDefault="00B86016" w:rsidP="009B3722">
      <w:pPr>
        <w:spacing w:before="0" w:after="0"/>
      </w:pPr>
      <w:r w:rsidRPr="00B90685">
        <w:t>L</w:t>
      </w:r>
      <w:r w:rsidR="008C6777">
        <w:t>’</w:t>
      </w:r>
      <w:r w:rsidRPr="00B90685">
        <w:t>union était née</w:t>
      </w:r>
      <w:r w:rsidR="008C6777">
        <w:t xml:space="preserve"> ; </w:t>
      </w:r>
      <w:r w:rsidRPr="00B90685">
        <w:t>à la loi des contraires</w:t>
      </w:r>
    </w:p>
    <w:p w14:paraId="7779CF81" w14:textId="77777777" w:rsidR="008C6777" w:rsidRDefault="00B86016" w:rsidP="009B3722">
      <w:pPr>
        <w:spacing w:before="0" w:after="0"/>
      </w:pPr>
      <w:r w:rsidRPr="00B90685">
        <w:lastRenderedPageBreak/>
        <w:t>Elles obéissaient</w:t>
      </w:r>
      <w:r w:rsidR="008C6777">
        <w:t xml:space="preserve"> ; </w:t>
      </w:r>
      <w:r w:rsidRPr="00B90685">
        <w:t>de leur vie à vau-l</w:t>
      </w:r>
      <w:r w:rsidR="008C6777">
        <w:t>’</w:t>
      </w:r>
      <w:r w:rsidRPr="00B90685">
        <w:t>eau</w:t>
      </w:r>
      <w:r w:rsidR="008C6777">
        <w:t>,</w:t>
      </w:r>
    </w:p>
    <w:p w14:paraId="7024F9F3" w14:textId="77777777" w:rsidR="008C6777" w:rsidRDefault="00B86016" w:rsidP="009B3722">
      <w:pPr>
        <w:spacing w:before="0" w:after="0"/>
      </w:pPr>
      <w:r w:rsidRPr="00B90685">
        <w:t>Où tout était commun</w:t>
      </w:r>
      <w:r w:rsidR="008C6777">
        <w:t xml:space="preserve">, </w:t>
      </w:r>
      <w:r w:rsidRPr="00B90685">
        <w:t>amours</w:t>
      </w:r>
      <w:r w:rsidR="008C6777">
        <w:t xml:space="preserve">, </w:t>
      </w:r>
      <w:r w:rsidRPr="00B90685">
        <w:t>bonheurs</w:t>
      </w:r>
      <w:r w:rsidR="008C6777">
        <w:t xml:space="preserve">, </w:t>
      </w:r>
      <w:r w:rsidRPr="00B90685">
        <w:t>misères</w:t>
      </w:r>
      <w:r w:rsidR="008C6777">
        <w:t>,</w:t>
      </w:r>
    </w:p>
    <w:p w14:paraId="6E94C6EB" w14:textId="77777777" w:rsidR="008C6777" w:rsidRDefault="00B86016" w:rsidP="009B3722">
      <w:pPr>
        <w:spacing w:before="0" w:after="0"/>
      </w:pPr>
      <w:r w:rsidRPr="00B90685">
        <w:t>Elles se partageaient par moitié le fardeau</w:t>
      </w:r>
      <w:r w:rsidR="008C6777">
        <w:t> :</w:t>
      </w:r>
    </w:p>
    <w:p w14:paraId="04198965" w14:textId="77777777" w:rsidR="008C6777" w:rsidRDefault="00B86016" w:rsidP="009B3722">
      <w:pPr>
        <w:spacing w:before="0" w:after="0"/>
      </w:pPr>
      <w:r w:rsidRPr="00B90685">
        <w:t>La blonde était le lierre et la brune l</w:t>
      </w:r>
      <w:r w:rsidR="008C6777">
        <w:t>’</w:t>
      </w:r>
      <w:r w:rsidRPr="00B90685">
        <w:t>ormeau</w:t>
      </w:r>
      <w:r w:rsidR="008C6777">
        <w:t>.</w:t>
      </w:r>
    </w:p>
    <w:p w14:paraId="185AF332" w14:textId="513F0359" w:rsidR="008C6777" w:rsidRPr="009B3722" w:rsidRDefault="009B3722" w:rsidP="009B3722">
      <w:pPr>
        <w:pStyle w:val="Etoile"/>
        <w:spacing w:before="240" w:after="240"/>
        <w:rPr>
          <w:b w:val="0"/>
          <w:bCs/>
        </w:rPr>
      </w:pPr>
      <w:bookmarkStart w:id="77" w:name="_Hlk199423902"/>
      <w:r w:rsidRPr="009B3722">
        <w:rPr>
          <w:b w:val="0"/>
          <w:bCs/>
        </w:rPr>
        <w:t>. . . . . . . . . .</w:t>
      </w:r>
    </w:p>
    <w:bookmarkEnd w:id="77"/>
    <w:p w14:paraId="60872262" w14:textId="2245F850" w:rsidR="008C6777" w:rsidRDefault="00B86016" w:rsidP="009B3722">
      <w:pPr>
        <w:spacing w:before="0" w:after="0"/>
      </w:pPr>
      <w:r w:rsidRPr="00B90685">
        <w:t>Ces dames avaient pris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dégoût ou lassitude</w:t>
      </w:r>
      <w:r w:rsidR="008C6777">
        <w:t xml:space="preserve">, </w:t>
      </w:r>
      <w:r w:rsidR="00CC5E1A">
        <w:t>—</w:t>
      </w:r>
    </w:p>
    <w:p w14:paraId="7B1D6461" w14:textId="77777777" w:rsidR="008C6777" w:rsidRDefault="00B86016" w:rsidP="009B3722">
      <w:pPr>
        <w:spacing w:before="0" w:after="0"/>
      </w:pPr>
      <w:r w:rsidRPr="00B90685">
        <w:t>Paris en grippe</w:t>
      </w:r>
      <w:r w:rsidR="008C6777">
        <w:t xml:space="preserve">, </w:t>
      </w:r>
      <w:r w:rsidRPr="00B90685">
        <w:t>étaient folles de solitude</w:t>
      </w:r>
      <w:r w:rsidR="008C6777">
        <w:t>,</w:t>
      </w:r>
    </w:p>
    <w:p w14:paraId="7F935574" w14:textId="77777777" w:rsidR="008C6777" w:rsidRDefault="00B86016" w:rsidP="009B3722">
      <w:pPr>
        <w:spacing w:before="0" w:after="0"/>
      </w:pPr>
      <w:r w:rsidRPr="00B90685">
        <w:t>Et</w:t>
      </w:r>
      <w:r w:rsidR="008C6777">
        <w:t xml:space="preserve">, </w:t>
      </w:r>
      <w:r w:rsidRPr="00B90685">
        <w:t>récluses depuis quinze jours environ</w:t>
      </w:r>
      <w:r w:rsidR="008C6777">
        <w:t>,</w:t>
      </w:r>
    </w:p>
    <w:p w14:paraId="508C1668" w14:textId="77777777" w:rsidR="008C6777" w:rsidRDefault="00B86016" w:rsidP="009B3722">
      <w:pPr>
        <w:spacing w:before="0" w:after="0"/>
      </w:pPr>
      <w:r w:rsidRPr="00B90685">
        <w:t>De l</w:t>
      </w:r>
      <w:r w:rsidR="008C6777">
        <w:t>’</w:t>
      </w:r>
      <w:r w:rsidRPr="00B90685">
        <w:t>existence aux champs goûtaient la quiétude</w:t>
      </w:r>
      <w:r w:rsidR="008C6777">
        <w:t>.</w:t>
      </w:r>
    </w:p>
    <w:p w14:paraId="40E661AB" w14:textId="77777777" w:rsidR="008C6777" w:rsidRDefault="00B86016" w:rsidP="009B3722">
      <w:pPr>
        <w:spacing w:before="0" w:after="0"/>
      </w:pPr>
      <w:r w:rsidRPr="00B90685">
        <w:t>Elles avaient choisi</w:t>
      </w:r>
      <w:r w:rsidR="008C6777">
        <w:t xml:space="preserve">, </w:t>
      </w:r>
      <w:r w:rsidRPr="00B90685">
        <w:t>tout en haut de Meudon</w:t>
      </w:r>
      <w:r w:rsidR="008C6777">
        <w:t>,</w:t>
      </w:r>
    </w:p>
    <w:p w14:paraId="15C0C2A4" w14:textId="77777777" w:rsidR="008C6777" w:rsidRDefault="00B86016" w:rsidP="009B3722">
      <w:pPr>
        <w:spacing w:before="0" w:after="0"/>
      </w:pPr>
      <w:r w:rsidRPr="00B90685">
        <w:t>Au milieu du feuillage</w:t>
      </w:r>
      <w:r w:rsidR="008C6777">
        <w:t xml:space="preserve">, </w:t>
      </w:r>
      <w:r w:rsidRPr="00B90685">
        <w:t>une blanche maison</w:t>
      </w:r>
      <w:r w:rsidR="008C6777">
        <w:t>.</w:t>
      </w:r>
    </w:p>
    <w:p w14:paraId="16A9C4A2" w14:textId="77777777" w:rsidR="009B3722" w:rsidRDefault="009B3722" w:rsidP="009B3722">
      <w:pPr>
        <w:spacing w:before="0" w:after="0"/>
      </w:pPr>
    </w:p>
    <w:p w14:paraId="214BAC8C" w14:textId="77777777" w:rsidR="008C6777" w:rsidRDefault="00B86016" w:rsidP="009B3722">
      <w:pPr>
        <w:spacing w:before="0" w:after="0"/>
      </w:pPr>
      <w:r w:rsidRPr="00B90685">
        <w:t>Dans cette Thébaïde où régnait l</w:t>
      </w:r>
      <w:r w:rsidR="008C6777">
        <w:t>’</w:t>
      </w:r>
      <w:r w:rsidRPr="00B90685">
        <w:t>innocence</w:t>
      </w:r>
      <w:r w:rsidR="008C6777">
        <w:t>,</w:t>
      </w:r>
    </w:p>
    <w:p w14:paraId="4C59595F" w14:textId="77777777" w:rsidR="008C6777" w:rsidRDefault="00B86016" w:rsidP="009B3722">
      <w:pPr>
        <w:spacing w:before="0" w:after="0"/>
      </w:pPr>
      <w:r w:rsidRPr="00B90685">
        <w:t>Le sexe masculin brillait par son absence</w:t>
      </w:r>
      <w:r w:rsidR="008C6777">
        <w:t>,</w:t>
      </w:r>
    </w:p>
    <w:p w14:paraId="493F2B4C" w14:textId="77777777" w:rsidR="008C6777" w:rsidRDefault="00B86016" w:rsidP="009B3722">
      <w:pPr>
        <w:spacing w:before="0" w:after="0"/>
      </w:pPr>
      <w:r w:rsidRPr="00B90685">
        <w:t>Pas un être barbu</w:t>
      </w:r>
      <w:r w:rsidR="008C6777">
        <w:t xml:space="preserve">, </w:t>
      </w:r>
      <w:r w:rsidRPr="00B90685">
        <w:t>pas l</w:t>
      </w:r>
      <w:r w:rsidR="008C6777">
        <w:t>’</w:t>
      </w:r>
      <w:r w:rsidRPr="00B90685">
        <w:t>ombre d</w:t>
      </w:r>
      <w:r w:rsidR="008C6777">
        <w:t>’</w:t>
      </w:r>
      <w:r w:rsidRPr="00B90685">
        <w:t>un amant</w:t>
      </w:r>
      <w:r w:rsidR="008C6777">
        <w:t> !</w:t>
      </w:r>
    </w:p>
    <w:p w14:paraId="47DEA79A" w14:textId="77777777" w:rsidR="008C6777" w:rsidRDefault="00B86016" w:rsidP="009B3722">
      <w:pPr>
        <w:spacing w:before="0" w:after="0"/>
      </w:pPr>
      <w:r w:rsidRPr="00B90685">
        <w:t>Nos anges bravement y vivaient d</w:t>
      </w:r>
      <w:r w:rsidR="008C6777">
        <w:t>’</w:t>
      </w:r>
      <w:r w:rsidRPr="00B90685">
        <w:t>abstinence</w:t>
      </w:r>
      <w:r w:rsidR="008C6777">
        <w:t>,</w:t>
      </w:r>
    </w:p>
    <w:p w14:paraId="35739DD4" w14:textId="77777777" w:rsidR="008C6777" w:rsidRDefault="00B86016" w:rsidP="009B3722">
      <w:pPr>
        <w:spacing w:before="0" w:after="0"/>
      </w:pPr>
      <w:r w:rsidRPr="00B90685">
        <w:t>Mais le jeûne</w:t>
      </w:r>
      <w:r w:rsidR="008C6777">
        <w:t xml:space="preserve">, </w:t>
      </w:r>
      <w:r w:rsidRPr="00B90685">
        <w:t>il le faut avouer franchement</w:t>
      </w:r>
      <w:r w:rsidR="008C6777">
        <w:t>,</w:t>
      </w:r>
    </w:p>
    <w:p w14:paraId="0F529090" w14:textId="77777777" w:rsidR="008C6777" w:rsidRDefault="00B86016" w:rsidP="009B3722">
      <w:pPr>
        <w:spacing w:before="0" w:after="0"/>
      </w:pPr>
      <w:r w:rsidRPr="00B90685">
        <w:t>N</w:t>
      </w:r>
      <w:r w:rsidR="008C6777">
        <w:t>’</w:t>
      </w:r>
      <w:r w:rsidRPr="00B90685">
        <w:t>était pas sympathique à leur tempérament</w:t>
      </w:r>
      <w:r w:rsidR="008C6777">
        <w:t>.</w:t>
      </w:r>
    </w:p>
    <w:p w14:paraId="539467D0" w14:textId="77777777" w:rsidR="009B3722" w:rsidRDefault="009B3722" w:rsidP="009B3722">
      <w:pPr>
        <w:spacing w:before="0" w:after="0"/>
      </w:pPr>
    </w:p>
    <w:p w14:paraId="78D8F739" w14:textId="77777777" w:rsidR="008C6777" w:rsidRDefault="00B86016" w:rsidP="009B3722">
      <w:pPr>
        <w:spacing w:before="0" w:after="0"/>
      </w:pPr>
      <w:r w:rsidRPr="00B90685">
        <w:t>Trente degrés de chaud</w:t>
      </w:r>
      <w:r w:rsidR="008C6777">
        <w:t xml:space="preserve"> ! </w:t>
      </w:r>
      <w:r w:rsidRPr="00B90685">
        <w:t>quinze jours de sagesse</w:t>
      </w:r>
      <w:r w:rsidR="008C6777">
        <w:t> !</w:t>
      </w:r>
    </w:p>
    <w:p w14:paraId="7FDD3A3F" w14:textId="77777777" w:rsidR="008C6777" w:rsidRDefault="00B86016" w:rsidP="009B3722">
      <w:pPr>
        <w:spacing w:before="0" w:after="0"/>
      </w:pPr>
      <w:r w:rsidRPr="00B90685">
        <w:t>On peut avoir à moins le sommeil agité</w:t>
      </w:r>
      <w:r w:rsidR="008C6777">
        <w:t> ;</w:t>
      </w:r>
    </w:p>
    <w:p w14:paraId="2A6592D4" w14:textId="36915100" w:rsidR="00B86016" w:rsidRPr="00B90685" w:rsidRDefault="00B86016" w:rsidP="009B3722">
      <w:pPr>
        <w:spacing w:before="0" w:after="0"/>
      </w:pPr>
      <w:r w:rsidRPr="00B90685">
        <w:t>Mise à si rude épreuve</w:t>
      </w:r>
      <w:r w:rsidR="008C6777">
        <w:t xml:space="preserve">, </w:t>
      </w:r>
      <w:r w:rsidRPr="00B90685">
        <w:t>assurément Lucrèce</w:t>
      </w:r>
    </w:p>
    <w:p w14:paraId="47116933" w14:textId="77777777" w:rsidR="008C6777" w:rsidRDefault="00B86016" w:rsidP="009B3722">
      <w:pPr>
        <w:spacing w:before="0" w:after="0"/>
      </w:pPr>
      <w:r w:rsidRPr="00B90685">
        <w:t>Eût accueilli Tarquin avec moins de fierté</w:t>
      </w:r>
      <w:r w:rsidR="008C6777">
        <w:t>.</w:t>
      </w:r>
    </w:p>
    <w:p w14:paraId="4B1950FE" w14:textId="65108D81" w:rsidR="00B86016" w:rsidRPr="00B90685" w:rsidRDefault="00B86016" w:rsidP="009B3722">
      <w:pPr>
        <w:spacing w:before="0" w:after="0"/>
      </w:pPr>
      <w:r w:rsidRPr="00B90685">
        <w:t>Dans ces conditions</w:t>
      </w:r>
      <w:r w:rsidR="008C6777">
        <w:t xml:space="preserve">, </w:t>
      </w:r>
      <w:r w:rsidRPr="00B90685">
        <w:t>que fait la pécheresse</w:t>
      </w:r>
    </w:p>
    <w:p w14:paraId="7CDB2303" w14:textId="77777777" w:rsidR="008C6777" w:rsidRDefault="00B86016" w:rsidP="009B3722">
      <w:pPr>
        <w:spacing w:before="0" w:after="0"/>
      </w:pPr>
      <w:r w:rsidRPr="00B90685">
        <w:t>Depuis longtemps en brouille avec la chasteté</w:t>
      </w:r>
      <w:r w:rsidR="008C6777">
        <w:t> ?</w:t>
      </w:r>
    </w:p>
    <w:p w14:paraId="0DBAF653" w14:textId="77777777" w:rsidR="009B3722" w:rsidRDefault="009B3722" w:rsidP="009B3722">
      <w:pPr>
        <w:spacing w:before="0" w:after="0"/>
      </w:pPr>
    </w:p>
    <w:p w14:paraId="18569EBF" w14:textId="01FDB37B" w:rsidR="00B86016" w:rsidRPr="00B90685" w:rsidRDefault="00B86016" w:rsidP="009B3722">
      <w:pPr>
        <w:spacing w:before="0" w:after="0"/>
      </w:pPr>
      <w:r w:rsidRPr="00B90685">
        <w:t>Elle sent dans un rêve une lèvre brûlante</w:t>
      </w:r>
    </w:p>
    <w:p w14:paraId="5B544F1C" w14:textId="77777777" w:rsidR="008C6777" w:rsidRDefault="00B86016" w:rsidP="009B3722">
      <w:pPr>
        <w:spacing w:before="0" w:after="0"/>
      </w:pPr>
      <w:r w:rsidRPr="00B90685">
        <w:t>Se coller à la sienne</w:t>
      </w:r>
      <w:r w:rsidR="008C6777">
        <w:t xml:space="preserve">, </w:t>
      </w:r>
      <w:r w:rsidRPr="00B90685">
        <w:t>avide de baisers</w:t>
      </w:r>
      <w:r w:rsidR="008C6777">
        <w:t> ;</w:t>
      </w:r>
    </w:p>
    <w:p w14:paraId="0EBF4889" w14:textId="7DDB262C" w:rsidR="00B86016" w:rsidRPr="00B90685" w:rsidRDefault="00B86016" w:rsidP="009B3722">
      <w:pPr>
        <w:spacing w:before="0" w:after="0"/>
      </w:pPr>
      <w:r w:rsidRPr="00B90685">
        <w:t>Ivre</w:t>
      </w:r>
      <w:r w:rsidR="008C6777">
        <w:t xml:space="preserve">, </w:t>
      </w:r>
      <w:r w:rsidRPr="00B90685">
        <w:t>folle</w:t>
      </w:r>
      <w:r w:rsidR="008C6777">
        <w:t xml:space="preserve">, </w:t>
      </w:r>
      <w:r w:rsidRPr="00B90685">
        <w:t>pareille à l</w:t>
      </w:r>
      <w:r w:rsidR="008C6777">
        <w:t>’</w:t>
      </w:r>
      <w:r w:rsidRPr="00B90685">
        <w:t>antique bacchante</w:t>
      </w:r>
    </w:p>
    <w:p w14:paraId="5BA5B21B" w14:textId="77777777" w:rsidR="008C6777" w:rsidRDefault="00B86016" w:rsidP="009B3722">
      <w:pPr>
        <w:spacing w:before="0" w:after="0"/>
      </w:pPr>
      <w:r w:rsidRPr="00B90685">
        <w:t>Aux lascives ardeurs</w:t>
      </w:r>
      <w:r w:rsidR="008C6777">
        <w:t xml:space="preserve">, </w:t>
      </w:r>
      <w:r w:rsidRPr="00B90685">
        <w:t>aux ébats peu gazés</w:t>
      </w:r>
      <w:r w:rsidR="008C6777">
        <w:t>,</w:t>
      </w:r>
    </w:p>
    <w:p w14:paraId="0D223E71" w14:textId="77777777" w:rsidR="008C6777" w:rsidRDefault="00B86016" w:rsidP="009B3722">
      <w:pPr>
        <w:spacing w:before="0" w:after="0"/>
      </w:pPr>
      <w:r w:rsidRPr="00B90685">
        <w:t>L</w:t>
      </w:r>
      <w:r w:rsidR="008C6777">
        <w:t>’</w:t>
      </w:r>
      <w:r w:rsidRPr="00B90685">
        <w:t>ombre</w:t>
      </w:r>
      <w:r w:rsidR="008C6777">
        <w:t xml:space="preserve">, </w:t>
      </w:r>
      <w:r w:rsidRPr="00B90685">
        <w:t>qu</w:t>
      </w:r>
      <w:r w:rsidR="008C6777">
        <w:t>’</w:t>
      </w:r>
      <w:r w:rsidRPr="00B90685">
        <w:t>elle saisit d</w:t>
      </w:r>
      <w:r w:rsidR="008C6777">
        <w:t>’</w:t>
      </w:r>
      <w:r w:rsidRPr="00B90685">
        <w:t>une étreinte puissante</w:t>
      </w:r>
      <w:r w:rsidR="008C6777">
        <w:t>,</w:t>
      </w:r>
    </w:p>
    <w:p w14:paraId="34771645" w14:textId="77777777" w:rsidR="008C6777" w:rsidRDefault="00B86016" w:rsidP="009B3722">
      <w:pPr>
        <w:spacing w:before="0" w:after="0"/>
      </w:pPr>
      <w:r w:rsidRPr="00B90685">
        <w:t>Lui semble palpiter entre ses bras croisés</w:t>
      </w:r>
      <w:r w:rsidR="008C6777">
        <w:t>.</w:t>
      </w:r>
    </w:p>
    <w:p w14:paraId="06779F76" w14:textId="77777777" w:rsidR="009B3722" w:rsidRDefault="009B3722" w:rsidP="009B3722">
      <w:pPr>
        <w:spacing w:before="0" w:after="0"/>
      </w:pPr>
    </w:p>
    <w:p w14:paraId="1D900B5D" w14:textId="37D67592" w:rsidR="00B86016" w:rsidRPr="00B90685" w:rsidRDefault="00B86016" w:rsidP="009B3722">
      <w:pPr>
        <w:spacing w:before="0" w:after="0"/>
      </w:pPr>
      <w:r w:rsidRPr="00B90685">
        <w:t>C</w:t>
      </w:r>
      <w:r w:rsidR="008C6777">
        <w:t>’</w:t>
      </w:r>
      <w:r w:rsidRPr="00B90685">
        <w:t>est en proie à ce songe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ô classique Athalie</w:t>
      </w:r>
    </w:p>
    <w:p w14:paraId="66587B8B" w14:textId="144502C2" w:rsidR="008C6777" w:rsidRDefault="00B86016" w:rsidP="009B3722">
      <w:pPr>
        <w:spacing w:before="0" w:after="0"/>
      </w:pPr>
      <w:r w:rsidRPr="00B90685">
        <w:t>Bien différent du tien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que se tord Eulalie</w:t>
      </w:r>
      <w:r w:rsidR="008C6777">
        <w:t> ;</w:t>
      </w:r>
    </w:p>
    <w:p w14:paraId="2D10A049" w14:textId="579E1355" w:rsidR="00B86016" w:rsidRPr="00B90685" w:rsidRDefault="00B86016" w:rsidP="009B3722">
      <w:pPr>
        <w:spacing w:before="0" w:after="0"/>
      </w:pPr>
      <w:r w:rsidRPr="00B90685">
        <w:t>C</w:t>
      </w:r>
      <w:r w:rsidR="008C6777">
        <w:t>’</w:t>
      </w:r>
      <w:r w:rsidRPr="00B90685">
        <w:t>est sous la pression de ce rêve excitant</w:t>
      </w:r>
    </w:p>
    <w:p w14:paraId="71E1E81C" w14:textId="77777777" w:rsidR="00B86016" w:rsidRPr="00B90685" w:rsidRDefault="00B86016" w:rsidP="009B3722">
      <w:pPr>
        <w:spacing w:before="0" w:after="0"/>
      </w:pPr>
      <w:r w:rsidRPr="00B90685">
        <w:t>Que des mêmes désirs Anaïs assaillie</w:t>
      </w:r>
    </w:p>
    <w:p w14:paraId="6C6E1B83" w14:textId="77777777" w:rsidR="008C6777" w:rsidRDefault="00B86016" w:rsidP="009B3722">
      <w:pPr>
        <w:spacing w:before="0" w:after="0"/>
      </w:pPr>
      <w:r w:rsidRPr="00B90685">
        <w:t>Découvre les trésors de son sein haletant</w:t>
      </w:r>
      <w:r w:rsidR="008C6777">
        <w:t>,</w:t>
      </w:r>
    </w:p>
    <w:p w14:paraId="5BEF944A" w14:textId="77777777" w:rsidR="008C6777" w:rsidRDefault="00B86016" w:rsidP="009B3722">
      <w:pPr>
        <w:spacing w:before="0" w:after="0"/>
      </w:pPr>
      <w:r w:rsidRPr="00B90685">
        <w:t>Murmure un nom tout bas</w:t>
      </w:r>
      <w:r w:rsidR="008C6777">
        <w:t xml:space="preserve">, </w:t>
      </w:r>
      <w:r w:rsidRPr="00B90685">
        <w:t>et s</w:t>
      </w:r>
      <w:r w:rsidR="008C6777">
        <w:t>’</w:t>
      </w:r>
      <w:r w:rsidRPr="00B90685">
        <w:t>agite et s</w:t>
      </w:r>
      <w:r w:rsidR="008C6777">
        <w:t>’</w:t>
      </w:r>
      <w:r w:rsidRPr="00B90685">
        <w:t>étend</w:t>
      </w:r>
      <w:r w:rsidR="008C6777">
        <w:t>.</w:t>
      </w:r>
    </w:p>
    <w:p w14:paraId="7A411231" w14:textId="77777777" w:rsidR="009B3722" w:rsidRDefault="009B3722" w:rsidP="009B3722">
      <w:pPr>
        <w:spacing w:before="0" w:after="0"/>
      </w:pPr>
    </w:p>
    <w:p w14:paraId="7E21749F" w14:textId="77777777" w:rsidR="008C6777" w:rsidRDefault="00B86016" w:rsidP="009B3722">
      <w:pPr>
        <w:spacing w:before="0" w:after="0"/>
      </w:pPr>
      <w:r w:rsidRPr="00B90685">
        <w:t>Cette fièvre d</w:t>
      </w:r>
      <w:r w:rsidR="008C6777">
        <w:t>’</w:t>
      </w:r>
      <w:r w:rsidRPr="00B90685">
        <w:t>amour se changeant en martyre</w:t>
      </w:r>
      <w:r w:rsidR="008C6777">
        <w:t>,</w:t>
      </w:r>
    </w:p>
    <w:p w14:paraId="36D7E460" w14:textId="77777777" w:rsidR="008C6777" w:rsidRDefault="00B86016" w:rsidP="009B3722">
      <w:pPr>
        <w:spacing w:before="0" w:after="0"/>
      </w:pPr>
      <w:r w:rsidRPr="00B90685">
        <w:t>Chacune glisse enfin vers l</w:t>
      </w:r>
      <w:r w:rsidR="008C6777">
        <w:t>’</w:t>
      </w:r>
      <w:r w:rsidRPr="00B90685">
        <w:t>aimant qui l</w:t>
      </w:r>
      <w:r w:rsidR="008C6777">
        <w:t>’</w:t>
      </w:r>
      <w:r w:rsidRPr="00B90685">
        <w:t>attire</w:t>
      </w:r>
      <w:r w:rsidR="008C6777">
        <w:t> ;</w:t>
      </w:r>
    </w:p>
    <w:p w14:paraId="0DC82E49" w14:textId="77777777" w:rsidR="008C6777" w:rsidRDefault="00B86016" w:rsidP="009B3722">
      <w:pPr>
        <w:spacing w:before="0" w:after="0"/>
      </w:pPr>
      <w:r w:rsidRPr="00B90685">
        <w:t>Ce ne sont plus alors que soupirs</w:t>
      </w:r>
      <w:r w:rsidR="008C6777">
        <w:t xml:space="preserve">, </w:t>
      </w:r>
      <w:r w:rsidRPr="00B90685">
        <w:t>cris confus</w:t>
      </w:r>
      <w:r w:rsidR="008C6777">
        <w:t>,</w:t>
      </w:r>
    </w:p>
    <w:p w14:paraId="63AA36F8" w14:textId="77777777" w:rsidR="008C6777" w:rsidRDefault="00B86016" w:rsidP="009B3722">
      <w:pPr>
        <w:spacing w:before="0" w:after="0"/>
      </w:pPr>
      <w:r w:rsidRPr="00B90685">
        <w:t>Efforts désespérés plus que ceux d</w:t>
      </w:r>
      <w:r w:rsidR="008C6777">
        <w:t>’</w:t>
      </w:r>
      <w:r w:rsidRPr="00B90685">
        <w:t>un satyre</w:t>
      </w:r>
      <w:r w:rsidR="008C6777">
        <w:t>,</w:t>
      </w:r>
    </w:p>
    <w:p w14:paraId="217A8F85" w14:textId="77777777" w:rsidR="008C6777" w:rsidRDefault="00B86016" w:rsidP="009B3722">
      <w:pPr>
        <w:spacing w:before="0" w:after="0"/>
      </w:pPr>
      <w:r w:rsidRPr="00B90685">
        <w:t>Pour souder en un seul leurs deux corps confondus</w:t>
      </w:r>
      <w:r w:rsidR="008C6777">
        <w:t>,</w:t>
      </w:r>
    </w:p>
    <w:p w14:paraId="447F587F" w14:textId="77777777" w:rsidR="008C6777" w:rsidRDefault="00B86016" w:rsidP="009B3722">
      <w:pPr>
        <w:spacing w:before="0" w:after="0"/>
      </w:pPr>
      <w:r w:rsidRPr="00B90685">
        <w:t>Qui tremblent convulsifs par le plaisir tordus</w:t>
      </w:r>
      <w:r w:rsidR="008C6777">
        <w:t>.</w:t>
      </w:r>
    </w:p>
    <w:p w14:paraId="6D0744EB" w14:textId="77777777" w:rsidR="009B3722" w:rsidRDefault="009B3722" w:rsidP="009B3722">
      <w:pPr>
        <w:spacing w:before="0" w:after="0"/>
      </w:pPr>
    </w:p>
    <w:p w14:paraId="22B4396E" w14:textId="77777777" w:rsidR="008C6777" w:rsidRDefault="00B86016" w:rsidP="009B3722">
      <w:pPr>
        <w:spacing w:before="0" w:after="0"/>
      </w:pPr>
      <w:r w:rsidRPr="00B90685">
        <w:t>Après ce premier choc commença la mêlée</w:t>
      </w:r>
      <w:r w:rsidR="008C6777">
        <w:t>,</w:t>
      </w:r>
    </w:p>
    <w:p w14:paraId="1F6121B0" w14:textId="77777777" w:rsidR="008C6777" w:rsidRDefault="00B86016" w:rsidP="009B3722">
      <w:pPr>
        <w:spacing w:before="0" w:after="0"/>
      </w:pPr>
      <w:r w:rsidRPr="00B90685">
        <w:t>Bizarre</w:t>
      </w:r>
      <w:r w:rsidR="008C6777">
        <w:t xml:space="preserve">, </w:t>
      </w:r>
      <w:r w:rsidRPr="00B90685">
        <w:t>impétueuse</w:t>
      </w:r>
      <w:r w:rsidR="008C6777">
        <w:t xml:space="preserve">, </w:t>
      </w:r>
      <w:r w:rsidRPr="00B90685">
        <w:t>ardente</w:t>
      </w:r>
      <w:r w:rsidR="008C6777">
        <w:t xml:space="preserve">, </w:t>
      </w:r>
      <w:r w:rsidRPr="00B90685">
        <w:t>échevelée</w:t>
      </w:r>
      <w:r w:rsidR="008C6777">
        <w:t> ;</w:t>
      </w:r>
    </w:p>
    <w:p w14:paraId="3F66E5A9" w14:textId="77777777" w:rsidR="008C6777" w:rsidRDefault="00B86016" w:rsidP="009B3722">
      <w:pPr>
        <w:spacing w:before="0" w:after="0"/>
      </w:pPr>
      <w:r w:rsidRPr="00B90685">
        <w:t>Ces femmes s</w:t>
      </w:r>
      <w:r w:rsidR="008C6777">
        <w:t>’</w:t>
      </w:r>
      <w:r w:rsidRPr="00B90685">
        <w:t>étreignaient</w:t>
      </w:r>
      <w:r w:rsidR="008C6777">
        <w:t xml:space="preserve">, </w:t>
      </w:r>
      <w:r w:rsidRPr="00B90685">
        <w:t>beaux serpents enlacés</w:t>
      </w:r>
      <w:r w:rsidR="008C6777">
        <w:t>,</w:t>
      </w:r>
    </w:p>
    <w:p w14:paraId="3A6C0D44" w14:textId="77777777" w:rsidR="008C6777" w:rsidRDefault="00B86016" w:rsidP="009B3722">
      <w:pPr>
        <w:spacing w:before="0" w:after="0"/>
      </w:pPr>
      <w:r w:rsidRPr="00B90685">
        <w:t>Sans trêve ni merci pour leurs muscles lassés</w:t>
      </w:r>
      <w:r w:rsidR="008C6777">
        <w:t>,</w:t>
      </w:r>
    </w:p>
    <w:p w14:paraId="16E7CA2A" w14:textId="69855072" w:rsidR="00B86016" w:rsidRPr="00B90685" w:rsidRDefault="00B86016" w:rsidP="009B3722">
      <w:pPr>
        <w:spacing w:before="0" w:after="0"/>
      </w:pPr>
      <w:r w:rsidRPr="00B90685">
        <w:t>Et la lutte dix fois s</w:t>
      </w:r>
      <w:r w:rsidR="008C6777">
        <w:t>’</w:t>
      </w:r>
      <w:r w:rsidRPr="00B90685">
        <w:t>était renouvelée</w:t>
      </w:r>
    </w:p>
    <w:p w14:paraId="4D264AEB" w14:textId="1D4C5928" w:rsidR="008C6777" w:rsidRDefault="00B86016" w:rsidP="009B3722">
      <w:pPr>
        <w:spacing w:before="0" w:after="0"/>
      </w:pPr>
      <w:r w:rsidRPr="00B90685">
        <w:t>Avant qu</w:t>
      </w:r>
      <w:r w:rsidR="008C6777">
        <w:t>’</w:t>
      </w:r>
      <w:r w:rsidRPr="00B90685">
        <w:t xml:space="preserve">une des deux voulût crier </w:t>
      </w:r>
      <w:r w:rsidR="008C6777">
        <w:t>« </w:t>
      </w:r>
      <w:r w:rsidRPr="00B90685">
        <w:t>Assez</w:t>
      </w:r>
      <w:r w:rsidR="008C6777">
        <w:t> ! »</w:t>
      </w:r>
    </w:p>
    <w:p w14:paraId="5ED0585A" w14:textId="77777777" w:rsidR="009B3722" w:rsidRPr="009B3722" w:rsidRDefault="009B3722" w:rsidP="009B3722">
      <w:pPr>
        <w:pStyle w:val="Etoile"/>
        <w:spacing w:before="240" w:after="240"/>
        <w:rPr>
          <w:b w:val="0"/>
          <w:bCs/>
        </w:rPr>
      </w:pPr>
      <w:r w:rsidRPr="009B3722">
        <w:rPr>
          <w:b w:val="0"/>
          <w:bCs/>
        </w:rPr>
        <w:t>. . . . . . . . . .</w:t>
      </w:r>
    </w:p>
    <w:p w14:paraId="34014D77" w14:textId="77777777" w:rsidR="008C6777" w:rsidRDefault="00B86016" w:rsidP="009B3722">
      <w:pPr>
        <w:spacing w:before="0" w:after="0"/>
      </w:pPr>
      <w:r w:rsidRPr="00B90685">
        <w:t>Pendant ce temps Phébé</w:t>
      </w:r>
      <w:r w:rsidR="008C6777">
        <w:t xml:space="preserve">, </w:t>
      </w:r>
      <w:r w:rsidRPr="00B90685">
        <w:t>de sa lueur sereine</w:t>
      </w:r>
      <w:r w:rsidR="008C6777">
        <w:t>,</w:t>
      </w:r>
    </w:p>
    <w:p w14:paraId="3E502BC4" w14:textId="77777777" w:rsidR="008C6777" w:rsidRDefault="00B86016" w:rsidP="009B3722">
      <w:pPr>
        <w:spacing w:before="0" w:after="0"/>
      </w:pPr>
      <w:r w:rsidRPr="00B90685">
        <w:t>Dévoilait les secrets de cet accouplement</w:t>
      </w:r>
      <w:r w:rsidR="008C6777">
        <w:t> ;</w:t>
      </w:r>
    </w:p>
    <w:p w14:paraId="70B12279" w14:textId="77777777" w:rsidR="008C6777" w:rsidRDefault="00B86016" w:rsidP="009B3722">
      <w:pPr>
        <w:spacing w:before="0" w:after="0"/>
      </w:pPr>
      <w:r w:rsidRPr="00B90685">
        <w:t>Son gros œil étonné se fixait sur l</w:t>
      </w:r>
      <w:r w:rsidR="008C6777">
        <w:t>’</w:t>
      </w:r>
      <w:r w:rsidRPr="00B90685">
        <w:t>arène</w:t>
      </w:r>
      <w:r w:rsidR="008C6777">
        <w:t>,</w:t>
      </w:r>
    </w:p>
    <w:p w14:paraId="33CA0093" w14:textId="77777777" w:rsidR="008C6777" w:rsidRDefault="00B86016" w:rsidP="009B3722">
      <w:pPr>
        <w:spacing w:before="0" w:after="0"/>
      </w:pPr>
      <w:r w:rsidRPr="00B90685">
        <w:t>En amateur charmé que le spectacle enchaîne</w:t>
      </w:r>
      <w:r w:rsidR="008C6777">
        <w:t>,</w:t>
      </w:r>
    </w:p>
    <w:p w14:paraId="6C9A1D89" w14:textId="77777777" w:rsidR="008C6777" w:rsidRDefault="00B86016" w:rsidP="009B3722">
      <w:pPr>
        <w:spacing w:before="0" w:after="0"/>
      </w:pPr>
      <w:r w:rsidRPr="00B90685">
        <w:t>Et qui ne s</w:t>
      </w:r>
      <w:r w:rsidR="008C6777">
        <w:t>’</w:t>
      </w:r>
      <w:r w:rsidRPr="00B90685">
        <w:t>en va pas s</w:t>
      </w:r>
      <w:r w:rsidR="008C6777">
        <w:t>’</w:t>
      </w:r>
      <w:r w:rsidRPr="00B90685">
        <w:t>il n</w:t>
      </w:r>
      <w:r w:rsidR="008C6777">
        <w:t>’</w:t>
      </w:r>
      <w:r w:rsidRPr="00B90685">
        <w:t>a son dénoûment</w:t>
      </w:r>
      <w:r w:rsidR="008C6777">
        <w:t> ;</w:t>
      </w:r>
    </w:p>
    <w:p w14:paraId="1B1408D6" w14:textId="77777777" w:rsidR="008C6777" w:rsidRDefault="00B86016" w:rsidP="009B3722">
      <w:pPr>
        <w:spacing w:before="0" w:after="0"/>
      </w:pPr>
      <w:r w:rsidRPr="00B90685">
        <w:t>La déesse trop tard restait au firmament</w:t>
      </w:r>
      <w:r w:rsidR="008C6777">
        <w:t>.</w:t>
      </w:r>
    </w:p>
    <w:p w14:paraId="523D3C44" w14:textId="77777777" w:rsidR="009B3722" w:rsidRDefault="009B3722" w:rsidP="009B3722">
      <w:pPr>
        <w:spacing w:before="0" w:after="0"/>
      </w:pPr>
    </w:p>
    <w:p w14:paraId="24297464" w14:textId="6F6BF146" w:rsidR="00B86016" w:rsidRPr="00B90685" w:rsidRDefault="00B86016" w:rsidP="009B3722">
      <w:pPr>
        <w:spacing w:before="0" w:after="0"/>
      </w:pPr>
      <w:r w:rsidRPr="00B90685">
        <w:t>On se lasse de tout</w:t>
      </w:r>
      <w:r w:rsidR="008C6777">
        <w:t xml:space="preserve"> ; </w:t>
      </w:r>
      <w:r w:rsidRPr="00B90685">
        <w:t>la lutte dut se clore</w:t>
      </w:r>
    </w:p>
    <w:p w14:paraId="26B17291" w14:textId="77777777" w:rsidR="008C6777" w:rsidRDefault="00B86016" w:rsidP="009B3722">
      <w:pPr>
        <w:spacing w:before="0" w:after="0"/>
      </w:pPr>
      <w:r w:rsidRPr="00B90685">
        <w:t>Quand le jour radieux apparut à son tour</w:t>
      </w:r>
      <w:r w:rsidR="008C6777">
        <w:t>.</w:t>
      </w:r>
    </w:p>
    <w:p w14:paraId="05704A4E" w14:textId="77777777" w:rsidR="008C6777" w:rsidRDefault="00B86016" w:rsidP="009B3722">
      <w:pPr>
        <w:spacing w:before="0" w:after="0"/>
      </w:pPr>
      <w:r w:rsidRPr="00B90685">
        <w:t>Épuisé</w:t>
      </w:r>
      <w:r w:rsidR="008C6777">
        <w:t xml:space="preserve">, </w:t>
      </w:r>
      <w:r w:rsidRPr="00B90685">
        <w:t>languissant</w:t>
      </w:r>
      <w:r w:rsidR="008C6777">
        <w:t xml:space="preserve">, </w:t>
      </w:r>
      <w:r w:rsidRPr="00B90685">
        <w:t>les yeux chargés d</w:t>
      </w:r>
      <w:r w:rsidR="008C6777">
        <w:t>’</w:t>
      </w:r>
      <w:r w:rsidRPr="00B90685">
        <w:t>amour</w:t>
      </w:r>
      <w:r w:rsidR="008C6777">
        <w:t>,</w:t>
      </w:r>
    </w:p>
    <w:p w14:paraId="7609FCC2" w14:textId="77777777" w:rsidR="008C6777" w:rsidRDefault="00B86016" w:rsidP="009B3722">
      <w:pPr>
        <w:spacing w:before="0" w:after="0"/>
      </w:pPr>
      <w:r w:rsidRPr="00B90685">
        <w:lastRenderedPageBreak/>
        <w:t>Des baisers de la nuit la lèvre humide encore</w:t>
      </w:r>
      <w:r w:rsidR="008C6777">
        <w:t>.</w:t>
      </w:r>
    </w:p>
    <w:p w14:paraId="199F5388" w14:textId="3FDF5699" w:rsidR="00B86016" w:rsidRPr="00B90685" w:rsidRDefault="00B86016" w:rsidP="009B3722">
      <w:pPr>
        <w:spacing w:before="0" w:after="0"/>
      </w:pPr>
      <w:r w:rsidRPr="00B90685">
        <w:t>Le couple entrelacé put voir lever l</w:t>
      </w:r>
      <w:r w:rsidR="008C6777">
        <w:t>’</w:t>
      </w:r>
      <w:r w:rsidRPr="00B90685">
        <w:t>aurore</w:t>
      </w:r>
    </w:p>
    <w:p w14:paraId="499F43B7" w14:textId="77777777" w:rsidR="008C6777" w:rsidRDefault="00B86016" w:rsidP="009B3722">
      <w:pPr>
        <w:spacing w:before="0" w:after="0"/>
      </w:pPr>
      <w:r w:rsidRPr="00B90685">
        <w:t>Et vertueusement saluer son retour</w:t>
      </w:r>
      <w:r w:rsidR="008C6777">
        <w:t>.</w:t>
      </w:r>
    </w:p>
    <w:p w14:paraId="53871A1D" w14:textId="77777777" w:rsidR="008C6777" w:rsidRDefault="00B86016" w:rsidP="008C6777">
      <w:pPr>
        <w:jc w:val="right"/>
      </w:pPr>
      <w:r w:rsidRPr="008C6777">
        <w:t>Attribué à G</w:t>
      </w:r>
      <w:r w:rsidR="008C6777">
        <w:t xml:space="preserve">. </w:t>
      </w:r>
      <w:r w:rsidRPr="008C6777">
        <w:t>D</w:t>
      </w:r>
      <w:r w:rsidRPr="009B3722">
        <w:rPr>
          <w:rStyle w:val="Taille-1Caracteres"/>
        </w:rPr>
        <w:t>ROZ</w:t>
      </w:r>
      <w:r w:rsidR="008C6777">
        <w:t>.</w:t>
      </w:r>
    </w:p>
    <w:p w14:paraId="7A91282E" w14:textId="34757D2A" w:rsidR="00B86016" w:rsidRPr="00AE769D" w:rsidRDefault="00AE769D" w:rsidP="00AE769D">
      <w:pPr>
        <w:pStyle w:val="Titre1"/>
        <w:rPr>
          <w:sz w:val="60"/>
          <w:szCs w:val="60"/>
        </w:rPr>
      </w:pPr>
      <w:bookmarkStart w:id="78" w:name="_Toc275359155"/>
      <w:r>
        <w:lastRenderedPageBreak/>
        <w:br/>
      </w:r>
      <w:r>
        <w:br/>
      </w:r>
      <w:r>
        <w:br/>
      </w:r>
      <w:r>
        <w:br/>
      </w:r>
      <w:bookmarkStart w:id="79" w:name="_Toc199525796"/>
      <w:r w:rsidR="00B86016" w:rsidRPr="00AE769D">
        <w:rPr>
          <w:sz w:val="60"/>
          <w:szCs w:val="60"/>
        </w:rPr>
        <w:t>CHANSONS</w:t>
      </w:r>
      <w:r w:rsidR="008C6777" w:rsidRPr="00AE769D">
        <w:rPr>
          <w:sz w:val="60"/>
          <w:szCs w:val="60"/>
        </w:rPr>
        <w:t xml:space="preserve">, </w:t>
      </w:r>
      <w:r w:rsidR="00B86016" w:rsidRPr="00AE769D">
        <w:rPr>
          <w:sz w:val="60"/>
          <w:szCs w:val="60"/>
        </w:rPr>
        <w:t>CHANSONNETTES ET COUPLETS</w:t>
      </w:r>
      <w:bookmarkEnd w:id="78"/>
      <w:bookmarkEnd w:id="79"/>
    </w:p>
    <w:p w14:paraId="2DBF6EDD" w14:textId="77777777" w:rsidR="00B86016" w:rsidRPr="00B90685" w:rsidRDefault="00B86016" w:rsidP="008C6777">
      <w:pPr>
        <w:pStyle w:val="Titre2"/>
        <w:rPr>
          <w:szCs w:val="44"/>
        </w:rPr>
      </w:pPr>
      <w:bookmarkStart w:id="80" w:name="_Toc275359156"/>
      <w:bookmarkStart w:id="81" w:name="_Toc199525797"/>
      <w:r w:rsidRPr="00B90685">
        <w:rPr>
          <w:szCs w:val="44"/>
        </w:rPr>
        <w:lastRenderedPageBreak/>
        <w:t>MON PANTALON GRIS PERLE</w:t>
      </w:r>
      <w:bookmarkEnd w:id="80"/>
      <w:bookmarkEnd w:id="81"/>
      <w:r w:rsidRPr="00B90685">
        <w:rPr>
          <w:szCs w:val="44"/>
        </w:rPr>
        <w:br/>
      </w:r>
    </w:p>
    <w:p w14:paraId="240CDB65" w14:textId="77777777" w:rsidR="00B86016" w:rsidRPr="00B90685" w:rsidRDefault="00B86016" w:rsidP="00595D14">
      <w:pPr>
        <w:spacing w:before="0" w:after="0"/>
      </w:pPr>
      <w:r w:rsidRPr="00B90685">
        <w:t>Mettre un pantalon neuf</w:t>
      </w:r>
    </w:p>
    <w:p w14:paraId="1C4973A1" w14:textId="4CCBAEE7" w:rsidR="00B86016" w:rsidRPr="00B90685" w:rsidRDefault="00B86016" w:rsidP="00595D14">
      <w:pPr>
        <w:spacing w:before="0" w:after="0"/>
      </w:pPr>
      <w:r w:rsidRPr="00B90685">
        <w:t>D</w:t>
      </w:r>
      <w:r w:rsidR="008C6777">
        <w:t>’</w:t>
      </w:r>
      <w:r w:rsidRPr="00B90685">
        <w:t>étoffe noire ou grise</w:t>
      </w:r>
    </w:p>
    <w:p w14:paraId="18BF1373" w14:textId="77777777" w:rsidR="008C6777" w:rsidRDefault="00B86016" w:rsidP="00595D14">
      <w:pPr>
        <w:spacing w:before="0" w:after="0"/>
      </w:pPr>
      <w:r w:rsidRPr="00B90685">
        <w:t>De Sedan ou d</w:t>
      </w:r>
      <w:r w:rsidR="008C6777">
        <w:t>’</w:t>
      </w:r>
      <w:r w:rsidRPr="00B90685">
        <w:t>Elbeuf</w:t>
      </w:r>
      <w:r w:rsidR="008C6777">
        <w:t>,</w:t>
      </w:r>
    </w:p>
    <w:p w14:paraId="156B8B89" w14:textId="77777777" w:rsidR="008C6777" w:rsidRDefault="00B86016" w:rsidP="00595D14">
      <w:pPr>
        <w:spacing w:before="0" w:after="0"/>
      </w:pPr>
      <w:r w:rsidRPr="00B90685">
        <w:t>Mais de forme bien prise</w:t>
      </w:r>
      <w:r w:rsidR="008C6777">
        <w:t>,</w:t>
      </w:r>
    </w:p>
    <w:p w14:paraId="1D9F4494" w14:textId="7559E9CE" w:rsidR="00B86016" w:rsidRPr="00B90685" w:rsidRDefault="00B86016" w:rsidP="00595D14">
      <w:pPr>
        <w:spacing w:before="0" w:after="0"/>
      </w:pPr>
      <w:r w:rsidRPr="00B90685">
        <w:t>Cela pousse à l</w:t>
      </w:r>
      <w:r w:rsidR="008C6777">
        <w:t>’</w:t>
      </w:r>
      <w:r w:rsidRPr="00B90685">
        <w:t>amour</w:t>
      </w:r>
    </w:p>
    <w:p w14:paraId="50B4D7A9" w14:textId="77777777" w:rsidR="008C6777" w:rsidRDefault="00B86016" w:rsidP="00595D14">
      <w:pPr>
        <w:spacing w:before="0" w:after="0"/>
      </w:pPr>
      <w:r w:rsidRPr="00B90685">
        <w:t>Et rend gai comme un merle</w:t>
      </w:r>
      <w:r w:rsidR="008C6777">
        <w:t> :</w:t>
      </w:r>
    </w:p>
    <w:p w14:paraId="36ECA2C2" w14:textId="59D4B872" w:rsidR="00B86016" w:rsidRPr="00B90685" w:rsidRDefault="00B86016" w:rsidP="00595D14">
      <w:pPr>
        <w:spacing w:before="0" w:after="0"/>
      </w:pPr>
      <w:r w:rsidRPr="00B90685">
        <w:t>Ainsi fut mis au jour</w:t>
      </w:r>
    </w:p>
    <w:p w14:paraId="6F9B91F6" w14:textId="77777777" w:rsidR="008C6777" w:rsidRDefault="00B86016" w:rsidP="00595D14">
      <w:pPr>
        <w:spacing w:before="0" w:after="0"/>
      </w:pPr>
      <w:r w:rsidRPr="00B90685">
        <w:t>Mon pantalon gris perle</w:t>
      </w:r>
      <w:r w:rsidR="008C6777">
        <w:t>.</w:t>
      </w:r>
    </w:p>
    <w:p w14:paraId="2F11EE31" w14:textId="77777777" w:rsidR="00595D14" w:rsidRDefault="00595D14" w:rsidP="00595D14">
      <w:pPr>
        <w:spacing w:before="0" w:after="0"/>
      </w:pPr>
    </w:p>
    <w:p w14:paraId="0C4E5FA7" w14:textId="77777777" w:rsidR="008C6777" w:rsidRDefault="00B86016" w:rsidP="00595D14">
      <w:pPr>
        <w:spacing w:before="0" w:after="0"/>
      </w:pPr>
      <w:r w:rsidRPr="00B90685">
        <w:t>J</w:t>
      </w:r>
      <w:r w:rsidR="008C6777">
        <w:t>’</w:t>
      </w:r>
      <w:r w:rsidRPr="00B90685">
        <w:t>ai connu</w:t>
      </w:r>
      <w:r w:rsidR="008C6777">
        <w:t xml:space="preserve">, </w:t>
      </w:r>
      <w:r w:rsidRPr="00B90685">
        <w:t>grâce à lui</w:t>
      </w:r>
      <w:r w:rsidR="008C6777">
        <w:t>,</w:t>
      </w:r>
    </w:p>
    <w:p w14:paraId="792B194F" w14:textId="77777777" w:rsidR="008C6777" w:rsidRDefault="00B86016" w:rsidP="00595D14">
      <w:pPr>
        <w:spacing w:before="0" w:after="0"/>
      </w:pPr>
      <w:r w:rsidRPr="00B90685">
        <w:t>Plus d</w:t>
      </w:r>
      <w:r w:rsidR="008C6777">
        <w:t>’</w:t>
      </w:r>
      <w:r w:rsidRPr="00B90685">
        <w:t>une bonne histoire</w:t>
      </w:r>
      <w:r w:rsidR="008C6777">
        <w:t>.</w:t>
      </w:r>
    </w:p>
    <w:p w14:paraId="7287E2E8" w14:textId="35B84490" w:rsidR="00B86016" w:rsidRPr="00B90685" w:rsidRDefault="00B86016" w:rsidP="00595D14">
      <w:pPr>
        <w:spacing w:before="0" w:after="0"/>
      </w:pPr>
      <w:r w:rsidRPr="00B90685">
        <w:t>La meilleure aujourd</w:t>
      </w:r>
      <w:r w:rsidR="008C6777">
        <w:t>’</w:t>
      </w:r>
      <w:r w:rsidRPr="00B90685">
        <w:t>hui</w:t>
      </w:r>
    </w:p>
    <w:p w14:paraId="3A8D5966" w14:textId="77777777" w:rsidR="008C6777" w:rsidRDefault="00B86016" w:rsidP="00595D14">
      <w:pPr>
        <w:spacing w:before="0" w:after="0"/>
      </w:pPr>
      <w:r w:rsidRPr="00B90685">
        <w:t>Me revient en mémoire</w:t>
      </w:r>
      <w:r w:rsidR="008C6777">
        <w:t>.</w:t>
      </w:r>
    </w:p>
    <w:p w14:paraId="59859BFF" w14:textId="77777777" w:rsidR="008C6777" w:rsidRDefault="00B86016" w:rsidP="00595D14">
      <w:pPr>
        <w:spacing w:before="0" w:after="0"/>
      </w:pPr>
      <w:r w:rsidRPr="00B90685">
        <w:t>C</w:t>
      </w:r>
      <w:r w:rsidR="008C6777">
        <w:t>’</w:t>
      </w:r>
      <w:r w:rsidRPr="00B90685">
        <w:t>était la Saint-René</w:t>
      </w:r>
      <w:r w:rsidR="008C6777">
        <w:t>,</w:t>
      </w:r>
    </w:p>
    <w:p w14:paraId="237B7BD5" w14:textId="77777777" w:rsidR="008C6777" w:rsidRDefault="00B86016" w:rsidP="00595D14">
      <w:pPr>
        <w:spacing w:before="0" w:after="0"/>
      </w:pPr>
      <w:r w:rsidRPr="00B90685">
        <w:t>Jour de fête à Montmerle</w:t>
      </w:r>
      <w:r w:rsidR="008C6777">
        <w:t>.</w:t>
      </w:r>
    </w:p>
    <w:p w14:paraId="048CC78C" w14:textId="75BE6026" w:rsidR="00B86016" w:rsidRPr="00B90685" w:rsidRDefault="00B86016" w:rsidP="00595D14">
      <w:pPr>
        <w:spacing w:before="0" w:after="0"/>
      </w:pPr>
      <w:r w:rsidRPr="00B90685">
        <w:t>Ainsi fut étrenné</w:t>
      </w:r>
    </w:p>
    <w:p w14:paraId="64BC1AAD" w14:textId="77777777" w:rsidR="008C6777" w:rsidRDefault="00B86016" w:rsidP="00595D14">
      <w:pPr>
        <w:spacing w:before="0" w:after="0"/>
      </w:pPr>
      <w:r w:rsidRPr="00B90685">
        <w:t>Mon pantalon gris perle</w:t>
      </w:r>
      <w:r w:rsidR="008C6777">
        <w:t>.</w:t>
      </w:r>
    </w:p>
    <w:p w14:paraId="33857C05" w14:textId="77777777" w:rsidR="00595D14" w:rsidRDefault="00595D14" w:rsidP="00595D14">
      <w:pPr>
        <w:spacing w:before="0" w:after="0"/>
      </w:pPr>
    </w:p>
    <w:p w14:paraId="20CDB494" w14:textId="534A4EC1" w:rsidR="00B86016" w:rsidRPr="00B90685" w:rsidRDefault="00B86016" w:rsidP="00595D14">
      <w:pPr>
        <w:spacing w:before="0" w:after="0"/>
      </w:pPr>
      <w:r w:rsidRPr="00B90685">
        <w:t>Au bal du Grand-Tilleul</w:t>
      </w:r>
    </w:p>
    <w:p w14:paraId="1A889B50" w14:textId="77777777" w:rsidR="008C6777" w:rsidRDefault="00B86016" w:rsidP="00595D14">
      <w:pPr>
        <w:spacing w:before="0" w:after="0"/>
      </w:pPr>
      <w:r w:rsidRPr="00B90685">
        <w:t>J</w:t>
      </w:r>
      <w:r w:rsidR="008C6777">
        <w:t>’</w:t>
      </w:r>
      <w:r w:rsidRPr="00B90685">
        <w:t>arrivais avant l</w:t>
      </w:r>
      <w:r w:rsidR="008C6777">
        <w:t>’</w:t>
      </w:r>
      <w:r w:rsidRPr="00B90685">
        <w:t>heure</w:t>
      </w:r>
      <w:r w:rsidR="008C6777">
        <w:t>,</w:t>
      </w:r>
    </w:p>
    <w:p w14:paraId="14CF70AC" w14:textId="1F585383" w:rsidR="00B86016" w:rsidRPr="00B90685" w:rsidRDefault="00B86016" w:rsidP="00595D14">
      <w:pPr>
        <w:spacing w:before="0" w:after="0"/>
      </w:pPr>
      <w:r w:rsidRPr="00B90685">
        <w:t>Et je cherchais tout seul</w:t>
      </w:r>
    </w:p>
    <w:p w14:paraId="74F7FFA0" w14:textId="77777777" w:rsidR="008C6777" w:rsidRDefault="00B86016" w:rsidP="00595D14">
      <w:pPr>
        <w:spacing w:before="0" w:after="0"/>
      </w:pPr>
      <w:r w:rsidRPr="00B90685">
        <w:t>La pose la meilleure</w:t>
      </w:r>
      <w:r w:rsidR="008C6777">
        <w:t>,</w:t>
      </w:r>
    </w:p>
    <w:p w14:paraId="3ECCA4B5" w14:textId="05BB13EC" w:rsidR="00B86016" w:rsidRPr="00B90685" w:rsidRDefault="00B86016" w:rsidP="00595D14">
      <w:pPr>
        <w:spacing w:before="0" w:after="0"/>
      </w:pPr>
      <w:r w:rsidRPr="00B90685">
        <w:t>Quand un flot embusqué</w:t>
      </w:r>
    </w:p>
    <w:p w14:paraId="224B4086" w14:textId="77777777" w:rsidR="008C6777" w:rsidRDefault="00B86016" w:rsidP="00595D14">
      <w:pPr>
        <w:spacing w:before="0" w:after="0"/>
      </w:pPr>
      <w:r w:rsidRPr="00B90685">
        <w:t>Dans la salle déferle</w:t>
      </w:r>
      <w:r w:rsidR="008C6777">
        <w:t>.</w:t>
      </w:r>
    </w:p>
    <w:p w14:paraId="257CE79F" w14:textId="6916947C" w:rsidR="00B86016" w:rsidRPr="00B90685" w:rsidRDefault="00B86016" w:rsidP="00595D14">
      <w:pPr>
        <w:spacing w:before="0" w:after="0"/>
      </w:pPr>
      <w:r w:rsidRPr="00B90685">
        <w:t>Ainsi fut remarqué</w:t>
      </w:r>
    </w:p>
    <w:p w14:paraId="13DD6035" w14:textId="77777777" w:rsidR="008C6777" w:rsidRDefault="00B86016" w:rsidP="00595D14">
      <w:pPr>
        <w:spacing w:before="0" w:after="0"/>
      </w:pPr>
      <w:r w:rsidRPr="00B90685">
        <w:t>Mon pantalon gris perle</w:t>
      </w:r>
      <w:r w:rsidR="008C6777">
        <w:t>.</w:t>
      </w:r>
    </w:p>
    <w:p w14:paraId="76CB1F59" w14:textId="77777777" w:rsidR="00595D14" w:rsidRDefault="00595D14" w:rsidP="00595D14">
      <w:pPr>
        <w:spacing w:before="0" w:after="0"/>
      </w:pPr>
    </w:p>
    <w:p w14:paraId="2AB9B9CD" w14:textId="3BF7289A" w:rsidR="00B86016" w:rsidRPr="00B90685" w:rsidRDefault="00B86016" w:rsidP="00595D14">
      <w:pPr>
        <w:spacing w:before="0" w:after="0"/>
      </w:pPr>
      <w:r w:rsidRPr="00B90685">
        <w:t>Près de moi vient s</w:t>
      </w:r>
      <w:r w:rsidR="008C6777">
        <w:t>’</w:t>
      </w:r>
      <w:r w:rsidRPr="00B90685">
        <w:t>asseoir</w:t>
      </w:r>
    </w:p>
    <w:p w14:paraId="2D6B4C2E" w14:textId="77777777" w:rsidR="008C6777" w:rsidRDefault="00B86016" w:rsidP="00595D14">
      <w:pPr>
        <w:spacing w:before="0" w:after="0"/>
      </w:pPr>
      <w:r w:rsidRPr="00B90685">
        <w:t>Une fière Andalouse</w:t>
      </w:r>
      <w:r w:rsidR="008C6777">
        <w:t> ;</w:t>
      </w:r>
    </w:p>
    <w:p w14:paraId="73330C86" w14:textId="77777777" w:rsidR="008C6777" w:rsidRDefault="00B86016" w:rsidP="00595D14">
      <w:pPr>
        <w:spacing w:before="0" w:after="0"/>
      </w:pPr>
      <w:r w:rsidRPr="00B90685">
        <w:lastRenderedPageBreak/>
        <w:t>On eût dit</w:t>
      </w:r>
      <w:r w:rsidR="008C6777">
        <w:t xml:space="preserve">, </w:t>
      </w:r>
      <w:r w:rsidRPr="00B90685">
        <w:t>à la voir</w:t>
      </w:r>
      <w:r w:rsidR="008C6777">
        <w:t>,</w:t>
      </w:r>
    </w:p>
    <w:p w14:paraId="790737CA" w14:textId="08565622" w:rsidR="00B86016" w:rsidRPr="00B90685" w:rsidRDefault="00B86016" w:rsidP="00595D14">
      <w:pPr>
        <w:spacing w:before="0" w:after="0"/>
      </w:pPr>
      <w:r w:rsidRPr="00B90685">
        <w:t>Le géant de Mulhouse</w:t>
      </w:r>
    </w:p>
    <w:p w14:paraId="24F442FC" w14:textId="77777777" w:rsidR="00B86016" w:rsidRPr="00B90685" w:rsidRDefault="00B86016" w:rsidP="00595D14">
      <w:pPr>
        <w:spacing w:before="0" w:after="0"/>
      </w:pPr>
      <w:r w:rsidRPr="00B90685">
        <w:t>Ou quelque déité</w:t>
      </w:r>
    </w:p>
    <w:p w14:paraId="723BAC8A" w14:textId="77777777" w:rsidR="008C6777" w:rsidRDefault="00B86016" w:rsidP="00595D14">
      <w:pPr>
        <w:spacing w:before="0" w:after="0"/>
      </w:pPr>
      <w:r w:rsidRPr="00B90685">
        <w:t>De Sécham ou Diéterle</w:t>
      </w:r>
      <w:r w:rsidR="008C6777">
        <w:t>.</w:t>
      </w:r>
    </w:p>
    <w:p w14:paraId="14041D06" w14:textId="08745709" w:rsidR="00B86016" w:rsidRPr="00B90685" w:rsidRDefault="00B86016" w:rsidP="00595D14">
      <w:pPr>
        <w:spacing w:before="0" w:after="0"/>
      </w:pPr>
      <w:r w:rsidRPr="00B90685">
        <w:t>Ainsi fut agité</w:t>
      </w:r>
    </w:p>
    <w:p w14:paraId="059EBDFF" w14:textId="77777777" w:rsidR="008C6777" w:rsidRDefault="00B86016" w:rsidP="00595D14">
      <w:pPr>
        <w:spacing w:before="0" w:after="0"/>
      </w:pPr>
      <w:r w:rsidRPr="00B90685">
        <w:t>Mon pantalon gris perle</w:t>
      </w:r>
      <w:r w:rsidR="008C6777">
        <w:t>.</w:t>
      </w:r>
    </w:p>
    <w:p w14:paraId="38C0CF59" w14:textId="77777777" w:rsidR="00595D14" w:rsidRDefault="00595D14" w:rsidP="00595D14">
      <w:pPr>
        <w:spacing w:before="0" w:after="0"/>
      </w:pPr>
    </w:p>
    <w:p w14:paraId="02471C40" w14:textId="765713C7" w:rsidR="00B86016" w:rsidRPr="00B90685" w:rsidRDefault="00B86016" w:rsidP="00595D14">
      <w:pPr>
        <w:spacing w:before="0" w:after="0"/>
      </w:pPr>
      <w:r w:rsidRPr="00B90685">
        <w:t>Mes yeux étaient fixés</w:t>
      </w:r>
    </w:p>
    <w:p w14:paraId="27ABA5E7" w14:textId="77777777" w:rsidR="008C6777" w:rsidRDefault="00B86016" w:rsidP="00595D14">
      <w:pPr>
        <w:spacing w:before="0" w:after="0"/>
      </w:pPr>
      <w:r w:rsidRPr="00B90685">
        <w:t>Sur ses charmes énormes</w:t>
      </w:r>
      <w:r w:rsidR="008C6777">
        <w:t>,</w:t>
      </w:r>
    </w:p>
    <w:p w14:paraId="6FF22167" w14:textId="35EB8720" w:rsidR="00B86016" w:rsidRPr="00B90685" w:rsidRDefault="00B86016" w:rsidP="00595D14">
      <w:pPr>
        <w:spacing w:before="0" w:after="0"/>
      </w:pPr>
      <w:r w:rsidRPr="00B90685">
        <w:t>Les siens étaient baissés</w:t>
      </w:r>
    </w:p>
    <w:p w14:paraId="7BEAA2B8" w14:textId="77777777" w:rsidR="008C6777" w:rsidRDefault="00B86016" w:rsidP="00595D14">
      <w:pPr>
        <w:spacing w:before="0" w:after="0"/>
      </w:pPr>
      <w:r w:rsidRPr="00B90685">
        <w:t>Au niveau de mes formes</w:t>
      </w:r>
      <w:r w:rsidR="008C6777">
        <w:t>.</w:t>
      </w:r>
    </w:p>
    <w:p w14:paraId="6348A1E5" w14:textId="77777777" w:rsidR="008C6777" w:rsidRDefault="00B86016" w:rsidP="00595D14">
      <w:pPr>
        <w:spacing w:before="0" w:after="0"/>
      </w:pPr>
      <w:r w:rsidRPr="00B90685">
        <w:t>Je lui dis</w:t>
      </w:r>
      <w:r w:rsidR="008C6777">
        <w:t xml:space="preserve">, </w:t>
      </w:r>
      <w:r w:rsidRPr="00B90685">
        <w:t>effaré</w:t>
      </w:r>
      <w:r w:rsidR="008C6777">
        <w:t> :</w:t>
      </w:r>
    </w:p>
    <w:p w14:paraId="39EAF356" w14:textId="73717955" w:rsidR="00B86016" w:rsidRPr="00B90685" w:rsidRDefault="008C6777" w:rsidP="00595D14">
      <w:pPr>
        <w:spacing w:before="0" w:after="0"/>
      </w:pPr>
      <w:r>
        <w:t>« </w:t>
      </w:r>
      <w:r w:rsidR="00B86016" w:rsidRPr="00B90685">
        <w:t>Tu l</w:t>
      </w:r>
      <w:r>
        <w:t>’</w:t>
      </w:r>
      <w:r w:rsidR="00B86016" w:rsidRPr="00B90685">
        <w:t>as encor</w:t>
      </w:r>
      <w:r>
        <w:t xml:space="preserve"> ? </w:t>
      </w:r>
      <w:r w:rsidR="00B86016" w:rsidRPr="00B90685">
        <w:t>perds-le</w:t>
      </w:r>
      <w:r>
        <w:t>… »</w:t>
      </w:r>
    </w:p>
    <w:p w14:paraId="0586067C" w14:textId="77777777" w:rsidR="00B86016" w:rsidRPr="00B90685" w:rsidRDefault="00B86016" w:rsidP="00595D14">
      <w:pPr>
        <w:spacing w:before="0" w:after="0"/>
      </w:pPr>
      <w:r w:rsidRPr="00B90685">
        <w:t>Ainsi fut déchiré</w:t>
      </w:r>
    </w:p>
    <w:p w14:paraId="30A667DA" w14:textId="77777777" w:rsidR="008C6777" w:rsidRDefault="00B86016" w:rsidP="00595D14">
      <w:pPr>
        <w:spacing w:before="0" w:after="0"/>
      </w:pPr>
      <w:r w:rsidRPr="00B90685">
        <w:t>Mon pantalon gris perle</w:t>
      </w:r>
      <w:r w:rsidR="008C6777">
        <w:t>.</w:t>
      </w:r>
    </w:p>
    <w:p w14:paraId="2E6E11DC" w14:textId="77777777" w:rsidR="00595D14" w:rsidRDefault="00595D14" w:rsidP="00595D14">
      <w:pPr>
        <w:spacing w:before="0" w:after="0"/>
      </w:pPr>
    </w:p>
    <w:p w14:paraId="67D4BE80" w14:textId="7477BD4F" w:rsidR="00B86016" w:rsidRPr="00B90685" w:rsidRDefault="00B86016" w:rsidP="00595D14">
      <w:pPr>
        <w:spacing w:before="0" w:after="0"/>
      </w:pPr>
      <w:r w:rsidRPr="00B90685">
        <w:t>J</w:t>
      </w:r>
      <w:r w:rsidR="008C6777">
        <w:t>’</w:t>
      </w:r>
      <w:r w:rsidRPr="00B90685">
        <w:t>ai su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ai su depuis</w:t>
      </w:r>
    </w:p>
    <w:p w14:paraId="1F107D16" w14:textId="77777777" w:rsidR="008C6777" w:rsidRDefault="00B86016" w:rsidP="00595D14">
      <w:pPr>
        <w:spacing w:before="0" w:after="0"/>
      </w:pPr>
      <w:r w:rsidRPr="00B90685">
        <w:t>Qu</w:t>
      </w:r>
      <w:r w:rsidR="008C6777">
        <w:t>’</w:t>
      </w:r>
      <w:r w:rsidRPr="00B90685">
        <w:t>elle était vivandière</w:t>
      </w:r>
      <w:r w:rsidR="008C6777">
        <w:t>,</w:t>
      </w:r>
    </w:p>
    <w:p w14:paraId="10EDFDC1" w14:textId="7AEADC40" w:rsidR="00B86016" w:rsidRPr="00B90685" w:rsidRDefault="00B86016" w:rsidP="00595D14">
      <w:pPr>
        <w:spacing w:before="0" w:after="0"/>
      </w:pPr>
      <w:r w:rsidRPr="00B90685">
        <w:t>Versant à nos spahis</w:t>
      </w:r>
    </w:p>
    <w:p w14:paraId="2508FDFD" w14:textId="77777777" w:rsidR="008C6777" w:rsidRDefault="00B86016" w:rsidP="00595D14">
      <w:pPr>
        <w:spacing w:before="0" w:after="0"/>
      </w:pPr>
      <w:r w:rsidRPr="00B90685">
        <w:t>La goutte militaire</w:t>
      </w:r>
      <w:r w:rsidR="008C6777">
        <w:t>.</w:t>
      </w:r>
    </w:p>
    <w:p w14:paraId="672AC9EA" w14:textId="569B75F4" w:rsidR="00B86016" w:rsidRPr="00B90685" w:rsidRDefault="00B86016" w:rsidP="00595D14">
      <w:pPr>
        <w:spacing w:before="0" w:after="0"/>
      </w:pPr>
      <w:r w:rsidRPr="00B90685">
        <w:t>J</w:t>
      </w:r>
      <w:r w:rsidR="008C6777">
        <w:t>’</w:t>
      </w:r>
      <w:r w:rsidRPr="00B90685">
        <w:t>ai d</w:t>
      </w:r>
      <w:r w:rsidR="008C6777">
        <w:t>’</w:t>
      </w:r>
      <w:r w:rsidRPr="00B90685">
        <w:t>elle conservé</w:t>
      </w:r>
    </w:p>
    <w:p w14:paraId="7D646A70" w14:textId="77777777" w:rsidR="008C6777" w:rsidRDefault="00B86016" w:rsidP="00595D14">
      <w:pPr>
        <w:spacing w:before="0" w:after="0"/>
      </w:pPr>
      <w:r w:rsidRPr="00B90685">
        <w:t>Une larme qui perle</w:t>
      </w:r>
      <w:r w:rsidR="008C6777">
        <w:t> :</w:t>
      </w:r>
    </w:p>
    <w:p w14:paraId="2ABD966C" w14:textId="65049F69" w:rsidR="00B86016" w:rsidRPr="00B90685" w:rsidRDefault="00B86016" w:rsidP="00595D14">
      <w:pPr>
        <w:spacing w:before="0" w:after="0"/>
      </w:pPr>
      <w:r w:rsidRPr="00B90685">
        <w:t>Ainsi fut achevé</w:t>
      </w:r>
    </w:p>
    <w:p w14:paraId="7C4B15D0" w14:textId="77777777" w:rsidR="008C6777" w:rsidRDefault="00B86016" w:rsidP="00595D14">
      <w:pPr>
        <w:spacing w:before="0" w:after="0"/>
      </w:pPr>
      <w:r w:rsidRPr="00B90685">
        <w:t>Mon pantalon gris perle</w:t>
      </w:r>
      <w:r w:rsidR="008C6777">
        <w:t>.</w:t>
      </w:r>
    </w:p>
    <w:p w14:paraId="1338C74D" w14:textId="6338275D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Chansons folles</w:t>
      </w:r>
      <w:r>
        <w:t xml:space="preserve">, </w:t>
      </w:r>
      <w:r w:rsidR="00B86016" w:rsidRPr="008C6777">
        <w:t>Évreux</w:t>
      </w:r>
      <w:r>
        <w:t xml:space="preserve">, </w:t>
      </w:r>
      <w:r w:rsidR="00B86016" w:rsidRPr="008C6777">
        <w:t>1887</w:t>
      </w:r>
      <w:r>
        <w:t>.)</w:t>
      </w:r>
    </w:p>
    <w:p w14:paraId="6E40E925" w14:textId="56D3B7A3" w:rsidR="00B86016" w:rsidRPr="00B90685" w:rsidRDefault="00B86016" w:rsidP="008C6777">
      <w:pPr>
        <w:pStyle w:val="Titre2"/>
        <w:rPr>
          <w:szCs w:val="44"/>
        </w:rPr>
      </w:pPr>
      <w:bookmarkStart w:id="82" w:name="_Toc275359157"/>
      <w:bookmarkStart w:id="83" w:name="_Toc199525798"/>
      <w:r w:rsidRPr="00B90685">
        <w:rPr>
          <w:szCs w:val="44"/>
        </w:rPr>
        <w:lastRenderedPageBreak/>
        <w:t>FLEUR ET FEMME</w:t>
      </w:r>
      <w:bookmarkEnd w:id="82"/>
      <w:bookmarkEnd w:id="83"/>
      <w:r w:rsidRPr="00B90685">
        <w:rPr>
          <w:szCs w:val="44"/>
        </w:rPr>
        <w:br/>
      </w:r>
    </w:p>
    <w:p w14:paraId="3AAB1133" w14:textId="77777777" w:rsidR="008C6777" w:rsidRDefault="00B86016" w:rsidP="00595D14">
      <w:pPr>
        <w:spacing w:before="0" w:after="0"/>
      </w:pPr>
      <w:r w:rsidRPr="00B90685">
        <w:t>Vous avez la forme et le fond</w:t>
      </w:r>
      <w:r w:rsidR="008C6777">
        <w:t> :</w:t>
      </w:r>
    </w:p>
    <w:p w14:paraId="085758BA" w14:textId="77777777" w:rsidR="008C6777" w:rsidRDefault="00B86016" w:rsidP="00595D14">
      <w:pPr>
        <w:spacing w:before="0" w:after="0"/>
      </w:pPr>
      <w:r w:rsidRPr="00B90685">
        <w:t>Vous êtes fleur</w:t>
      </w:r>
      <w:r w:rsidR="008C6777">
        <w:t xml:space="preserve">, </w:t>
      </w:r>
      <w:r w:rsidRPr="00B90685">
        <w:t>vous êtes femme</w:t>
      </w:r>
      <w:r w:rsidR="008C6777">
        <w:t> ;</w:t>
      </w:r>
    </w:p>
    <w:p w14:paraId="7AFCB9D8" w14:textId="4FBFB388" w:rsidR="00B86016" w:rsidRPr="00B90685" w:rsidRDefault="00B86016" w:rsidP="00595D14">
      <w:pPr>
        <w:spacing w:before="0" w:after="0"/>
      </w:pPr>
      <w:r w:rsidRPr="00B90685">
        <w:t>Les besoins du corps et de l</w:t>
      </w:r>
      <w:r w:rsidR="008C6777">
        <w:t>’</w:t>
      </w:r>
      <w:r w:rsidRPr="00B90685">
        <w:t>âme</w:t>
      </w:r>
    </w:p>
    <w:p w14:paraId="30C52A8A" w14:textId="77777777" w:rsidR="008C6777" w:rsidRDefault="00B86016" w:rsidP="00595D14">
      <w:pPr>
        <w:spacing w:before="0" w:after="0"/>
      </w:pPr>
      <w:r w:rsidRPr="00B90685">
        <w:t>Ont parfois un rapport profond</w:t>
      </w:r>
      <w:r w:rsidR="008C6777">
        <w:t> :</w:t>
      </w:r>
    </w:p>
    <w:p w14:paraId="1F151FD5" w14:textId="77777777" w:rsidR="008C6777" w:rsidRDefault="00B86016" w:rsidP="00595D14">
      <w:pPr>
        <w:spacing w:before="0" w:after="0"/>
      </w:pPr>
      <w:r w:rsidRPr="00B90685">
        <w:t>Fleur a besoin d</w:t>
      </w:r>
      <w:r w:rsidR="008C6777">
        <w:t>’</w:t>
      </w:r>
      <w:r w:rsidRPr="00B90685">
        <w:t>être arrosée</w:t>
      </w:r>
      <w:r w:rsidR="008C6777">
        <w:t> ;</w:t>
      </w:r>
    </w:p>
    <w:p w14:paraId="3D37DEBC" w14:textId="77777777" w:rsidR="008C6777" w:rsidRDefault="00B86016" w:rsidP="00595D14">
      <w:pPr>
        <w:spacing w:before="0" w:after="0"/>
      </w:pPr>
      <w:r w:rsidRPr="00B90685">
        <w:t>Femme a besoin d</w:t>
      </w:r>
      <w:r w:rsidR="008C6777">
        <w:t>’</w:t>
      </w:r>
      <w:r w:rsidRPr="00B90685">
        <w:t>être baisée</w:t>
      </w:r>
      <w:r w:rsidR="008C6777">
        <w:t>.</w:t>
      </w:r>
    </w:p>
    <w:p w14:paraId="158E4E61" w14:textId="77777777" w:rsidR="00595D14" w:rsidRDefault="00595D14" w:rsidP="00595D14">
      <w:pPr>
        <w:spacing w:before="0" w:after="0"/>
      </w:pPr>
    </w:p>
    <w:p w14:paraId="6FB790A4" w14:textId="0872F544" w:rsidR="00B86016" w:rsidRPr="00B90685" w:rsidRDefault="00B86016" w:rsidP="00595D14">
      <w:pPr>
        <w:spacing w:before="0" w:after="0"/>
      </w:pPr>
      <w:r w:rsidRPr="00B90685">
        <w:t>Que vous soyez Myosotis</w:t>
      </w:r>
    </w:p>
    <w:p w14:paraId="0294E166" w14:textId="77777777" w:rsidR="008C6777" w:rsidRDefault="00B86016" w:rsidP="00595D14">
      <w:pPr>
        <w:spacing w:before="0" w:after="0"/>
      </w:pPr>
      <w:r w:rsidRPr="00B90685">
        <w:t>Ou Marguerite ou Chrysanthème</w:t>
      </w:r>
      <w:r w:rsidR="008C6777">
        <w:t>,</w:t>
      </w:r>
    </w:p>
    <w:p w14:paraId="6AE39185" w14:textId="77777777" w:rsidR="008C6777" w:rsidRDefault="00B86016" w:rsidP="00595D14">
      <w:pPr>
        <w:spacing w:before="0" w:after="0"/>
      </w:pPr>
      <w:r w:rsidRPr="00B90685">
        <w:t>Votre sort n</w:t>
      </w:r>
      <w:r w:rsidR="008C6777">
        <w:t>’</w:t>
      </w:r>
      <w:r w:rsidRPr="00B90685">
        <w:t>est-il pas le même</w:t>
      </w:r>
      <w:r w:rsidR="008C6777">
        <w:t>,</w:t>
      </w:r>
    </w:p>
    <w:p w14:paraId="73DDB4D3" w14:textId="77777777" w:rsidR="008C6777" w:rsidRDefault="00B86016" w:rsidP="00595D14">
      <w:pPr>
        <w:spacing w:before="0" w:after="0"/>
      </w:pPr>
      <w:r w:rsidRPr="00B90685">
        <w:t>Lilas ou Muguet</w:t>
      </w:r>
      <w:r w:rsidR="008C6777">
        <w:t xml:space="preserve">, </w:t>
      </w:r>
      <w:r w:rsidRPr="00B90685">
        <w:t>Rose ou Lis</w:t>
      </w:r>
      <w:r w:rsidR="008C6777">
        <w:t> ?</w:t>
      </w:r>
    </w:p>
    <w:p w14:paraId="0A241C09" w14:textId="77777777" w:rsidR="008C6777" w:rsidRDefault="00B86016" w:rsidP="00595D14">
      <w:pPr>
        <w:spacing w:before="0" w:after="0"/>
      </w:pPr>
      <w:r w:rsidRPr="00B90685">
        <w:t>Fleur a besoin d</w:t>
      </w:r>
      <w:r w:rsidR="008C6777">
        <w:t>’</w:t>
      </w:r>
      <w:r w:rsidRPr="00B90685">
        <w:t>être</w:t>
      </w:r>
      <w:r w:rsidR="008C6777">
        <w:t xml:space="preserve"> : </w:t>
      </w:r>
      <w:r w:rsidRPr="00B90685">
        <w:t>arrosée</w:t>
      </w:r>
      <w:r w:rsidR="008C6777">
        <w:t> ;</w:t>
      </w:r>
    </w:p>
    <w:p w14:paraId="06FAF59B" w14:textId="77777777" w:rsidR="008C6777" w:rsidRDefault="00B86016" w:rsidP="00595D14">
      <w:pPr>
        <w:spacing w:before="0" w:after="0"/>
      </w:pPr>
      <w:r w:rsidRPr="00B90685">
        <w:t>Femme a besoin d</w:t>
      </w:r>
      <w:r w:rsidR="008C6777">
        <w:t>’</w:t>
      </w:r>
      <w:r w:rsidRPr="00B90685">
        <w:t>être baisée</w:t>
      </w:r>
      <w:r w:rsidR="008C6777">
        <w:t>.</w:t>
      </w:r>
    </w:p>
    <w:p w14:paraId="305424FA" w14:textId="77777777" w:rsidR="00595D14" w:rsidRDefault="00595D14" w:rsidP="00595D14">
      <w:pPr>
        <w:spacing w:before="0" w:after="0"/>
      </w:pPr>
    </w:p>
    <w:p w14:paraId="23AEAB91" w14:textId="2654317B" w:rsidR="00B86016" w:rsidRPr="00B90685" w:rsidRDefault="00B86016" w:rsidP="00595D14">
      <w:pPr>
        <w:spacing w:before="0" w:after="0"/>
      </w:pPr>
      <w:r w:rsidRPr="00B90685">
        <w:t>Un jour</w:t>
      </w:r>
      <w:r w:rsidR="008C6777">
        <w:t xml:space="preserve">, </w:t>
      </w:r>
      <w:r w:rsidRPr="00B90685">
        <w:t>je m</w:t>
      </w:r>
      <w:r w:rsidR="008C6777">
        <w:t>’</w:t>
      </w:r>
      <w:r w:rsidRPr="00B90685">
        <w:t>exprimais ainsi</w:t>
      </w:r>
    </w:p>
    <w:p w14:paraId="5BAA2BA9" w14:textId="77777777" w:rsidR="008C6777" w:rsidRDefault="00B86016" w:rsidP="00595D14">
      <w:pPr>
        <w:spacing w:before="0" w:after="0"/>
      </w:pPr>
      <w:r w:rsidRPr="00B90685">
        <w:t>Près d</w:t>
      </w:r>
      <w:r w:rsidR="008C6777">
        <w:t>’</w:t>
      </w:r>
      <w:r w:rsidRPr="00B90685">
        <w:t>une jeune Italienne</w:t>
      </w:r>
      <w:r w:rsidR="008C6777">
        <w:t> ;</w:t>
      </w:r>
    </w:p>
    <w:p w14:paraId="551367E7" w14:textId="77777777" w:rsidR="008C6777" w:rsidRDefault="00B86016" w:rsidP="00595D14">
      <w:pPr>
        <w:spacing w:before="0" w:after="0"/>
      </w:pPr>
      <w:r w:rsidRPr="00B90685">
        <w:t>Sa langue n</w:t>
      </w:r>
      <w:r w:rsidR="008C6777">
        <w:t>’</w:t>
      </w:r>
      <w:r w:rsidRPr="00B90685">
        <w:t>étant pas la mienne</w:t>
      </w:r>
      <w:r w:rsidR="008C6777">
        <w:t>,</w:t>
      </w:r>
    </w:p>
    <w:p w14:paraId="137D796B" w14:textId="2A59E0D7" w:rsidR="00B86016" w:rsidRPr="00B90685" w:rsidRDefault="00B86016" w:rsidP="00595D14">
      <w:pPr>
        <w:spacing w:before="0" w:after="0"/>
      </w:pPr>
      <w:r w:rsidRPr="00B90685">
        <w:t xml:space="preserve">Elle ne dit pas </w:t>
      </w:r>
      <w:r w:rsidR="008C6777">
        <w:t>« </w:t>
      </w:r>
      <w:r w:rsidRPr="00B90685">
        <w:t>Oui</w:t>
      </w:r>
      <w:r w:rsidR="008C6777">
        <w:t xml:space="preserve"> », </w:t>
      </w:r>
      <w:r w:rsidRPr="00B90685">
        <w:t xml:space="preserve">mais </w:t>
      </w:r>
      <w:r w:rsidR="008C6777">
        <w:t>« </w:t>
      </w:r>
      <w:r w:rsidRPr="00B90685">
        <w:t>Si</w:t>
      </w:r>
      <w:r w:rsidR="008C6777">
        <w:t>… »</w:t>
      </w:r>
    </w:p>
    <w:p w14:paraId="01EB4089" w14:textId="77777777" w:rsidR="008C6777" w:rsidRDefault="00B86016" w:rsidP="00595D14">
      <w:pPr>
        <w:spacing w:before="0" w:after="0"/>
      </w:pPr>
      <w:r w:rsidRPr="00B90685">
        <w:t>Fleur a besoin d</w:t>
      </w:r>
      <w:r w:rsidR="008C6777">
        <w:t>’</w:t>
      </w:r>
      <w:r w:rsidRPr="00B90685">
        <w:t>être arrosée</w:t>
      </w:r>
      <w:r w:rsidR="008C6777">
        <w:t>,</w:t>
      </w:r>
    </w:p>
    <w:p w14:paraId="3A81FC23" w14:textId="77777777" w:rsidR="008C6777" w:rsidRDefault="00B86016" w:rsidP="00595D14">
      <w:pPr>
        <w:spacing w:before="0" w:after="0"/>
      </w:pPr>
      <w:r w:rsidRPr="00B90685">
        <w:t>Femme a besoin d</w:t>
      </w:r>
      <w:r w:rsidR="008C6777">
        <w:t>’</w:t>
      </w:r>
      <w:r w:rsidRPr="00B90685">
        <w:t>être baisée</w:t>
      </w:r>
      <w:r w:rsidR="008C6777">
        <w:t>.</w:t>
      </w:r>
    </w:p>
    <w:p w14:paraId="689DAC7A" w14:textId="6790D681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Chansons folles</w:t>
      </w:r>
      <w:r>
        <w:t xml:space="preserve">, </w:t>
      </w:r>
      <w:r w:rsidR="00B86016" w:rsidRPr="008C6777">
        <w:t>Évreux</w:t>
      </w:r>
      <w:r>
        <w:t xml:space="preserve">, </w:t>
      </w:r>
      <w:r w:rsidR="00B86016" w:rsidRPr="008C6777">
        <w:t>1887</w:t>
      </w:r>
      <w:r>
        <w:t>.)</w:t>
      </w:r>
    </w:p>
    <w:p w14:paraId="6EFE41D4" w14:textId="66FF3B95" w:rsidR="00B86016" w:rsidRPr="00B90685" w:rsidRDefault="00B86016" w:rsidP="008C6777">
      <w:pPr>
        <w:pStyle w:val="Titre2"/>
        <w:rPr>
          <w:szCs w:val="44"/>
        </w:rPr>
      </w:pPr>
      <w:bookmarkStart w:id="84" w:name="_Toc275359158"/>
      <w:bookmarkStart w:id="85" w:name="_Toc199525799"/>
      <w:r w:rsidRPr="00B90685">
        <w:rPr>
          <w:szCs w:val="44"/>
        </w:rPr>
        <w:lastRenderedPageBreak/>
        <w:t>LE PETIT PINCHON</w:t>
      </w:r>
      <w:bookmarkEnd w:id="84"/>
      <w:bookmarkEnd w:id="85"/>
      <w:r w:rsidRPr="00B90685">
        <w:rPr>
          <w:szCs w:val="44"/>
        </w:rPr>
        <w:br/>
      </w:r>
    </w:p>
    <w:p w14:paraId="2B305FAC" w14:textId="77777777" w:rsidR="00B86016" w:rsidRPr="00B90685" w:rsidRDefault="00B86016" w:rsidP="00595D14">
      <w:pPr>
        <w:spacing w:before="0" w:after="0"/>
      </w:pPr>
      <w:r w:rsidRPr="00B90685">
        <w:t>Le fils de notre voisin</w:t>
      </w:r>
    </w:p>
    <w:p w14:paraId="367BF667" w14:textId="77777777" w:rsidR="008C6777" w:rsidRDefault="00B86016" w:rsidP="00595D14">
      <w:pPr>
        <w:spacing w:before="0" w:after="0"/>
      </w:pPr>
      <w:r w:rsidRPr="00B90685">
        <w:t>Est un jeune homme timide</w:t>
      </w:r>
      <w:r w:rsidR="008C6777">
        <w:t>.</w:t>
      </w:r>
    </w:p>
    <w:p w14:paraId="31C5D26F" w14:textId="2FC8694A" w:rsidR="00B86016" w:rsidRPr="00B90685" w:rsidRDefault="00B86016" w:rsidP="00595D14">
      <w:pPr>
        <w:spacing w:before="0" w:after="0"/>
      </w:pPr>
      <w:r w:rsidRPr="00B90685">
        <w:t>Soit</w:t>
      </w:r>
      <w:r w:rsidR="008C6777">
        <w:t xml:space="preserve">, </w:t>
      </w:r>
      <w:r w:rsidRPr="00B90685">
        <w:t>mais il est le cousin</w:t>
      </w:r>
    </w:p>
    <w:p w14:paraId="7C5949D4" w14:textId="77777777" w:rsidR="008C6777" w:rsidRDefault="00B86016" w:rsidP="00595D14">
      <w:pPr>
        <w:spacing w:before="0" w:after="0"/>
      </w:pPr>
      <w:r w:rsidRPr="00B90685">
        <w:t>De mademoiselle Armide</w:t>
      </w:r>
      <w:r w:rsidR="008C6777">
        <w:t>.</w:t>
      </w:r>
    </w:p>
    <w:p w14:paraId="1F48BC13" w14:textId="4CA8A1F0" w:rsidR="00B86016" w:rsidRPr="00B90685" w:rsidRDefault="00B86016" w:rsidP="00595D14">
      <w:pPr>
        <w:spacing w:before="0" w:after="0"/>
      </w:pPr>
      <w:r w:rsidRPr="00B90685">
        <w:t>Or on peut apprendre en de certains cas</w:t>
      </w:r>
    </w:p>
    <w:p w14:paraId="215FD1A5" w14:textId="77777777" w:rsidR="008C6777" w:rsidRDefault="00B86016" w:rsidP="00595D14">
      <w:pPr>
        <w:spacing w:before="0" w:after="0"/>
      </w:pPr>
      <w:r w:rsidRPr="00B90685">
        <w:t>Des leçons d</w:t>
      </w:r>
      <w:r w:rsidR="008C6777">
        <w:t>’</w:t>
      </w:r>
      <w:r w:rsidRPr="00B90685">
        <w:t>amour qu</w:t>
      </w:r>
      <w:r w:rsidR="008C6777">
        <w:t>’</w:t>
      </w:r>
      <w:r w:rsidRPr="00B90685">
        <w:t>on n</w:t>
      </w:r>
      <w:r w:rsidR="008C6777">
        <w:t>’</w:t>
      </w:r>
      <w:r w:rsidRPr="00B90685">
        <w:t>oubliera pas</w:t>
      </w:r>
      <w:r w:rsidR="008C6777">
        <w:t>,</w:t>
      </w:r>
    </w:p>
    <w:p w14:paraId="695F8A87" w14:textId="77777777" w:rsidR="008C6777" w:rsidRDefault="00B86016" w:rsidP="00595D14">
      <w:pPr>
        <w:spacing w:before="0" w:after="0"/>
      </w:pPr>
      <w:r w:rsidRPr="00B90685">
        <w:t>Le faible et le fort</w:t>
      </w:r>
      <w:r w:rsidR="008C6777">
        <w:t xml:space="preserve">, </w:t>
      </w:r>
      <w:r w:rsidRPr="00B90685">
        <w:t>le sec et l</w:t>
      </w:r>
      <w:r w:rsidR="008C6777">
        <w:t>’</w:t>
      </w:r>
      <w:r w:rsidRPr="00B90685">
        <w:t>humide</w:t>
      </w:r>
      <w:r w:rsidR="008C6777">
        <w:t>.</w:t>
      </w:r>
    </w:p>
    <w:p w14:paraId="1E4EDCE4" w14:textId="77777777" w:rsidR="008C6777" w:rsidRDefault="00B86016" w:rsidP="00595D14">
      <w:pPr>
        <w:spacing w:before="0" w:after="0"/>
      </w:pPr>
      <w:r w:rsidRPr="00B90685">
        <w:t>Ce jeune homme était le petit Pinchon</w:t>
      </w:r>
      <w:r w:rsidR="008C6777">
        <w:t>.</w:t>
      </w:r>
    </w:p>
    <w:p w14:paraId="6688F170" w14:textId="11525335" w:rsidR="00B86016" w:rsidRPr="008C6777" w:rsidRDefault="00B86016" w:rsidP="00595D14">
      <w:pPr>
        <w:spacing w:before="0" w:after="0"/>
        <w:ind w:firstLine="0"/>
        <w:jc w:val="center"/>
      </w:pPr>
      <w:r w:rsidRPr="008C6777">
        <w:t>Ce petit Pinchon</w:t>
      </w:r>
    </w:p>
    <w:p w14:paraId="1A9D4AAA" w14:textId="77777777" w:rsidR="008C6777" w:rsidRDefault="00B86016" w:rsidP="00595D14">
      <w:pPr>
        <w:spacing w:before="0" w:after="0"/>
        <w:ind w:firstLine="0"/>
        <w:jc w:val="center"/>
      </w:pPr>
      <w:r w:rsidRPr="008C6777">
        <w:t>Est un grand cochon</w:t>
      </w:r>
      <w:r w:rsidR="008C6777">
        <w:t>,</w:t>
      </w:r>
    </w:p>
    <w:p w14:paraId="5D6186DD" w14:textId="77777777" w:rsidR="008C6777" w:rsidRDefault="00B86016" w:rsidP="00595D14">
      <w:pPr>
        <w:spacing w:before="0" w:after="0"/>
      </w:pPr>
      <w:r w:rsidRPr="00B90685">
        <w:t>Et je le prenais pour un cornichon</w:t>
      </w:r>
      <w:r w:rsidR="008C6777">
        <w:t>.</w:t>
      </w:r>
    </w:p>
    <w:p w14:paraId="1CC3C0E1" w14:textId="77777777" w:rsidR="008C6777" w:rsidRDefault="00B86016" w:rsidP="00595D14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pauvre petite</w:t>
      </w:r>
      <w:r w:rsidR="008C6777">
        <w:t>,</w:t>
      </w:r>
    </w:p>
    <w:p w14:paraId="3D9B483C" w14:textId="77777777" w:rsidR="008C6777" w:rsidRDefault="00B86016" w:rsidP="00595D14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esprit vient vite</w:t>
      </w:r>
      <w:r w:rsidR="008C6777">
        <w:t> !</w:t>
      </w:r>
    </w:p>
    <w:p w14:paraId="164E4787" w14:textId="77777777" w:rsidR="00595D14" w:rsidRDefault="00595D14" w:rsidP="00595D14">
      <w:pPr>
        <w:spacing w:before="0" w:after="0"/>
        <w:ind w:firstLine="0"/>
        <w:jc w:val="center"/>
      </w:pPr>
    </w:p>
    <w:p w14:paraId="06B840DD" w14:textId="1CCB4824" w:rsidR="00B86016" w:rsidRPr="008C6777" w:rsidRDefault="00B86016" w:rsidP="00595D14">
      <w:pPr>
        <w:spacing w:before="0" w:after="0"/>
        <w:ind w:firstLine="0"/>
        <w:jc w:val="center"/>
      </w:pPr>
      <w:r w:rsidRPr="008C6777">
        <w:t>Un soir</w:t>
      </w:r>
      <w:r w:rsidR="008C6777">
        <w:t xml:space="preserve">, </w:t>
      </w:r>
      <w:r w:rsidRPr="008C6777">
        <w:t>il m</w:t>
      </w:r>
      <w:r w:rsidR="008C6777">
        <w:t>’</w:t>
      </w:r>
      <w:r w:rsidRPr="008C6777">
        <w:t>offre le bras</w:t>
      </w:r>
    </w:p>
    <w:p w14:paraId="6A867832" w14:textId="77777777" w:rsidR="008C6777" w:rsidRDefault="00B86016" w:rsidP="00595D14">
      <w:pPr>
        <w:spacing w:before="0" w:after="0"/>
        <w:ind w:firstLine="0"/>
        <w:jc w:val="center"/>
      </w:pPr>
      <w:r w:rsidRPr="008C6777">
        <w:t>Pour faire une promenade</w:t>
      </w:r>
      <w:r w:rsidR="008C6777">
        <w:t> :</w:t>
      </w:r>
    </w:p>
    <w:p w14:paraId="6A5694E5" w14:textId="77777777" w:rsidR="008C6777" w:rsidRDefault="00B86016" w:rsidP="00595D14">
      <w:pPr>
        <w:spacing w:before="0" w:after="0"/>
        <w:ind w:firstLine="0"/>
        <w:jc w:val="center"/>
      </w:pPr>
      <w:r w:rsidRPr="008C6777">
        <w:t>Il allait à petits pas</w:t>
      </w:r>
      <w:r w:rsidR="008C6777">
        <w:t>,</w:t>
      </w:r>
    </w:p>
    <w:p w14:paraId="515511A1" w14:textId="77777777" w:rsidR="008C6777" w:rsidRDefault="00B86016" w:rsidP="00595D14">
      <w:pPr>
        <w:spacing w:before="0" w:after="0"/>
        <w:ind w:firstLine="0"/>
        <w:jc w:val="center"/>
      </w:pPr>
      <w:r w:rsidRPr="008C6777">
        <w:t>Se disant un peu malade</w:t>
      </w:r>
      <w:r w:rsidR="008C6777">
        <w:t> :</w:t>
      </w:r>
    </w:p>
    <w:p w14:paraId="4D409015" w14:textId="77777777" w:rsidR="008C6777" w:rsidRDefault="00B86016" w:rsidP="00595D14">
      <w:pPr>
        <w:spacing w:before="0" w:after="0"/>
      </w:pPr>
      <w:r w:rsidRPr="00B90685">
        <w:t>Il prenait des airs tout pleins de langueur</w:t>
      </w:r>
      <w:r w:rsidR="008C6777">
        <w:t>,</w:t>
      </w:r>
    </w:p>
    <w:p w14:paraId="1425251C" w14:textId="77777777" w:rsidR="008C6777" w:rsidRDefault="00B86016" w:rsidP="00595D14">
      <w:pPr>
        <w:spacing w:before="0" w:after="0"/>
      </w:pPr>
      <w:r w:rsidRPr="00B90685">
        <w:t>Me mettant parfois la main sur mon cœur</w:t>
      </w:r>
      <w:r w:rsidR="008C6777">
        <w:t> ;</w:t>
      </w:r>
    </w:p>
    <w:p w14:paraId="4D3A5386" w14:textId="77777777" w:rsidR="008C6777" w:rsidRDefault="00B86016" w:rsidP="00595D14">
      <w:pPr>
        <w:spacing w:before="0" w:after="0"/>
      </w:pPr>
      <w:r w:rsidRPr="00B90685">
        <w:t>Puis soudain il dit à la cantonade</w:t>
      </w:r>
      <w:r w:rsidR="008C6777">
        <w:t> :</w:t>
      </w:r>
    </w:p>
    <w:p w14:paraId="41032D06" w14:textId="700D6721" w:rsidR="00B86016" w:rsidRPr="00B90685" w:rsidRDefault="008C6777" w:rsidP="00595D14">
      <w:pPr>
        <w:spacing w:before="0" w:after="0"/>
      </w:pPr>
      <w:r>
        <w:t>« </w:t>
      </w:r>
      <w:r w:rsidR="00B86016" w:rsidRPr="00B90685">
        <w:t>Regardez-moi ça</w:t>
      </w:r>
      <w:r>
        <w:t xml:space="preserve">, </w:t>
      </w:r>
      <w:r w:rsidR="00B86016" w:rsidRPr="00B90685">
        <w:t>mam</w:t>
      </w:r>
      <w:r>
        <w:t>’</w:t>
      </w:r>
      <w:r w:rsidR="00B86016" w:rsidRPr="00B90685">
        <w:t>selle Fanchon</w:t>
      </w:r>
      <w:r>
        <w:t>. »</w:t>
      </w:r>
    </w:p>
    <w:p w14:paraId="31E322D6" w14:textId="77777777" w:rsidR="00B86016" w:rsidRPr="008C6777" w:rsidRDefault="00B86016" w:rsidP="00595D14">
      <w:pPr>
        <w:spacing w:before="0" w:after="0"/>
        <w:ind w:firstLine="0"/>
        <w:jc w:val="center"/>
      </w:pPr>
      <w:r w:rsidRPr="008C6777">
        <w:t>Ce petit Pinchon</w:t>
      </w:r>
    </w:p>
    <w:p w14:paraId="7A8E4930" w14:textId="77777777" w:rsidR="008C6777" w:rsidRDefault="00B86016" w:rsidP="00595D14">
      <w:pPr>
        <w:spacing w:before="0" w:after="0"/>
        <w:ind w:firstLine="0"/>
        <w:jc w:val="center"/>
      </w:pPr>
      <w:r w:rsidRPr="008C6777">
        <w:t>Est un grand cochon</w:t>
      </w:r>
      <w:r w:rsidR="008C6777">
        <w:t>,</w:t>
      </w:r>
    </w:p>
    <w:p w14:paraId="2EA53495" w14:textId="77777777" w:rsidR="008C6777" w:rsidRDefault="00B86016" w:rsidP="00595D14">
      <w:pPr>
        <w:spacing w:before="0" w:after="0"/>
      </w:pPr>
      <w:r w:rsidRPr="00B90685">
        <w:t>Et je le prenais pour un cornichon</w:t>
      </w:r>
      <w:r w:rsidR="008C6777">
        <w:t>.</w:t>
      </w:r>
    </w:p>
    <w:p w14:paraId="12510DD0" w14:textId="77777777" w:rsidR="008C6777" w:rsidRDefault="00B86016" w:rsidP="00595D14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pauvre petite</w:t>
      </w:r>
      <w:r w:rsidR="008C6777">
        <w:t>,</w:t>
      </w:r>
    </w:p>
    <w:p w14:paraId="695A1D89" w14:textId="77777777" w:rsidR="008C6777" w:rsidRDefault="00B86016" w:rsidP="00595D14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esprit vient vite</w:t>
      </w:r>
      <w:r w:rsidR="008C6777">
        <w:t> !</w:t>
      </w:r>
    </w:p>
    <w:p w14:paraId="22D877A2" w14:textId="77777777" w:rsidR="00595D14" w:rsidRDefault="00595D14" w:rsidP="00595D14">
      <w:pPr>
        <w:spacing w:before="0" w:after="0"/>
        <w:ind w:firstLine="0"/>
        <w:jc w:val="center"/>
      </w:pPr>
    </w:p>
    <w:p w14:paraId="4E0D863F" w14:textId="77777777" w:rsidR="008C6777" w:rsidRDefault="00B86016" w:rsidP="00595D14">
      <w:pPr>
        <w:spacing w:before="0" w:after="0"/>
        <w:ind w:firstLine="0"/>
        <w:jc w:val="center"/>
      </w:pPr>
      <w:r w:rsidRPr="008C6777">
        <w:t>Dans ma chambre il me suivit</w:t>
      </w:r>
      <w:r w:rsidR="008C6777">
        <w:t> :</w:t>
      </w:r>
    </w:p>
    <w:p w14:paraId="0164D6C1" w14:textId="77777777" w:rsidR="008C6777" w:rsidRDefault="00B86016" w:rsidP="00595D14">
      <w:pPr>
        <w:spacing w:before="0" w:after="0"/>
        <w:ind w:firstLine="0"/>
        <w:jc w:val="center"/>
      </w:pPr>
      <w:r w:rsidRPr="008C6777">
        <w:lastRenderedPageBreak/>
        <w:t>J</w:t>
      </w:r>
      <w:r w:rsidR="008C6777">
        <w:t>’</w:t>
      </w:r>
      <w:r w:rsidRPr="008C6777">
        <w:t>étais légèrement mise</w:t>
      </w:r>
      <w:r w:rsidR="008C6777">
        <w:t>.</w:t>
      </w:r>
    </w:p>
    <w:p w14:paraId="30405016" w14:textId="77E40370" w:rsidR="00B86016" w:rsidRPr="008C6777" w:rsidRDefault="00B86016" w:rsidP="00595D14">
      <w:pPr>
        <w:spacing w:before="0" w:after="0"/>
        <w:ind w:firstLine="0"/>
        <w:jc w:val="center"/>
      </w:pPr>
      <w:r w:rsidRPr="008C6777">
        <w:t>Il me versa sur mon lit</w:t>
      </w:r>
    </w:p>
    <w:p w14:paraId="58E41419" w14:textId="77777777" w:rsidR="008C6777" w:rsidRDefault="00B86016" w:rsidP="00595D14">
      <w:pPr>
        <w:spacing w:before="0" w:after="0"/>
        <w:ind w:firstLine="0"/>
        <w:jc w:val="center"/>
      </w:pPr>
      <w:r w:rsidRPr="008C6777">
        <w:t>Et m</w:t>
      </w:r>
      <w:r w:rsidR="008C6777">
        <w:t>’</w:t>
      </w:r>
      <w:r w:rsidRPr="008C6777">
        <w:t>enleva ma chemise</w:t>
      </w:r>
      <w:r w:rsidR="008C6777">
        <w:t>.</w:t>
      </w:r>
    </w:p>
    <w:p w14:paraId="04A2BD37" w14:textId="77777777" w:rsidR="008C6777" w:rsidRDefault="00B86016" w:rsidP="00595D14">
      <w:pPr>
        <w:spacing w:before="0" w:after="0"/>
      </w:pPr>
      <w:r w:rsidRPr="00B90685">
        <w:t>Il me mit un doigt je ne sais plus où</w:t>
      </w:r>
      <w:r w:rsidR="008C6777">
        <w:t>,</w:t>
      </w:r>
    </w:p>
    <w:p w14:paraId="57F221A5" w14:textId="77777777" w:rsidR="008C6777" w:rsidRDefault="00B86016" w:rsidP="00595D14">
      <w:pPr>
        <w:spacing w:before="0" w:after="0"/>
      </w:pPr>
      <w:r w:rsidRPr="00B90685">
        <w:t>Fourra le second dans un second trou</w:t>
      </w:r>
      <w:r w:rsidR="008C6777">
        <w:t>,</w:t>
      </w:r>
    </w:p>
    <w:p w14:paraId="42E426FE" w14:textId="72418E04" w:rsidR="00B86016" w:rsidRPr="00B90685" w:rsidRDefault="00B86016" w:rsidP="00595D14">
      <w:pPr>
        <w:spacing w:before="0" w:after="0"/>
      </w:pPr>
      <w:r w:rsidRPr="00B90685">
        <w:t>Et dans un étau je me sentais prise</w:t>
      </w:r>
    </w:p>
    <w:p w14:paraId="7913A639" w14:textId="77777777" w:rsidR="008C6777" w:rsidRDefault="00B86016" w:rsidP="00595D14">
      <w:pPr>
        <w:spacing w:before="0" w:after="0"/>
      </w:pPr>
      <w:r w:rsidRPr="00B90685">
        <w:t>Comme une bouteille ayant son bouchon</w:t>
      </w:r>
      <w:r w:rsidR="008C6777">
        <w:t>.</w:t>
      </w:r>
    </w:p>
    <w:p w14:paraId="57DB6078" w14:textId="7F0189E2" w:rsidR="00B86016" w:rsidRPr="008C6777" w:rsidRDefault="00B86016" w:rsidP="00595D14">
      <w:pPr>
        <w:spacing w:before="0" w:after="0"/>
        <w:ind w:firstLine="0"/>
        <w:jc w:val="center"/>
      </w:pPr>
      <w:r w:rsidRPr="008C6777">
        <w:t>Ce petit Pinchon</w:t>
      </w:r>
    </w:p>
    <w:p w14:paraId="0FC23CAC" w14:textId="77777777" w:rsidR="008C6777" w:rsidRDefault="00B86016" w:rsidP="00595D14">
      <w:pPr>
        <w:spacing w:before="0" w:after="0"/>
        <w:ind w:firstLine="0"/>
        <w:jc w:val="center"/>
      </w:pPr>
      <w:r w:rsidRPr="008C6777">
        <w:t>Est un grand cochon</w:t>
      </w:r>
      <w:r w:rsidR="008C6777">
        <w:t>,</w:t>
      </w:r>
    </w:p>
    <w:p w14:paraId="3830F411" w14:textId="77777777" w:rsidR="008C6777" w:rsidRDefault="00B86016" w:rsidP="00595D14">
      <w:pPr>
        <w:spacing w:before="0" w:after="0"/>
      </w:pPr>
      <w:r w:rsidRPr="00B90685">
        <w:t>Et je le prenais pour un cornichon</w:t>
      </w:r>
      <w:r w:rsidR="008C6777">
        <w:t>.</w:t>
      </w:r>
    </w:p>
    <w:p w14:paraId="08FAFA81" w14:textId="77777777" w:rsidR="008C6777" w:rsidRDefault="00B86016" w:rsidP="00595D14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pauvre petite</w:t>
      </w:r>
      <w:r w:rsidR="008C6777">
        <w:t>,</w:t>
      </w:r>
    </w:p>
    <w:p w14:paraId="0C8D7FAF" w14:textId="77777777" w:rsidR="008C6777" w:rsidRDefault="00B86016" w:rsidP="00595D14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esprit vient vite</w:t>
      </w:r>
      <w:r w:rsidR="008C6777">
        <w:t> !</w:t>
      </w:r>
    </w:p>
    <w:p w14:paraId="54CDCD3C" w14:textId="27B2AC6C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Chansons folles</w:t>
      </w:r>
      <w:r>
        <w:t xml:space="preserve">, </w:t>
      </w:r>
      <w:r w:rsidR="00B86016" w:rsidRPr="008C6777">
        <w:t>Évreux</w:t>
      </w:r>
      <w:r>
        <w:t xml:space="preserve">, </w:t>
      </w:r>
      <w:r w:rsidR="00B86016" w:rsidRPr="008C6777">
        <w:t>1887</w:t>
      </w:r>
      <w:r>
        <w:t>.)</w:t>
      </w:r>
    </w:p>
    <w:p w14:paraId="62B9F9F8" w14:textId="65724C7A" w:rsidR="00B86016" w:rsidRPr="00B90685" w:rsidRDefault="00B86016" w:rsidP="008C6777">
      <w:pPr>
        <w:pStyle w:val="Titre2"/>
        <w:rPr>
          <w:szCs w:val="44"/>
        </w:rPr>
      </w:pPr>
      <w:bookmarkStart w:id="86" w:name="_Toc275359159"/>
      <w:bookmarkStart w:id="87" w:name="_Toc199525800"/>
      <w:r w:rsidRPr="00B90685">
        <w:rPr>
          <w:szCs w:val="44"/>
        </w:rPr>
        <w:lastRenderedPageBreak/>
        <w:t>LE PETIT CHAT</w:t>
      </w:r>
      <w:bookmarkEnd w:id="86"/>
      <w:bookmarkEnd w:id="87"/>
    </w:p>
    <w:p w14:paraId="0F8F984D" w14:textId="77777777" w:rsidR="008C6777" w:rsidRDefault="00B86016" w:rsidP="00595D14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On s</w:t>
      </w:r>
      <w:r w:rsidR="008C6777">
        <w:rPr>
          <w:i/>
        </w:rPr>
        <w:t>’</w:t>
      </w:r>
      <w:r w:rsidRPr="008C6777">
        <w:rPr>
          <w:i/>
        </w:rPr>
        <w:t>y prend si poliment</w:t>
      </w:r>
      <w:r w:rsidR="008C6777">
        <w:t>.</w:t>
      </w:r>
    </w:p>
    <w:p w14:paraId="2E2D173F" w14:textId="77777777" w:rsidR="008C6777" w:rsidRDefault="00B86016" w:rsidP="00595D14">
      <w:pPr>
        <w:spacing w:before="0" w:after="0"/>
      </w:pPr>
      <w:r w:rsidRPr="00B90685">
        <w:t>Enfin</w:t>
      </w:r>
      <w:r w:rsidR="008C6777">
        <w:t xml:space="preserve">, </w:t>
      </w:r>
      <w:r w:rsidRPr="00B90685">
        <w:t>dans ta chambre</w:t>
      </w:r>
      <w:r w:rsidR="008C6777">
        <w:t xml:space="preserve">, </w:t>
      </w:r>
      <w:r w:rsidRPr="00B90685">
        <w:t>chérie</w:t>
      </w:r>
      <w:r w:rsidR="008C6777">
        <w:t>,</w:t>
      </w:r>
    </w:p>
    <w:p w14:paraId="718F110E" w14:textId="77777777" w:rsidR="008C6777" w:rsidRDefault="00B86016" w:rsidP="00595D14">
      <w:pPr>
        <w:spacing w:before="0" w:after="0"/>
      </w:pPr>
      <w:r w:rsidRPr="00B90685">
        <w:t>Ayant pénétré malgré toi</w:t>
      </w:r>
      <w:r w:rsidR="008C6777">
        <w:t>,</w:t>
      </w:r>
    </w:p>
    <w:p w14:paraId="7A97ADC5" w14:textId="12E18A9B" w:rsidR="00B86016" w:rsidRPr="00B90685" w:rsidRDefault="00B86016" w:rsidP="00595D14">
      <w:pPr>
        <w:spacing w:before="0" w:after="0"/>
      </w:pPr>
      <w:r w:rsidRPr="00B90685">
        <w:t>Ta gentille ménagerie</w:t>
      </w:r>
    </w:p>
    <w:p w14:paraId="24735EE9" w14:textId="77777777" w:rsidR="008C6777" w:rsidRDefault="00B86016" w:rsidP="00595D14">
      <w:pPr>
        <w:spacing w:before="0" w:after="0"/>
      </w:pPr>
      <w:r w:rsidRPr="00B90685">
        <w:t>Hier a paru devant moi</w:t>
      </w:r>
      <w:r w:rsidR="008C6777">
        <w:t>.</w:t>
      </w:r>
    </w:p>
    <w:p w14:paraId="7A0EC7F5" w14:textId="77777777" w:rsidR="008C6777" w:rsidRDefault="00B86016" w:rsidP="00595D14">
      <w:pPr>
        <w:spacing w:before="0" w:after="0"/>
      </w:pPr>
      <w:r w:rsidRPr="00B90685">
        <w:t>Ton musée</w:t>
      </w:r>
      <w:r w:rsidR="008C6777">
        <w:t xml:space="preserve">, </w:t>
      </w:r>
      <w:r w:rsidRPr="00B90685">
        <w:t>aimable Rosine</w:t>
      </w:r>
      <w:r w:rsidR="008C6777">
        <w:t>,</w:t>
      </w:r>
    </w:p>
    <w:p w14:paraId="12105CD1" w14:textId="77777777" w:rsidR="008C6777" w:rsidRDefault="00B86016" w:rsidP="00595D14">
      <w:pPr>
        <w:spacing w:before="0" w:after="0"/>
      </w:pPr>
      <w:r w:rsidRPr="00B90685">
        <w:t>Sans doute n</w:t>
      </w:r>
      <w:r w:rsidR="008C6777">
        <w:t>’</w:t>
      </w:r>
      <w:r w:rsidRPr="00B90685">
        <w:t>est pas un éclat</w:t>
      </w:r>
      <w:r w:rsidR="008C6777">
        <w:t> ;</w:t>
      </w:r>
    </w:p>
    <w:p w14:paraId="6D0906A5" w14:textId="77777777" w:rsidR="008C6777" w:rsidRDefault="00B86016" w:rsidP="00595D14">
      <w:pPr>
        <w:spacing w:before="0" w:after="0"/>
      </w:pPr>
      <w:r w:rsidRPr="00B90685">
        <w:t>Mais le plus joli</w:t>
      </w:r>
      <w:r w:rsidR="008C6777">
        <w:t xml:space="preserve">, </w:t>
      </w:r>
      <w:r w:rsidRPr="00B90685">
        <w:t>ma cousine</w:t>
      </w:r>
      <w:r w:rsidR="008C6777">
        <w:t>,</w:t>
      </w:r>
    </w:p>
    <w:p w14:paraId="4C71789B" w14:textId="77777777" w:rsidR="008C6777" w:rsidRDefault="00B86016" w:rsidP="00595D14">
      <w:pPr>
        <w:spacing w:before="0" w:after="0"/>
      </w:pPr>
      <w:r w:rsidRPr="00B90685">
        <w:t>C</w:t>
      </w:r>
      <w:r w:rsidR="008C6777">
        <w:t>’</w:t>
      </w:r>
      <w:r w:rsidRPr="00B90685">
        <w:t>est à coup sûr ton petit chat</w:t>
      </w:r>
      <w:r w:rsidR="008C6777">
        <w:t>.</w:t>
      </w:r>
    </w:p>
    <w:p w14:paraId="12F09710" w14:textId="77777777" w:rsidR="00595D14" w:rsidRDefault="00595D14" w:rsidP="00595D14">
      <w:pPr>
        <w:spacing w:before="0" w:after="0"/>
      </w:pPr>
    </w:p>
    <w:p w14:paraId="24D21F9C" w14:textId="77777777" w:rsidR="008C6777" w:rsidRDefault="00B86016" w:rsidP="00595D14">
      <w:pPr>
        <w:spacing w:before="0" w:after="0"/>
      </w:pPr>
      <w:r w:rsidRPr="00B90685">
        <w:t>Tu te plains de ce que naguère</w:t>
      </w:r>
      <w:r w:rsidR="008C6777">
        <w:t>,</w:t>
      </w:r>
    </w:p>
    <w:p w14:paraId="7D8FF823" w14:textId="77777777" w:rsidR="008C6777" w:rsidRDefault="00B86016" w:rsidP="00595D14">
      <w:pPr>
        <w:spacing w:before="0" w:after="0"/>
      </w:pPr>
      <w:r w:rsidRPr="00B90685">
        <w:t>Négligeant tes jeunes appas</w:t>
      </w:r>
      <w:r w:rsidR="008C6777">
        <w:t>,</w:t>
      </w:r>
    </w:p>
    <w:p w14:paraId="0C90F96E" w14:textId="77777777" w:rsidR="008C6777" w:rsidRDefault="00B86016" w:rsidP="00595D14">
      <w:pPr>
        <w:spacing w:before="0" w:after="0"/>
      </w:pPr>
      <w:r w:rsidRPr="00B90685">
        <w:t>Avant mon départ pour la guerre</w:t>
      </w:r>
      <w:r w:rsidR="008C6777">
        <w:t>,</w:t>
      </w:r>
    </w:p>
    <w:p w14:paraId="79372D61" w14:textId="77777777" w:rsidR="008C6777" w:rsidRDefault="00B86016" w:rsidP="00595D14">
      <w:pPr>
        <w:spacing w:before="0" w:after="0"/>
      </w:pPr>
      <w:r w:rsidRPr="00B90685">
        <w:t>De toi je ne m</w:t>
      </w:r>
      <w:r w:rsidR="008C6777">
        <w:t>’</w:t>
      </w:r>
      <w:r w:rsidRPr="00B90685">
        <w:t>occupais pas</w:t>
      </w:r>
      <w:r w:rsidR="008C6777">
        <w:t>.</w:t>
      </w:r>
    </w:p>
    <w:p w14:paraId="03ACD57F" w14:textId="77777777" w:rsidR="008C6777" w:rsidRDefault="00B86016" w:rsidP="00595D14">
      <w:pPr>
        <w:spacing w:before="0" w:after="0"/>
      </w:pPr>
      <w:r w:rsidRPr="00B90685">
        <w:t>Sur le minet d</w:t>
      </w:r>
      <w:r w:rsidR="008C6777">
        <w:t>’</w:t>
      </w:r>
      <w:r w:rsidRPr="00B90685">
        <w:t>une voisine</w:t>
      </w:r>
      <w:r w:rsidR="008C6777">
        <w:t>,</w:t>
      </w:r>
    </w:p>
    <w:p w14:paraId="13AC15D6" w14:textId="77777777" w:rsidR="008C6777" w:rsidRDefault="00B86016" w:rsidP="00595D14">
      <w:pPr>
        <w:spacing w:before="0" w:after="0"/>
      </w:pPr>
      <w:r w:rsidRPr="00B90685">
        <w:t>Si j</w:t>
      </w:r>
      <w:r w:rsidR="008C6777">
        <w:t>’</w:t>
      </w:r>
      <w:r w:rsidRPr="00B90685">
        <w:t>ai commis doux attentats</w:t>
      </w:r>
      <w:r w:rsidR="008C6777">
        <w:t>,</w:t>
      </w:r>
    </w:p>
    <w:p w14:paraId="4BDA79FC" w14:textId="77777777" w:rsidR="008C6777" w:rsidRDefault="00B86016" w:rsidP="00595D14">
      <w:pPr>
        <w:spacing w:before="0" w:after="0"/>
      </w:pPr>
      <w:r w:rsidRPr="00B90685">
        <w:t>C</w:t>
      </w:r>
      <w:r w:rsidR="008C6777">
        <w:t>’</w:t>
      </w:r>
      <w:r w:rsidRPr="00B90685">
        <w:t>est qu</w:t>
      </w:r>
      <w:r w:rsidR="008C6777">
        <w:t>’</w:t>
      </w:r>
      <w:r w:rsidRPr="00B90685">
        <w:t>en ce temps-là</w:t>
      </w:r>
      <w:r w:rsidR="008C6777">
        <w:t xml:space="preserve">, </w:t>
      </w:r>
      <w:r w:rsidRPr="00B90685">
        <w:t>ma cousine</w:t>
      </w:r>
      <w:r w:rsidR="008C6777">
        <w:t>,</w:t>
      </w:r>
    </w:p>
    <w:p w14:paraId="211ACC98" w14:textId="77777777" w:rsidR="008C6777" w:rsidRDefault="00B86016" w:rsidP="00595D14">
      <w:pPr>
        <w:spacing w:before="0" w:after="0"/>
      </w:pPr>
      <w:r w:rsidRPr="00B90685">
        <w:t>Tu n</w:t>
      </w:r>
      <w:r w:rsidR="008C6777">
        <w:t>’</w:t>
      </w:r>
      <w:r w:rsidRPr="00B90685">
        <w:t>avais pas de petit chat</w:t>
      </w:r>
      <w:r w:rsidR="008C6777">
        <w:t>.</w:t>
      </w:r>
    </w:p>
    <w:p w14:paraId="57940B0F" w14:textId="77777777" w:rsidR="00595D14" w:rsidRDefault="00595D14" w:rsidP="00595D14">
      <w:pPr>
        <w:spacing w:before="0" w:after="0"/>
      </w:pPr>
    </w:p>
    <w:p w14:paraId="01E83A2B" w14:textId="17869550" w:rsidR="00B86016" w:rsidRPr="00B90685" w:rsidRDefault="00B86016" w:rsidP="00595D14">
      <w:pPr>
        <w:spacing w:before="0" w:after="0"/>
      </w:pPr>
      <w:r w:rsidRPr="00B90685">
        <w:t>Pour nous charmer à l</w:t>
      </w:r>
      <w:r w:rsidR="008C6777">
        <w:t>’</w:t>
      </w:r>
      <w:r w:rsidRPr="00B90685">
        <w:t>improviste</w:t>
      </w:r>
    </w:p>
    <w:p w14:paraId="3A64A771" w14:textId="77777777" w:rsidR="008C6777" w:rsidRDefault="00B86016" w:rsidP="00595D14">
      <w:pPr>
        <w:spacing w:before="0" w:after="0"/>
      </w:pPr>
      <w:r w:rsidRPr="00B90685">
        <w:t>En vain tu cachais tes trésors</w:t>
      </w:r>
      <w:r w:rsidR="008C6777">
        <w:t>.</w:t>
      </w:r>
    </w:p>
    <w:p w14:paraId="22506003" w14:textId="77777777" w:rsidR="008C6777" w:rsidRDefault="00B86016" w:rsidP="00595D14">
      <w:pPr>
        <w:spacing w:before="0" w:after="0"/>
      </w:pPr>
      <w:r w:rsidRPr="00B90685">
        <w:t>Moi</w:t>
      </w:r>
      <w:r w:rsidR="008C6777">
        <w:t xml:space="preserve">, </w:t>
      </w:r>
      <w:r w:rsidRPr="00B90685">
        <w:t>curieux naturaliste</w:t>
      </w:r>
      <w:r w:rsidR="008C6777">
        <w:t>,</w:t>
      </w:r>
    </w:p>
    <w:p w14:paraId="4B0A1487" w14:textId="77777777" w:rsidR="008C6777" w:rsidRDefault="00B86016" w:rsidP="00595D14">
      <w:pPr>
        <w:spacing w:before="0" w:after="0"/>
      </w:pPr>
      <w:r w:rsidRPr="00B90685">
        <w:t>Pour les voir j</w:t>
      </w:r>
      <w:r w:rsidR="008C6777">
        <w:t>’</w:t>
      </w:r>
      <w:r w:rsidRPr="00B90685">
        <w:t>ai doublé d</w:t>
      </w:r>
      <w:r w:rsidR="008C6777">
        <w:t>’</w:t>
      </w:r>
      <w:r w:rsidRPr="00B90685">
        <w:t>efforts</w:t>
      </w:r>
      <w:r w:rsidR="008C6777">
        <w:t>.</w:t>
      </w:r>
    </w:p>
    <w:p w14:paraId="27BBC906" w14:textId="77777777" w:rsidR="008C6777" w:rsidRDefault="00B86016" w:rsidP="00595D14">
      <w:pPr>
        <w:spacing w:before="0" w:after="0"/>
      </w:pPr>
      <w:r w:rsidRPr="00B90685">
        <w:t>Mais voir est trop peu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imagine</w:t>
      </w:r>
      <w:r w:rsidR="008C6777">
        <w:t>.</w:t>
      </w:r>
    </w:p>
    <w:p w14:paraId="4251914E" w14:textId="77777777" w:rsidR="008C6777" w:rsidRDefault="00B86016" w:rsidP="00595D14">
      <w:pPr>
        <w:spacing w:before="0" w:after="0"/>
      </w:pPr>
      <w:r w:rsidRPr="00B90685">
        <w:t>Voir n</w:t>
      </w:r>
      <w:r w:rsidR="008C6777">
        <w:t>’</w:t>
      </w:r>
      <w:r w:rsidRPr="00B90685">
        <w:t>amène aucun résultat</w:t>
      </w:r>
      <w:r w:rsidR="008C6777">
        <w:t>.</w:t>
      </w:r>
    </w:p>
    <w:p w14:paraId="0FD9934D" w14:textId="77777777" w:rsidR="008C6777" w:rsidRDefault="00B86016" w:rsidP="00595D14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permets-moi</w:t>
      </w:r>
      <w:r w:rsidR="008C6777">
        <w:t xml:space="preserve">, </w:t>
      </w:r>
      <w:r w:rsidRPr="00B90685">
        <w:t>chère cousine</w:t>
      </w:r>
      <w:r w:rsidR="008C6777">
        <w:t>,</w:t>
      </w:r>
    </w:p>
    <w:p w14:paraId="4B8C6A80" w14:textId="77777777" w:rsidR="008C6777" w:rsidRDefault="00B86016" w:rsidP="00595D14">
      <w:pPr>
        <w:spacing w:before="0" w:after="0"/>
      </w:pPr>
      <w:r w:rsidRPr="00B90685">
        <w:t>De caresser ton petit chat</w:t>
      </w:r>
      <w:r w:rsidR="008C6777">
        <w:t>.</w:t>
      </w:r>
    </w:p>
    <w:p w14:paraId="7299F58F" w14:textId="77777777" w:rsidR="00595D14" w:rsidRDefault="00595D14" w:rsidP="00595D14">
      <w:pPr>
        <w:spacing w:before="0" w:after="0"/>
      </w:pPr>
    </w:p>
    <w:p w14:paraId="16847BCA" w14:textId="28F49F35" w:rsidR="00B86016" w:rsidRPr="00B90685" w:rsidRDefault="00B86016" w:rsidP="00595D14">
      <w:pPr>
        <w:spacing w:before="0" w:after="0"/>
      </w:pPr>
      <w:r w:rsidRPr="00B90685">
        <w:t>Tu souffres que sur sa parure</w:t>
      </w:r>
    </w:p>
    <w:p w14:paraId="4B595BA7" w14:textId="77777777" w:rsidR="008C6777" w:rsidRDefault="00B86016" w:rsidP="00595D14">
      <w:pPr>
        <w:spacing w:before="0" w:after="0"/>
      </w:pPr>
      <w:r w:rsidRPr="00B90685">
        <w:lastRenderedPageBreak/>
        <w:t>Je promène un doigt empressé</w:t>
      </w:r>
      <w:r w:rsidR="008C6777">
        <w:t>,</w:t>
      </w:r>
    </w:p>
    <w:p w14:paraId="1E647DF7" w14:textId="64DE9DD2" w:rsidR="00B86016" w:rsidRPr="00B90685" w:rsidRDefault="00B86016" w:rsidP="00595D14">
      <w:pPr>
        <w:spacing w:before="0" w:after="0"/>
      </w:pPr>
      <w:r w:rsidRPr="00B90685">
        <w:t>Mais tu veux que de sa fourrure</w:t>
      </w:r>
    </w:p>
    <w:p w14:paraId="1DD05C05" w14:textId="77777777" w:rsidR="008C6777" w:rsidRDefault="00B86016" w:rsidP="00595D14">
      <w:pPr>
        <w:spacing w:before="0" w:after="0"/>
      </w:pPr>
      <w:r w:rsidRPr="00B90685">
        <w:t>Le duvet ne soit pas froissé</w:t>
      </w:r>
      <w:r w:rsidR="008C6777">
        <w:t>.</w:t>
      </w:r>
    </w:p>
    <w:p w14:paraId="52F7DF39" w14:textId="77777777" w:rsidR="008C6777" w:rsidRDefault="00B86016" w:rsidP="00595D14">
      <w:pPr>
        <w:spacing w:before="0" w:after="0"/>
      </w:pPr>
      <w:r w:rsidRPr="00B90685">
        <w:t>Va</w:t>
      </w:r>
      <w:r w:rsidR="008C6777">
        <w:t xml:space="preserve">, </w:t>
      </w:r>
      <w:r w:rsidRPr="00B90685">
        <w:t>ne crains rien pour son hermine</w:t>
      </w:r>
      <w:r w:rsidR="008C6777">
        <w:t>,</w:t>
      </w:r>
    </w:p>
    <w:p w14:paraId="234DFF8D" w14:textId="77777777" w:rsidR="008C6777" w:rsidRDefault="00B86016" w:rsidP="00595D14">
      <w:pPr>
        <w:spacing w:before="0" w:after="0"/>
      </w:pPr>
      <w:r w:rsidRPr="00B90685">
        <w:t>Mon doigt est fort</w:t>
      </w:r>
      <w:r w:rsidR="008C6777">
        <w:t xml:space="preserve">, </w:t>
      </w:r>
      <w:r w:rsidRPr="00B90685">
        <w:t>mais délicat</w:t>
      </w:r>
      <w:r w:rsidR="008C6777">
        <w:t>.</w:t>
      </w:r>
    </w:p>
    <w:p w14:paraId="0E2434C4" w14:textId="77777777" w:rsidR="008C6777" w:rsidRDefault="00B86016" w:rsidP="00595D14">
      <w:pPr>
        <w:spacing w:before="0" w:after="0"/>
      </w:pPr>
      <w:r w:rsidRPr="00B90685">
        <w:t>Vois</w:t>
      </w:r>
      <w:r w:rsidR="008C6777">
        <w:t xml:space="preserve">, </w:t>
      </w:r>
      <w:r w:rsidRPr="00B90685">
        <w:t>il fait faire</w:t>
      </w:r>
      <w:r w:rsidR="008C6777">
        <w:t xml:space="preserve">, </w:t>
      </w:r>
      <w:r w:rsidRPr="00B90685">
        <w:t>ma cousine</w:t>
      </w:r>
      <w:r w:rsidR="008C6777">
        <w:t>,</w:t>
      </w:r>
    </w:p>
    <w:p w14:paraId="5AC9846B" w14:textId="77777777" w:rsidR="008C6777" w:rsidRDefault="00B86016" w:rsidP="00595D14">
      <w:pPr>
        <w:spacing w:before="0" w:after="0"/>
      </w:pPr>
      <w:r w:rsidRPr="00B90685">
        <w:t>Le gros dos à ton petit chat</w:t>
      </w:r>
      <w:r w:rsidR="008C6777">
        <w:t>.</w:t>
      </w:r>
    </w:p>
    <w:p w14:paraId="01D9266F" w14:textId="77777777" w:rsidR="00595D14" w:rsidRDefault="00595D14" w:rsidP="00595D14">
      <w:pPr>
        <w:spacing w:before="0" w:after="0"/>
      </w:pPr>
    </w:p>
    <w:p w14:paraId="4868FB17" w14:textId="77777777" w:rsidR="008C6777" w:rsidRDefault="00B86016" w:rsidP="00595D14">
      <w:pPr>
        <w:spacing w:before="0" w:after="0"/>
      </w:pPr>
      <w:r w:rsidRPr="00B90685">
        <w:t>Toujours désireux de te plaire</w:t>
      </w:r>
      <w:r w:rsidR="008C6777">
        <w:t>,</w:t>
      </w:r>
    </w:p>
    <w:p w14:paraId="7E48A4B5" w14:textId="77777777" w:rsidR="008C6777" w:rsidRDefault="00B86016" w:rsidP="00595D14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sans lui vouloir aucun mal</w:t>
      </w:r>
      <w:r w:rsidR="008C6777">
        <w:t>,</w:t>
      </w:r>
    </w:p>
    <w:p w14:paraId="186B64AF" w14:textId="7E758A54" w:rsidR="00B86016" w:rsidRPr="00B90685" w:rsidRDefault="00B86016" w:rsidP="00595D14">
      <w:pPr>
        <w:spacing w:before="0" w:after="0"/>
      </w:pPr>
      <w:r w:rsidRPr="00B90685">
        <w:t>Que j</w:t>
      </w:r>
      <w:r w:rsidR="008C6777">
        <w:t>’</w:t>
      </w:r>
      <w:r w:rsidRPr="00B90685">
        <w:t>aimerais à satisfaire</w:t>
      </w:r>
    </w:p>
    <w:p w14:paraId="1324FC9D" w14:textId="77777777" w:rsidR="008C6777" w:rsidRDefault="00B86016" w:rsidP="00595D14">
      <w:pPr>
        <w:spacing w:before="0" w:after="0"/>
      </w:pPr>
      <w:r w:rsidRPr="00B90685">
        <w:t>Ce petit gourmand d</w:t>
      </w:r>
      <w:r w:rsidR="008C6777">
        <w:t>’</w:t>
      </w:r>
      <w:r w:rsidRPr="00B90685">
        <w:t>animal</w:t>
      </w:r>
      <w:r w:rsidR="008C6777">
        <w:t>,</w:t>
      </w:r>
    </w:p>
    <w:p w14:paraId="5335627C" w14:textId="43E3BF0C" w:rsidR="00B86016" w:rsidRPr="00B90685" w:rsidRDefault="00B86016" w:rsidP="00595D14">
      <w:pPr>
        <w:spacing w:before="0" w:after="0"/>
      </w:pPr>
      <w:r w:rsidRPr="00B90685">
        <w:t>Si d</w:t>
      </w:r>
      <w:r w:rsidR="008C6777">
        <w:t>’</w:t>
      </w:r>
      <w:r w:rsidRPr="00B90685">
        <w:t>un coup de griffe assassine</w:t>
      </w:r>
    </w:p>
    <w:p w14:paraId="338AEF49" w14:textId="77777777" w:rsidR="008C6777" w:rsidRDefault="00B86016" w:rsidP="00595D14">
      <w:pPr>
        <w:spacing w:before="0" w:after="0"/>
      </w:pPr>
      <w:r w:rsidRPr="00B90685">
        <w:t>Je n</w:t>
      </w:r>
      <w:r w:rsidR="008C6777">
        <w:t>’</w:t>
      </w:r>
      <w:r w:rsidRPr="00B90685">
        <w:t>avais peur qu</w:t>
      </w:r>
      <w:r w:rsidR="008C6777">
        <w:t>’</w:t>
      </w:r>
      <w:r w:rsidRPr="00B90685">
        <w:t>il me payât</w:t>
      </w:r>
      <w:r w:rsidR="008C6777">
        <w:t>.</w:t>
      </w:r>
    </w:p>
    <w:p w14:paraId="56970058" w14:textId="77777777" w:rsidR="008C6777" w:rsidRDefault="00B86016" w:rsidP="00595D14">
      <w:pPr>
        <w:spacing w:before="0" w:after="0"/>
      </w:pPr>
      <w:r w:rsidRPr="00B90685">
        <w:t>Sois franche et bonne</w:t>
      </w:r>
      <w:r w:rsidR="008C6777">
        <w:t xml:space="preserve">, </w:t>
      </w:r>
      <w:r w:rsidRPr="00B90685">
        <w:t>ma cousine</w:t>
      </w:r>
      <w:r w:rsidR="008C6777">
        <w:t>,</w:t>
      </w:r>
    </w:p>
    <w:p w14:paraId="47CE2426" w14:textId="77777777" w:rsidR="008C6777" w:rsidRDefault="00B86016" w:rsidP="00595D14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mord-il</w:t>
      </w:r>
      <w:r w:rsidR="008C6777">
        <w:t xml:space="preserve">, </w:t>
      </w:r>
      <w:r w:rsidRPr="00B90685">
        <w:t>ton petit chat</w:t>
      </w:r>
      <w:r w:rsidR="008C6777">
        <w:t> ?</w:t>
      </w:r>
    </w:p>
    <w:p w14:paraId="6F1AD457" w14:textId="77777777" w:rsidR="00595D14" w:rsidRDefault="00595D14" w:rsidP="00595D14">
      <w:pPr>
        <w:spacing w:before="0" w:after="0"/>
      </w:pPr>
    </w:p>
    <w:p w14:paraId="0AAA0EAC" w14:textId="79F50502" w:rsidR="00B86016" w:rsidRPr="00B90685" w:rsidRDefault="00B86016" w:rsidP="00595D14">
      <w:pPr>
        <w:spacing w:before="0" w:after="0"/>
      </w:pPr>
      <w:r w:rsidRPr="00B90685">
        <w:t>Dès qu</w:t>
      </w:r>
      <w:r w:rsidR="008C6777">
        <w:t>’</w:t>
      </w:r>
      <w:r w:rsidRPr="00B90685">
        <w:t>entre ses lèvres de rose</w:t>
      </w:r>
    </w:p>
    <w:p w14:paraId="1E2ED769" w14:textId="77777777" w:rsidR="008C6777" w:rsidRDefault="00B86016" w:rsidP="00595D14">
      <w:pPr>
        <w:spacing w:before="0" w:after="0"/>
      </w:pPr>
      <w:r w:rsidRPr="00B90685">
        <w:t>Minet sent mon doigt se glisser</w:t>
      </w:r>
      <w:r w:rsidR="008C6777">
        <w:t>,</w:t>
      </w:r>
    </w:p>
    <w:p w14:paraId="0EF93FA4" w14:textId="4A4D9A8C" w:rsidR="00B86016" w:rsidRPr="00B90685" w:rsidRDefault="00B86016" w:rsidP="00595D14">
      <w:pPr>
        <w:spacing w:before="0" w:after="0"/>
      </w:pPr>
      <w:r w:rsidRPr="00B90685">
        <w:t>Vois le petit gueux comme il ose</w:t>
      </w:r>
    </w:p>
    <w:p w14:paraId="5F23F408" w14:textId="77777777" w:rsidR="008C6777" w:rsidRDefault="00B86016" w:rsidP="00595D14">
      <w:pPr>
        <w:spacing w:before="0" w:after="0"/>
      </w:pPr>
      <w:r w:rsidRPr="00B90685">
        <w:t>Le serrer et l</w:t>
      </w:r>
      <w:r w:rsidR="008C6777">
        <w:t>’</w:t>
      </w:r>
      <w:r w:rsidRPr="00B90685">
        <w:t>emprisonner</w:t>
      </w:r>
      <w:r w:rsidR="008C6777">
        <w:t> !</w:t>
      </w:r>
    </w:p>
    <w:p w14:paraId="48BA9157" w14:textId="060A95DD" w:rsidR="00B86016" w:rsidRPr="00B90685" w:rsidRDefault="00B86016" w:rsidP="00595D14">
      <w:pPr>
        <w:spacing w:before="0" w:after="0"/>
      </w:pPr>
      <w:r w:rsidRPr="00B90685">
        <w:t>Je veux de son ardeur mutine</w:t>
      </w:r>
    </w:p>
    <w:p w14:paraId="5472271F" w14:textId="77777777" w:rsidR="008C6777" w:rsidRDefault="00B86016" w:rsidP="00595D14">
      <w:pPr>
        <w:spacing w:before="0" w:after="0"/>
      </w:pPr>
      <w:r w:rsidRPr="00B90685">
        <w:t>Punir le petit scélérat</w:t>
      </w:r>
      <w:r w:rsidR="008C6777">
        <w:t>.</w:t>
      </w:r>
    </w:p>
    <w:p w14:paraId="35E84DA3" w14:textId="77777777" w:rsidR="008C6777" w:rsidRDefault="00B86016" w:rsidP="00595D14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sans peine</w:t>
      </w:r>
      <w:r w:rsidR="008C6777">
        <w:t xml:space="preserve">, </w:t>
      </w:r>
      <w:r w:rsidRPr="00B90685">
        <w:t>ma cousine</w:t>
      </w:r>
      <w:r w:rsidR="008C6777">
        <w:t>,</w:t>
      </w:r>
    </w:p>
    <w:p w14:paraId="43593930" w14:textId="77777777" w:rsidR="008C6777" w:rsidRDefault="00B86016" w:rsidP="00595D14">
      <w:pPr>
        <w:spacing w:before="0" w:after="0"/>
      </w:pPr>
      <w:r w:rsidRPr="00B90685">
        <w:t>Fait-on pleurer ton petit chat</w:t>
      </w:r>
      <w:r w:rsidR="008C6777">
        <w:t> ?</w:t>
      </w:r>
    </w:p>
    <w:p w14:paraId="0746650C" w14:textId="77777777" w:rsidR="00595D14" w:rsidRDefault="00595D14" w:rsidP="00595D14">
      <w:pPr>
        <w:spacing w:before="0" w:after="0"/>
      </w:pPr>
    </w:p>
    <w:p w14:paraId="2F91F315" w14:textId="77777777" w:rsidR="008C6777" w:rsidRDefault="00B86016" w:rsidP="00595D14">
      <w:pPr>
        <w:spacing w:before="0" w:after="0"/>
      </w:pPr>
      <w:r w:rsidRPr="00B90685">
        <w:t>Quelle délicatesse extrême</w:t>
      </w:r>
      <w:r w:rsidR="008C6777">
        <w:t> !</w:t>
      </w:r>
    </w:p>
    <w:p w14:paraId="3468B68E" w14:textId="77777777" w:rsidR="008C6777" w:rsidRDefault="00B86016" w:rsidP="00595D14">
      <w:pPr>
        <w:spacing w:before="0" w:after="0"/>
      </w:pPr>
      <w:r w:rsidRPr="00B90685">
        <w:t>À peine si je l</w:t>
      </w:r>
      <w:r w:rsidR="008C6777">
        <w:t>’</w:t>
      </w:r>
      <w:r w:rsidRPr="00B90685">
        <w:t>ai foulé</w:t>
      </w:r>
      <w:r w:rsidR="008C6777">
        <w:t>,</w:t>
      </w:r>
    </w:p>
    <w:p w14:paraId="44014129" w14:textId="77777777" w:rsidR="008C6777" w:rsidRDefault="00B86016" w:rsidP="00595D14">
      <w:pPr>
        <w:spacing w:before="0" w:after="0"/>
      </w:pPr>
      <w:r w:rsidRPr="00B90685">
        <w:t>Et pour deux coups</w:t>
      </w:r>
      <w:r w:rsidR="008C6777">
        <w:t xml:space="preserve">, </w:t>
      </w:r>
      <w:r w:rsidRPr="00B90685">
        <w:t>fort légers même</w:t>
      </w:r>
      <w:r w:rsidR="008C6777">
        <w:t>,</w:t>
      </w:r>
    </w:p>
    <w:p w14:paraId="13BF2CD8" w14:textId="77777777" w:rsidR="008C6777" w:rsidRDefault="00B86016" w:rsidP="00595D14">
      <w:pPr>
        <w:spacing w:before="0" w:after="0"/>
      </w:pPr>
      <w:r w:rsidRPr="00B90685">
        <w:t>Déjà ses larmes ont coulé</w:t>
      </w:r>
      <w:r w:rsidR="008C6777">
        <w:t>.</w:t>
      </w:r>
    </w:p>
    <w:p w14:paraId="22FF5659" w14:textId="77777777" w:rsidR="008C6777" w:rsidRDefault="00B86016" w:rsidP="00595D14">
      <w:pPr>
        <w:spacing w:before="0" w:after="0"/>
      </w:pPr>
      <w:r w:rsidRPr="00B90685">
        <w:t>Mais pour cela</w:t>
      </w:r>
      <w:r w:rsidR="008C6777">
        <w:t xml:space="preserve">, </w:t>
      </w:r>
      <w:r w:rsidRPr="00B90685">
        <w:t>chère Rosine</w:t>
      </w:r>
      <w:r w:rsidR="008C6777">
        <w:t>,</w:t>
      </w:r>
    </w:p>
    <w:p w14:paraId="7A6DC528" w14:textId="77777777" w:rsidR="008C6777" w:rsidRDefault="00B86016" w:rsidP="00595D14">
      <w:pPr>
        <w:spacing w:before="0" w:after="0"/>
      </w:pPr>
      <w:r w:rsidRPr="00B90685">
        <w:t>Ne va pas me faire sabbat</w:t>
      </w:r>
      <w:r w:rsidR="008C6777">
        <w:t>,</w:t>
      </w:r>
    </w:p>
    <w:p w14:paraId="6932E7BB" w14:textId="77777777" w:rsidR="008C6777" w:rsidRDefault="00B86016" w:rsidP="00595D14">
      <w:pPr>
        <w:spacing w:before="0" w:after="0"/>
      </w:pPr>
      <w:r w:rsidRPr="00B90685">
        <w:t>Car tu jouissais</w:t>
      </w:r>
      <w:r w:rsidR="008C6777">
        <w:t xml:space="preserve">, </w:t>
      </w:r>
      <w:r w:rsidRPr="00B90685">
        <w:t>ma cousine</w:t>
      </w:r>
      <w:r w:rsidR="008C6777">
        <w:t>,</w:t>
      </w:r>
    </w:p>
    <w:p w14:paraId="1320E2C4" w14:textId="77777777" w:rsidR="008C6777" w:rsidRDefault="00B86016" w:rsidP="00595D14">
      <w:pPr>
        <w:spacing w:before="0" w:after="0"/>
      </w:pPr>
      <w:r w:rsidRPr="00B90685">
        <w:lastRenderedPageBreak/>
        <w:t>Lorsque pleurait ton petit chat</w:t>
      </w:r>
      <w:r w:rsidR="008C6777">
        <w:t>.</w:t>
      </w:r>
    </w:p>
    <w:p w14:paraId="21F7BEB0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595D14">
        <w:rPr>
          <w:rStyle w:val="Taille-1Caracteres"/>
        </w:rPr>
        <w:t>EBRAUX</w:t>
      </w:r>
      <w:r w:rsidR="008C6777">
        <w:t>.</w:t>
      </w:r>
    </w:p>
    <w:p w14:paraId="5BABC97E" w14:textId="3175FC11" w:rsidR="00B86016" w:rsidRPr="00B90685" w:rsidRDefault="00B86016" w:rsidP="008C6777">
      <w:pPr>
        <w:pStyle w:val="Titre2"/>
        <w:rPr>
          <w:szCs w:val="44"/>
        </w:rPr>
      </w:pPr>
      <w:bookmarkStart w:id="88" w:name="_Toc275359160"/>
      <w:bookmarkStart w:id="89" w:name="_Toc199525801"/>
      <w:r w:rsidRPr="00B90685">
        <w:rPr>
          <w:szCs w:val="44"/>
        </w:rPr>
        <w:lastRenderedPageBreak/>
        <w:t>MONSIEUR ET MADAME</w:t>
      </w:r>
      <w:bookmarkEnd w:id="88"/>
      <w:bookmarkEnd w:id="89"/>
    </w:p>
    <w:p w14:paraId="48444CB1" w14:textId="77777777" w:rsidR="008C6777" w:rsidRDefault="00B86016" w:rsidP="00C870E8">
      <w:pPr>
        <w:spacing w:after="480"/>
        <w:ind w:firstLine="0"/>
        <w:jc w:val="center"/>
        <w:rPr>
          <w:i/>
        </w:rPr>
      </w:pPr>
      <w:r w:rsidRPr="008C6777">
        <w:t>AIR</w:t>
      </w:r>
      <w:r w:rsidR="008C6777">
        <w:t xml:space="preserve"> : </w:t>
      </w:r>
      <w:r w:rsidRPr="008C6777">
        <w:rPr>
          <w:i/>
        </w:rPr>
        <w:t>C</w:t>
      </w:r>
      <w:r w:rsidR="008C6777">
        <w:rPr>
          <w:i/>
        </w:rPr>
        <w:t>’</w:t>
      </w:r>
      <w:r w:rsidRPr="008C6777">
        <w:rPr>
          <w:i/>
        </w:rPr>
        <w:t>est un lan la</w:t>
      </w:r>
      <w:r w:rsidR="008C6777">
        <w:rPr>
          <w:i/>
        </w:rPr>
        <w:t xml:space="preserve">, </w:t>
      </w:r>
      <w:r w:rsidRPr="008C6777">
        <w:rPr>
          <w:i/>
        </w:rPr>
        <w:t>landerirette</w:t>
      </w:r>
      <w:r w:rsidR="008C6777">
        <w:rPr>
          <w:i/>
        </w:rPr>
        <w:t>,</w:t>
      </w:r>
    </w:p>
    <w:p w14:paraId="3069CB16" w14:textId="77777777" w:rsidR="008C6777" w:rsidRDefault="00B86016" w:rsidP="00C870E8">
      <w:pPr>
        <w:spacing w:before="0" w:after="0"/>
        <w:ind w:firstLine="0"/>
        <w:jc w:val="center"/>
      </w:pPr>
      <w:r w:rsidRPr="008C6777">
        <w:t>Auprès de sa jeune épouse</w:t>
      </w:r>
      <w:r w:rsidR="008C6777">
        <w:t>,</w:t>
      </w:r>
    </w:p>
    <w:p w14:paraId="64A07D47" w14:textId="77777777" w:rsidR="008C6777" w:rsidRDefault="00B86016" w:rsidP="00C870E8">
      <w:pPr>
        <w:spacing w:before="0" w:after="0"/>
        <w:ind w:firstLine="0"/>
        <w:jc w:val="center"/>
      </w:pPr>
      <w:r w:rsidRPr="008C6777">
        <w:t>Un mari peu complaisant</w:t>
      </w:r>
      <w:r w:rsidR="008C6777">
        <w:t>,</w:t>
      </w:r>
    </w:p>
    <w:p w14:paraId="34B3F66A" w14:textId="77777777" w:rsidR="008C6777" w:rsidRDefault="00B86016" w:rsidP="00C870E8">
      <w:pPr>
        <w:spacing w:before="0" w:after="0"/>
        <w:ind w:firstLine="0"/>
        <w:jc w:val="center"/>
      </w:pPr>
      <w:r w:rsidRPr="008C6777">
        <w:t>Dans une fureur jalouse</w:t>
      </w:r>
      <w:r w:rsidR="008C6777">
        <w:t>,</w:t>
      </w:r>
    </w:p>
    <w:p w14:paraId="69D192AD" w14:textId="7BF30281" w:rsidR="00B86016" w:rsidRPr="008C6777" w:rsidRDefault="00B86016" w:rsidP="00C870E8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écria</w:t>
      </w:r>
      <w:r w:rsidR="008C6777">
        <w:t xml:space="preserve"> : </w:t>
      </w:r>
      <w:r w:rsidRPr="008C6777">
        <w:t>Rien n</w:t>
      </w:r>
      <w:r w:rsidR="008C6777">
        <w:t>’</w:t>
      </w:r>
      <w:r w:rsidRPr="008C6777">
        <w:t>est si grand</w:t>
      </w:r>
    </w:p>
    <w:p w14:paraId="008A97F0" w14:textId="77777777" w:rsidR="008C6777" w:rsidRDefault="00B86016" w:rsidP="00C870E8">
      <w:pPr>
        <w:spacing w:before="0" w:after="0"/>
        <w:ind w:firstLine="0"/>
        <w:jc w:val="center"/>
      </w:pPr>
      <w:r w:rsidRPr="008C6777">
        <w:t>Que ton lan la</w:t>
      </w:r>
      <w:r w:rsidR="008C6777">
        <w:t>,</w:t>
      </w:r>
    </w:p>
    <w:p w14:paraId="1DEE0A54" w14:textId="77777777" w:rsidR="008C6777" w:rsidRDefault="00B86016" w:rsidP="00C870E8">
      <w:pPr>
        <w:spacing w:before="0" w:after="0"/>
        <w:ind w:firstLine="0"/>
        <w:jc w:val="center"/>
      </w:pPr>
      <w:r w:rsidRPr="008C6777">
        <w:t>Landerirette</w:t>
      </w:r>
      <w:r w:rsidR="008C6777">
        <w:t>,</w:t>
      </w:r>
    </w:p>
    <w:p w14:paraId="68ED5085" w14:textId="77777777" w:rsidR="008C6777" w:rsidRDefault="00B86016" w:rsidP="00C870E8">
      <w:pPr>
        <w:spacing w:before="0" w:after="0"/>
        <w:ind w:firstLine="0"/>
        <w:jc w:val="center"/>
      </w:pPr>
      <w:r w:rsidRPr="008C6777">
        <w:t>Que ton lan la</w:t>
      </w:r>
      <w:r w:rsidR="008C6777">
        <w:t>,</w:t>
      </w:r>
    </w:p>
    <w:p w14:paraId="1C0C1151" w14:textId="77777777" w:rsidR="008C6777" w:rsidRDefault="00B86016" w:rsidP="00C870E8">
      <w:pPr>
        <w:spacing w:before="0" w:after="0"/>
        <w:ind w:firstLine="0"/>
        <w:jc w:val="center"/>
      </w:pPr>
      <w:r w:rsidRPr="008C6777">
        <w:t>Landerira</w:t>
      </w:r>
      <w:r w:rsidR="008C6777">
        <w:t>.</w:t>
      </w:r>
    </w:p>
    <w:p w14:paraId="054EADB3" w14:textId="77777777" w:rsidR="00C870E8" w:rsidRDefault="00C870E8" w:rsidP="00C870E8">
      <w:pPr>
        <w:spacing w:before="0" w:after="0"/>
        <w:ind w:firstLine="0"/>
        <w:jc w:val="center"/>
      </w:pPr>
    </w:p>
    <w:p w14:paraId="634FD57B" w14:textId="7336E56A" w:rsidR="00B86016" w:rsidRPr="008C6777" w:rsidRDefault="00B86016" w:rsidP="00C870E8">
      <w:pPr>
        <w:spacing w:before="0" w:after="0"/>
        <w:ind w:firstLine="0"/>
        <w:jc w:val="center"/>
      </w:pPr>
      <w:r w:rsidRPr="008C6777">
        <w:t>À ce reproche</w:t>
      </w:r>
      <w:r w:rsidR="008C6777">
        <w:t xml:space="preserve">, </w:t>
      </w:r>
      <w:r w:rsidRPr="008C6777">
        <w:t>la femme</w:t>
      </w:r>
    </w:p>
    <w:p w14:paraId="08BDC1F4" w14:textId="77777777" w:rsidR="00B86016" w:rsidRPr="008C6777" w:rsidRDefault="00B86016" w:rsidP="00C870E8">
      <w:pPr>
        <w:spacing w:before="0" w:after="0"/>
        <w:ind w:firstLine="0"/>
        <w:jc w:val="center"/>
      </w:pPr>
      <w:r w:rsidRPr="008C6777">
        <w:t>De ce mari peu galant</w:t>
      </w:r>
    </w:p>
    <w:p w14:paraId="3FDD0824" w14:textId="77777777" w:rsidR="008C6777" w:rsidRDefault="00B86016" w:rsidP="00C870E8">
      <w:pPr>
        <w:spacing w:before="0" w:after="0"/>
        <w:ind w:firstLine="0"/>
        <w:jc w:val="center"/>
      </w:pPr>
      <w:r w:rsidRPr="008C6777">
        <w:t>Répondit</w:t>
      </w:r>
      <w:r w:rsidR="008C6777">
        <w:t xml:space="preserve"> : </w:t>
      </w:r>
      <w:r w:rsidRPr="008C6777">
        <w:t>Vilain infâme</w:t>
      </w:r>
      <w:r w:rsidR="008C6777">
        <w:t>,</w:t>
      </w:r>
    </w:p>
    <w:p w14:paraId="3F8B6D71" w14:textId="16010301" w:rsidR="00B86016" w:rsidRPr="008C6777" w:rsidRDefault="00B86016" w:rsidP="00C870E8">
      <w:pPr>
        <w:spacing w:before="0" w:after="0"/>
        <w:ind w:firstLine="0"/>
        <w:jc w:val="center"/>
      </w:pPr>
      <w:r w:rsidRPr="008C6777">
        <w:t>Que n</w:t>
      </w:r>
      <w:r w:rsidR="008C6777">
        <w:t>’</w:t>
      </w:r>
      <w:r w:rsidRPr="008C6777">
        <w:t>en puis-je dire autant</w:t>
      </w:r>
    </w:p>
    <w:p w14:paraId="731004AD" w14:textId="77777777" w:rsidR="008C6777" w:rsidRDefault="00B86016" w:rsidP="00C870E8">
      <w:pPr>
        <w:spacing w:before="0" w:after="0"/>
        <w:ind w:firstLine="0"/>
        <w:jc w:val="center"/>
      </w:pPr>
      <w:r w:rsidRPr="008C6777">
        <w:t>De ton lan la</w:t>
      </w:r>
      <w:r w:rsidR="008C6777">
        <w:t>,</w:t>
      </w:r>
    </w:p>
    <w:p w14:paraId="6461130E" w14:textId="77777777" w:rsidR="008C6777" w:rsidRDefault="00B86016" w:rsidP="00C870E8">
      <w:pPr>
        <w:spacing w:before="0" w:after="0"/>
        <w:ind w:firstLine="0"/>
        <w:jc w:val="center"/>
      </w:pPr>
      <w:r w:rsidRPr="008C6777">
        <w:t>Landerirette</w:t>
      </w:r>
      <w:r w:rsidR="008C6777">
        <w:t>,</w:t>
      </w:r>
    </w:p>
    <w:p w14:paraId="5444172B" w14:textId="77777777" w:rsidR="008C6777" w:rsidRDefault="00B86016" w:rsidP="00C870E8">
      <w:pPr>
        <w:spacing w:before="0" w:after="0"/>
        <w:ind w:firstLine="0"/>
        <w:jc w:val="center"/>
      </w:pPr>
      <w:r w:rsidRPr="008C6777">
        <w:t>De ton lan la</w:t>
      </w:r>
      <w:r w:rsidR="008C6777">
        <w:t>,</w:t>
      </w:r>
    </w:p>
    <w:p w14:paraId="509047AA" w14:textId="77777777" w:rsidR="008C6777" w:rsidRDefault="00B86016" w:rsidP="00C870E8">
      <w:pPr>
        <w:spacing w:before="0" w:after="0"/>
        <w:ind w:firstLine="0"/>
        <w:jc w:val="center"/>
      </w:pPr>
      <w:r w:rsidRPr="008C6777">
        <w:t>Landerira</w:t>
      </w:r>
      <w:r w:rsidR="008C6777">
        <w:t>.</w:t>
      </w:r>
    </w:p>
    <w:p w14:paraId="1548594A" w14:textId="2B6804E3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Gaudriole</w:t>
      </w:r>
      <w:r w:rsidR="00B86016" w:rsidRPr="008C6777">
        <w:t xml:space="preserve"> de 1834</w:t>
      </w:r>
      <w:r>
        <w:t>.)</w:t>
      </w:r>
    </w:p>
    <w:p w14:paraId="2260C98B" w14:textId="366A6353" w:rsidR="00B86016" w:rsidRPr="00B90685" w:rsidRDefault="00B86016" w:rsidP="008C6777">
      <w:pPr>
        <w:pStyle w:val="Titre2"/>
        <w:rPr>
          <w:szCs w:val="44"/>
        </w:rPr>
      </w:pPr>
      <w:bookmarkStart w:id="90" w:name="_Toc275359161"/>
      <w:bookmarkStart w:id="91" w:name="_Toc199525802"/>
      <w:r w:rsidRPr="00B90685">
        <w:rPr>
          <w:szCs w:val="44"/>
        </w:rPr>
        <w:lastRenderedPageBreak/>
        <w:t>LA BADINGUETTE</w:t>
      </w:r>
      <w:bookmarkEnd w:id="90"/>
      <w:bookmarkEnd w:id="91"/>
    </w:p>
    <w:p w14:paraId="14B36002" w14:textId="77777777" w:rsidR="008C6777" w:rsidRDefault="00B86016" w:rsidP="00C870E8">
      <w:pPr>
        <w:spacing w:after="480"/>
        <w:ind w:firstLine="0"/>
        <w:jc w:val="center"/>
      </w:pPr>
      <w:r w:rsidRPr="008C6777">
        <w:t xml:space="preserve">AIR des </w:t>
      </w:r>
      <w:r w:rsidRPr="008C6777">
        <w:rPr>
          <w:i/>
        </w:rPr>
        <w:t>Amours du diable</w:t>
      </w:r>
      <w:r w:rsidR="008C6777">
        <w:t>,</w:t>
      </w:r>
    </w:p>
    <w:p w14:paraId="2A4AAAA9" w14:textId="77777777" w:rsidR="008C6777" w:rsidRDefault="00B86016" w:rsidP="00C870E8">
      <w:pPr>
        <w:spacing w:before="0" w:after="0"/>
        <w:ind w:firstLine="0"/>
        <w:jc w:val="center"/>
      </w:pPr>
      <w:r w:rsidRPr="008C6777">
        <w:t>Amis du pouvoir</w:t>
      </w:r>
      <w:r w:rsidR="008C6777">
        <w:t>,</w:t>
      </w:r>
    </w:p>
    <w:p w14:paraId="63020364" w14:textId="4076D809" w:rsidR="00B86016" w:rsidRPr="008C6777" w:rsidRDefault="00B86016" w:rsidP="00C870E8">
      <w:pPr>
        <w:spacing w:before="0" w:after="0"/>
        <w:ind w:firstLine="0"/>
        <w:jc w:val="center"/>
      </w:pPr>
      <w:r w:rsidRPr="008C6777">
        <w:t>Voulez-vous savoir</w:t>
      </w:r>
    </w:p>
    <w:p w14:paraId="4B061684" w14:textId="77777777" w:rsidR="008C6777" w:rsidRDefault="00B86016" w:rsidP="00C870E8">
      <w:pPr>
        <w:spacing w:before="0" w:after="0"/>
        <w:ind w:firstLine="0"/>
        <w:jc w:val="center"/>
      </w:pPr>
      <w:r w:rsidRPr="008C6777">
        <w:t>Comment Badinguette</w:t>
      </w:r>
      <w:r w:rsidR="008C6777">
        <w:t>,</w:t>
      </w:r>
    </w:p>
    <w:p w14:paraId="1BDD3859" w14:textId="77777777" w:rsidR="008C6777" w:rsidRDefault="00B86016" w:rsidP="00C870E8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un coup de baguette</w:t>
      </w:r>
      <w:r w:rsidR="008C6777">
        <w:t>,</w:t>
      </w:r>
    </w:p>
    <w:p w14:paraId="4E639E77" w14:textId="439A91EE" w:rsidR="00B86016" w:rsidRPr="008C6777" w:rsidRDefault="00B86016" w:rsidP="00C870E8">
      <w:pPr>
        <w:spacing w:before="0" w:after="0"/>
        <w:ind w:firstLine="0"/>
        <w:jc w:val="center"/>
      </w:pPr>
      <w:r w:rsidRPr="008C6777">
        <w:t>Devint par hasard</w:t>
      </w:r>
    </w:p>
    <w:p w14:paraId="4B33FD0E" w14:textId="77777777" w:rsidR="008C6777" w:rsidRDefault="00B86016" w:rsidP="00C870E8">
      <w:pPr>
        <w:spacing w:before="0" w:after="0"/>
        <w:ind w:firstLine="0"/>
        <w:jc w:val="center"/>
      </w:pPr>
      <w:r w:rsidRPr="008C6777">
        <w:t>Madame César</w:t>
      </w:r>
      <w:r w:rsidR="008C6777">
        <w:t> ?</w:t>
      </w:r>
    </w:p>
    <w:p w14:paraId="62E1FDE7" w14:textId="77777777" w:rsidR="00C870E8" w:rsidRDefault="00C870E8" w:rsidP="00C870E8">
      <w:pPr>
        <w:spacing w:before="0" w:after="0"/>
        <w:ind w:firstLine="0"/>
        <w:jc w:val="center"/>
      </w:pPr>
    </w:p>
    <w:p w14:paraId="01A6B005" w14:textId="10C75C7E" w:rsidR="00B86016" w:rsidRPr="008C6777" w:rsidRDefault="00B86016" w:rsidP="00C870E8">
      <w:pPr>
        <w:spacing w:before="0" w:after="0"/>
        <w:ind w:firstLine="0"/>
        <w:jc w:val="center"/>
      </w:pPr>
      <w:r w:rsidRPr="008C6777">
        <w:t>La belle au fond de l</w:t>
      </w:r>
      <w:r w:rsidR="008C6777">
        <w:t>’</w:t>
      </w:r>
      <w:r w:rsidRPr="008C6777">
        <w:t>Espagne</w:t>
      </w:r>
    </w:p>
    <w:p w14:paraId="55EE9E3F" w14:textId="77777777" w:rsidR="008C6777" w:rsidRDefault="00B86016" w:rsidP="00C870E8">
      <w:pPr>
        <w:spacing w:before="0" w:after="0"/>
        <w:ind w:firstLine="0"/>
        <w:jc w:val="center"/>
      </w:pPr>
      <w:r w:rsidRPr="008C6777">
        <w:t>Habitait</w:t>
      </w:r>
      <w:r w:rsidR="008C6777">
        <w:t> :</w:t>
      </w:r>
    </w:p>
    <w:p w14:paraId="195E8B9D" w14:textId="247FCD2B" w:rsidR="00B86016" w:rsidRPr="008C6777" w:rsidRDefault="00B86016" w:rsidP="00C870E8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la buveuse de champagne</w:t>
      </w:r>
    </w:p>
    <w:p w14:paraId="471AF749" w14:textId="77777777" w:rsidR="008C6777" w:rsidRDefault="00B86016" w:rsidP="00C870E8">
      <w:pPr>
        <w:spacing w:before="0" w:after="0"/>
        <w:ind w:firstLine="0"/>
        <w:jc w:val="center"/>
      </w:pPr>
      <w:r w:rsidRPr="008C6777">
        <w:t>Que c</w:t>
      </w:r>
      <w:r w:rsidR="008C6777">
        <w:t>’</w:t>
      </w:r>
      <w:r w:rsidRPr="008C6777">
        <w:t>était</w:t>
      </w:r>
      <w:r w:rsidR="008C6777">
        <w:t> !</w:t>
      </w:r>
    </w:p>
    <w:p w14:paraId="7EA11ED8" w14:textId="77777777" w:rsidR="008C6777" w:rsidRDefault="00B86016" w:rsidP="00C870E8">
      <w:pPr>
        <w:spacing w:before="0" w:after="0"/>
        <w:ind w:firstLine="0"/>
        <w:jc w:val="center"/>
      </w:pPr>
      <w:r w:rsidRPr="008C6777">
        <w:t>Quoique Badinguette eut pour pères</w:t>
      </w:r>
      <w:r w:rsidR="008C6777">
        <w:t>,</w:t>
      </w:r>
    </w:p>
    <w:p w14:paraId="75BE28F0" w14:textId="77777777" w:rsidR="008C6777" w:rsidRDefault="00B86016" w:rsidP="00C870E8">
      <w:pPr>
        <w:spacing w:before="0" w:after="0"/>
        <w:ind w:firstLine="0"/>
        <w:jc w:val="center"/>
      </w:pPr>
      <w:r w:rsidRPr="008C6777">
        <w:t>À c</w:t>
      </w:r>
      <w:r w:rsidR="008C6777">
        <w:t>’</w:t>
      </w:r>
      <w:r w:rsidRPr="008C6777">
        <w:t>qu</w:t>
      </w:r>
      <w:r w:rsidR="008C6777">
        <w:t>’</w:t>
      </w:r>
      <w:r w:rsidRPr="008C6777">
        <w:t>on dit</w:t>
      </w:r>
      <w:r w:rsidR="008C6777">
        <w:t>,</w:t>
      </w:r>
    </w:p>
    <w:p w14:paraId="4410B4C8" w14:textId="0629340A" w:rsidR="00B86016" w:rsidRPr="008C6777" w:rsidRDefault="00B86016" w:rsidP="00C870E8">
      <w:pPr>
        <w:spacing w:before="0" w:after="0"/>
        <w:ind w:firstLine="0"/>
        <w:jc w:val="center"/>
      </w:pPr>
      <w:r w:rsidRPr="008C6777">
        <w:t>Presque tous les célibataires</w:t>
      </w:r>
    </w:p>
    <w:p w14:paraId="6E7ECFD5" w14:textId="77777777" w:rsidR="008C6777" w:rsidRDefault="00B86016" w:rsidP="00C870E8">
      <w:pPr>
        <w:spacing w:before="0" w:after="0"/>
        <w:ind w:firstLine="0"/>
        <w:jc w:val="center"/>
      </w:pPr>
      <w:r w:rsidRPr="008C6777">
        <w:t>De Madrid</w:t>
      </w:r>
      <w:r w:rsidR="008C6777">
        <w:t>,</w:t>
      </w:r>
    </w:p>
    <w:p w14:paraId="6645FE88" w14:textId="1B358011" w:rsidR="00B86016" w:rsidRPr="008C6777" w:rsidRDefault="00B86016" w:rsidP="00C870E8">
      <w:pPr>
        <w:spacing w:before="0" w:after="0"/>
        <w:ind w:firstLine="0"/>
        <w:jc w:val="center"/>
      </w:pPr>
      <w:r w:rsidRPr="008C6777">
        <w:t>Et que sur sa naissance on jase</w:t>
      </w:r>
    </w:p>
    <w:p w14:paraId="76D9AA86" w14:textId="4844EDBF" w:rsidR="008C6777" w:rsidRDefault="00C04573" w:rsidP="00C870E8">
      <w:pPr>
        <w:spacing w:before="0" w:after="0"/>
        <w:ind w:firstLine="0"/>
        <w:jc w:val="center"/>
      </w:pPr>
      <w:r w:rsidRPr="008C6777">
        <w:t xml:space="preserve">À </w:t>
      </w:r>
      <w:r w:rsidR="00B86016" w:rsidRPr="008C6777">
        <w:t>gogo</w:t>
      </w:r>
      <w:r w:rsidR="008C6777">
        <w:t>,</w:t>
      </w:r>
    </w:p>
    <w:p w14:paraId="63B23989" w14:textId="11F81F69" w:rsidR="00B86016" w:rsidRPr="008C6777" w:rsidRDefault="00B86016" w:rsidP="00C870E8">
      <w:pPr>
        <w:spacing w:before="0" w:after="0"/>
        <w:ind w:firstLine="0"/>
        <w:jc w:val="center"/>
      </w:pPr>
      <w:r w:rsidRPr="008C6777">
        <w:t>On l</w:t>
      </w:r>
      <w:r w:rsidR="008C6777">
        <w:t>’</w:t>
      </w:r>
      <w:r w:rsidRPr="008C6777">
        <w:t>appelait par antiphrase</w:t>
      </w:r>
    </w:p>
    <w:p w14:paraId="398D82AC" w14:textId="77777777" w:rsidR="008C6777" w:rsidRDefault="00B86016" w:rsidP="00C870E8">
      <w:pPr>
        <w:spacing w:before="0" w:after="0"/>
        <w:ind w:firstLine="0"/>
        <w:jc w:val="center"/>
      </w:pPr>
      <w:r w:rsidRPr="008C6777">
        <w:t>Montijo</w:t>
      </w:r>
      <w:r w:rsidR="008C6777">
        <w:t>.</w:t>
      </w:r>
    </w:p>
    <w:p w14:paraId="47C8E770" w14:textId="77777777" w:rsidR="00C870E8" w:rsidRDefault="00C870E8" w:rsidP="00C870E8">
      <w:pPr>
        <w:spacing w:before="0" w:after="0"/>
        <w:ind w:firstLine="0"/>
        <w:jc w:val="center"/>
      </w:pPr>
    </w:p>
    <w:p w14:paraId="5AFF136F" w14:textId="77777777" w:rsidR="008C6777" w:rsidRDefault="00B86016" w:rsidP="00C870E8">
      <w:pPr>
        <w:spacing w:before="0" w:after="0"/>
        <w:ind w:firstLine="0"/>
        <w:jc w:val="center"/>
      </w:pPr>
      <w:r w:rsidRPr="008C6777">
        <w:t>Amis</w:t>
      </w:r>
      <w:r w:rsidR="008C6777">
        <w:t xml:space="preserve">, </w:t>
      </w:r>
      <w:r w:rsidRPr="008C6777">
        <w:t>etc</w:t>
      </w:r>
      <w:r w:rsidR="008C6777">
        <w:t>.</w:t>
      </w:r>
    </w:p>
    <w:p w14:paraId="64083C67" w14:textId="77777777" w:rsidR="00C870E8" w:rsidRDefault="00C870E8" w:rsidP="00C870E8">
      <w:pPr>
        <w:spacing w:before="0" w:after="0"/>
        <w:ind w:firstLine="0"/>
        <w:jc w:val="center"/>
      </w:pPr>
    </w:p>
    <w:p w14:paraId="24E484CF" w14:textId="016392ED" w:rsidR="00B86016" w:rsidRPr="008C6777" w:rsidRDefault="00B86016" w:rsidP="00C870E8">
      <w:pPr>
        <w:spacing w:before="0" w:after="0"/>
        <w:ind w:firstLine="0"/>
        <w:jc w:val="center"/>
      </w:pPr>
      <w:r w:rsidRPr="008C6777">
        <w:t>Un jour</w:t>
      </w:r>
      <w:r w:rsidR="008C6777">
        <w:t xml:space="preserve">, </w:t>
      </w:r>
      <w:r w:rsidRPr="008C6777">
        <w:t>sa vieille maugrabine</w:t>
      </w:r>
    </w:p>
    <w:p w14:paraId="6DC7CFF7" w14:textId="77777777" w:rsidR="00B86016" w:rsidRPr="008C6777" w:rsidRDefault="00B86016" w:rsidP="00C870E8">
      <w:pPr>
        <w:spacing w:before="0" w:after="0"/>
        <w:ind w:firstLine="0"/>
        <w:jc w:val="center"/>
      </w:pPr>
      <w:r w:rsidRPr="008C6777">
        <w:t>De maman</w:t>
      </w:r>
    </w:p>
    <w:p w14:paraId="25821D9C" w14:textId="76D689A5" w:rsidR="00B86016" w:rsidRPr="008C6777" w:rsidRDefault="00B86016" w:rsidP="00C870E8">
      <w:pPr>
        <w:spacing w:before="0" w:after="0"/>
        <w:ind w:firstLine="0"/>
        <w:jc w:val="center"/>
      </w:pPr>
      <w:r w:rsidRPr="008C6777">
        <w:t>Lui dit</w:t>
      </w:r>
      <w:r w:rsidR="008C6777">
        <w:t xml:space="preserve"> : </w:t>
      </w:r>
      <w:r w:rsidRPr="008C6777">
        <w:t>Nous v</w:t>
      </w:r>
      <w:r w:rsidR="008C6777">
        <w:t>’</w:t>
      </w:r>
      <w:r w:rsidRPr="008C6777">
        <w:t>là dans la débine</w:t>
      </w:r>
    </w:p>
    <w:p w14:paraId="495247D4" w14:textId="77777777" w:rsidR="008C6777" w:rsidRDefault="00B86016" w:rsidP="00C870E8">
      <w:pPr>
        <w:spacing w:before="0" w:after="0"/>
        <w:ind w:firstLine="0"/>
        <w:jc w:val="center"/>
      </w:pPr>
      <w:r w:rsidRPr="008C6777">
        <w:t>Bigrement</w:t>
      </w:r>
      <w:r w:rsidR="008C6777">
        <w:t>.</w:t>
      </w:r>
    </w:p>
    <w:p w14:paraId="79FC3259" w14:textId="06997CB8" w:rsidR="00B86016" w:rsidRPr="008C6777" w:rsidRDefault="00B86016" w:rsidP="00C870E8">
      <w:pPr>
        <w:spacing w:before="0" w:after="0"/>
        <w:ind w:firstLine="0"/>
        <w:jc w:val="center"/>
      </w:pPr>
      <w:r w:rsidRPr="008C6777">
        <w:t>Vrai</w:t>
      </w:r>
      <w:r w:rsidR="008C6777">
        <w:t xml:space="preserve"> ! </w:t>
      </w:r>
      <w:r w:rsidRPr="008C6777">
        <w:t>ton visage se dégomme</w:t>
      </w:r>
    </w:p>
    <w:p w14:paraId="64E9D090" w14:textId="77777777" w:rsidR="008C6777" w:rsidRDefault="00B86016" w:rsidP="00C870E8">
      <w:pPr>
        <w:spacing w:before="0" w:after="0"/>
        <w:ind w:firstLine="0"/>
        <w:jc w:val="center"/>
      </w:pPr>
      <w:r w:rsidRPr="008C6777">
        <w:t>Tous les jours</w:t>
      </w:r>
      <w:r w:rsidR="008C6777">
        <w:t> :</w:t>
      </w:r>
    </w:p>
    <w:p w14:paraId="240D4661" w14:textId="749A7790" w:rsidR="00B86016" w:rsidRPr="008C6777" w:rsidRDefault="00B86016" w:rsidP="00C870E8">
      <w:pPr>
        <w:spacing w:before="0" w:after="0"/>
        <w:ind w:firstLine="0"/>
        <w:jc w:val="center"/>
      </w:pPr>
      <w:r w:rsidRPr="008C6777">
        <w:lastRenderedPageBreak/>
        <w:t>Faudrait songer à faire un homme</w:t>
      </w:r>
    </w:p>
    <w:p w14:paraId="1EF599DB" w14:textId="77777777" w:rsidR="008C6777" w:rsidRDefault="00B86016" w:rsidP="00C870E8">
      <w:pPr>
        <w:spacing w:before="0" w:after="0"/>
        <w:ind w:firstLine="0"/>
        <w:jc w:val="center"/>
      </w:pPr>
      <w:r w:rsidRPr="008C6777">
        <w:t>Pour toujours</w:t>
      </w:r>
      <w:r w:rsidR="008C6777">
        <w:t>.</w:t>
      </w:r>
    </w:p>
    <w:p w14:paraId="084CECD6" w14:textId="77777777" w:rsidR="008C6777" w:rsidRDefault="00B86016" w:rsidP="00C870E8">
      <w:pPr>
        <w:spacing w:before="0" w:after="0"/>
        <w:ind w:firstLine="0"/>
        <w:jc w:val="center"/>
      </w:pPr>
      <w:r w:rsidRPr="008C6777">
        <w:t>Maintenant que tu d</w:t>
      </w:r>
      <w:r w:rsidR="008C6777">
        <w:t>’</w:t>
      </w:r>
      <w:r w:rsidRPr="008C6777">
        <w:t>viens plus âgée</w:t>
      </w:r>
      <w:r w:rsidR="008C6777">
        <w:t>,</w:t>
      </w:r>
    </w:p>
    <w:p w14:paraId="3EC1305C" w14:textId="4F1C35E8" w:rsidR="00B86016" w:rsidRPr="008C6777" w:rsidRDefault="00B86016" w:rsidP="00C870E8">
      <w:pPr>
        <w:spacing w:before="0" w:after="0"/>
        <w:ind w:firstLine="0"/>
        <w:jc w:val="center"/>
      </w:pPr>
      <w:r w:rsidRPr="008C6777">
        <w:t>Nous mangeons</w:t>
      </w:r>
    </w:p>
    <w:p w14:paraId="02605136" w14:textId="77777777" w:rsidR="008C6777" w:rsidRDefault="00B86016" w:rsidP="00C870E8">
      <w:pPr>
        <w:spacing w:before="0" w:after="0"/>
        <w:ind w:firstLine="0"/>
        <w:jc w:val="center"/>
      </w:pPr>
      <w:r w:rsidRPr="008C6777">
        <w:t>Beaucoup trop de vache enragée</w:t>
      </w:r>
      <w:r w:rsidR="008C6777">
        <w:t>,</w:t>
      </w:r>
    </w:p>
    <w:p w14:paraId="6D35E488" w14:textId="77777777" w:rsidR="008C6777" w:rsidRDefault="00B86016" w:rsidP="00C870E8">
      <w:pPr>
        <w:spacing w:before="0" w:after="0"/>
        <w:ind w:firstLine="0"/>
        <w:jc w:val="center"/>
      </w:pPr>
      <w:r w:rsidRPr="008C6777">
        <w:t>Voyageons</w:t>
      </w:r>
      <w:r w:rsidR="008C6777">
        <w:t> !</w:t>
      </w:r>
    </w:p>
    <w:p w14:paraId="0B6C114E" w14:textId="77777777" w:rsidR="00C870E8" w:rsidRDefault="00C870E8" w:rsidP="00C870E8">
      <w:pPr>
        <w:spacing w:before="0" w:after="0"/>
        <w:ind w:firstLine="0"/>
        <w:jc w:val="center"/>
      </w:pPr>
    </w:p>
    <w:p w14:paraId="0F00D6D7" w14:textId="77777777" w:rsidR="008C6777" w:rsidRDefault="00B86016" w:rsidP="00C870E8">
      <w:pPr>
        <w:spacing w:before="0" w:after="0"/>
        <w:ind w:firstLine="0"/>
        <w:jc w:val="center"/>
      </w:pPr>
      <w:r w:rsidRPr="008C6777">
        <w:t>Amis</w:t>
      </w:r>
      <w:r w:rsidR="008C6777">
        <w:t xml:space="preserve">, </w:t>
      </w:r>
      <w:r w:rsidRPr="008C6777">
        <w:t>etc</w:t>
      </w:r>
      <w:r w:rsidR="008C6777">
        <w:t>.</w:t>
      </w:r>
    </w:p>
    <w:p w14:paraId="000F3986" w14:textId="77777777" w:rsidR="00C870E8" w:rsidRDefault="00C870E8" w:rsidP="00C870E8">
      <w:pPr>
        <w:spacing w:before="0" w:after="0"/>
        <w:ind w:firstLine="0"/>
        <w:jc w:val="center"/>
      </w:pPr>
    </w:p>
    <w:p w14:paraId="72814F69" w14:textId="478D3396" w:rsidR="00B86016" w:rsidRPr="008C6777" w:rsidRDefault="00B86016" w:rsidP="00C870E8">
      <w:pPr>
        <w:spacing w:before="0" w:after="0"/>
        <w:ind w:firstLine="0"/>
        <w:jc w:val="center"/>
      </w:pPr>
      <w:r w:rsidRPr="008C6777">
        <w:t>Voilà Badinguett</w:t>
      </w:r>
      <w:r w:rsidR="008C6777">
        <w:t>’</w:t>
      </w:r>
      <w:r w:rsidRPr="008C6777">
        <w:t xml:space="preserve"> qui débarque</w:t>
      </w:r>
    </w:p>
    <w:p w14:paraId="3458B22C" w14:textId="77777777" w:rsidR="008C6777" w:rsidRDefault="00B86016" w:rsidP="00C870E8">
      <w:pPr>
        <w:spacing w:before="0" w:after="0"/>
        <w:ind w:firstLine="0"/>
        <w:jc w:val="center"/>
      </w:pPr>
      <w:r w:rsidRPr="008C6777">
        <w:t>À Paris</w:t>
      </w:r>
      <w:r w:rsidR="008C6777">
        <w:t>,</w:t>
      </w:r>
    </w:p>
    <w:p w14:paraId="05B758D4" w14:textId="2E3EA550" w:rsidR="00B86016" w:rsidRPr="008C6777" w:rsidRDefault="00B86016" w:rsidP="00C870E8">
      <w:pPr>
        <w:spacing w:before="0" w:after="0"/>
        <w:ind w:firstLine="0"/>
        <w:jc w:val="center"/>
      </w:pPr>
      <w:r w:rsidRPr="008C6777">
        <w:t>Et Badinguet qui la remarque</w:t>
      </w:r>
    </w:p>
    <w:p w14:paraId="37B417F4" w14:textId="77777777" w:rsidR="008C6777" w:rsidRDefault="00B86016" w:rsidP="00C870E8">
      <w:pPr>
        <w:spacing w:before="0" w:after="0"/>
        <w:ind w:firstLine="0"/>
        <w:jc w:val="center"/>
      </w:pPr>
      <w:r w:rsidRPr="008C6777">
        <w:t>Se sent pris</w:t>
      </w:r>
      <w:r w:rsidR="008C6777">
        <w:t>.</w:t>
      </w:r>
    </w:p>
    <w:p w14:paraId="2B697A48" w14:textId="77777777" w:rsidR="008C6777" w:rsidRDefault="008C6777" w:rsidP="00C870E8">
      <w:pPr>
        <w:spacing w:before="0" w:after="0"/>
        <w:ind w:firstLine="0"/>
        <w:jc w:val="center"/>
      </w:pPr>
      <w:r>
        <w:t>— </w:t>
      </w:r>
      <w:r w:rsidR="00B86016" w:rsidRPr="008C6777">
        <w:t>Oh</w:t>
      </w:r>
      <w:r>
        <w:t xml:space="preserve"> ! </w:t>
      </w:r>
      <w:r w:rsidR="00B86016" w:rsidRPr="008C6777">
        <w:t>s</w:t>
      </w:r>
      <w:r>
        <w:t>’</w:t>
      </w:r>
      <w:r w:rsidR="00B86016" w:rsidRPr="008C6777">
        <w:t>écrie-t-il</w:t>
      </w:r>
      <w:r>
        <w:t xml:space="preserve">, </w:t>
      </w:r>
      <w:r w:rsidR="00B86016" w:rsidRPr="008C6777">
        <w:t>oui</w:t>
      </w:r>
      <w:r>
        <w:t xml:space="preserve">, </w:t>
      </w:r>
      <w:r w:rsidR="00B86016" w:rsidRPr="008C6777">
        <w:t>sur mon âme</w:t>
      </w:r>
      <w:r>
        <w:t> !</w:t>
      </w:r>
    </w:p>
    <w:p w14:paraId="6C6B9102" w14:textId="77777777" w:rsidR="008C6777" w:rsidRDefault="00B86016" w:rsidP="00C870E8">
      <w:pPr>
        <w:spacing w:before="0" w:after="0"/>
        <w:ind w:firstLine="0"/>
        <w:jc w:val="center"/>
      </w:pPr>
      <w:r w:rsidRPr="008C6777">
        <w:t>Soyons franc</w:t>
      </w:r>
      <w:r w:rsidR="008C6777">
        <w:t>,</w:t>
      </w:r>
    </w:p>
    <w:p w14:paraId="73572149" w14:textId="0884DEFF" w:rsidR="00B86016" w:rsidRPr="008C6777" w:rsidRDefault="00B86016" w:rsidP="00C870E8">
      <w:pPr>
        <w:spacing w:before="0" w:after="0"/>
        <w:ind w:firstLine="0"/>
        <w:jc w:val="center"/>
      </w:pPr>
      <w:r w:rsidRPr="008C6777">
        <w:t>Papa Jérôme</w:t>
      </w:r>
      <w:r w:rsidR="008C6777">
        <w:t xml:space="preserve">, </w:t>
      </w:r>
      <w:r w:rsidRPr="008C6777">
        <w:t>cette femme</w:t>
      </w:r>
    </w:p>
    <w:p w14:paraId="219E137C" w14:textId="77777777" w:rsidR="008C6777" w:rsidRDefault="00B86016" w:rsidP="00C870E8">
      <w:pPr>
        <w:spacing w:before="0" w:after="0"/>
        <w:ind w:firstLine="0"/>
        <w:jc w:val="center"/>
      </w:pPr>
      <w:r w:rsidRPr="008C6777">
        <w:t>Vaut dix francs</w:t>
      </w:r>
      <w:r w:rsidR="008C6777">
        <w:t> !</w:t>
      </w:r>
    </w:p>
    <w:p w14:paraId="615A6D74" w14:textId="77777777" w:rsidR="008C6777" w:rsidRDefault="008C6777" w:rsidP="00C870E8">
      <w:pPr>
        <w:spacing w:before="0" w:after="0"/>
        <w:ind w:firstLine="0"/>
        <w:jc w:val="center"/>
      </w:pPr>
      <w:r>
        <w:t>— </w:t>
      </w:r>
      <w:r w:rsidR="00B86016" w:rsidRPr="008C6777">
        <w:t>Bah</w:t>
      </w:r>
      <w:r>
        <w:t xml:space="preserve"> ! </w:t>
      </w:r>
      <w:r w:rsidR="00B86016" w:rsidRPr="008C6777">
        <w:t>dit Jérôme</w:t>
      </w:r>
      <w:r>
        <w:t xml:space="preserve">, </w:t>
      </w:r>
      <w:r w:rsidR="00B86016" w:rsidRPr="008C6777">
        <w:t>elle en vaut douze</w:t>
      </w:r>
      <w:r>
        <w:t>.</w:t>
      </w:r>
    </w:p>
    <w:p w14:paraId="389E1AE5" w14:textId="485E366A" w:rsidR="00B86016" w:rsidRPr="008C6777" w:rsidRDefault="00B86016" w:rsidP="00C870E8">
      <w:pPr>
        <w:spacing w:before="0" w:after="0"/>
        <w:ind w:firstLine="0"/>
        <w:jc w:val="center"/>
      </w:pPr>
      <w:r w:rsidRPr="008C6777">
        <w:t>Savez-vous</w:t>
      </w:r>
    </w:p>
    <w:p w14:paraId="247A9B89" w14:textId="17214AAA" w:rsidR="00B86016" w:rsidRPr="008C6777" w:rsidRDefault="00B86016" w:rsidP="00C870E8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ne vit jamais d</w:t>
      </w:r>
      <w:r w:rsidR="008C6777">
        <w:t>’</w:t>
      </w:r>
      <w:r w:rsidRPr="008C6777">
        <w:t>Andalouse</w:t>
      </w:r>
    </w:p>
    <w:p w14:paraId="7803ABDE" w14:textId="77777777" w:rsidR="008C6777" w:rsidRDefault="00B86016" w:rsidP="00C870E8">
      <w:pPr>
        <w:spacing w:before="0" w:after="0"/>
        <w:ind w:firstLine="0"/>
        <w:jc w:val="center"/>
      </w:pPr>
      <w:r w:rsidRPr="008C6777">
        <w:t>Au poil roux</w:t>
      </w:r>
      <w:r w:rsidR="008C6777">
        <w:t> ?</w:t>
      </w:r>
    </w:p>
    <w:p w14:paraId="24D0CC67" w14:textId="77777777" w:rsidR="00C870E8" w:rsidRDefault="00C870E8" w:rsidP="00C870E8">
      <w:pPr>
        <w:spacing w:before="0" w:after="0"/>
        <w:ind w:firstLine="0"/>
        <w:jc w:val="center"/>
      </w:pPr>
    </w:p>
    <w:p w14:paraId="5F486786" w14:textId="77777777" w:rsidR="008C6777" w:rsidRDefault="00B86016" w:rsidP="00C870E8">
      <w:pPr>
        <w:spacing w:before="0" w:after="0"/>
        <w:ind w:firstLine="0"/>
        <w:jc w:val="center"/>
      </w:pPr>
      <w:r w:rsidRPr="008C6777">
        <w:t>Amis</w:t>
      </w:r>
      <w:r w:rsidR="008C6777">
        <w:t xml:space="preserve">, </w:t>
      </w:r>
      <w:r w:rsidRPr="008C6777">
        <w:t>etc</w:t>
      </w:r>
      <w:r w:rsidR="008C6777">
        <w:t>.</w:t>
      </w:r>
    </w:p>
    <w:p w14:paraId="681319EA" w14:textId="77777777" w:rsidR="00C870E8" w:rsidRDefault="00C870E8" w:rsidP="00C870E8">
      <w:pPr>
        <w:spacing w:before="0" w:after="0"/>
        <w:ind w:firstLine="0"/>
        <w:jc w:val="center"/>
      </w:pPr>
    </w:p>
    <w:p w14:paraId="7B3CFC36" w14:textId="77777777" w:rsidR="008C6777" w:rsidRDefault="00B86016" w:rsidP="00C870E8">
      <w:pPr>
        <w:spacing w:before="0" w:after="0"/>
        <w:ind w:firstLine="0"/>
        <w:jc w:val="center"/>
      </w:pPr>
      <w:r w:rsidRPr="008C6777">
        <w:t>Cependant il cherche une clause</w:t>
      </w:r>
      <w:r w:rsidR="008C6777">
        <w:t>,</w:t>
      </w:r>
    </w:p>
    <w:p w14:paraId="32EBDAF0" w14:textId="77B87A69" w:rsidR="00B86016" w:rsidRPr="008C6777" w:rsidRDefault="00B86016" w:rsidP="00C870E8">
      <w:pPr>
        <w:spacing w:before="0" w:after="0"/>
        <w:ind w:firstLine="0"/>
        <w:jc w:val="center"/>
      </w:pPr>
      <w:r w:rsidRPr="008C6777">
        <w:t>Un moyen</w:t>
      </w:r>
    </w:p>
    <w:p w14:paraId="5F364C28" w14:textId="77777777" w:rsidR="008C6777" w:rsidRDefault="00B86016" w:rsidP="00C870E8">
      <w:pPr>
        <w:spacing w:before="0" w:after="0"/>
        <w:ind w:firstLine="0"/>
        <w:jc w:val="center"/>
      </w:pPr>
      <w:r w:rsidRPr="008C6777">
        <w:t>De l</w:t>
      </w:r>
      <w:r w:rsidR="008C6777">
        <w:t>’</w:t>
      </w:r>
      <w:r w:rsidRPr="008C6777">
        <w:t>avoir pour très peu de chose</w:t>
      </w:r>
      <w:r w:rsidR="008C6777">
        <w:t>,</w:t>
      </w:r>
    </w:p>
    <w:p w14:paraId="4B1CD706" w14:textId="77777777" w:rsidR="008C6777" w:rsidRDefault="00B86016" w:rsidP="00C870E8">
      <w:pPr>
        <w:spacing w:before="0" w:after="0"/>
        <w:ind w:firstLine="0"/>
        <w:jc w:val="center"/>
      </w:pPr>
      <w:r w:rsidRPr="008C6777">
        <w:t>Ou pour rien</w:t>
      </w:r>
      <w:r w:rsidR="008C6777">
        <w:t>.</w:t>
      </w:r>
    </w:p>
    <w:p w14:paraId="2964840A" w14:textId="77777777" w:rsidR="008C6777" w:rsidRDefault="00B86016" w:rsidP="00C870E8">
      <w:pPr>
        <w:spacing w:before="0" w:after="0"/>
        <w:ind w:firstLine="0"/>
        <w:jc w:val="center"/>
      </w:pPr>
      <w:r w:rsidRPr="008C6777">
        <w:t>Il s</w:t>
      </w:r>
      <w:r w:rsidR="008C6777">
        <w:t>’</w:t>
      </w:r>
      <w:r w:rsidRPr="008C6777">
        <w:t>en va trouver la duègne</w:t>
      </w:r>
      <w:r w:rsidR="008C6777">
        <w:t>,</w:t>
      </w:r>
    </w:p>
    <w:p w14:paraId="3E36574F" w14:textId="77777777" w:rsidR="008C6777" w:rsidRDefault="00B86016" w:rsidP="00C870E8">
      <w:pPr>
        <w:spacing w:before="0" w:after="0"/>
        <w:ind w:firstLine="0"/>
        <w:jc w:val="center"/>
      </w:pPr>
      <w:r w:rsidRPr="008C6777">
        <w:t>Pas honteux</w:t>
      </w:r>
      <w:r w:rsidR="008C6777">
        <w:t>,</w:t>
      </w:r>
    </w:p>
    <w:p w14:paraId="535102E7" w14:textId="102A34C0" w:rsidR="00B86016" w:rsidRPr="008C6777" w:rsidRDefault="00B86016" w:rsidP="00C870E8">
      <w:pPr>
        <w:spacing w:before="0" w:after="0"/>
        <w:ind w:firstLine="0"/>
        <w:jc w:val="center"/>
      </w:pPr>
      <w:r w:rsidRPr="008C6777">
        <w:t>Et les emballe pour Compiègne</w:t>
      </w:r>
    </w:p>
    <w:p w14:paraId="79E2E40C" w14:textId="77777777" w:rsidR="008C6777" w:rsidRDefault="00B86016" w:rsidP="00C870E8">
      <w:pPr>
        <w:spacing w:before="0" w:after="0"/>
        <w:ind w:firstLine="0"/>
        <w:jc w:val="center"/>
      </w:pPr>
      <w:r w:rsidRPr="008C6777">
        <w:t>Toutes deux</w:t>
      </w:r>
      <w:r w:rsidR="008C6777">
        <w:t>.</w:t>
      </w:r>
    </w:p>
    <w:p w14:paraId="72D64AF9" w14:textId="77777777" w:rsidR="008C6777" w:rsidRDefault="00B86016" w:rsidP="00C870E8">
      <w:pPr>
        <w:spacing w:before="0" w:after="0"/>
        <w:ind w:firstLine="0"/>
        <w:jc w:val="center"/>
      </w:pPr>
      <w:r w:rsidRPr="008C6777">
        <w:t>Enfin</w:t>
      </w:r>
      <w:r w:rsidR="008C6777">
        <w:t xml:space="preserve">, </w:t>
      </w:r>
      <w:r w:rsidRPr="008C6777">
        <w:t>ne pouvant plus attendre</w:t>
      </w:r>
      <w:r w:rsidR="008C6777">
        <w:t>,</w:t>
      </w:r>
    </w:p>
    <w:p w14:paraId="04E2609A" w14:textId="77777777" w:rsidR="008C6777" w:rsidRDefault="00B86016" w:rsidP="00C870E8">
      <w:pPr>
        <w:spacing w:before="0" w:after="0"/>
        <w:ind w:firstLine="0"/>
        <w:jc w:val="center"/>
      </w:pPr>
      <w:r w:rsidRPr="008C6777">
        <w:lastRenderedPageBreak/>
        <w:t>Le grossier</w:t>
      </w:r>
      <w:r w:rsidR="008C6777">
        <w:t>,</w:t>
      </w:r>
    </w:p>
    <w:p w14:paraId="118FF366" w14:textId="220715F7" w:rsidR="00B86016" w:rsidRPr="008C6777" w:rsidRDefault="00B86016" w:rsidP="00C870E8">
      <w:pPr>
        <w:spacing w:before="0" w:after="0"/>
        <w:ind w:firstLine="0"/>
        <w:jc w:val="center"/>
      </w:pPr>
      <w:r w:rsidRPr="008C6777">
        <w:t>Au fort du bal</w:t>
      </w:r>
      <w:r w:rsidR="008C6777">
        <w:t xml:space="preserve">, </w:t>
      </w:r>
      <w:r w:rsidRPr="008C6777">
        <w:t>ose lui prendre</w:t>
      </w:r>
    </w:p>
    <w:p w14:paraId="5E04433D" w14:textId="77777777" w:rsidR="008C6777" w:rsidRDefault="00B86016" w:rsidP="00C870E8">
      <w:pPr>
        <w:spacing w:before="0" w:after="0"/>
        <w:ind w:firstLine="0"/>
        <w:jc w:val="center"/>
      </w:pPr>
      <w:r w:rsidRPr="008C6777">
        <w:t>Le fessier</w:t>
      </w:r>
      <w:r w:rsidR="008C6777">
        <w:t> !</w:t>
      </w:r>
    </w:p>
    <w:p w14:paraId="157EF78D" w14:textId="77777777" w:rsidR="00C870E8" w:rsidRDefault="00C870E8" w:rsidP="00C870E8">
      <w:pPr>
        <w:spacing w:before="0" w:after="0"/>
        <w:ind w:firstLine="0"/>
        <w:jc w:val="center"/>
      </w:pPr>
    </w:p>
    <w:p w14:paraId="2E1CBE2B" w14:textId="77777777" w:rsidR="008C6777" w:rsidRDefault="00B86016" w:rsidP="00C870E8">
      <w:pPr>
        <w:spacing w:before="0" w:after="0"/>
        <w:ind w:firstLine="0"/>
        <w:jc w:val="center"/>
      </w:pPr>
      <w:r w:rsidRPr="008C6777">
        <w:t>Amis</w:t>
      </w:r>
      <w:r w:rsidR="008C6777">
        <w:t xml:space="preserve">, </w:t>
      </w:r>
      <w:r w:rsidRPr="008C6777">
        <w:t>etc</w:t>
      </w:r>
      <w:r w:rsidR="008C6777">
        <w:t>.</w:t>
      </w:r>
    </w:p>
    <w:p w14:paraId="631F8A3F" w14:textId="77777777" w:rsidR="00C870E8" w:rsidRDefault="00C870E8" w:rsidP="00C870E8">
      <w:pPr>
        <w:spacing w:before="0" w:after="0"/>
        <w:ind w:firstLine="0"/>
        <w:jc w:val="center"/>
      </w:pPr>
    </w:p>
    <w:p w14:paraId="798216EC" w14:textId="77777777" w:rsidR="008C6777" w:rsidRDefault="008C6777" w:rsidP="00C870E8">
      <w:pPr>
        <w:spacing w:before="0" w:after="0"/>
        <w:ind w:firstLine="0"/>
        <w:jc w:val="center"/>
      </w:pPr>
      <w:r>
        <w:t>— </w:t>
      </w:r>
      <w:r w:rsidR="00B86016" w:rsidRPr="008C6777">
        <w:t>Caracho</w:t>
      </w:r>
      <w:r>
        <w:t xml:space="preserve"> ! </w:t>
      </w:r>
      <w:r w:rsidR="00B86016" w:rsidRPr="008C6777">
        <w:t>s</w:t>
      </w:r>
      <w:r>
        <w:t>’</w:t>
      </w:r>
      <w:r w:rsidR="00B86016" w:rsidRPr="008C6777">
        <w:t>écria la belle</w:t>
      </w:r>
      <w:r>
        <w:t>,</w:t>
      </w:r>
    </w:p>
    <w:p w14:paraId="0148C219" w14:textId="77777777" w:rsidR="008C6777" w:rsidRDefault="00B86016" w:rsidP="00C870E8">
      <w:pPr>
        <w:spacing w:before="0" w:after="0"/>
        <w:ind w:firstLine="0"/>
        <w:jc w:val="center"/>
      </w:pPr>
      <w:r w:rsidRPr="008C6777">
        <w:t>Saligaud</w:t>
      </w:r>
      <w:r w:rsidR="008C6777">
        <w:t> !</w:t>
      </w:r>
    </w:p>
    <w:p w14:paraId="592C5579" w14:textId="0EB64383" w:rsidR="00B86016" w:rsidRPr="008C6777" w:rsidRDefault="00B86016" w:rsidP="00C870E8">
      <w:pPr>
        <w:spacing w:before="0" w:after="0"/>
        <w:ind w:firstLine="0"/>
        <w:jc w:val="center"/>
      </w:pPr>
      <w:r w:rsidRPr="008C6777">
        <w:t>Savez-vous bien que l</w:t>
      </w:r>
      <w:r w:rsidR="008C6777">
        <w:t>’</w:t>
      </w:r>
      <w:r w:rsidRPr="008C6777">
        <w:t>on m</w:t>
      </w:r>
      <w:r w:rsidR="008C6777">
        <w:t>’</w:t>
      </w:r>
      <w:r w:rsidRPr="008C6777">
        <w:t>appelle</w:t>
      </w:r>
    </w:p>
    <w:p w14:paraId="5978CF14" w14:textId="77777777" w:rsidR="008C6777" w:rsidRDefault="00B86016" w:rsidP="00C870E8">
      <w:pPr>
        <w:spacing w:before="0" w:after="0"/>
        <w:ind w:firstLine="0"/>
        <w:jc w:val="center"/>
      </w:pPr>
      <w:r w:rsidRPr="008C6777">
        <w:t>Montijo</w:t>
      </w:r>
      <w:r w:rsidR="008C6777">
        <w:t> ?</w:t>
      </w:r>
    </w:p>
    <w:p w14:paraId="3955233D" w14:textId="5F4AF3D3" w:rsidR="00B86016" w:rsidRPr="008C6777" w:rsidRDefault="00B86016" w:rsidP="00C870E8">
      <w:pPr>
        <w:spacing w:before="0" w:after="0"/>
        <w:ind w:firstLine="0"/>
        <w:jc w:val="center"/>
      </w:pPr>
      <w:r w:rsidRPr="008C6777">
        <w:t>Quand on a deux ou trois cents pères</w:t>
      </w:r>
    </w:p>
    <w:p w14:paraId="2AF2C247" w14:textId="77777777" w:rsidR="008C6777" w:rsidRDefault="00B86016" w:rsidP="00C870E8">
      <w:pPr>
        <w:spacing w:before="0" w:after="0"/>
        <w:ind w:firstLine="0"/>
        <w:jc w:val="center"/>
      </w:pPr>
      <w:r w:rsidRPr="008C6777">
        <w:t>Andalous</w:t>
      </w:r>
      <w:r w:rsidR="008C6777">
        <w:t>,</w:t>
      </w:r>
    </w:p>
    <w:p w14:paraId="2EF24F41" w14:textId="0AAD0703" w:rsidR="00B86016" w:rsidRPr="008C6777" w:rsidRDefault="00B86016" w:rsidP="00C870E8">
      <w:pPr>
        <w:spacing w:before="0" w:after="0"/>
        <w:ind w:firstLine="0"/>
        <w:jc w:val="center"/>
      </w:pPr>
      <w:r w:rsidRPr="008C6777">
        <w:t>On vaut bien un Robert Macaire</w:t>
      </w:r>
    </w:p>
    <w:p w14:paraId="1AFF4258" w14:textId="77777777" w:rsidR="008C6777" w:rsidRDefault="00B86016" w:rsidP="00C870E8">
      <w:pPr>
        <w:spacing w:before="0" w:after="0"/>
        <w:ind w:firstLine="0"/>
        <w:jc w:val="center"/>
      </w:pPr>
      <w:r w:rsidRPr="008C6777">
        <w:t>Comme vous</w:t>
      </w:r>
      <w:r w:rsidR="008C6777">
        <w:t>.</w:t>
      </w:r>
    </w:p>
    <w:p w14:paraId="7CC087C9" w14:textId="3E13DC82" w:rsidR="00B86016" w:rsidRPr="008C6777" w:rsidRDefault="00B86016" w:rsidP="00C870E8">
      <w:pPr>
        <w:spacing w:before="0" w:after="0"/>
        <w:ind w:firstLine="0"/>
        <w:jc w:val="center"/>
      </w:pPr>
      <w:r w:rsidRPr="008C6777">
        <w:t>Ne croyez pas que je me donne</w:t>
      </w:r>
    </w:p>
    <w:p w14:paraId="2EA4385D" w14:textId="77777777" w:rsidR="008C6777" w:rsidRDefault="00B86016" w:rsidP="00C870E8">
      <w:pPr>
        <w:spacing w:before="0" w:after="0"/>
        <w:ind w:firstLine="0"/>
        <w:jc w:val="center"/>
      </w:pPr>
      <w:r w:rsidRPr="008C6777">
        <w:t>Pour six francs</w:t>
      </w:r>
      <w:r w:rsidR="008C6777">
        <w:t> :</w:t>
      </w:r>
    </w:p>
    <w:p w14:paraId="113491DA" w14:textId="77777777" w:rsidR="008C6777" w:rsidRDefault="00B86016" w:rsidP="00C870E8">
      <w:pPr>
        <w:spacing w:before="0" w:after="0"/>
        <w:ind w:firstLine="0"/>
        <w:jc w:val="center"/>
      </w:pPr>
      <w:r w:rsidRPr="008C6777">
        <w:t>Je veux coiffer une couronne</w:t>
      </w:r>
      <w:r w:rsidR="008C6777">
        <w:t>,</w:t>
      </w:r>
    </w:p>
    <w:p w14:paraId="39D3F588" w14:textId="77777777" w:rsidR="008C6777" w:rsidRDefault="00B86016" w:rsidP="00C870E8">
      <w:pPr>
        <w:spacing w:before="0" w:after="0"/>
        <w:ind w:firstLine="0"/>
        <w:jc w:val="center"/>
      </w:pPr>
      <w:r w:rsidRPr="008C6777">
        <w:t>Ou</w:t>
      </w:r>
      <w:r w:rsidR="008C6777">
        <w:t xml:space="preserve">… </w:t>
      </w:r>
      <w:r w:rsidRPr="008C6777">
        <w:t>du flan</w:t>
      </w:r>
      <w:r w:rsidR="008C6777">
        <w:t> !</w:t>
      </w:r>
    </w:p>
    <w:p w14:paraId="5894772F" w14:textId="77777777" w:rsidR="00C870E8" w:rsidRDefault="00C870E8" w:rsidP="00C870E8">
      <w:pPr>
        <w:spacing w:before="0" w:after="0"/>
        <w:ind w:firstLine="0"/>
        <w:jc w:val="center"/>
      </w:pPr>
    </w:p>
    <w:p w14:paraId="138D4AAF" w14:textId="77777777" w:rsidR="008C6777" w:rsidRDefault="00B86016" w:rsidP="00C870E8">
      <w:pPr>
        <w:spacing w:before="0" w:after="0"/>
        <w:ind w:firstLine="0"/>
        <w:jc w:val="center"/>
      </w:pPr>
      <w:r w:rsidRPr="008C6777">
        <w:t>Amis</w:t>
      </w:r>
      <w:r w:rsidR="008C6777">
        <w:t xml:space="preserve">, </w:t>
      </w:r>
      <w:r w:rsidRPr="008C6777">
        <w:t>etc</w:t>
      </w:r>
      <w:r w:rsidR="008C6777">
        <w:t>.</w:t>
      </w:r>
    </w:p>
    <w:p w14:paraId="572C9FFD" w14:textId="77777777" w:rsidR="00C870E8" w:rsidRDefault="00C870E8" w:rsidP="00C870E8">
      <w:pPr>
        <w:spacing w:before="0" w:after="0"/>
        <w:ind w:firstLine="0"/>
        <w:jc w:val="center"/>
      </w:pPr>
    </w:p>
    <w:p w14:paraId="1D9906EB" w14:textId="77777777" w:rsidR="008C6777" w:rsidRDefault="00B86016" w:rsidP="00C870E8">
      <w:pPr>
        <w:spacing w:before="0" w:after="0"/>
        <w:ind w:firstLine="0"/>
        <w:jc w:val="center"/>
      </w:pPr>
      <w:r w:rsidRPr="008C6777">
        <w:t>À toi</w:t>
      </w:r>
      <w:r w:rsidR="008C6777">
        <w:t xml:space="preserve">, </w:t>
      </w:r>
      <w:r w:rsidRPr="008C6777">
        <w:t>Badinguette</w:t>
      </w:r>
      <w:r w:rsidR="008C6777">
        <w:t xml:space="preserve">, </w:t>
      </w:r>
      <w:r w:rsidRPr="008C6777">
        <w:t>mon ange</w:t>
      </w:r>
      <w:r w:rsidR="008C6777">
        <w:t>,</w:t>
      </w:r>
    </w:p>
    <w:p w14:paraId="4832D686" w14:textId="77777777" w:rsidR="008C6777" w:rsidRDefault="00B86016" w:rsidP="00C870E8">
      <w:pPr>
        <w:spacing w:before="0" w:after="0"/>
        <w:ind w:firstLine="0"/>
        <w:jc w:val="center"/>
      </w:pPr>
      <w:r w:rsidRPr="008C6777">
        <w:t>Mes châteaux</w:t>
      </w:r>
      <w:r w:rsidR="008C6777">
        <w:t>,</w:t>
      </w:r>
    </w:p>
    <w:p w14:paraId="0B5C804F" w14:textId="12AB1434" w:rsidR="00B86016" w:rsidRPr="008C6777" w:rsidRDefault="00B86016" w:rsidP="00C870E8">
      <w:pPr>
        <w:spacing w:before="0" w:after="0"/>
        <w:ind w:firstLine="0"/>
        <w:jc w:val="center"/>
      </w:pPr>
      <w:r w:rsidRPr="008C6777">
        <w:t>Quoique tu sois bien la plus franche</w:t>
      </w:r>
    </w:p>
    <w:p w14:paraId="394DD345" w14:textId="77777777" w:rsidR="008C6777" w:rsidRDefault="00B86016" w:rsidP="00C870E8">
      <w:pPr>
        <w:spacing w:before="0" w:after="0"/>
        <w:ind w:firstLine="0"/>
        <w:jc w:val="center"/>
      </w:pPr>
      <w:r w:rsidRPr="008C6777">
        <w:t>Des cataus</w:t>
      </w:r>
      <w:r w:rsidR="008C6777">
        <w:t>.</w:t>
      </w:r>
    </w:p>
    <w:p w14:paraId="3FBB1DB3" w14:textId="77777777" w:rsidR="008C6777" w:rsidRDefault="00B86016" w:rsidP="00C870E8">
      <w:pPr>
        <w:spacing w:before="0" w:after="0"/>
        <w:ind w:firstLine="0"/>
        <w:jc w:val="center"/>
      </w:pPr>
      <w:r w:rsidRPr="008C6777">
        <w:t>Mais puisqu</w:t>
      </w:r>
      <w:r w:rsidR="008C6777">
        <w:t>’</w:t>
      </w:r>
      <w:r w:rsidRPr="008C6777">
        <w:t>après tout</w:t>
      </w:r>
      <w:r w:rsidR="008C6777">
        <w:t xml:space="preserve">, </w:t>
      </w:r>
      <w:r w:rsidRPr="008C6777">
        <w:t>tant je t</w:t>
      </w:r>
      <w:r w:rsidR="008C6777">
        <w:t>’</w:t>
      </w:r>
      <w:r w:rsidRPr="008C6777">
        <w:t>aime</w:t>
      </w:r>
      <w:r w:rsidR="008C6777">
        <w:t>,</w:t>
      </w:r>
    </w:p>
    <w:p w14:paraId="2E584CFA" w14:textId="77777777" w:rsidR="008C6777" w:rsidRDefault="00B86016" w:rsidP="00C870E8">
      <w:pPr>
        <w:spacing w:before="0" w:after="0"/>
        <w:ind w:firstLine="0"/>
        <w:jc w:val="center"/>
      </w:pPr>
      <w:r w:rsidRPr="008C6777">
        <w:t>Entre nous</w:t>
      </w:r>
      <w:r w:rsidR="008C6777">
        <w:t>,</w:t>
      </w:r>
    </w:p>
    <w:p w14:paraId="3841C928" w14:textId="77777777" w:rsidR="008C6777" w:rsidRDefault="00B86016" w:rsidP="00C870E8">
      <w:pPr>
        <w:spacing w:before="0" w:after="0"/>
        <w:ind w:firstLine="0"/>
        <w:jc w:val="center"/>
      </w:pPr>
      <w:r w:rsidRPr="008C6777">
        <w:t>Que mon peuple crie ou blasphème</w:t>
      </w:r>
      <w:r w:rsidR="008C6777">
        <w:t>,</w:t>
      </w:r>
    </w:p>
    <w:p w14:paraId="72B8C40A" w14:textId="77777777" w:rsidR="008C6777" w:rsidRDefault="00B86016" w:rsidP="00C870E8">
      <w:pPr>
        <w:spacing w:before="0" w:after="0"/>
        <w:ind w:firstLine="0"/>
        <w:jc w:val="center"/>
      </w:pPr>
      <w:r w:rsidRPr="008C6777">
        <w:t>Je m</w:t>
      </w:r>
      <w:r w:rsidR="008C6777">
        <w:t>’</w:t>
      </w:r>
      <w:r w:rsidRPr="008C6777">
        <w:t>en fous</w:t>
      </w:r>
      <w:r w:rsidR="008C6777">
        <w:t> !</w:t>
      </w:r>
    </w:p>
    <w:p w14:paraId="3CA0D11D" w14:textId="4ECEE876" w:rsidR="00B86016" w:rsidRPr="008C6777" w:rsidRDefault="00B86016" w:rsidP="00C870E8">
      <w:pPr>
        <w:spacing w:before="0" w:after="0"/>
        <w:ind w:firstLine="0"/>
        <w:jc w:val="center"/>
      </w:pPr>
      <w:r w:rsidRPr="008C6777">
        <w:t>Qui fut mouchard en Angleterre</w:t>
      </w:r>
    </w:p>
    <w:p w14:paraId="0083193C" w14:textId="77777777" w:rsidR="00B86016" w:rsidRPr="008C6777" w:rsidRDefault="00B86016" w:rsidP="00C870E8">
      <w:pPr>
        <w:spacing w:before="0" w:after="0"/>
        <w:ind w:firstLine="0"/>
        <w:jc w:val="center"/>
      </w:pPr>
      <w:r w:rsidRPr="008C6777">
        <w:t>Et bourreau</w:t>
      </w:r>
    </w:p>
    <w:p w14:paraId="406BC227" w14:textId="664C48A1" w:rsidR="00B86016" w:rsidRPr="008C6777" w:rsidRDefault="00B86016" w:rsidP="00C870E8">
      <w:pPr>
        <w:spacing w:before="0" w:after="0"/>
        <w:ind w:firstLine="0"/>
        <w:jc w:val="center"/>
      </w:pPr>
      <w:r w:rsidRPr="008C6777">
        <w:t>Peut bien</w:t>
      </w:r>
      <w:r w:rsidR="008C6777">
        <w:t xml:space="preserve"> ;, </w:t>
      </w:r>
      <w:r w:rsidRPr="008C6777">
        <w:t>sans déroger</w:t>
      </w:r>
      <w:r w:rsidR="008C6777">
        <w:t xml:space="preserve">, </w:t>
      </w:r>
      <w:r w:rsidRPr="008C6777">
        <w:t>se faire</w:t>
      </w:r>
    </w:p>
    <w:p w14:paraId="4E95248A" w14:textId="77777777" w:rsidR="008C6777" w:rsidRDefault="00B86016" w:rsidP="00C870E8">
      <w:pPr>
        <w:spacing w:before="0" w:after="0"/>
        <w:ind w:firstLine="0"/>
        <w:jc w:val="center"/>
      </w:pPr>
      <w:r w:rsidRPr="008C6777">
        <w:t>Maquereau</w:t>
      </w:r>
      <w:r w:rsidR="008C6777">
        <w:t>.</w:t>
      </w:r>
    </w:p>
    <w:p w14:paraId="0B797419" w14:textId="77777777" w:rsidR="00C870E8" w:rsidRDefault="00C870E8" w:rsidP="00C870E8">
      <w:pPr>
        <w:spacing w:before="0" w:after="0"/>
        <w:ind w:firstLine="0"/>
        <w:jc w:val="center"/>
      </w:pPr>
    </w:p>
    <w:p w14:paraId="1C67C200" w14:textId="77777777" w:rsidR="008C6777" w:rsidRDefault="00B86016" w:rsidP="00C870E8">
      <w:pPr>
        <w:spacing w:before="0" w:after="0"/>
        <w:ind w:firstLine="0"/>
        <w:jc w:val="center"/>
      </w:pPr>
      <w:r w:rsidRPr="008C6777">
        <w:t>Amis</w:t>
      </w:r>
      <w:r w:rsidR="008C6777">
        <w:t xml:space="preserve">, </w:t>
      </w:r>
      <w:r w:rsidRPr="008C6777">
        <w:t>etc</w:t>
      </w:r>
      <w:r w:rsidR="008C6777">
        <w:t>.</w:t>
      </w:r>
    </w:p>
    <w:p w14:paraId="17B1D886" w14:textId="77777777" w:rsidR="00C870E8" w:rsidRDefault="00C870E8" w:rsidP="00C870E8">
      <w:pPr>
        <w:spacing w:before="0" w:after="0"/>
        <w:ind w:firstLine="0"/>
        <w:jc w:val="center"/>
      </w:pPr>
    </w:p>
    <w:p w14:paraId="1CAEB72B" w14:textId="4AA7A4BD" w:rsidR="00B86016" w:rsidRPr="008C6777" w:rsidRDefault="00B86016" w:rsidP="00C870E8">
      <w:pPr>
        <w:spacing w:before="0" w:after="0"/>
        <w:ind w:firstLine="0"/>
        <w:jc w:val="center"/>
      </w:pPr>
      <w:r w:rsidRPr="008C6777">
        <w:t>Adieu</w:t>
      </w:r>
      <w:r w:rsidR="008C6777">
        <w:t xml:space="preserve">, </w:t>
      </w:r>
      <w:r w:rsidRPr="008C6777">
        <w:t>cancan</w:t>
      </w:r>
      <w:r w:rsidR="008C6777">
        <w:t xml:space="preserve">, </w:t>
      </w:r>
      <w:r w:rsidRPr="008C6777">
        <w:t>Maison Dorée</w:t>
      </w:r>
    </w:p>
    <w:p w14:paraId="7969772F" w14:textId="77777777" w:rsidR="008C6777" w:rsidRDefault="00B86016" w:rsidP="00C870E8">
      <w:pPr>
        <w:spacing w:before="0" w:after="0"/>
        <w:ind w:firstLine="0"/>
        <w:jc w:val="center"/>
      </w:pPr>
      <w:r w:rsidRPr="008C6777">
        <w:t>Bal Musard</w:t>
      </w:r>
      <w:r w:rsidR="008C6777">
        <w:t> !</w:t>
      </w:r>
    </w:p>
    <w:p w14:paraId="541C2D22" w14:textId="538A3D96" w:rsidR="00B86016" w:rsidRPr="008C6777" w:rsidRDefault="00B86016" w:rsidP="00C870E8">
      <w:pPr>
        <w:spacing w:before="0" w:after="0"/>
        <w:ind w:firstLine="0"/>
        <w:jc w:val="center"/>
      </w:pPr>
      <w:r w:rsidRPr="008C6777">
        <w:t>La voilà l</w:t>
      </w:r>
      <w:r w:rsidR="008C6777">
        <w:t>’</w:t>
      </w:r>
      <w:r w:rsidRPr="008C6777">
        <w:t>épouse adorée</w:t>
      </w:r>
    </w:p>
    <w:p w14:paraId="640CCA93" w14:textId="77777777" w:rsidR="008C6777" w:rsidRDefault="00B86016" w:rsidP="00C870E8">
      <w:pPr>
        <w:spacing w:before="0" w:after="0"/>
        <w:ind w:firstLine="0"/>
        <w:jc w:val="center"/>
      </w:pPr>
      <w:r w:rsidRPr="008C6777">
        <w:t>De César</w:t>
      </w:r>
      <w:r w:rsidR="008C6777">
        <w:t>.</w:t>
      </w:r>
    </w:p>
    <w:p w14:paraId="04C66983" w14:textId="5E0E4227" w:rsidR="00B86016" w:rsidRPr="008C6777" w:rsidRDefault="00B86016" w:rsidP="00C870E8">
      <w:pPr>
        <w:spacing w:before="0" w:after="0"/>
        <w:ind w:firstLine="0"/>
        <w:jc w:val="center"/>
      </w:pPr>
      <w:r w:rsidRPr="008C6777">
        <w:t>Cependant on dit qu</w:t>
      </w:r>
      <w:r w:rsidR="008C6777">
        <w:t>’</w:t>
      </w:r>
      <w:r w:rsidRPr="008C6777">
        <w:t>ell</w:t>
      </w:r>
      <w:r w:rsidR="008C6777">
        <w:t>’</w:t>
      </w:r>
      <w:r w:rsidRPr="008C6777">
        <w:t xml:space="preserve"> regrette</w:t>
      </w:r>
    </w:p>
    <w:p w14:paraId="4ACA7439" w14:textId="77777777" w:rsidR="00B86016" w:rsidRPr="008C6777" w:rsidRDefault="00B86016" w:rsidP="00C870E8">
      <w:pPr>
        <w:spacing w:before="0" w:after="0"/>
        <w:ind w:firstLine="0"/>
        <w:jc w:val="center"/>
      </w:pPr>
      <w:r w:rsidRPr="008C6777">
        <w:t>Quelquefois</w:t>
      </w:r>
    </w:p>
    <w:p w14:paraId="53D979EF" w14:textId="77777777" w:rsidR="00B86016" w:rsidRPr="008C6777" w:rsidRDefault="00B86016" w:rsidP="00C870E8">
      <w:pPr>
        <w:spacing w:before="0" w:after="0"/>
        <w:ind w:firstLine="0"/>
        <w:jc w:val="center"/>
      </w:pPr>
      <w:r w:rsidRPr="008C6777">
        <w:t>Les amants et sa cigarette</w:t>
      </w:r>
    </w:p>
    <w:p w14:paraId="5E7BD7D5" w14:textId="77777777" w:rsidR="008C6777" w:rsidRDefault="00B86016" w:rsidP="00C870E8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autrefois</w:t>
      </w:r>
      <w:r w:rsidR="008C6777">
        <w:t>,</w:t>
      </w:r>
    </w:p>
    <w:p w14:paraId="6241761D" w14:textId="59C465A2" w:rsidR="00B86016" w:rsidRPr="008C6777" w:rsidRDefault="00B86016" w:rsidP="00C870E8">
      <w:pPr>
        <w:spacing w:before="0" w:after="0"/>
        <w:ind w:firstLine="0"/>
        <w:jc w:val="center"/>
      </w:pPr>
      <w:r w:rsidRPr="008C6777">
        <w:t>Et que l</w:t>
      </w:r>
      <w:r w:rsidR="008C6777">
        <w:t>’</w:t>
      </w:r>
      <w:r w:rsidRPr="008C6777">
        <w:t>Espagnole</w:t>
      </w:r>
      <w:r w:rsidR="008C6777">
        <w:t xml:space="preserve">, </w:t>
      </w:r>
      <w:r w:rsidRPr="008C6777">
        <w:t>trop fière</w:t>
      </w:r>
    </w:p>
    <w:p w14:paraId="2978C8E2" w14:textId="77777777" w:rsidR="008C6777" w:rsidRDefault="00B86016" w:rsidP="00C870E8">
      <w:pPr>
        <w:spacing w:before="0" w:after="0"/>
        <w:ind w:firstLine="0"/>
        <w:jc w:val="center"/>
      </w:pPr>
      <w:r w:rsidRPr="008C6777">
        <w:t>Pour plier</w:t>
      </w:r>
      <w:r w:rsidR="008C6777">
        <w:t>,</w:t>
      </w:r>
    </w:p>
    <w:p w14:paraId="05D9100B" w14:textId="5013FA5E" w:rsidR="00B86016" w:rsidRPr="008C6777" w:rsidRDefault="00B86016" w:rsidP="00C870E8">
      <w:pPr>
        <w:spacing w:before="0" w:after="0"/>
        <w:ind w:firstLine="0"/>
        <w:jc w:val="center"/>
      </w:pPr>
      <w:r w:rsidRPr="008C6777">
        <w:t>De son mouton pourrait bien faire</w:t>
      </w:r>
    </w:p>
    <w:p w14:paraId="5AEDB375" w14:textId="77777777" w:rsidR="008C6777" w:rsidRDefault="00B86016" w:rsidP="00C870E8">
      <w:pPr>
        <w:spacing w:before="0" w:after="0"/>
        <w:ind w:firstLine="0"/>
        <w:jc w:val="center"/>
      </w:pPr>
      <w:r w:rsidRPr="008C6777">
        <w:t>Un bélier</w:t>
      </w:r>
      <w:r w:rsidR="008C6777">
        <w:t>.</w:t>
      </w:r>
    </w:p>
    <w:p w14:paraId="64AEBA37" w14:textId="77777777" w:rsidR="00C870E8" w:rsidRDefault="00C870E8" w:rsidP="00C870E8">
      <w:pPr>
        <w:spacing w:before="0" w:after="0"/>
        <w:ind w:firstLine="0"/>
        <w:jc w:val="center"/>
      </w:pPr>
    </w:p>
    <w:p w14:paraId="69E4DF32" w14:textId="77777777" w:rsidR="008C6777" w:rsidRDefault="00B86016" w:rsidP="00C870E8">
      <w:pPr>
        <w:spacing w:before="0" w:after="0"/>
        <w:ind w:firstLine="0"/>
        <w:jc w:val="center"/>
      </w:pPr>
      <w:r w:rsidRPr="008C6777">
        <w:t>Amis du pouvoir</w:t>
      </w:r>
      <w:r w:rsidR="008C6777">
        <w:t xml:space="preserve">, </w:t>
      </w:r>
      <w:r w:rsidRPr="008C6777">
        <w:t>etc</w:t>
      </w:r>
      <w:r w:rsidR="008C6777">
        <w:t>.</w:t>
      </w:r>
    </w:p>
    <w:p w14:paraId="76247808" w14:textId="77777777" w:rsidR="008C6777" w:rsidRDefault="00B86016" w:rsidP="008C6777">
      <w:pPr>
        <w:jc w:val="right"/>
      </w:pPr>
      <w:r w:rsidRPr="008C6777">
        <w:t>Attribué à Henri R</w:t>
      </w:r>
      <w:r w:rsidR="008C6777">
        <w:t xml:space="preserve">… </w:t>
      </w:r>
      <w:r w:rsidRPr="008C6777">
        <w:t>F</w:t>
      </w:r>
      <w:r w:rsidRPr="00C870E8">
        <w:rPr>
          <w:rStyle w:val="Taille-1Caracteres"/>
        </w:rPr>
        <w:t>ORT</w:t>
      </w:r>
      <w:r w:rsidR="008C6777">
        <w:t>.</w:t>
      </w:r>
    </w:p>
    <w:p w14:paraId="0F150478" w14:textId="71BDDD52" w:rsidR="00B86016" w:rsidRPr="00B90685" w:rsidRDefault="00B86016" w:rsidP="008C6777">
      <w:pPr>
        <w:pStyle w:val="Titre2"/>
        <w:rPr>
          <w:szCs w:val="44"/>
        </w:rPr>
      </w:pPr>
      <w:bookmarkStart w:id="92" w:name="_Toc275359162"/>
      <w:bookmarkStart w:id="93" w:name="_Toc199525803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ABBESSE ET LA NOVICE</w:t>
      </w:r>
      <w:bookmarkEnd w:id="92"/>
      <w:bookmarkEnd w:id="93"/>
    </w:p>
    <w:p w14:paraId="071FFAFA" w14:textId="77777777" w:rsidR="008C6777" w:rsidRDefault="00B86016" w:rsidP="00F432CF">
      <w:pPr>
        <w:spacing w:after="480"/>
        <w:ind w:firstLine="0"/>
        <w:jc w:val="center"/>
      </w:pPr>
      <w:r w:rsidRPr="008C6777">
        <w:t xml:space="preserve">AIR de </w:t>
      </w:r>
      <w:r w:rsidRPr="008C6777">
        <w:rPr>
          <w:i/>
        </w:rPr>
        <w:t>Joconde</w:t>
      </w:r>
      <w:r w:rsidR="008C6777">
        <w:t>.</w:t>
      </w:r>
    </w:p>
    <w:p w14:paraId="266ED5FA" w14:textId="77777777" w:rsidR="008C6777" w:rsidRDefault="00B86016" w:rsidP="00F432CF">
      <w:pPr>
        <w:spacing w:before="0" w:after="0"/>
        <w:ind w:firstLine="0"/>
        <w:jc w:val="center"/>
      </w:pPr>
      <w:r w:rsidRPr="008C6777">
        <w:t>Un vendredi saint</w:t>
      </w:r>
      <w:r w:rsidR="008C6777">
        <w:t xml:space="preserve">, </w:t>
      </w:r>
      <w:r w:rsidRPr="008C6777">
        <w:t>au matin</w:t>
      </w:r>
      <w:r w:rsidR="008C6777">
        <w:t>,</w:t>
      </w:r>
    </w:p>
    <w:p w14:paraId="386321E2" w14:textId="70EBF04E" w:rsidR="00B86016" w:rsidRPr="008C6777" w:rsidRDefault="00B86016" w:rsidP="00F432CF">
      <w:pPr>
        <w:spacing w:before="0" w:after="0"/>
        <w:ind w:firstLine="0"/>
        <w:jc w:val="center"/>
      </w:pPr>
      <w:r w:rsidRPr="008C6777">
        <w:t>Une jeune novice</w:t>
      </w:r>
    </w:p>
    <w:p w14:paraId="4E17B53D" w14:textId="77777777" w:rsidR="00B86016" w:rsidRPr="008C6777" w:rsidRDefault="00B86016" w:rsidP="00F432CF">
      <w:pPr>
        <w:spacing w:before="0" w:after="0"/>
        <w:ind w:firstLine="0"/>
        <w:jc w:val="center"/>
      </w:pPr>
      <w:r w:rsidRPr="008C6777">
        <w:t>Branlait en secret son conin</w:t>
      </w:r>
    </w:p>
    <w:p w14:paraId="5ADC2862" w14:textId="77777777" w:rsidR="008C6777" w:rsidRDefault="00B86016" w:rsidP="00F432CF">
      <w:pPr>
        <w:spacing w:before="0" w:after="0"/>
        <w:ind w:firstLine="0"/>
        <w:jc w:val="center"/>
      </w:pPr>
      <w:r w:rsidRPr="008C6777">
        <w:t>Avec une saucisse</w:t>
      </w:r>
      <w:r w:rsidR="008C6777">
        <w:t> :</w:t>
      </w:r>
    </w:p>
    <w:p w14:paraId="437326BD" w14:textId="77777777" w:rsidR="008C6777" w:rsidRDefault="00B86016" w:rsidP="00F432CF">
      <w:pPr>
        <w:spacing w:before="0" w:after="0"/>
        <w:ind w:firstLine="0"/>
        <w:jc w:val="center"/>
      </w:pPr>
      <w:r w:rsidRPr="008C6777">
        <w:t>Mais</w:t>
      </w:r>
      <w:r w:rsidR="008C6777">
        <w:t xml:space="preserve">, </w:t>
      </w:r>
      <w:r w:rsidRPr="008C6777">
        <w:t>par malheur</w:t>
      </w:r>
      <w:r w:rsidR="008C6777">
        <w:t xml:space="preserve">, </w:t>
      </w:r>
      <w:r w:rsidRPr="008C6777">
        <w:t>l</w:t>
      </w:r>
      <w:r w:rsidR="008C6777">
        <w:t>’</w:t>
      </w:r>
      <w:r w:rsidRPr="008C6777">
        <w:t>abbesse entra</w:t>
      </w:r>
      <w:r w:rsidR="008C6777">
        <w:t> :</w:t>
      </w:r>
    </w:p>
    <w:p w14:paraId="6927C5C1" w14:textId="77777777" w:rsidR="008C6777" w:rsidRDefault="008C6777" w:rsidP="00F432CF">
      <w:pPr>
        <w:spacing w:before="0" w:after="0"/>
        <w:ind w:firstLine="0"/>
        <w:jc w:val="center"/>
      </w:pPr>
      <w:r>
        <w:t>« </w:t>
      </w:r>
      <w:r w:rsidR="00B86016" w:rsidRPr="008C6777">
        <w:t>Ah</w:t>
      </w:r>
      <w:r>
        <w:t xml:space="preserve"> ! </w:t>
      </w:r>
      <w:r w:rsidR="00B86016" w:rsidRPr="008C6777">
        <w:t>quel désordre extrême</w:t>
      </w:r>
      <w:r>
        <w:t> !</w:t>
      </w:r>
    </w:p>
    <w:p w14:paraId="34A23BCD" w14:textId="33A201B2" w:rsidR="00B86016" w:rsidRPr="008C6777" w:rsidRDefault="00B86016" w:rsidP="00F432CF">
      <w:pPr>
        <w:spacing w:before="0" w:after="0"/>
        <w:ind w:firstLine="0"/>
        <w:jc w:val="center"/>
      </w:pPr>
      <w:r w:rsidRPr="008C6777">
        <w:t>Un navet ne suffit-il pas</w:t>
      </w:r>
    </w:p>
    <w:p w14:paraId="750303CF" w14:textId="65A8044C" w:rsidR="008C6777" w:rsidRDefault="00B86016" w:rsidP="00F432CF">
      <w:pPr>
        <w:spacing w:before="0" w:after="0"/>
        <w:ind w:firstLine="0"/>
        <w:jc w:val="center"/>
      </w:pPr>
      <w:r w:rsidRPr="008C6777">
        <w:t>Pour un jour de carême</w:t>
      </w:r>
      <w:r w:rsidR="008C6777">
        <w:t> ? »</w:t>
      </w:r>
    </w:p>
    <w:p w14:paraId="5717EF3C" w14:textId="36CD1122" w:rsidR="00B86016" w:rsidRPr="00B90685" w:rsidRDefault="00B86016" w:rsidP="008C6777">
      <w:pPr>
        <w:pStyle w:val="Titre2"/>
        <w:rPr>
          <w:szCs w:val="44"/>
        </w:rPr>
      </w:pPr>
      <w:bookmarkStart w:id="94" w:name="_Toc275359163"/>
      <w:bookmarkStart w:id="95" w:name="_Toc199525804"/>
      <w:r w:rsidRPr="00B90685">
        <w:rPr>
          <w:szCs w:val="44"/>
        </w:rPr>
        <w:lastRenderedPageBreak/>
        <w:t>J</w:t>
      </w:r>
      <w:r w:rsidR="008C6777">
        <w:rPr>
          <w:szCs w:val="44"/>
        </w:rPr>
        <w:t>’</w:t>
      </w:r>
      <w:r w:rsidRPr="00B90685">
        <w:rPr>
          <w:szCs w:val="44"/>
        </w:rPr>
        <w:t>M</w:t>
      </w:r>
      <w:r w:rsidR="008C6777">
        <w:rPr>
          <w:szCs w:val="44"/>
        </w:rPr>
        <w:t>’</w:t>
      </w:r>
      <w:r w:rsidRPr="00B90685">
        <w:rPr>
          <w:szCs w:val="44"/>
        </w:rPr>
        <w:t>EN FOUS</w:t>
      </w:r>
      <w:r w:rsidR="008C6777">
        <w:rPr>
          <w:szCs w:val="44"/>
        </w:rPr>
        <w:t xml:space="preserve">, </w:t>
      </w:r>
      <w:r w:rsidRPr="00B90685">
        <w:rPr>
          <w:szCs w:val="44"/>
        </w:rPr>
        <w:t>JE FOUS</w:t>
      </w:r>
      <w:bookmarkEnd w:id="94"/>
      <w:bookmarkEnd w:id="95"/>
    </w:p>
    <w:p w14:paraId="18293392" w14:textId="77777777" w:rsidR="008C6777" w:rsidRDefault="00B86016" w:rsidP="00F432CF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Gâtement je m</w:t>
      </w:r>
      <w:r w:rsidR="008C6777">
        <w:rPr>
          <w:i/>
        </w:rPr>
        <w:t>’</w:t>
      </w:r>
      <w:r w:rsidRPr="008C6777">
        <w:rPr>
          <w:i/>
        </w:rPr>
        <w:t>accommode</w:t>
      </w:r>
      <w:r w:rsidR="008C6777">
        <w:t>.</w:t>
      </w:r>
    </w:p>
    <w:p w14:paraId="079FF487" w14:textId="77777777" w:rsidR="008C6777" w:rsidRDefault="00B86016" w:rsidP="00F432C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blâme ma méthode</w:t>
      </w:r>
      <w:r w:rsidR="008C6777">
        <w:t>,</w:t>
      </w:r>
    </w:p>
    <w:p w14:paraId="786DD243" w14:textId="77777777" w:rsidR="008C6777" w:rsidRDefault="00B86016" w:rsidP="00F432C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</w:t>
      </w:r>
      <w:r w:rsidR="008C6777">
        <w:t>’</w:t>
      </w:r>
      <w:r w:rsidRPr="008C6777">
        <w:t>en fous</w:t>
      </w:r>
      <w:r w:rsidR="008C6777">
        <w:t> ;</w:t>
      </w:r>
    </w:p>
    <w:p w14:paraId="2D76F34C" w14:textId="53199223" w:rsidR="008C6777" w:rsidRDefault="00B86016" w:rsidP="00F432CF">
      <w:pPr>
        <w:spacing w:before="0" w:after="0"/>
        <w:ind w:firstLine="0"/>
        <w:jc w:val="center"/>
      </w:pPr>
      <w:r w:rsidRPr="008C6777">
        <w:t>Les c</w:t>
      </w:r>
      <w:r w:rsidR="008C6777">
        <w:t>.</w:t>
      </w:r>
      <w:r w:rsidRPr="008C6777">
        <w:t>ns sont à la mode</w:t>
      </w:r>
      <w:r w:rsidR="008C6777">
        <w:t>,</w:t>
      </w:r>
    </w:p>
    <w:p w14:paraId="5AFCF603" w14:textId="77777777" w:rsidR="008C6777" w:rsidRDefault="00B86016" w:rsidP="00F432CF">
      <w:pPr>
        <w:spacing w:before="0" w:after="0"/>
        <w:ind w:firstLine="0"/>
        <w:jc w:val="center"/>
      </w:pPr>
      <w:r w:rsidRPr="008C6777">
        <w:t>Je fous</w:t>
      </w:r>
      <w:r w:rsidR="008C6777">
        <w:t>.</w:t>
      </w:r>
    </w:p>
    <w:p w14:paraId="2DFA3512" w14:textId="77777777" w:rsidR="00F432CF" w:rsidRDefault="00F432CF" w:rsidP="00F432CF">
      <w:pPr>
        <w:spacing w:before="0" w:after="0"/>
        <w:ind w:firstLine="0"/>
        <w:jc w:val="center"/>
      </w:pPr>
    </w:p>
    <w:p w14:paraId="24ECD99C" w14:textId="77777777" w:rsidR="008C6777" w:rsidRDefault="00B86016" w:rsidP="00F432CF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un cul</w:t>
      </w:r>
      <w:r w:rsidR="008C6777">
        <w:t xml:space="preserve">, </w:t>
      </w:r>
      <w:r w:rsidRPr="008C6777">
        <w:t>étroit passage</w:t>
      </w:r>
      <w:r w:rsidR="008C6777">
        <w:t>,</w:t>
      </w:r>
    </w:p>
    <w:p w14:paraId="14A17959" w14:textId="77777777" w:rsidR="008C6777" w:rsidRDefault="00B86016" w:rsidP="00F432C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</w:t>
      </w:r>
      <w:r w:rsidR="008C6777">
        <w:t>’</w:t>
      </w:r>
      <w:r w:rsidRPr="008C6777">
        <w:t>en fous</w:t>
      </w:r>
      <w:r w:rsidR="008C6777">
        <w:t> ;</w:t>
      </w:r>
    </w:p>
    <w:p w14:paraId="037E2112" w14:textId="77777777" w:rsidR="008C6777" w:rsidRDefault="00B86016" w:rsidP="00F432CF">
      <w:pPr>
        <w:spacing w:before="0" w:after="0"/>
        <w:ind w:firstLine="0"/>
        <w:jc w:val="center"/>
      </w:pPr>
      <w:r w:rsidRPr="008C6777">
        <w:t>Mais près d</w:t>
      </w:r>
      <w:r w:rsidR="008C6777">
        <w:t>’</w:t>
      </w:r>
      <w:r w:rsidRPr="008C6777">
        <w:t>un pucelage</w:t>
      </w:r>
      <w:r w:rsidR="008C6777">
        <w:t>,</w:t>
      </w:r>
    </w:p>
    <w:p w14:paraId="3390493D" w14:textId="77777777" w:rsidR="008C6777" w:rsidRDefault="00B86016" w:rsidP="00F432CF">
      <w:pPr>
        <w:spacing w:before="0" w:after="0"/>
        <w:ind w:firstLine="0"/>
        <w:jc w:val="center"/>
      </w:pPr>
      <w:r w:rsidRPr="008C6777">
        <w:t>Je fous</w:t>
      </w:r>
      <w:r w:rsidR="008C6777">
        <w:t>.</w:t>
      </w:r>
    </w:p>
    <w:p w14:paraId="1932758A" w14:textId="77777777" w:rsidR="00F432CF" w:rsidRDefault="00F432CF" w:rsidP="00F432CF">
      <w:pPr>
        <w:spacing w:before="0" w:after="0"/>
        <w:ind w:firstLine="0"/>
        <w:jc w:val="center"/>
      </w:pPr>
    </w:p>
    <w:p w14:paraId="2E540F87" w14:textId="77777777" w:rsidR="008C6777" w:rsidRDefault="00B86016" w:rsidP="00F432CF">
      <w:pPr>
        <w:spacing w:before="0" w:after="0"/>
        <w:ind w:firstLine="0"/>
        <w:jc w:val="center"/>
      </w:pPr>
      <w:r w:rsidRPr="008C6777">
        <w:t>Du sopha de Céphise</w:t>
      </w:r>
      <w:r w:rsidR="008C6777">
        <w:t>,</w:t>
      </w:r>
    </w:p>
    <w:p w14:paraId="7D692FDA" w14:textId="77777777" w:rsidR="008C6777" w:rsidRDefault="00B86016" w:rsidP="00F432C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</w:t>
      </w:r>
      <w:r w:rsidR="008C6777">
        <w:t>’</w:t>
      </w:r>
      <w:r w:rsidRPr="008C6777">
        <w:t>en fous</w:t>
      </w:r>
      <w:r w:rsidR="008C6777">
        <w:t> ;</w:t>
      </w:r>
    </w:p>
    <w:p w14:paraId="7421AA64" w14:textId="69E47BAB" w:rsidR="00B86016" w:rsidRPr="008C6777" w:rsidRDefault="00B86016" w:rsidP="00F432CF">
      <w:pPr>
        <w:spacing w:before="0" w:after="0"/>
        <w:ind w:firstLine="0"/>
        <w:jc w:val="center"/>
      </w:pPr>
      <w:r w:rsidRPr="008C6777">
        <w:t>Sur le châlit de Lise</w:t>
      </w:r>
    </w:p>
    <w:p w14:paraId="6F7B621C" w14:textId="77777777" w:rsidR="008C6777" w:rsidRDefault="00B86016" w:rsidP="00F432CF">
      <w:pPr>
        <w:spacing w:before="0" w:after="0"/>
        <w:ind w:firstLine="0"/>
        <w:jc w:val="center"/>
      </w:pPr>
      <w:r w:rsidRPr="008C6777">
        <w:t>Je fous</w:t>
      </w:r>
      <w:r w:rsidR="008C6777">
        <w:t>.</w:t>
      </w:r>
    </w:p>
    <w:p w14:paraId="3E365184" w14:textId="77777777" w:rsidR="00F432CF" w:rsidRDefault="00F432CF" w:rsidP="00F432CF">
      <w:pPr>
        <w:spacing w:before="0" w:after="0"/>
        <w:ind w:firstLine="0"/>
        <w:jc w:val="center"/>
      </w:pPr>
    </w:p>
    <w:p w14:paraId="3AC3F36A" w14:textId="77777777" w:rsidR="008C6777" w:rsidRDefault="00B86016" w:rsidP="00F432CF">
      <w:pPr>
        <w:spacing w:before="0" w:after="0"/>
        <w:ind w:firstLine="0"/>
        <w:jc w:val="center"/>
      </w:pPr>
      <w:r w:rsidRPr="008C6777">
        <w:t>De la coquette altière</w:t>
      </w:r>
      <w:r w:rsidR="008C6777">
        <w:t>,</w:t>
      </w:r>
    </w:p>
    <w:p w14:paraId="517458DE" w14:textId="77777777" w:rsidR="008C6777" w:rsidRDefault="00B86016" w:rsidP="00F432C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</w:t>
      </w:r>
      <w:r w:rsidR="008C6777">
        <w:t>’</w:t>
      </w:r>
      <w:r w:rsidRPr="008C6777">
        <w:t>en fous</w:t>
      </w:r>
      <w:r w:rsidR="008C6777">
        <w:t> ;</w:t>
      </w:r>
    </w:p>
    <w:p w14:paraId="486CA173" w14:textId="0A5DF45D" w:rsidR="00B86016" w:rsidRPr="008C6777" w:rsidRDefault="00B86016" w:rsidP="00F432CF">
      <w:pPr>
        <w:spacing w:before="0" w:after="0"/>
        <w:ind w:firstLine="0"/>
        <w:jc w:val="center"/>
      </w:pPr>
      <w:r w:rsidRPr="008C6777">
        <w:t>Lorsque sa chambrière</w:t>
      </w:r>
    </w:p>
    <w:p w14:paraId="575D2BC9" w14:textId="77777777" w:rsidR="008C6777" w:rsidRDefault="00B86016" w:rsidP="00F432CF">
      <w:pPr>
        <w:spacing w:before="0" w:after="0"/>
        <w:ind w:firstLine="0"/>
        <w:jc w:val="center"/>
      </w:pPr>
      <w:r w:rsidRPr="008C6777">
        <w:t>Je fous</w:t>
      </w:r>
      <w:r w:rsidR="008C6777">
        <w:t>.</w:t>
      </w:r>
    </w:p>
    <w:p w14:paraId="3102008A" w14:textId="77777777" w:rsidR="00F432CF" w:rsidRDefault="00F432CF" w:rsidP="00F432CF">
      <w:pPr>
        <w:spacing w:before="0" w:after="0"/>
        <w:ind w:firstLine="0"/>
        <w:jc w:val="center"/>
      </w:pPr>
    </w:p>
    <w:p w14:paraId="5074251C" w14:textId="77777777" w:rsidR="008C6777" w:rsidRDefault="00B86016" w:rsidP="00F432CF">
      <w:pPr>
        <w:spacing w:before="0" w:after="0"/>
        <w:ind w:firstLine="0"/>
        <w:jc w:val="center"/>
      </w:pPr>
      <w:r w:rsidRPr="008C6777">
        <w:t>Une fille est cruelle</w:t>
      </w:r>
      <w:r w:rsidR="008C6777">
        <w:t>,</w:t>
      </w:r>
    </w:p>
    <w:p w14:paraId="7FEFD215" w14:textId="77777777" w:rsidR="008C6777" w:rsidRDefault="00B86016" w:rsidP="00F432C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</w:t>
      </w:r>
      <w:r w:rsidR="008C6777">
        <w:t>’</w:t>
      </w:r>
      <w:r w:rsidRPr="008C6777">
        <w:t>en fous</w:t>
      </w:r>
      <w:r w:rsidR="008C6777">
        <w:t> ;</w:t>
      </w:r>
    </w:p>
    <w:p w14:paraId="04DE1021" w14:textId="77777777" w:rsidR="008C6777" w:rsidRDefault="00B86016" w:rsidP="00F432CF">
      <w:pPr>
        <w:spacing w:before="0" w:after="0"/>
        <w:ind w:firstLine="0"/>
        <w:jc w:val="center"/>
      </w:pPr>
      <w:r w:rsidRPr="008C6777">
        <w:t>Maîtrisant la rebelle</w:t>
      </w:r>
      <w:r w:rsidR="008C6777">
        <w:t>,</w:t>
      </w:r>
    </w:p>
    <w:p w14:paraId="442A3CA7" w14:textId="60FCDB2B" w:rsidR="008C6777" w:rsidRDefault="00B86016" w:rsidP="00F432CF">
      <w:pPr>
        <w:spacing w:before="0" w:after="0"/>
        <w:ind w:firstLine="0"/>
        <w:jc w:val="center"/>
      </w:pPr>
      <w:r w:rsidRPr="008C6777">
        <w:t>Je fous</w:t>
      </w:r>
      <w:r w:rsidR="00F432CF">
        <w:t>.</w:t>
      </w:r>
    </w:p>
    <w:p w14:paraId="08CCE348" w14:textId="77777777" w:rsidR="00F432CF" w:rsidRDefault="00F432CF" w:rsidP="00F432CF">
      <w:pPr>
        <w:spacing w:before="0" w:after="0"/>
        <w:ind w:firstLine="0"/>
        <w:jc w:val="center"/>
      </w:pPr>
    </w:p>
    <w:p w14:paraId="0C89C092" w14:textId="77777777" w:rsidR="008C6777" w:rsidRDefault="00B86016" w:rsidP="00F432CF">
      <w:pPr>
        <w:spacing w:before="0" w:after="0"/>
        <w:ind w:firstLine="0"/>
        <w:jc w:val="center"/>
      </w:pPr>
      <w:r w:rsidRPr="008C6777">
        <w:t>Le foutre l</w:t>
      </w:r>
      <w:r w:rsidR="008C6777">
        <w:t>’</w:t>
      </w:r>
      <w:r w:rsidRPr="008C6777">
        <w:t>intimide</w:t>
      </w:r>
      <w:r w:rsidR="008C6777">
        <w:t>,</w:t>
      </w:r>
    </w:p>
    <w:p w14:paraId="6187D508" w14:textId="77777777" w:rsidR="008C6777" w:rsidRDefault="00B86016" w:rsidP="00F432C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</w:t>
      </w:r>
      <w:r w:rsidR="008C6777">
        <w:t>’</w:t>
      </w:r>
      <w:r w:rsidRPr="008C6777">
        <w:t>en fous</w:t>
      </w:r>
      <w:r w:rsidR="008C6777">
        <w:t> ;</w:t>
      </w:r>
    </w:p>
    <w:p w14:paraId="4E6E4D7A" w14:textId="77777777" w:rsidR="008C6777" w:rsidRDefault="00B86016" w:rsidP="00F432CF">
      <w:pPr>
        <w:spacing w:before="0" w:after="0"/>
        <w:ind w:firstLine="0"/>
        <w:jc w:val="center"/>
      </w:pPr>
      <w:r w:rsidRPr="008C6777">
        <w:t>Le plaisir la décide</w:t>
      </w:r>
      <w:r w:rsidR="008C6777">
        <w:t>,</w:t>
      </w:r>
    </w:p>
    <w:p w14:paraId="0C4ED525" w14:textId="77777777" w:rsidR="008C6777" w:rsidRDefault="00B86016" w:rsidP="00F432CF">
      <w:pPr>
        <w:spacing w:before="0" w:after="0"/>
        <w:ind w:firstLine="0"/>
        <w:jc w:val="center"/>
      </w:pPr>
      <w:r w:rsidRPr="008C6777">
        <w:lastRenderedPageBreak/>
        <w:t>Je fous</w:t>
      </w:r>
      <w:r w:rsidR="008C6777">
        <w:t>.</w:t>
      </w:r>
    </w:p>
    <w:p w14:paraId="2936E7AC" w14:textId="78D8C2DC" w:rsidR="00B86016" w:rsidRPr="00B90685" w:rsidRDefault="00B86016" w:rsidP="008C6777">
      <w:pPr>
        <w:pStyle w:val="Titre2"/>
        <w:rPr>
          <w:szCs w:val="44"/>
        </w:rPr>
      </w:pPr>
      <w:bookmarkStart w:id="96" w:name="_Toc275359164"/>
      <w:bookmarkStart w:id="97" w:name="_Toc199525805"/>
      <w:r w:rsidRPr="00B90685">
        <w:rPr>
          <w:szCs w:val="44"/>
        </w:rPr>
        <w:lastRenderedPageBreak/>
        <w:t>COUPLET</w:t>
      </w:r>
      <w:bookmarkEnd w:id="96"/>
      <w:bookmarkEnd w:id="97"/>
    </w:p>
    <w:p w14:paraId="3A3AF49D" w14:textId="77777777" w:rsidR="008C6777" w:rsidRDefault="00B86016" w:rsidP="00AD6C0A">
      <w:pPr>
        <w:spacing w:after="480"/>
        <w:ind w:firstLine="0"/>
        <w:jc w:val="center"/>
      </w:pPr>
      <w:r w:rsidRPr="008C6777">
        <w:t xml:space="preserve">AIR des </w:t>
      </w:r>
      <w:r w:rsidRPr="008C6777">
        <w:rPr>
          <w:i/>
        </w:rPr>
        <w:t>Fraises</w:t>
      </w:r>
      <w:r w:rsidR="008C6777">
        <w:t>.</w:t>
      </w:r>
    </w:p>
    <w:p w14:paraId="7FFD380A" w14:textId="09A5D722" w:rsidR="00B86016" w:rsidRPr="008C6777" w:rsidRDefault="00B86016" w:rsidP="00AD6C0A">
      <w:pPr>
        <w:spacing w:before="0" w:after="0"/>
        <w:ind w:firstLine="0"/>
        <w:jc w:val="center"/>
      </w:pPr>
      <w:r w:rsidRPr="008C6777">
        <w:t>Au bordel</w:t>
      </w:r>
      <w:r w:rsidR="008C6777">
        <w:t xml:space="preserve">, </w:t>
      </w:r>
      <w:r w:rsidRPr="008C6777">
        <w:t>un vieil abbé</w:t>
      </w:r>
    </w:p>
    <w:p w14:paraId="29466936" w14:textId="77777777" w:rsidR="008C6777" w:rsidRDefault="00B86016" w:rsidP="00AD6C0A">
      <w:pPr>
        <w:spacing w:before="0" w:after="0"/>
        <w:ind w:firstLine="0"/>
        <w:jc w:val="center"/>
      </w:pPr>
      <w:r w:rsidRPr="008C6777">
        <w:t>Dit à une fillette</w:t>
      </w:r>
      <w:r w:rsidR="008C6777">
        <w:t> :</w:t>
      </w:r>
    </w:p>
    <w:p w14:paraId="4564F0AD" w14:textId="0082A96E" w:rsidR="008C6777" w:rsidRDefault="008C6777" w:rsidP="00AD6C0A">
      <w:pPr>
        <w:spacing w:before="0" w:after="0"/>
        <w:ind w:firstLine="0"/>
        <w:jc w:val="center"/>
      </w:pPr>
      <w:r>
        <w:t>— </w:t>
      </w:r>
      <w:r w:rsidR="00B86016" w:rsidRPr="008C6777">
        <w:t>Je voudrais être br</w:t>
      </w:r>
      <w:r>
        <w:t>.</w:t>
      </w:r>
      <w:r w:rsidR="00B86016" w:rsidRPr="008C6777">
        <w:t>nlé</w:t>
      </w:r>
      <w:r>
        <w:t>.</w:t>
      </w:r>
    </w:p>
    <w:p w14:paraId="7C9B2E9A" w14:textId="0D3F030E" w:rsidR="00B86016" w:rsidRPr="008C6777" w:rsidRDefault="008C6777" w:rsidP="00AD6C0A">
      <w:pPr>
        <w:spacing w:before="0" w:after="0"/>
        <w:ind w:firstLine="0"/>
        <w:jc w:val="center"/>
      </w:pPr>
      <w:r>
        <w:t>— </w:t>
      </w:r>
      <w:r w:rsidR="00B86016" w:rsidRPr="008C6777">
        <w:t>Monsieur</w:t>
      </w:r>
      <w:r>
        <w:t xml:space="preserve">, </w:t>
      </w:r>
      <w:r w:rsidR="00B86016" w:rsidRPr="008C6777">
        <w:t>votre volonté</w:t>
      </w:r>
    </w:p>
    <w:p w14:paraId="489EEBCD" w14:textId="77777777" w:rsidR="008C6777" w:rsidRDefault="00B86016" w:rsidP="00AD6C0A">
      <w:pPr>
        <w:spacing w:before="0" w:after="0"/>
        <w:ind w:firstLine="0"/>
        <w:jc w:val="center"/>
      </w:pPr>
      <w:r w:rsidRPr="008C6777">
        <w:t>Soit faite</w:t>
      </w:r>
      <w:r w:rsidR="008C6777">
        <w:t> ! (</w:t>
      </w:r>
      <w:r w:rsidRPr="008C6777">
        <w:rPr>
          <w:i/>
        </w:rPr>
        <w:t>ter</w:t>
      </w:r>
      <w:r w:rsidR="008C6777">
        <w:t>.)</w:t>
      </w:r>
    </w:p>
    <w:p w14:paraId="0B715FDD" w14:textId="4C71E65A" w:rsidR="00B86016" w:rsidRPr="00B90685" w:rsidRDefault="00B86016" w:rsidP="008C6777">
      <w:pPr>
        <w:pStyle w:val="Titre2"/>
        <w:rPr>
          <w:szCs w:val="44"/>
        </w:rPr>
      </w:pPr>
      <w:bookmarkStart w:id="98" w:name="_Toc275359165"/>
      <w:bookmarkStart w:id="99" w:name="_Toc199525806"/>
      <w:r w:rsidRPr="00B90685">
        <w:rPr>
          <w:szCs w:val="44"/>
        </w:rPr>
        <w:lastRenderedPageBreak/>
        <w:t>LA COMTESSE ET LE CALOTIN</w:t>
      </w:r>
      <w:bookmarkEnd w:id="98"/>
      <w:bookmarkEnd w:id="99"/>
      <w:r w:rsidRPr="00B90685">
        <w:rPr>
          <w:szCs w:val="44"/>
        </w:rPr>
        <w:br/>
      </w:r>
    </w:p>
    <w:p w14:paraId="177765C6" w14:textId="09A28422" w:rsidR="00B86016" w:rsidRPr="00B90685" w:rsidRDefault="00B86016" w:rsidP="00400F8D">
      <w:pPr>
        <w:spacing w:before="0" w:after="0"/>
      </w:pPr>
      <w:r w:rsidRPr="00B90685">
        <w:t>Te souviens-tu</w:t>
      </w:r>
      <w:r w:rsidR="008C6777">
        <w:t xml:space="preserve">, </w:t>
      </w:r>
      <w:r w:rsidRPr="00B90685">
        <w:t>disait une comtesse</w:t>
      </w:r>
    </w:p>
    <w:p w14:paraId="66C1AC22" w14:textId="77777777" w:rsidR="008C6777" w:rsidRDefault="00B86016" w:rsidP="00400F8D">
      <w:pPr>
        <w:spacing w:before="0" w:after="0"/>
      </w:pPr>
      <w:r w:rsidRPr="00B90685">
        <w:t>Au calotin qui la foutait jadis</w:t>
      </w:r>
      <w:r w:rsidR="008C6777">
        <w:t>,</w:t>
      </w:r>
    </w:p>
    <w:p w14:paraId="1DC123BA" w14:textId="77777777" w:rsidR="008C6777" w:rsidRDefault="00B86016" w:rsidP="00400F8D">
      <w:pPr>
        <w:spacing w:before="0" w:after="0"/>
      </w:pPr>
      <w:r w:rsidRPr="00B90685">
        <w:t>Te souviens-tu de ces beaux jours d</w:t>
      </w:r>
      <w:r w:rsidR="008C6777">
        <w:t>’</w:t>
      </w:r>
      <w:r w:rsidRPr="00B90685">
        <w:t>ivresse</w:t>
      </w:r>
      <w:r w:rsidR="008C6777">
        <w:t>,</w:t>
      </w:r>
    </w:p>
    <w:p w14:paraId="112A683D" w14:textId="77777777" w:rsidR="008C6777" w:rsidRDefault="00B86016" w:rsidP="00400F8D">
      <w:pPr>
        <w:spacing w:before="0" w:after="0"/>
      </w:pPr>
      <w:r w:rsidRPr="00B90685">
        <w:t>Où sans broncher nous allions jusqu</w:t>
      </w:r>
      <w:r w:rsidR="008C6777">
        <w:t>’</w:t>
      </w:r>
      <w:r w:rsidRPr="00B90685">
        <w:t>à dix</w:t>
      </w:r>
      <w:r w:rsidR="008C6777">
        <w:t> ?</w:t>
      </w:r>
    </w:p>
    <w:p w14:paraId="1259B326" w14:textId="77777777" w:rsidR="008C6777" w:rsidRDefault="00B86016" w:rsidP="00400F8D">
      <w:pPr>
        <w:spacing w:before="0" w:after="0"/>
      </w:pPr>
      <w:r w:rsidRPr="00B90685">
        <w:t>Fermes tous deux</w:t>
      </w:r>
      <w:r w:rsidR="008C6777">
        <w:t xml:space="preserve">, </w:t>
      </w:r>
      <w:r w:rsidRPr="00B90685">
        <w:t>tous deux pleins de courage</w:t>
      </w:r>
      <w:r w:rsidR="008C6777">
        <w:t>.</w:t>
      </w:r>
    </w:p>
    <w:p w14:paraId="58DD68E6" w14:textId="3F859AB6" w:rsidR="008C6777" w:rsidRDefault="00B86016" w:rsidP="00400F8D">
      <w:pPr>
        <w:spacing w:before="0" w:after="0"/>
      </w:pPr>
      <w:r w:rsidRPr="00B90685">
        <w:t>Nous échangions de violents coups de c</w:t>
      </w:r>
      <w:r w:rsidR="008C6777">
        <w:t>.</w:t>
      </w:r>
      <w:r w:rsidRPr="00B90685">
        <w:t>l</w:t>
      </w:r>
      <w:r w:rsidR="008C6777">
        <w:t>.</w:t>
      </w:r>
    </w:p>
    <w:p w14:paraId="55E83E3D" w14:textId="77777777" w:rsidR="008C6777" w:rsidRDefault="00B86016" w:rsidP="00400F8D">
      <w:pPr>
        <w:spacing w:before="0" w:after="0"/>
      </w:pPr>
      <w:r w:rsidRPr="00B90685">
        <w:t>Dieux</w:t>
      </w:r>
      <w:r w:rsidR="008C6777">
        <w:t xml:space="preserve"> ! </w:t>
      </w:r>
      <w:r w:rsidRPr="00B90685">
        <w:t>quels transports</w:t>
      </w:r>
      <w:r w:rsidR="008C6777">
        <w:t xml:space="preserve"> ! </w:t>
      </w:r>
      <w:r w:rsidRPr="00B90685">
        <w:t>quel amour</w:t>
      </w:r>
      <w:r w:rsidR="008C6777">
        <w:t xml:space="preserve"> ! </w:t>
      </w:r>
      <w:r w:rsidRPr="00B90685">
        <w:t>quel rage</w:t>
      </w:r>
      <w:r w:rsidR="008C6777">
        <w:t> !</w:t>
      </w:r>
    </w:p>
    <w:p w14:paraId="652C9402" w14:textId="77777777" w:rsidR="008C6777" w:rsidRDefault="00B86016" w:rsidP="00400F8D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abbé</w:t>
      </w:r>
      <w:r w:rsidR="008C6777">
        <w:t xml:space="preserve">, </w:t>
      </w:r>
      <w:r w:rsidRPr="00B90685">
        <w:t>dis-moi</w:t>
      </w:r>
      <w:r w:rsidR="008C6777">
        <w:t xml:space="preserve">, </w:t>
      </w:r>
      <w:r w:rsidRPr="00B90685">
        <w:t>t</w:t>
      </w:r>
      <w:r w:rsidR="008C6777">
        <w:t>’</w:t>
      </w:r>
      <w:r w:rsidRPr="00B90685">
        <w:t>en souviens-tu</w:t>
      </w:r>
      <w:r w:rsidR="008C6777">
        <w:t> ?</w:t>
      </w:r>
    </w:p>
    <w:p w14:paraId="522BE5BA" w14:textId="77777777" w:rsidR="000A7B9C" w:rsidRDefault="000A7B9C" w:rsidP="00400F8D">
      <w:pPr>
        <w:spacing w:before="0" w:after="0"/>
      </w:pPr>
    </w:p>
    <w:p w14:paraId="2C101D77" w14:textId="77777777" w:rsidR="008C6777" w:rsidRDefault="00B86016" w:rsidP="00400F8D">
      <w:pPr>
        <w:spacing w:before="0" w:after="0"/>
      </w:pPr>
      <w:r w:rsidRPr="00B90685">
        <w:t>Te souviens-tu qu</w:t>
      </w:r>
      <w:r w:rsidR="008C6777">
        <w:t>’</w:t>
      </w:r>
      <w:r w:rsidRPr="00B90685">
        <w:t>au bout d</w:t>
      </w:r>
      <w:r w:rsidR="008C6777">
        <w:t>’</w:t>
      </w:r>
      <w:r w:rsidRPr="00B90685">
        <w:t>une quinzaine</w:t>
      </w:r>
      <w:r w:rsidR="008C6777">
        <w:t>,</w:t>
      </w:r>
    </w:p>
    <w:p w14:paraId="20B28515" w14:textId="77777777" w:rsidR="008C6777" w:rsidRDefault="00B86016" w:rsidP="00400F8D">
      <w:pPr>
        <w:spacing w:before="0" w:after="0"/>
      </w:pPr>
      <w:r w:rsidRPr="00B90685">
        <w:t>Perdant déjà du feu qui nous charmait</w:t>
      </w:r>
      <w:r w:rsidR="008C6777">
        <w:t>,</w:t>
      </w:r>
    </w:p>
    <w:p w14:paraId="08EE9B41" w14:textId="01472065" w:rsidR="00B86016" w:rsidRPr="00B90685" w:rsidRDefault="00B86016" w:rsidP="00400F8D">
      <w:pPr>
        <w:spacing w:before="0" w:after="0"/>
      </w:pPr>
      <w:r w:rsidRPr="00B90685">
        <w:t>Ton v</w:t>
      </w:r>
      <w:r w:rsidR="008C6777">
        <w:t xml:space="preserve">.. </w:t>
      </w:r>
      <w:r w:rsidRPr="00B90685">
        <w:t>musard ne levait qu</w:t>
      </w:r>
      <w:r w:rsidR="008C6777">
        <w:t>’</w:t>
      </w:r>
      <w:r w:rsidRPr="00B90685">
        <w:t>avec peine</w:t>
      </w:r>
    </w:p>
    <w:p w14:paraId="7D026F60" w14:textId="77777777" w:rsidR="008C6777" w:rsidRDefault="00B86016" w:rsidP="00400F8D">
      <w:pPr>
        <w:spacing w:before="0" w:after="0"/>
      </w:pPr>
      <w:r w:rsidRPr="00B90685">
        <w:t>Et d</w:t>
      </w:r>
      <w:r w:rsidR="008C6777">
        <w:t>’</w:t>
      </w:r>
      <w:r w:rsidRPr="00B90685">
        <w:t>un affront parfois me menaçait</w:t>
      </w:r>
      <w:r w:rsidR="008C6777">
        <w:t> ?</w:t>
      </w:r>
    </w:p>
    <w:p w14:paraId="17C6E3E7" w14:textId="7BA8278E" w:rsidR="00B86016" w:rsidRPr="00B90685" w:rsidRDefault="00B86016" w:rsidP="00400F8D">
      <w:pPr>
        <w:spacing w:before="0" w:after="0"/>
      </w:pPr>
      <w:r w:rsidRPr="00B90685">
        <w:t>Mais le secours d</w:t>
      </w:r>
      <w:r w:rsidR="008C6777">
        <w:t>’</w:t>
      </w:r>
      <w:r w:rsidRPr="00B90685">
        <w:t>une main potelée</w:t>
      </w:r>
    </w:p>
    <w:p w14:paraId="48B36D76" w14:textId="77777777" w:rsidR="008C6777" w:rsidRDefault="00B86016" w:rsidP="00400F8D">
      <w:pPr>
        <w:spacing w:before="0" w:after="0"/>
      </w:pPr>
      <w:r w:rsidRPr="00B90685">
        <w:t>Lui rend bientôt sa première vertu</w:t>
      </w:r>
      <w:r w:rsidR="008C6777">
        <w:t> ;</w:t>
      </w:r>
    </w:p>
    <w:p w14:paraId="5C199650" w14:textId="6BC3544A" w:rsidR="008C6777" w:rsidRDefault="00B86016" w:rsidP="00400F8D">
      <w:pPr>
        <w:spacing w:before="0" w:after="0"/>
      </w:pPr>
      <w:r w:rsidRPr="00B90685">
        <w:t>Je te br</w:t>
      </w:r>
      <w:r w:rsidR="008C6777">
        <w:t>.</w:t>
      </w:r>
      <w:r w:rsidRPr="00B90685">
        <w:t>nlais pour mieux être enf</w:t>
      </w:r>
      <w:r w:rsidR="008C6777">
        <w:t>.</w:t>
      </w:r>
      <w:r w:rsidRPr="00B90685">
        <w:t>lée</w:t>
      </w:r>
      <w:r w:rsidR="008C6777">
        <w:t> :</w:t>
      </w:r>
    </w:p>
    <w:p w14:paraId="43EA2FC4" w14:textId="77777777" w:rsidR="008C6777" w:rsidRDefault="00B86016" w:rsidP="00400F8D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abbé</w:t>
      </w:r>
      <w:r w:rsidR="008C6777">
        <w:t xml:space="preserve">, </w:t>
      </w:r>
      <w:r w:rsidRPr="00B90685">
        <w:t>dis-moi</w:t>
      </w:r>
      <w:r w:rsidR="008C6777">
        <w:t xml:space="preserve">, </w:t>
      </w:r>
      <w:r w:rsidRPr="00B90685">
        <w:t>t</w:t>
      </w:r>
      <w:r w:rsidR="008C6777">
        <w:t>’</w:t>
      </w:r>
      <w:r w:rsidRPr="00B90685">
        <w:t>en souviens-tu</w:t>
      </w:r>
      <w:r w:rsidR="008C6777">
        <w:t> ?</w:t>
      </w:r>
    </w:p>
    <w:p w14:paraId="35E5C8DA" w14:textId="77777777" w:rsidR="009B0428" w:rsidRDefault="009B0428" w:rsidP="00400F8D">
      <w:pPr>
        <w:spacing w:before="0" w:after="0"/>
      </w:pPr>
    </w:p>
    <w:p w14:paraId="07C32448" w14:textId="77777777" w:rsidR="008C6777" w:rsidRDefault="00B86016" w:rsidP="00400F8D">
      <w:pPr>
        <w:spacing w:before="0" w:after="0"/>
      </w:pPr>
      <w:r w:rsidRPr="00B90685">
        <w:t>Te souviens-tu que l</w:t>
      </w:r>
      <w:r w:rsidR="008C6777">
        <w:t>’</w:t>
      </w:r>
      <w:r w:rsidRPr="00B90685">
        <w:t>ingrate nature</w:t>
      </w:r>
      <w:r w:rsidR="008C6777">
        <w:t>,</w:t>
      </w:r>
    </w:p>
    <w:p w14:paraId="763497F1" w14:textId="77777777" w:rsidR="008C6777" w:rsidRDefault="00B86016" w:rsidP="00400F8D">
      <w:pPr>
        <w:spacing w:before="0" w:after="0"/>
      </w:pPr>
      <w:r w:rsidRPr="00B90685">
        <w:t>Me refusant tous ses puissants attraits</w:t>
      </w:r>
      <w:r w:rsidR="008C6777">
        <w:t>,</w:t>
      </w:r>
    </w:p>
    <w:p w14:paraId="10688935" w14:textId="77777777" w:rsidR="008C6777" w:rsidRDefault="00B86016" w:rsidP="00400F8D">
      <w:pPr>
        <w:spacing w:before="0" w:after="0"/>
      </w:pPr>
      <w:r w:rsidRPr="00B90685">
        <w:t>Tu me priais de changer de posture</w:t>
      </w:r>
      <w:r w:rsidR="008C6777">
        <w:t> ?</w:t>
      </w:r>
    </w:p>
    <w:p w14:paraId="4A4704F0" w14:textId="77777777" w:rsidR="008C6777" w:rsidRDefault="00B86016" w:rsidP="00400F8D">
      <w:pPr>
        <w:spacing w:before="0" w:after="0"/>
      </w:pPr>
      <w:r w:rsidRPr="00B90685">
        <w:t>Novice encor</w:t>
      </w:r>
      <w:r w:rsidR="008C6777">
        <w:t xml:space="preserve">, </w:t>
      </w:r>
      <w:r w:rsidRPr="00B90685">
        <w:t>moi je m</w:t>
      </w:r>
      <w:r w:rsidR="008C6777">
        <w:t>’</w:t>
      </w:r>
      <w:r w:rsidRPr="00B90685">
        <w:t>y refusais</w:t>
      </w:r>
      <w:r w:rsidR="008C6777">
        <w:t>.</w:t>
      </w:r>
    </w:p>
    <w:p w14:paraId="786BB95B" w14:textId="77777777" w:rsidR="008C6777" w:rsidRDefault="00B86016" w:rsidP="00400F8D">
      <w:pPr>
        <w:spacing w:before="0" w:after="0"/>
      </w:pPr>
      <w:r w:rsidRPr="00B90685">
        <w:t>Pour t</w:t>
      </w:r>
      <w:r w:rsidR="008C6777">
        <w:t>’</w:t>
      </w:r>
      <w:r w:rsidRPr="00B90685">
        <w:t>obéir je me courbe en levrette</w:t>
      </w:r>
      <w:r w:rsidR="008C6777">
        <w:t>,</w:t>
      </w:r>
    </w:p>
    <w:p w14:paraId="022AFF29" w14:textId="1C23B5CD" w:rsidR="008C6777" w:rsidRDefault="00B86016" w:rsidP="00400F8D">
      <w:pPr>
        <w:spacing w:before="0" w:after="0"/>
      </w:pPr>
      <w:r w:rsidRPr="00B90685">
        <w:t>Avec deux de tes doigts tu m</w:t>
      </w:r>
      <w:r w:rsidR="008C6777">
        <w:t>’</w:t>
      </w:r>
      <w:r w:rsidRPr="00B90685">
        <w:t>écartes le c</w:t>
      </w:r>
      <w:r w:rsidR="008C6777">
        <w:t>.</w:t>
      </w:r>
      <w:r w:rsidRPr="00B90685">
        <w:t>l</w:t>
      </w:r>
      <w:r w:rsidR="008C6777">
        <w:t> :</w:t>
      </w:r>
    </w:p>
    <w:p w14:paraId="6D0EFF74" w14:textId="77777777" w:rsidR="008C6777" w:rsidRDefault="00B86016" w:rsidP="00400F8D">
      <w:pPr>
        <w:spacing w:before="0" w:after="0"/>
      </w:pPr>
      <w:r w:rsidRPr="00B90685">
        <w:t>D</w:t>
      </w:r>
      <w:r w:rsidR="008C6777">
        <w:t>’</w:t>
      </w:r>
      <w:r w:rsidRPr="00B90685">
        <w:t>avoir cédé que je fus satisfaite</w:t>
      </w:r>
      <w:r w:rsidR="008C6777">
        <w:t> !</w:t>
      </w:r>
    </w:p>
    <w:p w14:paraId="6C094F18" w14:textId="77777777" w:rsidR="008C6777" w:rsidRDefault="00B86016" w:rsidP="00400F8D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abbé</w:t>
      </w:r>
      <w:r w:rsidR="008C6777">
        <w:t xml:space="preserve">, </w:t>
      </w:r>
      <w:r w:rsidRPr="00B90685">
        <w:t>dis-moi</w:t>
      </w:r>
      <w:r w:rsidR="008C6777">
        <w:t xml:space="preserve">, </w:t>
      </w:r>
      <w:r w:rsidRPr="00B90685">
        <w:t>t</w:t>
      </w:r>
      <w:r w:rsidR="008C6777">
        <w:t>’</w:t>
      </w:r>
      <w:r w:rsidRPr="00B90685">
        <w:t>en souviens-tu</w:t>
      </w:r>
      <w:r w:rsidR="008C6777">
        <w:t> ?</w:t>
      </w:r>
    </w:p>
    <w:p w14:paraId="554A3D6F" w14:textId="77777777" w:rsidR="009B0428" w:rsidRDefault="009B0428" w:rsidP="00400F8D">
      <w:pPr>
        <w:spacing w:before="0" w:after="0"/>
      </w:pPr>
    </w:p>
    <w:p w14:paraId="059B25D6" w14:textId="77777777" w:rsidR="008C6777" w:rsidRDefault="00B86016" w:rsidP="00400F8D">
      <w:pPr>
        <w:spacing w:before="0" w:after="0"/>
      </w:pPr>
      <w:r w:rsidRPr="00B90685">
        <w:t>Te souviens-tu que posture et manière</w:t>
      </w:r>
      <w:r w:rsidR="008C6777">
        <w:t>,</w:t>
      </w:r>
    </w:p>
    <w:p w14:paraId="2C8F6A51" w14:textId="77777777" w:rsidR="008C6777" w:rsidRDefault="00B86016" w:rsidP="00400F8D">
      <w:pPr>
        <w:spacing w:before="0" w:after="0"/>
      </w:pPr>
      <w:r w:rsidRPr="00B90685">
        <w:t>En peu de temps ayant tout épuisé</w:t>
      </w:r>
      <w:r w:rsidR="008C6777">
        <w:t>,</w:t>
      </w:r>
    </w:p>
    <w:p w14:paraId="2C4404FD" w14:textId="2C073BD7" w:rsidR="00B86016" w:rsidRPr="00B90685" w:rsidRDefault="00B86016" w:rsidP="00400F8D">
      <w:pPr>
        <w:spacing w:before="0" w:after="0"/>
      </w:pPr>
      <w:r w:rsidRPr="00B90685">
        <w:lastRenderedPageBreak/>
        <w:t>À tes regards vainement mon derrière</w:t>
      </w:r>
    </w:p>
    <w:p w14:paraId="1C3089E7" w14:textId="77777777" w:rsidR="008C6777" w:rsidRDefault="00B86016" w:rsidP="00400F8D">
      <w:pPr>
        <w:spacing w:before="0" w:after="0"/>
      </w:pPr>
      <w:r w:rsidRPr="00B90685">
        <w:t>Frais et dodu demeurait exposé</w:t>
      </w:r>
      <w:r w:rsidR="008C6777">
        <w:t> ?</w:t>
      </w:r>
    </w:p>
    <w:p w14:paraId="33DFE0D5" w14:textId="77777777" w:rsidR="008C6777" w:rsidRDefault="00B86016" w:rsidP="00400F8D">
      <w:pPr>
        <w:spacing w:before="0" w:after="0"/>
      </w:pPr>
      <w:r w:rsidRPr="00B90685">
        <w:t>Lorsque ton v</w:t>
      </w:r>
      <w:r w:rsidR="008C6777">
        <w:t xml:space="preserve">… </w:t>
      </w:r>
      <w:r w:rsidRPr="00B90685">
        <w:t>trouvant un trou moins large</w:t>
      </w:r>
      <w:r w:rsidR="008C6777">
        <w:t>,</w:t>
      </w:r>
    </w:p>
    <w:p w14:paraId="41DA913C" w14:textId="5A9CD00D" w:rsidR="008C6777" w:rsidRDefault="00B86016" w:rsidP="00400F8D">
      <w:pPr>
        <w:spacing w:before="0" w:after="0"/>
      </w:pPr>
      <w:r w:rsidRPr="00B90685">
        <w:t>Soudain reb</w:t>
      </w:r>
      <w:r w:rsidR="008C6777">
        <w:t>.</w:t>
      </w:r>
      <w:r w:rsidRPr="00B90685">
        <w:t>nde et s</w:t>
      </w:r>
      <w:r w:rsidR="008C6777">
        <w:t>’</w:t>
      </w:r>
      <w:r w:rsidRPr="00B90685">
        <w:t>adresse à mon c</w:t>
      </w:r>
      <w:r w:rsidR="008C6777">
        <w:t>.</w:t>
      </w:r>
      <w:r w:rsidRPr="00B90685">
        <w:t>l</w:t>
      </w:r>
      <w:r w:rsidR="008C6777">
        <w:t> ;</w:t>
      </w:r>
    </w:p>
    <w:p w14:paraId="6DA1F5AC" w14:textId="40DDBF6B" w:rsidR="008C6777" w:rsidRDefault="00B86016" w:rsidP="00400F8D">
      <w:pPr>
        <w:spacing w:before="0" w:after="0"/>
      </w:pPr>
      <w:r w:rsidRPr="00B90685">
        <w:t>Tu me pourfends</w:t>
      </w:r>
      <w:r w:rsidR="008C6777">
        <w:t xml:space="preserve">, </w:t>
      </w:r>
      <w:r w:rsidRPr="00B90685">
        <w:t>je pleure et tu d</w:t>
      </w:r>
      <w:r w:rsidR="008C6777">
        <w:t>.</w:t>
      </w:r>
      <w:r w:rsidRPr="00B90685">
        <w:t>ch</w:t>
      </w:r>
      <w:r w:rsidR="008C6777">
        <w:t>.</w:t>
      </w:r>
      <w:r w:rsidRPr="00B90685">
        <w:t>rges</w:t>
      </w:r>
      <w:r w:rsidR="008C6777">
        <w:t> :</w:t>
      </w:r>
    </w:p>
    <w:p w14:paraId="2A04C430" w14:textId="77777777" w:rsidR="008C6777" w:rsidRDefault="00B86016" w:rsidP="00400F8D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abbé</w:t>
      </w:r>
      <w:r w:rsidR="008C6777">
        <w:t xml:space="preserve">, </w:t>
      </w:r>
      <w:r w:rsidRPr="00B90685">
        <w:t>dis-moi</w:t>
      </w:r>
      <w:r w:rsidR="008C6777">
        <w:t xml:space="preserve">, </w:t>
      </w:r>
      <w:r w:rsidRPr="00B90685">
        <w:t>t</w:t>
      </w:r>
      <w:r w:rsidR="008C6777">
        <w:t>’</w:t>
      </w:r>
      <w:r w:rsidRPr="00B90685">
        <w:t>en souviens-tu</w:t>
      </w:r>
      <w:r w:rsidR="008C6777">
        <w:t> ?</w:t>
      </w:r>
    </w:p>
    <w:p w14:paraId="6C271093" w14:textId="77777777" w:rsidR="009B0428" w:rsidRDefault="009B0428" w:rsidP="00400F8D">
      <w:pPr>
        <w:spacing w:before="0" w:after="0"/>
      </w:pPr>
    </w:p>
    <w:p w14:paraId="191850B0" w14:textId="2FF213FD" w:rsidR="00B86016" w:rsidRPr="00B90685" w:rsidRDefault="00B86016" w:rsidP="00400F8D">
      <w:pPr>
        <w:spacing w:before="0" w:after="0"/>
      </w:pPr>
      <w:r w:rsidRPr="00B90685">
        <w:t>Te souviens-tu qu</w:t>
      </w:r>
      <w:r w:rsidR="008C6777">
        <w:t>’</w:t>
      </w:r>
      <w:r w:rsidRPr="00B90685">
        <w:t>un jour à tête-bêche</w:t>
      </w:r>
      <w:r w:rsidR="00C251AD">
        <w:t>,</w:t>
      </w:r>
    </w:p>
    <w:p w14:paraId="2603C00A" w14:textId="77777777" w:rsidR="008C6777" w:rsidRDefault="00B86016" w:rsidP="00400F8D">
      <w:pPr>
        <w:spacing w:before="0" w:after="0"/>
      </w:pPr>
      <w:r w:rsidRPr="00B90685">
        <w:t>D</w:t>
      </w:r>
      <w:r w:rsidR="008C6777">
        <w:t>’</w:t>
      </w:r>
      <w:r w:rsidRPr="00B90685">
        <w:t>abord rétive à ton brûlant désir</w:t>
      </w:r>
      <w:r w:rsidR="008C6777">
        <w:t>,</w:t>
      </w:r>
    </w:p>
    <w:p w14:paraId="6D6E11F0" w14:textId="77777777" w:rsidR="008C6777" w:rsidRDefault="00B86016" w:rsidP="00400F8D">
      <w:pPr>
        <w:spacing w:before="0" w:after="0"/>
      </w:pPr>
      <w:r w:rsidRPr="00B90685">
        <w:t>Mais par degrés docile et moins revêche</w:t>
      </w:r>
      <w:r w:rsidR="008C6777">
        <w:t>,</w:t>
      </w:r>
    </w:p>
    <w:p w14:paraId="1BF5742F" w14:textId="3C575227" w:rsidR="008C6777" w:rsidRDefault="00B86016" w:rsidP="00400F8D">
      <w:pPr>
        <w:spacing w:before="0" w:after="0"/>
      </w:pPr>
      <w:r w:rsidRPr="00B90685">
        <w:t>En te s</w:t>
      </w:r>
      <w:r w:rsidR="008C6777">
        <w:t>..</w:t>
      </w:r>
      <w:r w:rsidRPr="00B90685">
        <w:t>ant j</w:t>
      </w:r>
      <w:r w:rsidR="008C6777">
        <w:t>’</w:t>
      </w:r>
      <w:r w:rsidRPr="00B90685">
        <w:t>éprouvais du plaisir</w:t>
      </w:r>
      <w:r w:rsidR="008C6777">
        <w:t> ?</w:t>
      </w:r>
    </w:p>
    <w:p w14:paraId="17119F0F" w14:textId="77777777" w:rsidR="008C6777" w:rsidRDefault="00B86016" w:rsidP="00400F8D">
      <w:pPr>
        <w:spacing w:before="0" w:after="0"/>
      </w:pPr>
      <w:r w:rsidRPr="00B90685">
        <w:t>Te souviens-tu qu</w:t>
      </w:r>
      <w:r w:rsidR="008C6777">
        <w:t>’</w:t>
      </w:r>
      <w:r w:rsidRPr="00B90685">
        <w:t>enfin mieux avisée</w:t>
      </w:r>
      <w:r w:rsidR="008C6777">
        <w:t>,</w:t>
      </w:r>
    </w:p>
    <w:p w14:paraId="6A9A560C" w14:textId="3C7454E0" w:rsidR="008C6777" w:rsidRDefault="00B86016" w:rsidP="00400F8D">
      <w:pPr>
        <w:spacing w:before="0" w:after="0"/>
      </w:pPr>
      <w:r w:rsidRPr="00B90685">
        <w:t>Lass</w:t>
      </w:r>
      <w:r w:rsidR="008C6777">
        <w:t>’</w:t>
      </w:r>
      <w:r w:rsidRPr="00B90685">
        <w:t xml:space="preserve"> de ton v</w:t>
      </w:r>
      <w:r w:rsidR="008C6777">
        <w:t xml:space="preserve">…, </w:t>
      </w:r>
      <w:r w:rsidRPr="00B90685">
        <w:t>br</w:t>
      </w:r>
      <w:r w:rsidR="008C6777">
        <w:t>.</w:t>
      </w:r>
      <w:r w:rsidRPr="00B90685">
        <w:t>nlé</w:t>
      </w:r>
      <w:r w:rsidR="008C6777">
        <w:t xml:space="preserve">, </w:t>
      </w:r>
      <w:r w:rsidRPr="00B90685">
        <w:t>s</w:t>
      </w:r>
      <w:r w:rsidR="008C6777">
        <w:t>.</w:t>
      </w:r>
      <w:r w:rsidRPr="00B90685">
        <w:t>cé</w:t>
      </w:r>
      <w:r w:rsidR="008C6777">
        <w:t xml:space="preserve">, </w:t>
      </w:r>
      <w:r w:rsidRPr="00B90685">
        <w:t>mordu</w:t>
      </w:r>
      <w:r w:rsidR="008C6777">
        <w:t>,</w:t>
      </w:r>
    </w:p>
    <w:p w14:paraId="6F5F3487" w14:textId="77777777" w:rsidR="008C6777" w:rsidRDefault="00B86016" w:rsidP="00400F8D">
      <w:pPr>
        <w:spacing w:before="0" w:after="0"/>
      </w:pPr>
      <w:r w:rsidRPr="00B90685">
        <w:t>Ma bouche avide aspirait la rosée</w:t>
      </w:r>
      <w:r w:rsidR="008C6777">
        <w:t> :</w:t>
      </w:r>
    </w:p>
    <w:p w14:paraId="68A78CBE" w14:textId="77777777" w:rsidR="008C6777" w:rsidRDefault="00B86016" w:rsidP="00400F8D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abbé</w:t>
      </w:r>
      <w:r w:rsidR="008C6777">
        <w:t xml:space="preserve">, </w:t>
      </w:r>
      <w:r w:rsidRPr="00B90685">
        <w:t>dis-moi</w:t>
      </w:r>
      <w:r w:rsidR="008C6777">
        <w:t xml:space="preserve">, </w:t>
      </w:r>
      <w:r w:rsidRPr="00B90685">
        <w:t>t</w:t>
      </w:r>
      <w:r w:rsidR="008C6777">
        <w:t>’</w:t>
      </w:r>
      <w:r w:rsidRPr="00B90685">
        <w:t>en souviens-tu</w:t>
      </w:r>
      <w:r w:rsidR="008C6777">
        <w:t> ?</w:t>
      </w:r>
    </w:p>
    <w:p w14:paraId="633C09B1" w14:textId="77777777" w:rsidR="009B0428" w:rsidRDefault="009B0428" w:rsidP="00400F8D">
      <w:pPr>
        <w:spacing w:before="0" w:after="0"/>
      </w:pPr>
    </w:p>
    <w:p w14:paraId="705C2264" w14:textId="77777777" w:rsidR="008C6777" w:rsidRDefault="008C6777" w:rsidP="00400F8D">
      <w:pPr>
        <w:spacing w:before="0" w:after="0"/>
      </w:pPr>
      <w:r>
        <w:t>— </w:t>
      </w:r>
      <w:r w:rsidR="00B86016" w:rsidRPr="00B90685">
        <w:t>Est-ce un défi</w:t>
      </w:r>
      <w:r>
        <w:t xml:space="preserve">, </w:t>
      </w:r>
      <w:r w:rsidR="00B86016" w:rsidRPr="00B90685">
        <w:t>ma chère</w:t>
      </w:r>
      <w:r>
        <w:t xml:space="preserve">, </w:t>
      </w:r>
      <w:r w:rsidR="00B86016" w:rsidRPr="00B90685">
        <w:t>est-ce un reproche</w:t>
      </w:r>
      <w:r>
        <w:t> ?</w:t>
      </w:r>
    </w:p>
    <w:p w14:paraId="33F9D5A0" w14:textId="77777777" w:rsidR="008C6777" w:rsidRDefault="00B86016" w:rsidP="00400F8D">
      <w:pPr>
        <w:spacing w:before="0" w:after="0"/>
      </w:pPr>
      <w:r w:rsidRPr="00B90685">
        <w:t>Moi t</w:t>
      </w:r>
      <w:r w:rsidR="008C6777">
        <w:t>’</w:t>
      </w:r>
      <w:r w:rsidRPr="00B90685">
        <w:t>oublier</w:t>
      </w:r>
      <w:r w:rsidR="008C6777">
        <w:t xml:space="preserve"> ! </w:t>
      </w:r>
      <w:r w:rsidRPr="00B90685">
        <w:t>Ah</w:t>
      </w:r>
      <w:r w:rsidR="008C6777">
        <w:t xml:space="preserve"> ! </w:t>
      </w:r>
      <w:r w:rsidRPr="00B90685">
        <w:t>tu ne le crois pas</w:t>
      </w:r>
      <w:r w:rsidR="008C6777">
        <w:t> ;</w:t>
      </w:r>
    </w:p>
    <w:p w14:paraId="04070CDD" w14:textId="6267B716" w:rsidR="00B86016" w:rsidRPr="00B90685" w:rsidRDefault="00B86016" w:rsidP="00400F8D">
      <w:pPr>
        <w:spacing w:before="0" w:after="0"/>
      </w:pPr>
      <w:r w:rsidRPr="00B90685">
        <w:t>Tu rajeunis et déjà je b</w:t>
      </w:r>
      <w:r w:rsidR="008C6777">
        <w:t>.</w:t>
      </w:r>
      <w:r w:rsidRPr="00B90685">
        <w:t>nd</w:t>
      </w:r>
      <w:r w:rsidR="008C6777">
        <w:t>.</w:t>
      </w:r>
      <w:r w:rsidRPr="00B90685">
        <w:t>che</w:t>
      </w:r>
    </w:p>
    <w:p w14:paraId="18373CF8" w14:textId="77777777" w:rsidR="008C6777" w:rsidRDefault="00B86016" w:rsidP="00400F8D">
      <w:pPr>
        <w:spacing w:before="0" w:after="0"/>
      </w:pPr>
      <w:r w:rsidRPr="00B90685">
        <w:t>Au souvenir de tes anciens appas</w:t>
      </w:r>
      <w:r w:rsidR="008C6777">
        <w:t> ;</w:t>
      </w:r>
    </w:p>
    <w:p w14:paraId="74C314A9" w14:textId="77777777" w:rsidR="008C6777" w:rsidRDefault="00B86016" w:rsidP="00400F8D">
      <w:pPr>
        <w:spacing w:before="0" w:after="0"/>
      </w:pPr>
      <w:r w:rsidRPr="00B90685">
        <w:t>Respectant peu et soutane et calotte</w:t>
      </w:r>
      <w:r w:rsidR="008C6777">
        <w:t>,</w:t>
      </w:r>
    </w:p>
    <w:p w14:paraId="469B8267" w14:textId="77777777" w:rsidR="008C6777" w:rsidRDefault="00B86016" w:rsidP="00400F8D">
      <w:pPr>
        <w:spacing w:before="0" w:after="0"/>
      </w:pPr>
      <w:r w:rsidRPr="00B90685">
        <w:t>Dans mon ardeur pour toi j</w:t>
      </w:r>
      <w:r w:rsidR="008C6777">
        <w:t>’</w:t>
      </w:r>
      <w:r w:rsidRPr="00B90685">
        <w:t>ai tout foutu</w:t>
      </w:r>
      <w:r w:rsidR="008C6777">
        <w:t> ;</w:t>
      </w:r>
    </w:p>
    <w:p w14:paraId="62E1DCAF" w14:textId="77777777" w:rsidR="008C6777" w:rsidRDefault="00B86016" w:rsidP="00400F8D">
      <w:pPr>
        <w:spacing w:before="0" w:after="0"/>
      </w:pPr>
      <w:r w:rsidRPr="00B90685">
        <w:t>Mais ce visag</w:t>
      </w:r>
      <w:r w:rsidR="008C6777">
        <w:t xml:space="preserve">’, </w:t>
      </w:r>
      <w:r w:rsidRPr="00B90685">
        <w:t>ces tétons</w:t>
      </w:r>
      <w:r w:rsidR="008C6777">
        <w:t xml:space="preserve">, </w:t>
      </w:r>
      <w:r w:rsidRPr="00B90685">
        <w:t>cette motte</w:t>
      </w:r>
      <w:r w:rsidR="008C6777">
        <w:t>,</w:t>
      </w:r>
    </w:p>
    <w:p w14:paraId="4DA882BF" w14:textId="77777777" w:rsidR="008C6777" w:rsidRDefault="00B86016" w:rsidP="00400F8D">
      <w:pPr>
        <w:spacing w:before="0" w:after="0"/>
      </w:pPr>
      <w:r w:rsidRPr="00B90685">
        <w:t>Dis-moi</w:t>
      </w:r>
      <w:r w:rsidR="008C6777">
        <w:t xml:space="preserve">, </w:t>
      </w:r>
      <w:r w:rsidRPr="00B90685">
        <w:t>comtess</w:t>
      </w:r>
      <w:r w:rsidR="008C6777">
        <w:t xml:space="preserve">’, </w:t>
      </w:r>
      <w:r w:rsidRPr="00B90685">
        <w:t>que sont-ils devenus</w:t>
      </w:r>
      <w:r w:rsidR="008C6777">
        <w:t> ?</w:t>
      </w:r>
    </w:p>
    <w:p w14:paraId="007B88B6" w14:textId="77777777" w:rsidR="008C6777" w:rsidRDefault="00B86016" w:rsidP="008C6777">
      <w:pPr>
        <w:jc w:val="right"/>
      </w:pPr>
      <w:r w:rsidRPr="008C6777">
        <w:rPr>
          <w:i/>
        </w:rPr>
        <w:t>Anonyme</w:t>
      </w:r>
      <w:r w:rsidR="008C6777">
        <w:t>.</w:t>
      </w:r>
    </w:p>
    <w:p w14:paraId="04F9DBE7" w14:textId="3FE79F55" w:rsidR="00B86016" w:rsidRPr="00B90685" w:rsidRDefault="00B86016" w:rsidP="008C6777">
      <w:pPr>
        <w:pStyle w:val="Titre2"/>
        <w:rPr>
          <w:szCs w:val="44"/>
        </w:rPr>
      </w:pPr>
      <w:bookmarkStart w:id="100" w:name="_Toc275359166"/>
      <w:bookmarkStart w:id="101" w:name="_Toc199525807"/>
      <w:r w:rsidRPr="00B90685">
        <w:rPr>
          <w:szCs w:val="44"/>
        </w:rPr>
        <w:lastRenderedPageBreak/>
        <w:t>LE MEUNIER DE CORBEIL</w:t>
      </w:r>
      <w:bookmarkEnd w:id="100"/>
      <w:bookmarkEnd w:id="101"/>
    </w:p>
    <w:p w14:paraId="674D23E5" w14:textId="77777777" w:rsidR="008C6777" w:rsidRDefault="00B86016" w:rsidP="009B0428">
      <w:pPr>
        <w:spacing w:after="480"/>
        <w:ind w:firstLine="0"/>
        <w:jc w:val="center"/>
      </w:pPr>
      <w:r w:rsidRPr="008C6777">
        <w:rPr>
          <w:i/>
        </w:rPr>
        <w:t>Ronde</w:t>
      </w:r>
      <w:r w:rsidR="008C6777">
        <w:t>.</w:t>
      </w:r>
    </w:p>
    <w:p w14:paraId="2C07A462" w14:textId="77777777" w:rsidR="008C6777" w:rsidRDefault="00B86016" w:rsidP="009B0428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J</w:t>
      </w:r>
      <w:r w:rsidR="008C6777">
        <w:rPr>
          <w:i/>
        </w:rPr>
        <w:t>’</w:t>
      </w:r>
      <w:r w:rsidRPr="008C6777">
        <w:rPr>
          <w:i/>
        </w:rPr>
        <w:t>ai vu la Meunière</w:t>
      </w:r>
      <w:r w:rsidR="008C6777">
        <w:t>.</w:t>
      </w:r>
    </w:p>
    <w:p w14:paraId="76ABD432" w14:textId="156703C0" w:rsidR="00B86016" w:rsidRPr="008C6777" w:rsidRDefault="00B86016" w:rsidP="009B0428">
      <w:pPr>
        <w:spacing w:before="0" w:after="0"/>
        <w:ind w:firstLine="0"/>
        <w:jc w:val="center"/>
      </w:pPr>
      <w:r w:rsidRPr="008C6777">
        <w:t>Lucas le mettait par devant</w:t>
      </w:r>
    </w:p>
    <w:p w14:paraId="1A82E101" w14:textId="77777777" w:rsidR="008C6777" w:rsidRDefault="00B86016" w:rsidP="009B0428">
      <w:pPr>
        <w:spacing w:before="0" w:after="0"/>
        <w:ind w:firstLine="0"/>
        <w:jc w:val="center"/>
      </w:pPr>
      <w:r w:rsidRPr="008C6777">
        <w:t>À sa chambrière</w:t>
      </w:r>
      <w:r w:rsidR="008C6777">
        <w:t> :</w:t>
      </w:r>
    </w:p>
    <w:p w14:paraId="2E697C05" w14:textId="3C3A0FF4" w:rsidR="00B86016" w:rsidRPr="008C6777" w:rsidRDefault="00B86016" w:rsidP="009B0428">
      <w:pPr>
        <w:spacing w:before="0" w:after="0"/>
        <w:ind w:firstLine="0"/>
        <w:jc w:val="center"/>
      </w:pPr>
      <w:r w:rsidRPr="008C6777">
        <w:t>Comme il entrait</w:t>
      </w:r>
      <w:r w:rsidR="008C6777">
        <w:t xml:space="preserve">, </w:t>
      </w:r>
      <w:r w:rsidRPr="008C6777">
        <w:t>voilà qu</w:t>
      </w:r>
      <w:r w:rsidR="008C6777">
        <w:t>’</w:t>
      </w:r>
      <w:r w:rsidRPr="008C6777">
        <w:t>un vent</w:t>
      </w:r>
    </w:p>
    <w:p w14:paraId="28CAB250" w14:textId="77777777" w:rsidR="008C6777" w:rsidRDefault="00B86016" w:rsidP="009B0428">
      <w:pPr>
        <w:spacing w:before="0" w:after="0"/>
        <w:ind w:firstLine="0"/>
        <w:jc w:val="center"/>
      </w:pPr>
      <w:r w:rsidRPr="008C6777">
        <w:t>Sortit par derrière</w:t>
      </w:r>
      <w:r w:rsidR="008C6777">
        <w:t>.</w:t>
      </w:r>
    </w:p>
    <w:p w14:paraId="6C435375" w14:textId="77777777" w:rsidR="006F6C7F" w:rsidRDefault="006F6C7F" w:rsidP="009B0428">
      <w:pPr>
        <w:spacing w:before="0" w:after="0"/>
        <w:ind w:firstLine="0"/>
        <w:jc w:val="center"/>
      </w:pPr>
    </w:p>
    <w:p w14:paraId="18AF2776" w14:textId="6DE597F4" w:rsidR="008C6777" w:rsidRDefault="008C6777" w:rsidP="009B0428">
      <w:pPr>
        <w:spacing w:before="0" w:after="0"/>
        <w:ind w:firstLine="0"/>
        <w:jc w:val="center"/>
      </w:pPr>
      <w:r>
        <w:t>— </w:t>
      </w:r>
      <w:r w:rsidR="00B86016" w:rsidRPr="008C6777">
        <w:t>Ah</w:t>
      </w:r>
      <w:r>
        <w:t xml:space="preserve"> ! </w:t>
      </w:r>
      <w:r w:rsidR="00B86016" w:rsidRPr="008C6777">
        <w:t>dit Lucas en déc</w:t>
      </w:r>
      <w:r>
        <w:t>.</w:t>
      </w:r>
      <w:r w:rsidR="00B86016" w:rsidRPr="008C6777">
        <w:t>nnant</w:t>
      </w:r>
      <w:r>
        <w:t>,</w:t>
      </w:r>
    </w:p>
    <w:p w14:paraId="32CCEF1B" w14:textId="03276089" w:rsidR="00B86016" w:rsidRPr="008C6777" w:rsidRDefault="00B86016" w:rsidP="009B0428">
      <w:pPr>
        <w:spacing w:before="0" w:after="0"/>
        <w:ind w:firstLine="0"/>
        <w:jc w:val="center"/>
      </w:pPr>
      <w:r w:rsidRPr="008C6777">
        <w:t>Que ne puis-je en ce moment</w:t>
      </w:r>
    </w:p>
    <w:p w14:paraId="7AFDBA4B" w14:textId="77777777" w:rsidR="00B86016" w:rsidRPr="008C6777" w:rsidRDefault="00B86016" w:rsidP="009B0428">
      <w:pPr>
        <w:spacing w:before="0" w:after="0"/>
        <w:ind w:firstLine="0"/>
        <w:jc w:val="center"/>
      </w:pPr>
      <w:r w:rsidRPr="008C6777">
        <w:t>Boucher le derrière</w:t>
      </w:r>
    </w:p>
    <w:p w14:paraId="4444F785" w14:textId="77777777" w:rsidR="008C6777" w:rsidRDefault="00B86016" w:rsidP="009B0428">
      <w:pPr>
        <w:spacing w:before="0" w:after="0"/>
        <w:ind w:firstLine="0"/>
        <w:jc w:val="center"/>
      </w:pPr>
      <w:r w:rsidRPr="008C6777">
        <w:t>Comme le devant</w:t>
      </w:r>
      <w:r w:rsidR="008C6777">
        <w:t> !</w:t>
      </w:r>
    </w:p>
    <w:p w14:paraId="45C3C377" w14:textId="77777777" w:rsidR="006F6C7F" w:rsidRDefault="006F6C7F" w:rsidP="009B0428">
      <w:pPr>
        <w:spacing w:before="0" w:after="0"/>
        <w:ind w:firstLine="0"/>
        <w:jc w:val="center"/>
      </w:pPr>
    </w:p>
    <w:p w14:paraId="36C46B61" w14:textId="12899C7C" w:rsidR="00B86016" w:rsidRPr="008C6777" w:rsidRDefault="00B86016" w:rsidP="009B0428">
      <w:pPr>
        <w:spacing w:before="0" w:after="0"/>
        <w:ind w:firstLine="0"/>
        <w:jc w:val="center"/>
      </w:pPr>
      <w:r w:rsidRPr="008C6777">
        <w:t>La chambrière</w:t>
      </w:r>
      <w:r w:rsidR="008C6777">
        <w:t xml:space="preserve">, </w:t>
      </w:r>
      <w:r w:rsidRPr="008C6777">
        <w:t>apercevant</w:t>
      </w:r>
    </w:p>
    <w:p w14:paraId="217A03B7" w14:textId="77777777" w:rsidR="008C6777" w:rsidRDefault="00B86016" w:rsidP="009B0428">
      <w:pPr>
        <w:spacing w:before="0" w:after="0"/>
        <w:ind w:firstLine="0"/>
        <w:jc w:val="center"/>
      </w:pPr>
      <w:r w:rsidRPr="008C6777">
        <w:t>Sa brette encore fière</w:t>
      </w:r>
      <w:r w:rsidR="008C6777">
        <w:t>,</w:t>
      </w:r>
    </w:p>
    <w:p w14:paraId="07E380DC" w14:textId="0A9D1EC7" w:rsidR="008C6777" w:rsidRDefault="00B86016" w:rsidP="009B0428">
      <w:pPr>
        <w:spacing w:before="0" w:after="0"/>
        <w:ind w:firstLine="0"/>
        <w:jc w:val="center"/>
      </w:pPr>
      <w:r w:rsidRPr="008C6777">
        <w:t>Lui dit</w:t>
      </w:r>
      <w:r w:rsidR="008C6777">
        <w:t xml:space="preserve"> : </w:t>
      </w:r>
      <w:r w:rsidR="00CC5E1A">
        <w:t>—</w:t>
      </w:r>
      <w:r w:rsidR="008C6777">
        <w:t xml:space="preserve"> </w:t>
      </w:r>
      <w:r w:rsidRPr="008C6777">
        <w:t>Puisque tu crains le vent</w:t>
      </w:r>
      <w:r w:rsidR="008C6777">
        <w:t>,</w:t>
      </w:r>
    </w:p>
    <w:p w14:paraId="6A17CF82" w14:textId="77777777" w:rsidR="008C6777" w:rsidRDefault="00B86016" w:rsidP="009B0428">
      <w:pPr>
        <w:spacing w:before="0" w:after="0"/>
        <w:ind w:firstLine="0"/>
        <w:jc w:val="center"/>
      </w:pPr>
      <w:r w:rsidRPr="008C6777">
        <w:t>Fous-moi par derrière</w:t>
      </w:r>
      <w:r w:rsidR="008C6777">
        <w:t>.</w:t>
      </w:r>
    </w:p>
    <w:p w14:paraId="1FB540B4" w14:textId="3DD33151" w:rsidR="00B86016" w:rsidRPr="008C6777" w:rsidRDefault="00B86016" w:rsidP="009B0428">
      <w:pPr>
        <w:spacing w:before="0" w:after="0"/>
        <w:ind w:firstLine="0"/>
        <w:jc w:val="center"/>
      </w:pPr>
      <w:r w:rsidRPr="008C6777">
        <w:t>Il le fit</w:t>
      </w:r>
      <w:r w:rsidR="008C6777">
        <w:t xml:space="preserve">, </w:t>
      </w:r>
      <w:r w:rsidRPr="008C6777">
        <w:t>mais le mouvement</w:t>
      </w:r>
    </w:p>
    <w:p w14:paraId="077FF749" w14:textId="77777777" w:rsidR="00B86016" w:rsidRPr="008C6777" w:rsidRDefault="00B86016" w:rsidP="009B0428">
      <w:pPr>
        <w:spacing w:before="0" w:after="0"/>
        <w:ind w:firstLine="0"/>
        <w:jc w:val="center"/>
      </w:pPr>
      <w:r w:rsidRPr="008C6777">
        <w:t>Fit sortir après un moment</w:t>
      </w:r>
    </w:p>
    <w:p w14:paraId="16D3849D" w14:textId="77777777" w:rsidR="008C6777" w:rsidRDefault="00B86016" w:rsidP="009B0428">
      <w:pPr>
        <w:spacing w:before="0" w:after="0"/>
        <w:ind w:firstLine="0"/>
        <w:jc w:val="center"/>
      </w:pPr>
      <w:r w:rsidRPr="008C6777">
        <w:t>Du vent par derrière</w:t>
      </w:r>
      <w:r w:rsidR="008C6777">
        <w:t>,</w:t>
      </w:r>
    </w:p>
    <w:p w14:paraId="6A9CB00A" w14:textId="77777777" w:rsidR="008C6777" w:rsidRDefault="00B86016" w:rsidP="009B0428">
      <w:pPr>
        <w:spacing w:before="0" w:after="0"/>
        <w:ind w:firstLine="0"/>
        <w:jc w:val="center"/>
      </w:pPr>
      <w:r w:rsidRPr="008C6777">
        <w:t>De l</w:t>
      </w:r>
      <w:r w:rsidR="008C6777">
        <w:t>’</w:t>
      </w:r>
      <w:r w:rsidRPr="008C6777">
        <w:t>eau par devant</w:t>
      </w:r>
      <w:r w:rsidR="008C6777">
        <w:t> !</w:t>
      </w:r>
    </w:p>
    <w:p w14:paraId="4B5EEECB" w14:textId="77777777" w:rsidR="006F6C7F" w:rsidRDefault="006F6C7F" w:rsidP="009B0428">
      <w:pPr>
        <w:spacing w:before="0" w:after="0"/>
        <w:ind w:firstLine="0"/>
        <w:jc w:val="center"/>
      </w:pPr>
    </w:p>
    <w:p w14:paraId="497D93B3" w14:textId="77777777" w:rsidR="008C6777" w:rsidRDefault="008C6777" w:rsidP="009B0428">
      <w:pPr>
        <w:spacing w:before="0" w:after="0"/>
        <w:ind w:firstLine="0"/>
        <w:jc w:val="center"/>
      </w:pPr>
      <w:r>
        <w:t>— </w:t>
      </w:r>
      <w:r w:rsidR="00B86016" w:rsidRPr="008C6777">
        <w:t>Comment faire</w:t>
      </w:r>
      <w:r>
        <w:t xml:space="preserve"> ? </w:t>
      </w:r>
      <w:r w:rsidR="00B86016" w:rsidRPr="008C6777">
        <w:t>dit le manant</w:t>
      </w:r>
      <w:r>
        <w:t>.</w:t>
      </w:r>
    </w:p>
    <w:p w14:paraId="70B52F09" w14:textId="77777777" w:rsidR="008C6777" w:rsidRDefault="008C6777" w:rsidP="009B0428">
      <w:pPr>
        <w:spacing w:before="0" w:after="0"/>
        <w:ind w:firstLine="0"/>
        <w:jc w:val="center"/>
      </w:pPr>
      <w:r>
        <w:t>— </w:t>
      </w:r>
      <w:r w:rsidR="00B86016" w:rsidRPr="008C6777">
        <w:t>Tiens</w:t>
      </w:r>
      <w:r>
        <w:t xml:space="preserve">, </w:t>
      </w:r>
      <w:r w:rsidR="00B86016" w:rsidRPr="008C6777">
        <w:t>dit la commère</w:t>
      </w:r>
      <w:r>
        <w:t>,</w:t>
      </w:r>
    </w:p>
    <w:p w14:paraId="235FDF66" w14:textId="71980999" w:rsidR="00B86016" w:rsidRPr="008C6777" w:rsidRDefault="00B86016" w:rsidP="009B0428">
      <w:pPr>
        <w:spacing w:before="0" w:after="0"/>
        <w:ind w:firstLine="0"/>
        <w:jc w:val="center"/>
      </w:pPr>
      <w:r w:rsidRPr="008C6777">
        <w:t>Je crois découvrir maintenant</w:t>
      </w:r>
    </w:p>
    <w:p w14:paraId="61D1031A" w14:textId="77777777" w:rsidR="008C6777" w:rsidRDefault="00B86016" w:rsidP="009B0428">
      <w:pPr>
        <w:spacing w:before="0" w:after="0"/>
        <w:ind w:firstLine="0"/>
        <w:jc w:val="center"/>
      </w:pPr>
      <w:r w:rsidRPr="008C6777">
        <w:t>La bonne manière</w:t>
      </w:r>
      <w:r w:rsidR="008C6777">
        <w:t> :</w:t>
      </w:r>
    </w:p>
    <w:p w14:paraId="477D2D4F" w14:textId="77777777" w:rsidR="008C6777" w:rsidRDefault="00B86016" w:rsidP="009B0428">
      <w:pPr>
        <w:spacing w:before="0" w:after="0"/>
        <w:ind w:firstLine="0"/>
        <w:jc w:val="center"/>
      </w:pPr>
      <w:r w:rsidRPr="008C6777">
        <w:t>Si tu crains la pluie et le vent</w:t>
      </w:r>
      <w:r w:rsidR="008C6777">
        <w:t>,</w:t>
      </w:r>
    </w:p>
    <w:p w14:paraId="069AD329" w14:textId="2A70E13A" w:rsidR="00B86016" w:rsidRPr="008C6777" w:rsidRDefault="00B86016" w:rsidP="009B0428">
      <w:pPr>
        <w:spacing w:before="0" w:after="0"/>
        <w:ind w:firstLine="0"/>
        <w:jc w:val="center"/>
      </w:pPr>
      <w:r w:rsidRPr="008C6777">
        <w:t>Il faut mettre dorénavant</w:t>
      </w:r>
    </w:p>
    <w:p w14:paraId="3D7B30A1" w14:textId="77777777" w:rsidR="008C6777" w:rsidRDefault="00B86016" w:rsidP="009B0428">
      <w:pPr>
        <w:spacing w:before="0" w:after="0"/>
        <w:ind w:firstLine="0"/>
        <w:jc w:val="center"/>
      </w:pPr>
      <w:r w:rsidRPr="008C6777">
        <w:t>Ton nez par derrière</w:t>
      </w:r>
      <w:r w:rsidR="008C6777">
        <w:t>,</w:t>
      </w:r>
    </w:p>
    <w:p w14:paraId="7E201AEC" w14:textId="77777777" w:rsidR="008C6777" w:rsidRDefault="00B86016" w:rsidP="009B0428">
      <w:pPr>
        <w:spacing w:before="0" w:after="0"/>
        <w:ind w:firstLine="0"/>
        <w:jc w:val="center"/>
      </w:pPr>
      <w:r w:rsidRPr="008C6777">
        <w:lastRenderedPageBreak/>
        <w:t>Et ton v</w:t>
      </w:r>
      <w:r w:rsidR="008C6777">
        <w:t xml:space="preserve">.. </w:t>
      </w:r>
      <w:r w:rsidRPr="008C6777">
        <w:t>par devant</w:t>
      </w:r>
      <w:r w:rsidR="008C6777">
        <w:t>.</w:t>
      </w:r>
    </w:p>
    <w:p w14:paraId="4BC2E73E" w14:textId="1873C6D1" w:rsidR="008C6777" w:rsidRDefault="00B86016" w:rsidP="008C6777">
      <w:pPr>
        <w:jc w:val="right"/>
      </w:pPr>
      <w:r w:rsidRPr="008C6777">
        <w:t xml:space="preserve">Attribué à Armand </w:t>
      </w:r>
      <w:r w:rsidR="00E82445" w:rsidRPr="008C6777">
        <w:t>G</w:t>
      </w:r>
      <w:r w:rsidR="00E82445" w:rsidRPr="009B0428">
        <w:rPr>
          <w:rStyle w:val="Taille-1Caracteres"/>
        </w:rPr>
        <w:t>OUFFÉ</w:t>
      </w:r>
      <w:r w:rsidR="008C6777">
        <w:t>.</w:t>
      </w:r>
    </w:p>
    <w:p w14:paraId="3CD92324" w14:textId="13FBB12D" w:rsidR="00B86016" w:rsidRPr="00B90685" w:rsidRDefault="00B86016" w:rsidP="008C6777">
      <w:pPr>
        <w:pStyle w:val="Titre2"/>
        <w:rPr>
          <w:szCs w:val="44"/>
        </w:rPr>
      </w:pPr>
      <w:bookmarkStart w:id="102" w:name="_Toc275359167"/>
      <w:bookmarkStart w:id="103" w:name="_Toc199525808"/>
      <w:r w:rsidRPr="00B90685">
        <w:rPr>
          <w:szCs w:val="44"/>
        </w:rPr>
        <w:lastRenderedPageBreak/>
        <w:t>DOUTE DE L</w:t>
      </w:r>
      <w:r w:rsidR="008C6777">
        <w:rPr>
          <w:szCs w:val="44"/>
        </w:rPr>
        <w:t>’</w:t>
      </w:r>
      <w:r w:rsidRPr="00B90685">
        <w:rPr>
          <w:szCs w:val="44"/>
        </w:rPr>
        <w:t>ARÉTIN</w:t>
      </w:r>
      <w:bookmarkEnd w:id="102"/>
      <w:bookmarkEnd w:id="103"/>
    </w:p>
    <w:p w14:paraId="0E3F9BA2" w14:textId="77777777" w:rsidR="008C6777" w:rsidRDefault="00B86016" w:rsidP="006F6C7F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Ah</w:t>
      </w:r>
      <w:r w:rsidR="008C6777">
        <w:rPr>
          <w:i/>
        </w:rPr>
        <w:t xml:space="preserve"> ! </w:t>
      </w:r>
      <w:r w:rsidRPr="008C6777">
        <w:rPr>
          <w:i/>
        </w:rPr>
        <w:t>j</w:t>
      </w:r>
      <w:r w:rsidR="008C6777">
        <w:rPr>
          <w:i/>
        </w:rPr>
        <w:t>’</w:t>
      </w:r>
      <w:r w:rsidRPr="008C6777">
        <w:rPr>
          <w:i/>
        </w:rPr>
        <w:t>en rends grâce à la nature</w:t>
      </w:r>
      <w:r w:rsidR="008C6777">
        <w:t>.</w:t>
      </w:r>
    </w:p>
    <w:p w14:paraId="362D017D" w14:textId="71F2E4C7" w:rsidR="00B86016" w:rsidRPr="00B90685" w:rsidRDefault="00B86016" w:rsidP="006F6C7F">
      <w:pPr>
        <w:spacing w:before="0" w:after="0"/>
      </w:pPr>
      <w:r w:rsidRPr="00B90685">
        <w:t>Un jour</w:t>
      </w:r>
      <w:r w:rsidR="008C6777">
        <w:t xml:space="preserve">, </w:t>
      </w:r>
      <w:r w:rsidRPr="00B90685">
        <w:t>une fillette vit</w:t>
      </w:r>
    </w:p>
    <w:p w14:paraId="419ECF2F" w14:textId="77777777" w:rsidR="008C6777" w:rsidRDefault="00B86016" w:rsidP="006F6C7F">
      <w:pPr>
        <w:spacing w:before="0" w:after="0"/>
      </w:pPr>
      <w:r w:rsidRPr="00B90685">
        <w:t>Un rustre endormi sur sa couche</w:t>
      </w:r>
      <w:r w:rsidR="008C6777">
        <w:t> ;</w:t>
      </w:r>
    </w:p>
    <w:p w14:paraId="1B26F949" w14:textId="77777777" w:rsidR="008C6777" w:rsidRDefault="00B86016" w:rsidP="006F6C7F">
      <w:pPr>
        <w:spacing w:before="0" w:after="0"/>
      </w:pPr>
      <w:r w:rsidRPr="00B90685">
        <w:t>Il était porteur d</w:t>
      </w:r>
      <w:r w:rsidR="008C6777">
        <w:t>’</w:t>
      </w:r>
      <w:r w:rsidRPr="00B90685">
        <w:t>un gros</w:t>
      </w:r>
      <w:r w:rsidR="008C6777">
        <w:t>…</w:t>
      </w:r>
    </w:p>
    <w:p w14:paraId="55582A10" w14:textId="77777777" w:rsidR="008C6777" w:rsidRDefault="00B86016" w:rsidP="006F6C7F">
      <w:pPr>
        <w:spacing w:before="0" w:after="0"/>
      </w:pPr>
      <w:r w:rsidRPr="00B90685">
        <w:t>La friponne y porta la bouche</w:t>
      </w:r>
      <w:r w:rsidR="008C6777">
        <w:t> :</w:t>
      </w:r>
    </w:p>
    <w:p w14:paraId="2535D375" w14:textId="77777777" w:rsidR="008C6777" w:rsidRDefault="00B86016" w:rsidP="006F6C7F">
      <w:pPr>
        <w:spacing w:before="0" w:after="0"/>
      </w:pPr>
      <w:r w:rsidRPr="00B90685">
        <w:t>On ne peut guère l</w:t>
      </w:r>
      <w:r w:rsidR="008C6777">
        <w:t>’</w:t>
      </w:r>
      <w:r w:rsidRPr="00B90685">
        <w:t>excuser</w:t>
      </w:r>
      <w:r w:rsidR="008C6777">
        <w:t> ;</w:t>
      </w:r>
    </w:p>
    <w:p w14:paraId="57D350FC" w14:textId="77777777" w:rsidR="008C6777" w:rsidRDefault="00B86016" w:rsidP="006F6C7F">
      <w:pPr>
        <w:spacing w:before="0" w:after="0"/>
      </w:pPr>
      <w:r w:rsidRPr="00B90685">
        <w:t>Pourtant</w:t>
      </w:r>
      <w:r w:rsidR="008C6777">
        <w:t xml:space="preserve">, </w:t>
      </w:r>
      <w:r w:rsidRPr="00B90685">
        <w:t>que faut-il qu</w:t>
      </w:r>
      <w:r w:rsidR="008C6777">
        <w:t>’</w:t>
      </w:r>
      <w:r w:rsidRPr="00B90685">
        <w:t>on en dise</w:t>
      </w:r>
      <w:r w:rsidR="008C6777">
        <w:t> ?</w:t>
      </w:r>
    </w:p>
    <w:p w14:paraId="5CABDC3F" w14:textId="1CFE035A" w:rsidR="00B86016" w:rsidRPr="00B90685" w:rsidRDefault="00B86016" w:rsidP="006F6C7F">
      <w:pPr>
        <w:spacing w:before="0" w:after="0"/>
      </w:pPr>
      <w:r w:rsidRPr="00B90685">
        <w:t>Mes amis</w:t>
      </w:r>
      <w:r w:rsidR="008C6777">
        <w:t xml:space="preserve">, </w:t>
      </w:r>
      <w:r w:rsidRPr="00B90685">
        <w:t>doit-on l</w:t>
      </w:r>
      <w:r w:rsidR="008C6777">
        <w:t>’</w:t>
      </w:r>
      <w:r w:rsidRPr="00B90685">
        <w:t>accuser</w:t>
      </w:r>
    </w:p>
    <w:p w14:paraId="2A1F1A19" w14:textId="77777777" w:rsidR="008C6777" w:rsidRDefault="00B86016" w:rsidP="006F6C7F">
      <w:pPr>
        <w:spacing w:before="0" w:after="0"/>
      </w:pPr>
      <w:r w:rsidRPr="00B90685">
        <w:t>De luxure ou de gourmandise</w:t>
      </w:r>
      <w:r w:rsidR="008C6777">
        <w:t> ?</w:t>
      </w:r>
    </w:p>
    <w:p w14:paraId="554252F5" w14:textId="77777777" w:rsidR="008C6777" w:rsidRDefault="00B86016" w:rsidP="008C6777">
      <w:pPr>
        <w:jc w:val="right"/>
      </w:pPr>
      <w:r w:rsidRPr="008C6777">
        <w:t>Attribué à Armand G</w:t>
      </w:r>
      <w:r w:rsidRPr="006F6C7F">
        <w:rPr>
          <w:rStyle w:val="Taille-1Caracteres"/>
        </w:rPr>
        <w:t>OUFFÉ</w:t>
      </w:r>
      <w:r w:rsidR="008C6777">
        <w:t>.</w:t>
      </w:r>
    </w:p>
    <w:p w14:paraId="50D44586" w14:textId="436ED75A" w:rsidR="00B86016" w:rsidRPr="00B90685" w:rsidRDefault="00B86016" w:rsidP="008C6777">
      <w:pPr>
        <w:pStyle w:val="Titre2"/>
        <w:rPr>
          <w:szCs w:val="44"/>
        </w:rPr>
      </w:pPr>
      <w:bookmarkStart w:id="104" w:name="_Toc275359168"/>
      <w:bookmarkStart w:id="105" w:name="_Toc199525809"/>
      <w:r w:rsidRPr="00B90685">
        <w:rPr>
          <w:szCs w:val="44"/>
        </w:rPr>
        <w:lastRenderedPageBreak/>
        <w:t>LA DÉLICATESSE BIEN RÉCOMPENSÉE</w:t>
      </w:r>
      <w:bookmarkEnd w:id="104"/>
      <w:bookmarkEnd w:id="105"/>
    </w:p>
    <w:p w14:paraId="3B1166FB" w14:textId="77777777" w:rsidR="008C6777" w:rsidRDefault="00B86016" w:rsidP="006F6C7F">
      <w:pPr>
        <w:spacing w:after="480"/>
        <w:ind w:firstLine="0"/>
        <w:jc w:val="center"/>
        <w:rPr>
          <w:i/>
        </w:rPr>
      </w:pPr>
      <w:r w:rsidRPr="008C6777">
        <w:rPr>
          <w:i/>
        </w:rPr>
        <w:t>Romance historique</w:t>
      </w:r>
      <w:r w:rsidR="008C6777">
        <w:rPr>
          <w:i/>
        </w:rPr>
        <w:t>.</w:t>
      </w:r>
    </w:p>
    <w:p w14:paraId="4DA7E17B" w14:textId="77777777" w:rsidR="008C6777" w:rsidRDefault="00B86016" w:rsidP="006F6C7F">
      <w:pPr>
        <w:spacing w:after="480"/>
        <w:ind w:firstLine="0"/>
        <w:jc w:val="center"/>
        <w:rPr>
          <w:i/>
        </w:rPr>
      </w:pPr>
      <w:r w:rsidRPr="008C6777">
        <w:t>AIR</w:t>
      </w:r>
      <w:r w:rsidR="008C6777">
        <w:t xml:space="preserve"> : </w:t>
      </w:r>
      <w:r w:rsidRPr="008C6777">
        <w:rPr>
          <w:i/>
        </w:rPr>
        <w:t>Comme j</w:t>
      </w:r>
      <w:r w:rsidR="008C6777">
        <w:rPr>
          <w:i/>
        </w:rPr>
        <w:t>’</w:t>
      </w:r>
      <w:r w:rsidRPr="008C6777">
        <w:rPr>
          <w:i/>
        </w:rPr>
        <w:t>aime mon Hippolyte</w:t>
      </w:r>
      <w:r w:rsidR="008C6777">
        <w:rPr>
          <w:i/>
        </w:rPr>
        <w:t>.</w:t>
      </w:r>
    </w:p>
    <w:p w14:paraId="62546046" w14:textId="77777777" w:rsidR="008C6777" w:rsidRDefault="00B86016" w:rsidP="006F6C7F">
      <w:pPr>
        <w:spacing w:before="0" w:after="0"/>
      </w:pPr>
      <w:r w:rsidRPr="00B90685">
        <w:t>Damis</w:t>
      </w:r>
      <w:r w:rsidR="008C6777">
        <w:t xml:space="preserve">, </w:t>
      </w:r>
      <w:r w:rsidRPr="00B90685">
        <w:t>jeune homme intéressant</w:t>
      </w:r>
      <w:r w:rsidR="008C6777">
        <w:t>,</w:t>
      </w:r>
    </w:p>
    <w:p w14:paraId="0AE8693B" w14:textId="77777777" w:rsidR="008C6777" w:rsidRDefault="00B86016" w:rsidP="006F6C7F">
      <w:pPr>
        <w:spacing w:before="0" w:after="0"/>
      </w:pPr>
      <w:r w:rsidRPr="00B90685">
        <w:t>Courtisait la tendre Glycère</w:t>
      </w:r>
      <w:r w:rsidR="008C6777">
        <w:t> ;</w:t>
      </w:r>
    </w:p>
    <w:p w14:paraId="214D7184" w14:textId="77777777" w:rsidR="008C6777" w:rsidRDefault="00B86016" w:rsidP="006F6C7F">
      <w:pPr>
        <w:spacing w:before="0" w:after="0"/>
      </w:pPr>
      <w:r w:rsidRPr="00B90685">
        <w:t>Damis était vif et pressant</w:t>
      </w:r>
      <w:r w:rsidR="008C6777">
        <w:t>,</w:t>
      </w:r>
    </w:p>
    <w:p w14:paraId="6E155FB4" w14:textId="77777777" w:rsidR="008C6777" w:rsidRDefault="00B86016" w:rsidP="006F6C7F">
      <w:pPr>
        <w:spacing w:before="0" w:after="0"/>
      </w:pPr>
      <w:r w:rsidRPr="00B90685">
        <w:t>Pour lui résister comment faire</w:t>
      </w:r>
      <w:r w:rsidR="008C6777">
        <w:t> ?</w:t>
      </w:r>
    </w:p>
    <w:p w14:paraId="79E67A73" w14:textId="77777777" w:rsidR="008C6777" w:rsidRDefault="008C6777" w:rsidP="006F6C7F">
      <w:pPr>
        <w:spacing w:before="0" w:after="0"/>
      </w:pPr>
      <w:r>
        <w:t>— </w:t>
      </w:r>
      <w:r w:rsidR="00B86016" w:rsidRPr="00B90685">
        <w:t>Ah</w:t>
      </w:r>
      <w:r>
        <w:t xml:space="preserve"> ! </w:t>
      </w:r>
      <w:r w:rsidR="00B86016" w:rsidRPr="00B90685">
        <w:t>dit Glycère</w:t>
      </w:r>
      <w:r>
        <w:t xml:space="preserve">, </w:t>
      </w:r>
      <w:r w:rsidR="00B86016" w:rsidRPr="00B90685">
        <w:t>ah</w:t>
      </w:r>
      <w:r>
        <w:t xml:space="preserve"> ! </w:t>
      </w:r>
      <w:r w:rsidR="00B86016" w:rsidRPr="00B90685">
        <w:t>mon ami</w:t>
      </w:r>
      <w:r>
        <w:t>,</w:t>
      </w:r>
    </w:p>
    <w:p w14:paraId="5456DAC2" w14:textId="77777777" w:rsidR="008C6777" w:rsidRDefault="00B86016" w:rsidP="006F6C7F">
      <w:pPr>
        <w:spacing w:before="0" w:after="0"/>
      </w:pPr>
      <w:r w:rsidRPr="00B90685">
        <w:t>Ta souffrance fait mon supplice</w:t>
      </w:r>
      <w:r w:rsidR="008C6777">
        <w:t>,</w:t>
      </w:r>
    </w:p>
    <w:p w14:paraId="2F147FE2" w14:textId="77777777" w:rsidR="008C6777" w:rsidRDefault="00B86016" w:rsidP="006F6C7F">
      <w:pPr>
        <w:spacing w:before="0" w:after="0"/>
      </w:pPr>
      <w:r w:rsidRPr="00B90685">
        <w:t>Tu voudrais</w:t>
      </w:r>
      <w:r w:rsidR="008C6777">
        <w:t xml:space="preserve">… </w:t>
      </w:r>
      <w:r w:rsidRPr="00B90685">
        <w:t>je voudrais aussi</w:t>
      </w:r>
      <w:r w:rsidR="008C6777">
        <w:t>…</w:t>
      </w:r>
    </w:p>
    <w:p w14:paraId="43F783AE" w14:textId="59E7BBD7" w:rsidR="008C6777" w:rsidRDefault="00B86016" w:rsidP="006F6C7F">
      <w:pPr>
        <w:spacing w:before="0" w:after="0"/>
      </w:pPr>
      <w:r w:rsidRPr="00B90685">
        <w:t>Mais j</w:t>
      </w:r>
      <w:r w:rsidR="008C6777">
        <w:t>’</w:t>
      </w:r>
      <w:r w:rsidRPr="00B90685">
        <w:t>ai</w:t>
      </w:r>
      <w:r w:rsidR="008C6777">
        <w:t xml:space="preserve">… </w:t>
      </w:r>
      <w:r w:rsidR="006F6C7F">
        <w:t>—</w:t>
      </w:r>
      <w:r w:rsidR="008C6777">
        <w:t xml:space="preserve"> </w:t>
      </w:r>
      <w:r w:rsidRPr="00B90685">
        <w:t>Quoi donc</w:t>
      </w:r>
      <w:r w:rsidR="008C6777">
        <w:t xml:space="preserve"> ? </w:t>
      </w:r>
      <w:r w:rsidR="006F6C7F">
        <w:t>—</w:t>
      </w:r>
      <w:r w:rsidR="008C6777">
        <w:t xml:space="preserve"> </w:t>
      </w:r>
      <w:r w:rsidRPr="00B90685">
        <w:t>La chaude-pisse</w:t>
      </w:r>
      <w:r w:rsidR="008C6777">
        <w:t>.</w:t>
      </w:r>
    </w:p>
    <w:p w14:paraId="376EEA5E" w14:textId="77777777" w:rsidR="006F6C7F" w:rsidRDefault="006F6C7F" w:rsidP="006F6C7F">
      <w:pPr>
        <w:spacing w:before="0" w:after="0"/>
      </w:pPr>
    </w:p>
    <w:p w14:paraId="08384B41" w14:textId="407AD984" w:rsidR="00B86016" w:rsidRPr="00B90685" w:rsidRDefault="00B86016" w:rsidP="006F6C7F">
      <w:pPr>
        <w:spacing w:before="0" w:after="0"/>
      </w:pPr>
      <w:r w:rsidRPr="00B90685">
        <w:t>L</w:t>
      </w:r>
      <w:r w:rsidR="008C6777">
        <w:t>’</w:t>
      </w:r>
      <w:r w:rsidRPr="00B90685">
        <w:t>amour me fournit un moyen</w:t>
      </w:r>
    </w:p>
    <w:p w14:paraId="1598D675" w14:textId="77777777" w:rsidR="008C6777" w:rsidRDefault="00B86016" w:rsidP="006F6C7F">
      <w:pPr>
        <w:spacing w:before="0" w:after="0"/>
      </w:pPr>
      <w:r w:rsidRPr="00B90685">
        <w:t>De payer ton ardeur extrême</w:t>
      </w:r>
      <w:r w:rsidR="008C6777">
        <w:t> :</w:t>
      </w:r>
    </w:p>
    <w:p w14:paraId="6918AAE5" w14:textId="77777777" w:rsidR="008C6777" w:rsidRDefault="00B86016" w:rsidP="006F6C7F">
      <w:pPr>
        <w:spacing w:before="0" w:after="0"/>
      </w:pPr>
      <w:r w:rsidRPr="00B90685">
        <w:t>Mon c</w:t>
      </w:r>
      <w:r w:rsidR="008C6777">
        <w:t xml:space="preserve">., </w:t>
      </w:r>
      <w:r w:rsidRPr="00B90685">
        <w:t>Damis</w:t>
      </w:r>
      <w:r w:rsidR="008C6777">
        <w:t xml:space="preserve">, </w:t>
      </w:r>
      <w:r w:rsidRPr="00B90685">
        <w:t>se porte bien</w:t>
      </w:r>
      <w:r w:rsidR="008C6777">
        <w:t>,</w:t>
      </w:r>
    </w:p>
    <w:p w14:paraId="0CEAACA4" w14:textId="77777777" w:rsidR="008C6777" w:rsidRDefault="00B86016" w:rsidP="006F6C7F">
      <w:pPr>
        <w:spacing w:before="0" w:after="0"/>
      </w:pPr>
      <w:r w:rsidRPr="00B90685">
        <w:t>Et tout plaît chez l</w:t>
      </w:r>
      <w:r w:rsidR="008C6777">
        <w:t>’</w:t>
      </w:r>
      <w:r w:rsidRPr="00B90685">
        <w:t>objet qu</w:t>
      </w:r>
      <w:r w:rsidR="008C6777">
        <w:t>’</w:t>
      </w:r>
      <w:r w:rsidRPr="00B90685">
        <w:t>on aime</w:t>
      </w:r>
      <w:r w:rsidR="008C6777">
        <w:t> ;</w:t>
      </w:r>
    </w:p>
    <w:p w14:paraId="38E80731" w14:textId="77777777" w:rsidR="008C6777" w:rsidRDefault="00B86016" w:rsidP="006F6C7F">
      <w:pPr>
        <w:spacing w:before="0" w:after="0"/>
      </w:pPr>
      <w:r w:rsidRPr="00B90685">
        <w:t>Prends donc mon c</w:t>
      </w:r>
      <w:r w:rsidR="008C6777">
        <w:t xml:space="preserve">. ! </w:t>
      </w:r>
      <w:r w:rsidRPr="00B90685">
        <w:t>Damis le prit</w:t>
      </w:r>
      <w:r w:rsidR="008C6777">
        <w:t>,</w:t>
      </w:r>
    </w:p>
    <w:p w14:paraId="2239D25C" w14:textId="77777777" w:rsidR="008C6777" w:rsidRDefault="00B86016" w:rsidP="006F6C7F">
      <w:pPr>
        <w:spacing w:before="0" w:after="0"/>
      </w:pPr>
      <w:r w:rsidRPr="00B90685">
        <w:t>Ce qu</w:t>
      </w:r>
      <w:r w:rsidR="008C6777">
        <w:t>’</w:t>
      </w:r>
      <w:r w:rsidRPr="00B90685">
        <w:t>il fit</w:t>
      </w:r>
      <w:r w:rsidR="008C6777">
        <w:t xml:space="preserve">… </w:t>
      </w:r>
      <w:r w:rsidRPr="00B90685">
        <w:t>chacun le devine</w:t>
      </w:r>
      <w:r w:rsidR="008C6777">
        <w:t>.</w:t>
      </w:r>
    </w:p>
    <w:p w14:paraId="66D36051" w14:textId="3868A975" w:rsidR="00B86016" w:rsidRPr="00B90685" w:rsidRDefault="00B86016" w:rsidP="006F6C7F">
      <w:pPr>
        <w:spacing w:before="0" w:after="0"/>
      </w:pPr>
      <w:r w:rsidRPr="00B90685">
        <w:t>Depuis cet heureux jour on dit</w:t>
      </w:r>
    </w:p>
    <w:p w14:paraId="2274D6E6" w14:textId="77777777" w:rsidR="008C6777" w:rsidRDefault="00B86016" w:rsidP="006F6C7F">
      <w:pPr>
        <w:spacing w:before="0" w:after="0"/>
      </w:pPr>
      <w:r w:rsidRPr="00B90685">
        <w:t>Que Glycère a la cristalline</w:t>
      </w:r>
      <w:r w:rsidR="008C6777">
        <w:t>.</w:t>
      </w:r>
    </w:p>
    <w:p w14:paraId="6EBE1193" w14:textId="77777777" w:rsidR="006F6C7F" w:rsidRDefault="006F6C7F" w:rsidP="006F6C7F">
      <w:pPr>
        <w:spacing w:before="0" w:after="0"/>
      </w:pPr>
    </w:p>
    <w:p w14:paraId="761020C8" w14:textId="77777777" w:rsidR="008C6777" w:rsidRDefault="00B86016" w:rsidP="006F6C7F">
      <w:pPr>
        <w:spacing w:before="0" w:after="0"/>
      </w:pPr>
      <w:r w:rsidRPr="00B90685">
        <w:t>Profitez de cette leçon</w:t>
      </w:r>
      <w:r w:rsidR="008C6777">
        <w:t>,</w:t>
      </w:r>
    </w:p>
    <w:p w14:paraId="5317165C" w14:textId="77777777" w:rsidR="008C6777" w:rsidRDefault="00B86016" w:rsidP="006F6C7F">
      <w:pPr>
        <w:spacing w:before="0" w:after="0"/>
      </w:pPr>
      <w:r w:rsidRPr="00B90685">
        <w:t>Jeune fille simple et novice</w:t>
      </w:r>
      <w:r w:rsidR="008C6777">
        <w:t> ;</w:t>
      </w:r>
    </w:p>
    <w:p w14:paraId="1C626159" w14:textId="77777777" w:rsidR="008C6777" w:rsidRDefault="00B86016" w:rsidP="006F6C7F">
      <w:pPr>
        <w:spacing w:before="0" w:after="0"/>
      </w:pPr>
      <w:r w:rsidRPr="00B90685">
        <w:t>Pour le v</w:t>
      </w:r>
      <w:r w:rsidR="008C6777">
        <w:t xml:space="preserve">.. </w:t>
      </w:r>
      <w:r w:rsidRPr="00B90685">
        <w:t>le ciel fit le c</w:t>
      </w:r>
      <w:r w:rsidR="008C6777">
        <w:t>…,</w:t>
      </w:r>
    </w:p>
    <w:p w14:paraId="1CB80F04" w14:textId="77777777" w:rsidR="008C6777" w:rsidRDefault="00B86016" w:rsidP="006F6C7F">
      <w:pPr>
        <w:spacing w:before="0" w:after="0"/>
      </w:pPr>
      <w:r w:rsidRPr="00B90685">
        <w:t>En dépit de la chaude-pisse</w:t>
      </w:r>
      <w:r w:rsidR="008C6777">
        <w:t>.</w:t>
      </w:r>
    </w:p>
    <w:p w14:paraId="0E34E3E3" w14:textId="053D5379" w:rsidR="00B86016" w:rsidRPr="00B90685" w:rsidRDefault="00B86016" w:rsidP="006F6C7F">
      <w:pPr>
        <w:spacing w:before="0" w:after="0"/>
      </w:pPr>
      <w:r w:rsidRPr="00B90685">
        <w:t>Ne souffrez donc pas qu</w:t>
      </w:r>
      <w:r w:rsidR="008C6777">
        <w:t>’</w:t>
      </w:r>
      <w:r w:rsidRPr="00B90685">
        <w:t>un amant</w:t>
      </w:r>
    </w:p>
    <w:p w14:paraId="0DAF47EA" w14:textId="5F9B20D6" w:rsidR="008C6777" w:rsidRDefault="00B86016" w:rsidP="006F6C7F">
      <w:pPr>
        <w:spacing w:before="0" w:after="0"/>
      </w:pPr>
      <w:r w:rsidRPr="00B90685">
        <w:t xml:space="preserve">Dans votre </w:t>
      </w:r>
      <w:r w:rsidR="00D83F75">
        <w:t>c.l</w:t>
      </w:r>
      <w:r w:rsidRPr="00B90685">
        <w:t>oge sa p</w:t>
      </w:r>
      <w:r w:rsidR="008C6777">
        <w:t>… ;</w:t>
      </w:r>
    </w:p>
    <w:p w14:paraId="7C145256" w14:textId="5C24DFEC" w:rsidR="00B86016" w:rsidRPr="00B90685" w:rsidRDefault="00B86016" w:rsidP="006F6C7F">
      <w:pPr>
        <w:spacing w:before="0" w:after="0"/>
      </w:pPr>
      <w:r w:rsidRPr="00B90685">
        <w:t>On peut vivre fort décemment</w:t>
      </w:r>
    </w:p>
    <w:p w14:paraId="324AB1D5" w14:textId="77777777" w:rsidR="008C6777" w:rsidRDefault="00B86016" w:rsidP="006F6C7F">
      <w:pPr>
        <w:keepNext/>
        <w:spacing w:before="0" w:after="0"/>
      </w:pPr>
      <w:r w:rsidRPr="00B90685">
        <w:lastRenderedPageBreak/>
        <w:t>Sans attraper la cristalline</w:t>
      </w:r>
      <w:r w:rsidR="008C6777">
        <w:t>.</w:t>
      </w:r>
    </w:p>
    <w:p w14:paraId="4CAA0564" w14:textId="77777777" w:rsidR="008C6777" w:rsidRDefault="00B86016" w:rsidP="008C6777">
      <w:pPr>
        <w:jc w:val="right"/>
      </w:pPr>
      <w:r w:rsidRPr="008C6777">
        <w:t>Attribué à Armand G</w:t>
      </w:r>
      <w:r w:rsidRPr="006F6C7F">
        <w:rPr>
          <w:rStyle w:val="Taille-1Caracteres"/>
        </w:rPr>
        <w:t>AUTIER</w:t>
      </w:r>
      <w:r w:rsidR="008C6777">
        <w:t>.</w:t>
      </w:r>
    </w:p>
    <w:p w14:paraId="16915489" w14:textId="77DA0223" w:rsidR="00B86016" w:rsidRPr="00B90685" w:rsidRDefault="00B86016" w:rsidP="008C6777">
      <w:pPr>
        <w:pStyle w:val="Titre2"/>
        <w:rPr>
          <w:szCs w:val="44"/>
        </w:rPr>
      </w:pPr>
      <w:bookmarkStart w:id="106" w:name="_Toc275359169"/>
      <w:bookmarkStart w:id="107" w:name="_Toc199525810"/>
      <w:r w:rsidRPr="00B90685">
        <w:rPr>
          <w:szCs w:val="44"/>
        </w:rPr>
        <w:lastRenderedPageBreak/>
        <w:t>DOUTE DE L</w:t>
      </w:r>
      <w:r w:rsidR="008C6777">
        <w:rPr>
          <w:szCs w:val="44"/>
        </w:rPr>
        <w:t>’</w:t>
      </w:r>
      <w:r w:rsidRPr="00B90685">
        <w:rPr>
          <w:szCs w:val="44"/>
        </w:rPr>
        <w:t>ARÉTIN</w:t>
      </w:r>
      <w:bookmarkEnd w:id="106"/>
      <w:bookmarkEnd w:id="107"/>
    </w:p>
    <w:p w14:paraId="319BB9C9" w14:textId="77777777" w:rsidR="008C6777" w:rsidRDefault="00B86016" w:rsidP="006F6C7F">
      <w:pPr>
        <w:spacing w:after="480"/>
        <w:ind w:firstLine="0"/>
        <w:jc w:val="center"/>
      </w:pPr>
      <w:r w:rsidRPr="008C6777">
        <w:t xml:space="preserve">AIR du </w:t>
      </w:r>
      <w:r w:rsidRPr="008C6777">
        <w:rPr>
          <w:i/>
        </w:rPr>
        <w:t>Vaudeville de Claudine</w:t>
      </w:r>
      <w:r w:rsidR="008C6777">
        <w:t>.</w:t>
      </w:r>
    </w:p>
    <w:p w14:paraId="4CD1FE53" w14:textId="77777777" w:rsidR="008C6777" w:rsidRDefault="00B86016" w:rsidP="006F6C7F">
      <w:pPr>
        <w:spacing w:before="0" w:after="0"/>
      </w:pPr>
      <w:r w:rsidRPr="00B90685">
        <w:t>Juché sur une novice</w:t>
      </w:r>
      <w:r w:rsidR="008C6777">
        <w:t>,</w:t>
      </w:r>
    </w:p>
    <w:p w14:paraId="0224BE82" w14:textId="3E333055" w:rsidR="00B86016" w:rsidRPr="00B90685" w:rsidRDefault="00B86016" w:rsidP="006F6C7F">
      <w:pPr>
        <w:spacing w:before="0" w:after="0"/>
      </w:pPr>
      <w:r w:rsidRPr="00B90685">
        <w:t>Un vieux capucin en rut</w:t>
      </w:r>
    </w:p>
    <w:p w14:paraId="122B5797" w14:textId="77777777" w:rsidR="008C6777" w:rsidRDefault="00B86016" w:rsidP="006F6C7F">
      <w:pPr>
        <w:spacing w:before="0" w:after="0"/>
      </w:pPr>
      <w:r w:rsidRPr="00B90685">
        <w:t>Lui fracassa la matrice</w:t>
      </w:r>
      <w:r w:rsidR="008C6777">
        <w:t>,</w:t>
      </w:r>
    </w:p>
    <w:p w14:paraId="65219996" w14:textId="77777777" w:rsidR="008C6777" w:rsidRDefault="00B86016" w:rsidP="006F6C7F">
      <w:pPr>
        <w:spacing w:before="0" w:after="0"/>
      </w:pPr>
      <w:r w:rsidRPr="00B90685">
        <w:t>Et la pauvrette en mourut</w:t>
      </w:r>
      <w:r w:rsidR="008C6777">
        <w:t>.</w:t>
      </w:r>
    </w:p>
    <w:p w14:paraId="0C3B3855" w14:textId="23CC067C" w:rsidR="00B86016" w:rsidRPr="00B90685" w:rsidRDefault="00B86016" w:rsidP="006F6C7F">
      <w:pPr>
        <w:spacing w:before="0" w:after="0"/>
      </w:pPr>
      <w:r w:rsidRPr="00B90685">
        <w:t>Faudra-t-il pour homicide</w:t>
      </w:r>
    </w:p>
    <w:p w14:paraId="164F1EEB" w14:textId="77777777" w:rsidR="008C6777" w:rsidRDefault="00B86016" w:rsidP="006F6C7F">
      <w:pPr>
        <w:spacing w:before="0" w:after="0"/>
      </w:pPr>
      <w:r w:rsidRPr="00B90685">
        <w:t>Faire punir le frappart</w:t>
      </w:r>
      <w:r w:rsidR="008C6777">
        <w:t> ?</w:t>
      </w:r>
    </w:p>
    <w:p w14:paraId="57E87909" w14:textId="550E07D3" w:rsidR="00B86016" w:rsidRPr="00B90685" w:rsidRDefault="008C6777" w:rsidP="006F6C7F">
      <w:pPr>
        <w:spacing w:before="0" w:after="0"/>
      </w:pPr>
      <w:r>
        <w:t>— </w:t>
      </w:r>
      <w:r w:rsidR="00B86016" w:rsidRPr="00B90685">
        <w:t>Oui</w:t>
      </w:r>
      <w:r>
        <w:t xml:space="preserve">, </w:t>
      </w:r>
      <w:r w:rsidR="00B86016" w:rsidRPr="00B90685">
        <w:t>vraiment</w:t>
      </w:r>
      <w:r>
        <w:t xml:space="preserve">, </w:t>
      </w:r>
      <w:r w:rsidR="00B86016" w:rsidRPr="00B90685">
        <w:t>si l</w:t>
      </w:r>
      <w:r>
        <w:t>’</w:t>
      </w:r>
      <w:r w:rsidR="00B86016" w:rsidRPr="00B90685">
        <w:t>on décide</w:t>
      </w:r>
    </w:p>
    <w:p w14:paraId="691FB4C9" w14:textId="7610DC01" w:rsidR="008C6777" w:rsidRDefault="00B86016" w:rsidP="006F6C7F">
      <w:pPr>
        <w:spacing w:before="0" w:after="0"/>
      </w:pPr>
      <w:r w:rsidRPr="00B90685">
        <w:t>Que la p</w:t>
      </w:r>
      <w:r w:rsidR="008C6777">
        <w:t>..</w:t>
      </w:r>
      <w:r w:rsidRPr="00B90685">
        <w:t>e est un poignard</w:t>
      </w:r>
      <w:r w:rsidR="008C6777">
        <w:t>.</w:t>
      </w:r>
    </w:p>
    <w:p w14:paraId="19F4A37E" w14:textId="77777777" w:rsidR="008C6777" w:rsidRDefault="00B86016" w:rsidP="008C6777">
      <w:pPr>
        <w:jc w:val="right"/>
      </w:pPr>
      <w:r w:rsidRPr="008C6777">
        <w:t>Attribué à Armand G</w:t>
      </w:r>
      <w:r w:rsidRPr="006F6C7F">
        <w:rPr>
          <w:rStyle w:val="Taille-1Caracteres"/>
        </w:rPr>
        <w:t>OUFFÉ</w:t>
      </w:r>
      <w:r w:rsidR="008C6777">
        <w:t>.</w:t>
      </w:r>
    </w:p>
    <w:p w14:paraId="596593A2" w14:textId="5704E6BD" w:rsidR="00B86016" w:rsidRPr="00B90685" w:rsidRDefault="00B86016" w:rsidP="008C6777">
      <w:pPr>
        <w:pStyle w:val="Titre2"/>
        <w:rPr>
          <w:szCs w:val="44"/>
        </w:rPr>
      </w:pPr>
      <w:bookmarkStart w:id="108" w:name="_Toc275359170"/>
      <w:bookmarkStart w:id="109" w:name="_Toc199525811"/>
      <w:r w:rsidRPr="00B90685">
        <w:rPr>
          <w:szCs w:val="44"/>
        </w:rPr>
        <w:lastRenderedPageBreak/>
        <w:t>CONSEIL D</w:t>
      </w:r>
      <w:r w:rsidR="008C6777">
        <w:rPr>
          <w:szCs w:val="44"/>
        </w:rPr>
        <w:t>’</w:t>
      </w:r>
      <w:r w:rsidRPr="00B90685">
        <w:rPr>
          <w:szCs w:val="44"/>
        </w:rPr>
        <w:t xml:space="preserve">UN BOUGRE DE PÈRE </w:t>
      </w:r>
      <w:r w:rsidR="00E43E52">
        <w:rPr>
          <w:szCs w:val="44"/>
        </w:rPr>
        <w:t>À</w:t>
      </w:r>
      <w:r w:rsidR="00E43E52" w:rsidRPr="00B90685">
        <w:rPr>
          <w:szCs w:val="44"/>
        </w:rPr>
        <w:t xml:space="preserve"> </w:t>
      </w:r>
      <w:r w:rsidRPr="00B90685">
        <w:rPr>
          <w:szCs w:val="44"/>
        </w:rPr>
        <w:t>SON BOUGRE DE FILS</w:t>
      </w:r>
      <w:bookmarkEnd w:id="108"/>
      <w:bookmarkEnd w:id="109"/>
    </w:p>
    <w:p w14:paraId="310518D7" w14:textId="77777777" w:rsidR="008C6777" w:rsidRDefault="00B86016" w:rsidP="00163D74">
      <w:pPr>
        <w:spacing w:after="480"/>
        <w:ind w:firstLine="0"/>
        <w:jc w:val="center"/>
        <w:rPr>
          <w:i/>
        </w:rPr>
      </w:pPr>
      <w:r w:rsidRPr="008C6777">
        <w:t xml:space="preserve">Air de la </w:t>
      </w:r>
      <w:r w:rsidRPr="008C6777">
        <w:rPr>
          <w:i/>
        </w:rPr>
        <w:t>Piété filiale</w:t>
      </w:r>
      <w:r w:rsidR="008C6777">
        <w:rPr>
          <w:i/>
        </w:rPr>
        <w:t>.</w:t>
      </w:r>
    </w:p>
    <w:p w14:paraId="507B155B" w14:textId="5CC4E00B" w:rsidR="008C6777" w:rsidRDefault="00B86016" w:rsidP="00163D74">
      <w:pPr>
        <w:spacing w:before="0" w:after="0"/>
        <w:ind w:firstLine="0"/>
        <w:jc w:val="center"/>
      </w:pPr>
      <w:r w:rsidRPr="008C6777">
        <w:t>Mon cher enfant</w:t>
      </w:r>
      <w:r w:rsidR="008C6777">
        <w:t xml:space="preserve">, </w:t>
      </w:r>
      <w:r w:rsidRPr="008C6777">
        <w:t>en</w:t>
      </w:r>
      <w:r w:rsidR="008C6777">
        <w:t>..</w:t>
      </w:r>
      <w:r w:rsidRPr="008C6777">
        <w:t>lons-nous</w:t>
      </w:r>
      <w:r w:rsidR="008C6777">
        <w:t> ;</w:t>
      </w:r>
    </w:p>
    <w:p w14:paraId="1DA5635B" w14:textId="77777777" w:rsidR="008C6777" w:rsidRDefault="00B86016" w:rsidP="00163D74">
      <w:pPr>
        <w:spacing w:before="0" w:after="0"/>
        <w:ind w:firstLine="0"/>
        <w:jc w:val="center"/>
      </w:pPr>
      <w:r w:rsidRPr="008C6777">
        <w:t>Nous serons heureux</w:t>
      </w:r>
      <w:r w:rsidR="008C6777">
        <w:t xml:space="preserve">, </w:t>
      </w:r>
      <w:r w:rsidRPr="008C6777">
        <w:t>je l</w:t>
      </w:r>
      <w:r w:rsidR="008C6777">
        <w:t>’</w:t>
      </w:r>
      <w:r w:rsidRPr="008C6777">
        <w:t>espère</w:t>
      </w:r>
      <w:r w:rsidR="008C6777">
        <w:t> ;</w:t>
      </w:r>
    </w:p>
    <w:p w14:paraId="1E0E886A" w14:textId="07D3EAA1" w:rsidR="008C6777" w:rsidRDefault="00B86016" w:rsidP="00163D74">
      <w:pPr>
        <w:spacing w:before="0" w:after="0"/>
        <w:ind w:firstLine="0"/>
        <w:jc w:val="center"/>
      </w:pPr>
      <w:r w:rsidRPr="008C6777">
        <w:t>Un tendre fils peut enc</w:t>
      </w:r>
      <w:r w:rsidR="008C6777">
        <w:t>.</w:t>
      </w:r>
      <w:r w:rsidRPr="008C6777">
        <w:t>ler son père</w:t>
      </w:r>
      <w:r w:rsidR="008C6777">
        <w:t>.</w:t>
      </w:r>
    </w:p>
    <w:p w14:paraId="7EF6790B" w14:textId="67DCD3CA" w:rsidR="008C6777" w:rsidRDefault="00B86016" w:rsidP="00163D74">
      <w:pPr>
        <w:spacing w:before="0" w:after="0"/>
        <w:ind w:firstLine="0"/>
        <w:jc w:val="center"/>
      </w:pPr>
      <w:r w:rsidRPr="008C6777">
        <w:t>Des enc</w:t>
      </w:r>
      <w:r w:rsidR="008C6777">
        <w:t>.</w:t>
      </w:r>
      <w:r w:rsidRPr="008C6777">
        <w:t>leurs le plaisir est bien doux</w:t>
      </w:r>
      <w:r w:rsidR="008C6777">
        <w:t>.</w:t>
      </w:r>
    </w:p>
    <w:p w14:paraId="66CFA477" w14:textId="2E9400FB" w:rsidR="00B86016" w:rsidRPr="008C6777" w:rsidRDefault="00B86016" w:rsidP="00163D74">
      <w:pPr>
        <w:spacing w:before="0" w:after="0"/>
        <w:ind w:firstLine="0"/>
        <w:jc w:val="center"/>
      </w:pPr>
      <w:r w:rsidRPr="008C6777">
        <w:t>Si la tendresse conjugale</w:t>
      </w:r>
    </w:p>
    <w:p w14:paraId="081E99B6" w14:textId="455E8AF0" w:rsidR="008C6777" w:rsidRDefault="00B86016" w:rsidP="00163D74">
      <w:pPr>
        <w:spacing w:before="0" w:after="0"/>
        <w:ind w:firstLine="0"/>
        <w:jc w:val="center"/>
      </w:pPr>
      <w:r w:rsidRPr="008C6777">
        <w:t xml:space="preserve">Dans un </w:t>
      </w:r>
      <w:r w:rsidR="00E43E52" w:rsidRPr="008C6777">
        <w:t>c</w:t>
      </w:r>
      <w:r w:rsidR="008C6777">
        <w:t>.</w:t>
      </w:r>
      <w:r w:rsidR="00E43E52" w:rsidRPr="008C6777">
        <w:t xml:space="preserve">n </w:t>
      </w:r>
      <w:r w:rsidRPr="008C6777">
        <w:t>place ses faveurs</w:t>
      </w:r>
      <w:r w:rsidR="008C6777">
        <w:t>,</w:t>
      </w:r>
    </w:p>
    <w:p w14:paraId="67EE314F" w14:textId="4A3B98A1" w:rsidR="00B86016" w:rsidRPr="008C6777" w:rsidRDefault="00B86016" w:rsidP="00163D74">
      <w:pPr>
        <w:spacing w:before="0" w:after="0"/>
        <w:ind w:firstLine="0"/>
        <w:jc w:val="center"/>
      </w:pPr>
      <w:r w:rsidRPr="008C6777">
        <w:t>Tu goûteras dans mon c</w:t>
      </w:r>
      <w:r w:rsidR="008C6777">
        <w:t>.</w:t>
      </w:r>
      <w:r w:rsidRPr="008C6777">
        <w:t>l les douceurs</w:t>
      </w:r>
    </w:p>
    <w:p w14:paraId="066C0574" w14:textId="77777777" w:rsidR="008C6777" w:rsidRDefault="00B86016" w:rsidP="00163D74">
      <w:pPr>
        <w:spacing w:before="0" w:after="0"/>
        <w:ind w:firstLine="0"/>
        <w:jc w:val="center"/>
      </w:pPr>
      <w:r w:rsidRPr="008C6777">
        <w:t>De la piété filiale</w:t>
      </w:r>
      <w:r w:rsidR="008C6777">
        <w:t>.</w:t>
      </w:r>
    </w:p>
    <w:p w14:paraId="7288A35E" w14:textId="77777777" w:rsidR="008C6777" w:rsidRDefault="00B86016" w:rsidP="008C6777">
      <w:pPr>
        <w:jc w:val="right"/>
      </w:pPr>
      <w:r w:rsidRPr="008C6777">
        <w:t>Attribué à Armand G</w:t>
      </w:r>
      <w:r w:rsidRPr="00163D74">
        <w:rPr>
          <w:rStyle w:val="Taille-1Caracteres"/>
        </w:rPr>
        <w:t>OUFFÉ</w:t>
      </w:r>
      <w:r w:rsidR="008C6777">
        <w:t>.</w:t>
      </w:r>
    </w:p>
    <w:p w14:paraId="5552670C" w14:textId="7919EC3C" w:rsidR="00B86016" w:rsidRPr="00B90685" w:rsidRDefault="00B86016" w:rsidP="008C6777">
      <w:pPr>
        <w:pStyle w:val="Titre2"/>
        <w:rPr>
          <w:szCs w:val="44"/>
        </w:rPr>
      </w:pPr>
      <w:bookmarkStart w:id="110" w:name="_Toc275359171"/>
      <w:bookmarkStart w:id="111" w:name="_Toc199525812"/>
      <w:r w:rsidRPr="00B90685">
        <w:rPr>
          <w:szCs w:val="44"/>
        </w:rPr>
        <w:lastRenderedPageBreak/>
        <w:t>MAM</w:t>
      </w:r>
      <w:r w:rsidR="008C6777">
        <w:rPr>
          <w:szCs w:val="44"/>
        </w:rPr>
        <w:t>’</w:t>
      </w:r>
      <w:r w:rsidRPr="00B90685">
        <w:rPr>
          <w:szCs w:val="44"/>
        </w:rPr>
        <w:t>ZELLE LISE</w:t>
      </w:r>
      <w:bookmarkEnd w:id="110"/>
      <w:bookmarkEnd w:id="111"/>
      <w:r w:rsidRPr="00B90685">
        <w:rPr>
          <w:szCs w:val="44"/>
        </w:rPr>
        <w:br/>
      </w:r>
    </w:p>
    <w:p w14:paraId="554816F8" w14:textId="4F686CBD" w:rsidR="00B86016" w:rsidRPr="008C6777" w:rsidRDefault="00B86016" w:rsidP="00163D74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puis longtemps je vous guette en vain</w:t>
      </w:r>
    </w:p>
    <w:p w14:paraId="15E6625C" w14:textId="77777777" w:rsidR="008C6777" w:rsidRDefault="00B86016" w:rsidP="00163D74">
      <w:pPr>
        <w:spacing w:before="0" w:after="0"/>
        <w:ind w:firstLine="0"/>
        <w:jc w:val="center"/>
      </w:pPr>
      <w:r w:rsidRPr="008C6777">
        <w:t>Pour vous voir sortir du bain</w:t>
      </w:r>
      <w:r w:rsidR="008C6777">
        <w:t>…</w:t>
      </w:r>
    </w:p>
    <w:p w14:paraId="477372BD" w14:textId="77777777" w:rsidR="008C6777" w:rsidRDefault="00B86016" w:rsidP="00163D74">
      <w:pPr>
        <w:spacing w:before="0" w:after="0"/>
        <w:ind w:firstLine="0"/>
        <w:jc w:val="center"/>
      </w:pPr>
      <w:r w:rsidRPr="008C6777">
        <w:t>Quelle agréable surprise</w:t>
      </w:r>
      <w:r w:rsidR="008C6777">
        <w:t>,</w:t>
      </w:r>
    </w:p>
    <w:p w14:paraId="75D37C0B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> !</w:t>
      </w:r>
    </w:p>
    <w:p w14:paraId="4480CD69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>,</w:t>
      </w:r>
    </w:p>
    <w:p w14:paraId="0754BDE7" w14:textId="77777777" w:rsidR="008C6777" w:rsidRDefault="00B86016" w:rsidP="00163D74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vous êtes bien sans chemise</w:t>
      </w:r>
      <w:r w:rsidR="008C6777">
        <w:t> !</w:t>
      </w:r>
    </w:p>
    <w:p w14:paraId="325E067E" w14:textId="77777777" w:rsidR="00A24E07" w:rsidRDefault="00A24E07" w:rsidP="00163D74">
      <w:pPr>
        <w:spacing w:before="0" w:after="0"/>
        <w:ind w:firstLine="0"/>
        <w:jc w:val="center"/>
      </w:pPr>
    </w:p>
    <w:p w14:paraId="54F3AB68" w14:textId="77777777" w:rsidR="008C6777" w:rsidRDefault="00B86016" w:rsidP="00163D74">
      <w:pPr>
        <w:spacing w:before="0" w:after="0"/>
        <w:ind w:firstLine="0"/>
        <w:jc w:val="center"/>
      </w:pPr>
      <w:r w:rsidRPr="008C6777">
        <w:t>Quels jolis petits tétons</w:t>
      </w:r>
      <w:r w:rsidR="008C6777">
        <w:t> !</w:t>
      </w:r>
    </w:p>
    <w:p w14:paraId="5B88CFAA" w14:textId="77777777" w:rsidR="008C6777" w:rsidRDefault="00B86016" w:rsidP="00163D74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ils sont blancs</w:t>
      </w:r>
      <w:r w:rsidR="008C6777">
        <w:t xml:space="preserve">, </w:t>
      </w:r>
      <w:r w:rsidRPr="008C6777">
        <w:t>fermes et ronds</w:t>
      </w:r>
      <w:r w:rsidR="008C6777">
        <w:t> !</w:t>
      </w:r>
    </w:p>
    <w:p w14:paraId="79D8BF27" w14:textId="77777777" w:rsidR="008C6777" w:rsidRDefault="00B86016" w:rsidP="00163D74">
      <w:pPr>
        <w:spacing w:before="0" w:after="0"/>
        <w:ind w:firstLine="0"/>
        <w:jc w:val="center"/>
      </w:pPr>
      <w:r w:rsidRPr="008C6777">
        <w:t>Vous n</w:t>
      </w:r>
      <w:r w:rsidR="008C6777">
        <w:t>’</w:t>
      </w:r>
      <w:r w:rsidRPr="008C6777">
        <w:t>avez pas la peau bise</w:t>
      </w:r>
      <w:r w:rsidR="008C6777">
        <w:t>,</w:t>
      </w:r>
    </w:p>
    <w:p w14:paraId="6FCF8AD6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176C8EB9" w14:textId="77777777" w:rsidR="00A24E07" w:rsidRDefault="00A24E07" w:rsidP="00163D74">
      <w:pPr>
        <w:spacing w:before="0" w:after="0"/>
        <w:ind w:firstLine="0"/>
        <w:jc w:val="center"/>
      </w:pPr>
    </w:p>
    <w:p w14:paraId="23DD3D62" w14:textId="77777777" w:rsidR="008C6777" w:rsidRDefault="00B86016" w:rsidP="00163D74">
      <w:pPr>
        <w:spacing w:before="0" w:after="0"/>
        <w:ind w:firstLine="0"/>
        <w:jc w:val="center"/>
      </w:pPr>
      <w:r w:rsidRPr="008C6777">
        <w:t>Vous v</w:t>
      </w:r>
      <w:r w:rsidR="008C6777">
        <w:t>’</w:t>
      </w:r>
      <w:r w:rsidRPr="008C6777">
        <w:t>là grand</w:t>
      </w:r>
      <w:r w:rsidR="008C6777">
        <w:t>’</w:t>
      </w:r>
      <w:r w:rsidRPr="008C6777">
        <w:t xml:space="preserve"> fille à présent</w:t>
      </w:r>
      <w:r w:rsidR="008C6777">
        <w:t>…</w:t>
      </w:r>
    </w:p>
    <w:p w14:paraId="0B8E9219" w14:textId="77777777" w:rsidR="008C6777" w:rsidRDefault="00B86016" w:rsidP="00163D74">
      <w:pPr>
        <w:spacing w:before="0" w:after="0"/>
        <w:ind w:firstLine="0"/>
        <w:jc w:val="center"/>
      </w:pPr>
      <w:r w:rsidRPr="008C6777">
        <w:t>Dieu</w:t>
      </w:r>
      <w:r w:rsidR="008C6777">
        <w:t xml:space="preserve"> ! </w:t>
      </w:r>
      <w:r w:rsidRPr="008C6777">
        <w:t>qu</w:t>
      </w:r>
      <w:r w:rsidR="008C6777">
        <w:t>’</w:t>
      </w:r>
      <w:r w:rsidRPr="008C6777">
        <w:t>c</w:t>
      </w:r>
      <w:r w:rsidR="008C6777">
        <w:t>’</w:t>
      </w:r>
      <w:r w:rsidRPr="008C6777">
        <w:t>est noir et qu</w:t>
      </w:r>
      <w:r w:rsidR="008C6777">
        <w:t>’</w:t>
      </w:r>
      <w:r w:rsidRPr="008C6777">
        <w:t>c</w:t>
      </w:r>
      <w:r w:rsidR="008C6777">
        <w:t>’</w:t>
      </w:r>
      <w:r w:rsidRPr="008C6777">
        <w:t>est luisant</w:t>
      </w:r>
      <w:r w:rsidR="008C6777">
        <w:t> !</w:t>
      </w:r>
    </w:p>
    <w:p w14:paraId="2469041F" w14:textId="77777777" w:rsidR="008C6777" w:rsidRDefault="00B86016" w:rsidP="00163D74">
      <w:pPr>
        <w:spacing w:before="0" w:after="0"/>
        <w:ind w:firstLine="0"/>
        <w:jc w:val="center"/>
      </w:pPr>
      <w:r w:rsidRPr="008C6777">
        <w:t>Comm</w:t>
      </w:r>
      <w:r w:rsidR="008C6777">
        <w:t>’</w:t>
      </w:r>
      <w:r w:rsidRPr="008C6777">
        <w:t xml:space="preserve"> c</w:t>
      </w:r>
      <w:r w:rsidR="008C6777">
        <w:t>’</w:t>
      </w:r>
      <w:r w:rsidRPr="008C6777">
        <w:t>est touffu</w:t>
      </w:r>
      <w:r w:rsidR="008C6777">
        <w:t xml:space="preserve"> ! </w:t>
      </w:r>
      <w:r w:rsidRPr="008C6777">
        <w:t>comm</w:t>
      </w:r>
      <w:r w:rsidR="008C6777">
        <w:t>’</w:t>
      </w:r>
      <w:r w:rsidRPr="008C6777">
        <w:t xml:space="preserve"> ça frise</w:t>
      </w:r>
      <w:r w:rsidR="008C6777">
        <w:t> !</w:t>
      </w:r>
    </w:p>
    <w:p w14:paraId="22498E28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77F7B6D1" w14:textId="77777777" w:rsidR="00A24E07" w:rsidRDefault="00A24E07" w:rsidP="00163D74">
      <w:pPr>
        <w:spacing w:before="0" w:after="0"/>
        <w:ind w:firstLine="0"/>
        <w:jc w:val="center"/>
      </w:pPr>
    </w:p>
    <w:p w14:paraId="64A631B4" w14:textId="77777777" w:rsidR="008C6777" w:rsidRDefault="00B86016" w:rsidP="00163D74">
      <w:pPr>
        <w:spacing w:before="0" w:after="0"/>
        <w:ind w:firstLine="0"/>
        <w:jc w:val="center"/>
      </w:pPr>
      <w:r w:rsidRPr="008C6777">
        <w:t>Fait</w:t>
      </w:r>
      <w:r w:rsidR="008C6777">
        <w:t>’</w:t>
      </w:r>
      <w:r w:rsidRPr="008C6777">
        <w:t>s pas semblant d</w:t>
      </w:r>
      <w:r w:rsidR="008C6777">
        <w:t>’</w:t>
      </w:r>
      <w:r w:rsidRPr="008C6777">
        <w:t>avoir peur</w:t>
      </w:r>
      <w:r w:rsidR="008C6777">
        <w:t>…</w:t>
      </w:r>
    </w:p>
    <w:p w14:paraId="2E2913D3" w14:textId="752D5A05" w:rsidR="008C6777" w:rsidRDefault="00B86016" w:rsidP="00163D74">
      <w:pPr>
        <w:spacing w:before="0" w:after="0"/>
        <w:ind w:firstLine="0"/>
        <w:jc w:val="center"/>
      </w:pPr>
      <w:r w:rsidRPr="008C6777">
        <w:t>Avec un</w:t>
      </w:r>
      <w:r w:rsidR="008C6777">
        <w:t>’</w:t>
      </w:r>
      <w:r w:rsidRPr="008C6777">
        <w:t>barb</w:t>
      </w:r>
      <w:r w:rsidR="008C6777">
        <w:t>’</w:t>
      </w:r>
      <w:r w:rsidRPr="008C6777">
        <w:t xml:space="preserve"> de sapeur</w:t>
      </w:r>
      <w:r w:rsidR="008C6777">
        <w:t>,</w:t>
      </w:r>
    </w:p>
    <w:p w14:paraId="50D1884B" w14:textId="77777777" w:rsidR="008C6777" w:rsidRDefault="00B86016" w:rsidP="00163D74">
      <w:pPr>
        <w:spacing w:before="0" w:after="0"/>
        <w:ind w:firstLine="0"/>
        <w:jc w:val="center"/>
      </w:pPr>
      <w:r w:rsidRPr="008C6777">
        <w:t>Est-c</w:t>
      </w:r>
      <w:r w:rsidR="008C6777">
        <w:t>’</w:t>
      </w:r>
      <w:r w:rsidRPr="008C6777">
        <w:t>que la crainte est permise</w:t>
      </w:r>
      <w:r w:rsidR="008C6777">
        <w:t>,</w:t>
      </w:r>
    </w:p>
    <w:p w14:paraId="23124D15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? </w:t>
      </w:r>
      <w:r w:rsidRPr="008C6777">
        <w:t>etc</w:t>
      </w:r>
      <w:r w:rsidR="008C6777">
        <w:t>.</w:t>
      </w:r>
    </w:p>
    <w:p w14:paraId="1CC4EE1E" w14:textId="77777777" w:rsidR="00A24E07" w:rsidRDefault="00A24E07" w:rsidP="00163D74">
      <w:pPr>
        <w:spacing w:before="0" w:after="0"/>
        <w:ind w:firstLine="0"/>
        <w:jc w:val="center"/>
      </w:pPr>
    </w:p>
    <w:p w14:paraId="2455A2D3" w14:textId="116677E5" w:rsidR="00B86016" w:rsidRPr="008C6777" w:rsidRDefault="00B86016" w:rsidP="00163D74">
      <w:pPr>
        <w:spacing w:before="0" w:after="0"/>
        <w:ind w:firstLine="0"/>
        <w:jc w:val="center"/>
      </w:pPr>
      <w:r w:rsidRPr="008C6777">
        <w:t>La parure ne va jamais</w:t>
      </w:r>
    </w:p>
    <w:p w14:paraId="4AFAD390" w14:textId="77777777" w:rsidR="008C6777" w:rsidRDefault="00B86016" w:rsidP="00163D74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aux fill</w:t>
      </w:r>
      <w:r w:rsidR="008C6777">
        <w:t>’</w:t>
      </w:r>
      <w:r w:rsidRPr="008C6777">
        <w:t>s qui n</w:t>
      </w:r>
      <w:r w:rsidR="008C6777">
        <w:t>’</w:t>
      </w:r>
      <w:r w:rsidRPr="008C6777">
        <w:t>ont pas d</w:t>
      </w:r>
      <w:r w:rsidR="008C6777">
        <w:t>’</w:t>
      </w:r>
      <w:r w:rsidRPr="008C6777">
        <w:t>attraits</w:t>
      </w:r>
      <w:r w:rsidR="008C6777">
        <w:t> :</w:t>
      </w:r>
    </w:p>
    <w:p w14:paraId="0F2EAD5B" w14:textId="77777777" w:rsidR="008C6777" w:rsidRDefault="00B86016" w:rsidP="00163D74">
      <w:pPr>
        <w:spacing w:before="0" w:after="0"/>
        <w:ind w:firstLine="0"/>
        <w:jc w:val="center"/>
      </w:pPr>
      <w:r w:rsidRPr="008C6777">
        <w:t>Comm</w:t>
      </w:r>
      <w:r w:rsidR="008C6777">
        <w:t>’</w:t>
      </w:r>
      <w:r w:rsidRPr="008C6777">
        <w:t>ça</w:t>
      </w:r>
      <w:r w:rsidR="008C6777">
        <w:t xml:space="preserve">, </w:t>
      </w:r>
      <w:r w:rsidRPr="008C6777">
        <w:t>je vous trouve bien mise</w:t>
      </w:r>
      <w:r w:rsidR="008C6777">
        <w:t>,</w:t>
      </w:r>
    </w:p>
    <w:p w14:paraId="53AF8B97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0A185CAE" w14:textId="77777777" w:rsidR="00A24E07" w:rsidRDefault="00A24E07" w:rsidP="00163D74">
      <w:pPr>
        <w:spacing w:before="0" w:after="0"/>
        <w:ind w:firstLine="0"/>
        <w:jc w:val="center"/>
      </w:pPr>
    </w:p>
    <w:p w14:paraId="42A4C4C7" w14:textId="77777777" w:rsidR="008C6777" w:rsidRDefault="00B86016" w:rsidP="00163D74">
      <w:pPr>
        <w:spacing w:before="0" w:after="0"/>
        <w:ind w:firstLine="0"/>
        <w:jc w:val="center"/>
      </w:pPr>
      <w:r w:rsidRPr="008C6777">
        <w:t>Mais tournez-vous donc un peu</w:t>
      </w:r>
      <w:r w:rsidR="008C6777">
        <w:t>…</w:t>
      </w:r>
    </w:p>
    <w:p w14:paraId="04FDF514" w14:textId="77777777" w:rsidR="008C6777" w:rsidRDefault="00B86016" w:rsidP="00163D74">
      <w:pPr>
        <w:spacing w:before="0" w:after="0"/>
        <w:ind w:firstLine="0"/>
        <w:jc w:val="center"/>
      </w:pPr>
      <w:r w:rsidRPr="008C6777">
        <w:t>Quel superbe pot-au-feu</w:t>
      </w:r>
      <w:r w:rsidR="008C6777">
        <w:t> !</w:t>
      </w:r>
    </w:p>
    <w:p w14:paraId="762DED1C" w14:textId="77777777" w:rsidR="008C6777" w:rsidRDefault="00B86016" w:rsidP="00163D74">
      <w:pPr>
        <w:spacing w:before="0" w:after="0"/>
        <w:ind w:firstLine="0"/>
        <w:jc w:val="center"/>
      </w:pPr>
      <w:r w:rsidRPr="008C6777">
        <w:lastRenderedPageBreak/>
        <w:t>C</w:t>
      </w:r>
      <w:r w:rsidR="008C6777">
        <w:t>’</w:t>
      </w:r>
      <w:r w:rsidRPr="008C6777">
        <w:t>est d</w:t>
      </w:r>
      <w:r w:rsidR="008C6777">
        <w:t>’</w:t>
      </w:r>
      <w:r w:rsidRPr="008C6777">
        <w:t>la fière marchandise</w:t>
      </w:r>
      <w:r w:rsidR="008C6777">
        <w:t>,</w:t>
      </w:r>
    </w:p>
    <w:p w14:paraId="016FC367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473A3546" w14:textId="77777777" w:rsidR="00A24E07" w:rsidRDefault="00A24E07" w:rsidP="00163D74">
      <w:pPr>
        <w:spacing w:before="0" w:after="0"/>
        <w:ind w:firstLine="0"/>
        <w:jc w:val="center"/>
      </w:pPr>
    </w:p>
    <w:p w14:paraId="43BFE5A1" w14:textId="77777777" w:rsidR="008C6777" w:rsidRDefault="00B86016" w:rsidP="00163D74">
      <w:pPr>
        <w:spacing w:before="0" w:after="0"/>
        <w:ind w:firstLine="0"/>
        <w:jc w:val="center"/>
      </w:pPr>
      <w:r w:rsidRPr="008C6777">
        <w:t>Restez</w:t>
      </w:r>
      <w:r w:rsidR="008C6777">
        <w:t xml:space="preserve">, </w:t>
      </w:r>
      <w:r w:rsidRPr="008C6777">
        <w:t>restez comm</w:t>
      </w:r>
      <w:r w:rsidR="008C6777">
        <w:t>’</w:t>
      </w:r>
      <w:r w:rsidRPr="008C6777">
        <w:t xml:space="preserve"> vous v</w:t>
      </w:r>
      <w:r w:rsidR="008C6777">
        <w:t>’</w:t>
      </w:r>
      <w:r w:rsidRPr="008C6777">
        <w:t>là</w:t>
      </w:r>
      <w:r w:rsidR="008C6777">
        <w:t>,</w:t>
      </w:r>
    </w:p>
    <w:p w14:paraId="2E2EFDE1" w14:textId="77777777" w:rsidR="008C6777" w:rsidRDefault="00B86016" w:rsidP="00163D74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aime assez c</w:t>
      </w:r>
      <w:r w:rsidR="008C6777">
        <w:t>’</w:t>
      </w:r>
      <w:r w:rsidRPr="008C6777">
        <w:t>te postur</w:t>
      </w:r>
      <w:r w:rsidR="008C6777">
        <w:t>’</w:t>
      </w:r>
      <w:r w:rsidRPr="008C6777">
        <w:t>-là</w:t>
      </w:r>
      <w:r w:rsidR="008C6777">
        <w:t> !</w:t>
      </w:r>
    </w:p>
    <w:p w14:paraId="16F742D8" w14:textId="77777777" w:rsidR="008C6777" w:rsidRDefault="00B86016" w:rsidP="00163D74">
      <w:pPr>
        <w:spacing w:before="0" w:after="0"/>
        <w:ind w:firstLine="0"/>
        <w:jc w:val="center"/>
      </w:pPr>
      <w:r w:rsidRPr="008C6777">
        <w:t>Permettez que j</w:t>
      </w:r>
      <w:r w:rsidR="008C6777">
        <w:t>’</w:t>
      </w:r>
      <w:r w:rsidRPr="008C6777">
        <w:t>m</w:t>
      </w:r>
      <w:r w:rsidR="008C6777">
        <w:t>’</w:t>
      </w:r>
      <w:r w:rsidRPr="008C6777">
        <w:t>introduise</w:t>
      </w:r>
      <w:r w:rsidR="008C6777">
        <w:t>,</w:t>
      </w:r>
    </w:p>
    <w:p w14:paraId="7D159308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58BB12F9" w14:textId="77777777" w:rsidR="00A24E07" w:rsidRDefault="00A24E07" w:rsidP="00163D74">
      <w:pPr>
        <w:spacing w:before="0" w:after="0"/>
        <w:ind w:firstLine="0"/>
        <w:jc w:val="center"/>
      </w:pPr>
    </w:p>
    <w:p w14:paraId="598849D5" w14:textId="77777777" w:rsidR="008C6777" w:rsidRDefault="00B86016" w:rsidP="00163D74">
      <w:pPr>
        <w:spacing w:before="0" w:after="0"/>
        <w:ind w:firstLine="0"/>
        <w:jc w:val="center"/>
      </w:pPr>
      <w:r w:rsidRPr="008C6777">
        <w:t>Comme c</w:t>
      </w:r>
      <w:r w:rsidR="008C6777">
        <w:t>’</w:t>
      </w:r>
      <w:r w:rsidRPr="008C6777">
        <w:t>est chaud</w:t>
      </w:r>
      <w:r w:rsidR="008C6777">
        <w:t xml:space="preserve">, </w:t>
      </w:r>
      <w:r w:rsidRPr="008C6777">
        <w:t>comm</w:t>
      </w:r>
      <w:r w:rsidR="008C6777">
        <w:t>’</w:t>
      </w:r>
      <w:r w:rsidRPr="008C6777">
        <w:t xml:space="preserve"> c</w:t>
      </w:r>
      <w:r w:rsidR="008C6777">
        <w:t>’</w:t>
      </w:r>
      <w:r w:rsidRPr="008C6777">
        <w:t>est étroit</w:t>
      </w:r>
      <w:r w:rsidR="008C6777">
        <w:t> !</w:t>
      </w:r>
    </w:p>
    <w:p w14:paraId="049648D1" w14:textId="77777777" w:rsidR="008C6777" w:rsidRDefault="00B86016" w:rsidP="00163D74">
      <w:pPr>
        <w:spacing w:before="0" w:after="0"/>
        <w:ind w:firstLine="0"/>
        <w:jc w:val="center"/>
      </w:pPr>
      <w:r w:rsidRPr="008C6777">
        <w:t>Tiens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me suis trompé d</w:t>
      </w:r>
      <w:r w:rsidR="008C6777">
        <w:t>’</w:t>
      </w:r>
      <w:r w:rsidRPr="008C6777">
        <w:t>endroit</w:t>
      </w:r>
      <w:r w:rsidR="008C6777">
        <w:t> !</w:t>
      </w:r>
    </w:p>
    <w:p w14:paraId="46B9C8B4" w14:textId="77777777" w:rsidR="008C6777" w:rsidRDefault="00B86016" w:rsidP="00163D74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 fait une fameuse bêtise</w:t>
      </w:r>
      <w:r w:rsidR="008C6777">
        <w:t>,</w:t>
      </w:r>
    </w:p>
    <w:p w14:paraId="4B202FB3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247EF05C" w14:textId="77777777" w:rsidR="00A24E07" w:rsidRDefault="00A24E07" w:rsidP="00163D74">
      <w:pPr>
        <w:spacing w:before="0" w:after="0"/>
        <w:ind w:firstLine="0"/>
        <w:jc w:val="center"/>
      </w:pPr>
    </w:p>
    <w:p w14:paraId="2C2018EF" w14:textId="77777777" w:rsidR="008C6777" w:rsidRDefault="00B86016" w:rsidP="00163D74">
      <w:pPr>
        <w:spacing w:before="0" w:after="0"/>
        <w:ind w:firstLine="0"/>
        <w:jc w:val="center"/>
      </w:pPr>
      <w:r w:rsidRPr="008C6777">
        <w:t>À présent</w:t>
      </w:r>
      <w:r w:rsidR="008C6777">
        <w:t xml:space="preserve">, </w:t>
      </w:r>
      <w:r w:rsidRPr="008C6777">
        <w:t>vous voilà bien</w:t>
      </w:r>
      <w:r w:rsidR="008C6777">
        <w:t> !</w:t>
      </w:r>
    </w:p>
    <w:p w14:paraId="720F5B8B" w14:textId="77777777" w:rsidR="008C6777" w:rsidRDefault="00B86016" w:rsidP="00163D74">
      <w:pPr>
        <w:spacing w:before="0" w:after="0"/>
        <w:ind w:firstLine="0"/>
        <w:jc w:val="center"/>
      </w:pPr>
      <w:r w:rsidRPr="008C6777">
        <w:t>Restez et ne craignez rien</w:t>
      </w:r>
      <w:r w:rsidR="008C6777">
        <w:t>…</w:t>
      </w:r>
    </w:p>
    <w:p w14:paraId="41756666" w14:textId="77777777" w:rsidR="008C6777" w:rsidRDefault="00B86016" w:rsidP="00163D74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vas réparer ma sottise</w:t>
      </w:r>
      <w:r w:rsidR="008C6777">
        <w:t>,</w:t>
      </w:r>
    </w:p>
    <w:p w14:paraId="4B2B472B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5460BF13" w14:textId="77777777" w:rsidR="00A24E07" w:rsidRDefault="00A24E07" w:rsidP="00163D74">
      <w:pPr>
        <w:spacing w:before="0" w:after="0"/>
        <w:ind w:firstLine="0"/>
        <w:jc w:val="center"/>
      </w:pPr>
    </w:p>
    <w:p w14:paraId="3ED0E83D" w14:textId="77777777" w:rsidR="008C6777" w:rsidRDefault="00B86016" w:rsidP="00163D74">
      <w:pPr>
        <w:spacing w:before="0" w:after="0"/>
        <w:ind w:firstLine="0"/>
        <w:jc w:val="center"/>
      </w:pPr>
      <w:r w:rsidRPr="008C6777">
        <w:t>V</w:t>
      </w:r>
      <w:r w:rsidR="008C6777">
        <w:t>’</w:t>
      </w:r>
      <w:r w:rsidRPr="008C6777">
        <w:t>là qu</w:t>
      </w:r>
      <w:r w:rsidR="008C6777">
        <w:t>’</w:t>
      </w:r>
      <w:r w:rsidRPr="008C6777">
        <w:t>ça part</w:t>
      </w:r>
      <w:r w:rsidR="008C6777">
        <w:t xml:space="preserve"> ! </w:t>
      </w:r>
      <w:r w:rsidRPr="008C6777">
        <w:t>Et vite et tôt</w:t>
      </w:r>
      <w:r w:rsidR="008C6777">
        <w:t> !</w:t>
      </w:r>
    </w:p>
    <w:p w14:paraId="5B4E5CB2" w14:textId="77777777" w:rsidR="008C6777" w:rsidRDefault="00B86016" w:rsidP="00163D74">
      <w:pPr>
        <w:spacing w:before="0" w:after="0"/>
        <w:ind w:firstLine="0"/>
        <w:jc w:val="center"/>
      </w:pPr>
      <w:r w:rsidRPr="008C6777">
        <w:t>Faut qu</w:t>
      </w:r>
      <w:r w:rsidR="008C6777">
        <w:t>’</w:t>
      </w:r>
      <w:r w:rsidRPr="008C6777">
        <w:t>chacun pay</w:t>
      </w:r>
      <w:r w:rsidR="008C6777">
        <w:t>’</w:t>
      </w:r>
      <w:r w:rsidRPr="008C6777">
        <w:t xml:space="preserve"> son écot</w:t>
      </w:r>
      <w:r w:rsidR="008C6777">
        <w:t> !</w:t>
      </w:r>
    </w:p>
    <w:p w14:paraId="07CEAE23" w14:textId="77777777" w:rsidR="008C6777" w:rsidRDefault="00B86016" w:rsidP="00163D74">
      <w:pPr>
        <w:spacing w:before="0" w:after="0"/>
        <w:ind w:firstLine="0"/>
        <w:jc w:val="center"/>
      </w:pPr>
      <w:r w:rsidRPr="008C6777">
        <w:t>Allons</w:t>
      </w:r>
      <w:r w:rsidR="008C6777">
        <w:t xml:space="preserve">, </w:t>
      </w:r>
      <w:r w:rsidRPr="008C6777">
        <w:t>pas d</w:t>
      </w:r>
      <w:r w:rsidR="008C6777">
        <w:t>’</w:t>
      </w:r>
      <w:r w:rsidRPr="008C6777">
        <w:t>fainéantise</w:t>
      </w:r>
      <w:r w:rsidR="008C6777">
        <w:t>,</w:t>
      </w:r>
    </w:p>
    <w:p w14:paraId="26A3160F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 xml:space="preserve"> ! </w:t>
      </w:r>
      <w:r w:rsidRPr="008C6777">
        <w:t>etc</w:t>
      </w:r>
      <w:r w:rsidR="008C6777">
        <w:t>.</w:t>
      </w:r>
    </w:p>
    <w:p w14:paraId="73F9B7E8" w14:textId="77777777" w:rsidR="00A24E07" w:rsidRDefault="00A24E07" w:rsidP="00163D74">
      <w:pPr>
        <w:spacing w:before="0" w:after="0"/>
        <w:ind w:firstLine="0"/>
        <w:jc w:val="center"/>
      </w:pPr>
    </w:p>
    <w:p w14:paraId="5010B78B" w14:textId="77777777" w:rsidR="008C6777" w:rsidRDefault="00B86016" w:rsidP="00163D74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vois que vous y prenez goût</w:t>
      </w:r>
      <w:r w:rsidR="008C6777">
        <w:t>,</w:t>
      </w:r>
    </w:p>
    <w:p w14:paraId="34618E89" w14:textId="77777777" w:rsidR="008C6777" w:rsidRDefault="00B86016" w:rsidP="00163D74">
      <w:pPr>
        <w:spacing w:before="0" w:after="0"/>
        <w:ind w:firstLine="0"/>
        <w:jc w:val="center"/>
      </w:pPr>
      <w:r w:rsidRPr="008C6777">
        <w:t>Mais je n</w:t>
      </w:r>
      <w:r w:rsidR="008C6777">
        <w:t>’</w:t>
      </w:r>
      <w:r w:rsidRPr="008C6777">
        <w:t>tir</w:t>
      </w:r>
      <w:r w:rsidR="008C6777">
        <w:t>’</w:t>
      </w:r>
      <w:r w:rsidRPr="008C6777">
        <w:t xml:space="preserve"> jamais qu</w:t>
      </w:r>
      <w:r w:rsidR="008C6777">
        <w:t>’</w:t>
      </w:r>
      <w:r w:rsidRPr="008C6777">
        <w:t>un coup</w:t>
      </w:r>
      <w:r w:rsidR="008C6777">
        <w:t>.</w:t>
      </w:r>
    </w:p>
    <w:p w14:paraId="006CCC21" w14:textId="77777777" w:rsidR="008C6777" w:rsidRDefault="00B86016" w:rsidP="00163D74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suis fâché qu</w:t>
      </w:r>
      <w:r w:rsidR="008C6777">
        <w:t>’</w:t>
      </w:r>
      <w:r w:rsidRPr="008C6777">
        <w:t>ça vous défrise</w:t>
      </w:r>
      <w:r w:rsidR="008C6777">
        <w:t>,</w:t>
      </w:r>
    </w:p>
    <w:p w14:paraId="687E6163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> !</w:t>
      </w:r>
    </w:p>
    <w:p w14:paraId="4C8658E8" w14:textId="77777777" w:rsidR="008C6777" w:rsidRDefault="00B86016" w:rsidP="00163D74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zelle Lise</w:t>
      </w:r>
      <w:r w:rsidR="008C6777">
        <w:t>,</w:t>
      </w:r>
    </w:p>
    <w:p w14:paraId="79FFCC86" w14:textId="77777777" w:rsidR="008C6777" w:rsidRDefault="00B86016" w:rsidP="00163D74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vous êt</w:t>
      </w:r>
      <w:r w:rsidR="008C6777">
        <w:t>’</w:t>
      </w:r>
      <w:r w:rsidRPr="008C6777">
        <w:t>s bien sans ch</w:t>
      </w:r>
      <w:r w:rsidR="008C6777">
        <w:t>’</w:t>
      </w:r>
      <w:r w:rsidRPr="008C6777">
        <w:t>mise</w:t>
      </w:r>
      <w:r w:rsidR="008C6777">
        <w:t>.</w:t>
      </w:r>
    </w:p>
    <w:p w14:paraId="36A6BF89" w14:textId="77777777" w:rsidR="008C6777" w:rsidRDefault="00B86016" w:rsidP="008C6777">
      <w:pPr>
        <w:jc w:val="right"/>
      </w:pPr>
      <w:r w:rsidRPr="008C6777">
        <w:t>V</w:t>
      </w:r>
      <w:r w:rsidRPr="00163D74">
        <w:rPr>
          <w:rStyle w:val="Taille-1Caracteres"/>
        </w:rPr>
        <w:t>AN</w:t>
      </w:r>
      <w:r w:rsidRPr="008C6777">
        <w:t xml:space="preserve"> C</w:t>
      </w:r>
      <w:r w:rsidRPr="00163D74">
        <w:rPr>
          <w:rStyle w:val="Taille-1Caracteres"/>
        </w:rPr>
        <w:t>LEEMPUTTE</w:t>
      </w:r>
      <w:r w:rsidR="008C6777">
        <w:t>.</w:t>
      </w:r>
    </w:p>
    <w:p w14:paraId="70299D66" w14:textId="4E112E53" w:rsidR="00B86016" w:rsidRPr="00B90685" w:rsidRDefault="00B86016" w:rsidP="008C6777">
      <w:pPr>
        <w:pStyle w:val="Titre2"/>
        <w:rPr>
          <w:szCs w:val="44"/>
        </w:rPr>
      </w:pPr>
      <w:bookmarkStart w:id="112" w:name="_Toc275359172"/>
      <w:bookmarkStart w:id="113" w:name="_Toc199525813"/>
      <w:r w:rsidRPr="00B90685">
        <w:rPr>
          <w:szCs w:val="44"/>
        </w:rPr>
        <w:lastRenderedPageBreak/>
        <w:t>LE CURÉ DE SAINT-ÉTIENNE</w:t>
      </w:r>
      <w:bookmarkEnd w:id="112"/>
      <w:bookmarkEnd w:id="113"/>
    </w:p>
    <w:p w14:paraId="05513B2B" w14:textId="77777777" w:rsidR="008C6777" w:rsidRDefault="00B86016" w:rsidP="00A24E07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L</w:t>
      </w:r>
      <w:r w:rsidR="008C6777">
        <w:rPr>
          <w:i/>
        </w:rPr>
        <w:t>’</w:t>
      </w:r>
      <w:r w:rsidRPr="008C6777">
        <w:rPr>
          <w:i/>
        </w:rPr>
        <w:t>aveugle de Bagnolet</w:t>
      </w:r>
      <w:r w:rsidR="008C6777">
        <w:t>.</w:t>
      </w:r>
    </w:p>
    <w:p w14:paraId="7C3E438F" w14:textId="6B2A38C8" w:rsidR="00B86016" w:rsidRPr="00B90685" w:rsidRDefault="00B86016" w:rsidP="00A24E07">
      <w:pPr>
        <w:spacing w:before="0" w:after="0"/>
      </w:pPr>
      <w:r w:rsidRPr="00B90685">
        <w:t>Le bon curé de Saint-</w:t>
      </w:r>
      <w:r w:rsidR="00795388">
        <w:t>É</w:t>
      </w:r>
      <w:r w:rsidR="00795388" w:rsidRPr="00B90685">
        <w:t>tienne</w:t>
      </w:r>
    </w:p>
    <w:p w14:paraId="7BB2C3CD" w14:textId="77777777" w:rsidR="00B86016" w:rsidRPr="00B90685" w:rsidRDefault="00B86016" w:rsidP="00A24E07">
      <w:pPr>
        <w:spacing w:before="0" w:after="0"/>
      </w:pPr>
      <w:r w:rsidRPr="00B90685">
        <w:t>Parfois à son enfant de chœur</w:t>
      </w:r>
    </w:p>
    <w:p w14:paraId="140E7D3F" w14:textId="77777777" w:rsidR="00B86016" w:rsidRPr="00B90685" w:rsidRDefault="00B86016" w:rsidP="00A24E07">
      <w:pPr>
        <w:spacing w:before="0" w:after="0"/>
      </w:pPr>
      <w:r w:rsidRPr="00B90685">
        <w:t>Gravement chantait une antienne</w:t>
      </w:r>
    </w:p>
    <w:p w14:paraId="0AE7916A" w14:textId="214656BC" w:rsidR="00B86016" w:rsidRPr="00B90685" w:rsidRDefault="00B86016" w:rsidP="00A24E07">
      <w:pPr>
        <w:spacing w:before="0" w:after="0"/>
      </w:pPr>
      <w:r w:rsidRPr="00B90685">
        <w:t>Que le drôle d</w:t>
      </w:r>
      <w:r w:rsidR="008C6777">
        <w:t>’</w:t>
      </w:r>
      <w:r w:rsidRPr="00B90685">
        <w:t>enfant sans cœur</w:t>
      </w:r>
    </w:p>
    <w:p w14:paraId="75013BEC" w14:textId="77777777" w:rsidR="008C6777" w:rsidRDefault="00B86016" w:rsidP="00A24E07">
      <w:pPr>
        <w:spacing w:before="0" w:after="0"/>
      </w:pPr>
      <w:r w:rsidRPr="00B90685">
        <w:t>Lui répétait d</w:t>
      </w:r>
      <w:r w:rsidR="008C6777">
        <w:t>’</w:t>
      </w:r>
      <w:r w:rsidRPr="00B90685">
        <w:t>un ton moqueur</w:t>
      </w:r>
      <w:r w:rsidR="008C6777">
        <w:t>.</w:t>
      </w:r>
    </w:p>
    <w:p w14:paraId="716DCF18" w14:textId="77777777" w:rsidR="008C6777" w:rsidRDefault="00B86016" w:rsidP="00A24E07">
      <w:pPr>
        <w:spacing w:before="0" w:after="0"/>
      </w:pPr>
      <w:r w:rsidRPr="00B90685">
        <w:t>Le curé</w:t>
      </w:r>
      <w:r w:rsidR="008C6777">
        <w:t xml:space="preserve">, </w:t>
      </w:r>
      <w:r w:rsidRPr="00B90685">
        <w:t>voyant sa finesse</w:t>
      </w:r>
      <w:r w:rsidR="008C6777">
        <w:t>,</w:t>
      </w:r>
    </w:p>
    <w:p w14:paraId="74290413" w14:textId="77777777" w:rsidR="008C6777" w:rsidRDefault="00B86016" w:rsidP="00A24E07">
      <w:pPr>
        <w:spacing w:before="0" w:after="0"/>
      </w:pPr>
      <w:r w:rsidRPr="00B90685">
        <w:t>Disait</w:t>
      </w:r>
      <w:r w:rsidR="008C6777">
        <w:t xml:space="preserve">, </w:t>
      </w:r>
      <w:r w:rsidRPr="00B90685">
        <w:t>pour tromper son adresse</w:t>
      </w:r>
      <w:r w:rsidR="008C6777">
        <w:t> :</w:t>
      </w:r>
    </w:p>
    <w:p w14:paraId="3FB59336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,</w:t>
      </w:r>
    </w:p>
    <w:p w14:paraId="4E1E6C19" w14:textId="77777777" w:rsidR="008C6777" w:rsidRDefault="00B86016" w:rsidP="00A24E07">
      <w:pPr>
        <w:spacing w:before="0" w:after="0"/>
      </w:pPr>
      <w:r w:rsidRPr="00B90685">
        <w:t>Riez moins</w:t>
      </w:r>
      <w:r w:rsidR="008C6777">
        <w:t xml:space="preserve">, </w:t>
      </w:r>
      <w:r w:rsidRPr="00B90685">
        <w:t>servez mieux la messe</w:t>
      </w:r>
      <w:r w:rsidR="008C6777">
        <w:t> ;</w:t>
      </w:r>
    </w:p>
    <w:p w14:paraId="460D176A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petit polisson</w:t>
      </w:r>
      <w:r w:rsidR="008C6777">
        <w:t>,</w:t>
      </w:r>
    </w:p>
    <w:p w14:paraId="0D891C50" w14:textId="77777777" w:rsidR="008C6777" w:rsidRDefault="00B86016" w:rsidP="00A24E07">
      <w:pPr>
        <w:spacing w:before="0" w:after="0"/>
      </w:pPr>
      <w:r w:rsidRPr="00B90685">
        <w:t>Et repassez votre leçon</w:t>
      </w:r>
      <w:r w:rsidR="008C6777">
        <w:t>.</w:t>
      </w:r>
    </w:p>
    <w:p w14:paraId="163D2FBA" w14:textId="77777777" w:rsidR="0059602B" w:rsidRDefault="0059602B" w:rsidP="00A24E07">
      <w:pPr>
        <w:spacing w:before="0" w:after="0"/>
      </w:pPr>
    </w:p>
    <w:p w14:paraId="5D979444" w14:textId="77777777" w:rsidR="008C6777" w:rsidRDefault="00B86016" w:rsidP="00A24E07">
      <w:pPr>
        <w:spacing w:before="0" w:after="0"/>
      </w:pPr>
      <w:r w:rsidRPr="00B90685">
        <w:t>Riant de certaine aventure</w:t>
      </w:r>
      <w:r w:rsidR="008C6777">
        <w:t>,</w:t>
      </w:r>
    </w:p>
    <w:p w14:paraId="30C75F33" w14:textId="77777777" w:rsidR="008C6777" w:rsidRDefault="008C6777" w:rsidP="00A24E07">
      <w:pPr>
        <w:spacing w:before="0" w:after="0"/>
      </w:pPr>
      <w:r>
        <w:t>— </w:t>
      </w:r>
      <w:r w:rsidR="00B86016" w:rsidRPr="00B90685">
        <w:t>Mon père</w:t>
      </w:r>
      <w:r>
        <w:t xml:space="preserve">, </w:t>
      </w:r>
      <w:r w:rsidR="00B86016" w:rsidRPr="00B90685">
        <w:t>dit-il hardiment</w:t>
      </w:r>
      <w:r>
        <w:t>,</w:t>
      </w:r>
    </w:p>
    <w:p w14:paraId="5A8009BC" w14:textId="77777777" w:rsidR="008C6777" w:rsidRDefault="00B86016" w:rsidP="00A24E07">
      <w:pPr>
        <w:spacing w:before="0" w:after="0"/>
      </w:pPr>
      <w:r w:rsidRPr="00B90685">
        <w:t>Hier</w:t>
      </w:r>
      <w:r w:rsidR="008C6777">
        <w:t xml:space="preserve">, </w:t>
      </w:r>
      <w:r w:rsidRPr="00B90685">
        <w:t>à travers la serrure</w:t>
      </w:r>
      <w:r w:rsidR="008C6777">
        <w:t>,</w:t>
      </w:r>
    </w:p>
    <w:p w14:paraId="08892B78" w14:textId="6B9BFE84" w:rsidR="00B86016" w:rsidRPr="00B90685" w:rsidRDefault="00B86016" w:rsidP="00A24E07">
      <w:pPr>
        <w:spacing w:before="0" w:after="0"/>
      </w:pPr>
      <w:r w:rsidRPr="00B90685">
        <w:t>Je vis avec étonnement</w:t>
      </w:r>
    </w:p>
    <w:p w14:paraId="5C70CABB" w14:textId="77777777" w:rsidR="008C6777" w:rsidRDefault="00B86016" w:rsidP="00A24E07">
      <w:pPr>
        <w:spacing w:before="0" w:after="0"/>
      </w:pPr>
      <w:r w:rsidRPr="00B90685">
        <w:t>Annette en votre logement</w:t>
      </w:r>
      <w:r w:rsidR="008C6777">
        <w:t>.</w:t>
      </w:r>
    </w:p>
    <w:p w14:paraId="1A861254" w14:textId="77777777" w:rsidR="008C6777" w:rsidRDefault="00B86016" w:rsidP="00A24E07">
      <w:pPr>
        <w:spacing w:before="0" w:after="0"/>
      </w:pPr>
      <w:r w:rsidRPr="00B90685">
        <w:t>Est-ce là</w:t>
      </w:r>
      <w:r w:rsidR="008C6777">
        <w:t xml:space="preserve">, </w:t>
      </w:r>
      <w:r w:rsidRPr="00B90685">
        <w:t>je vous le demande</w:t>
      </w:r>
      <w:r w:rsidR="008C6777">
        <w:t>,</w:t>
      </w:r>
    </w:p>
    <w:p w14:paraId="7173012F" w14:textId="77777777" w:rsidR="008C6777" w:rsidRDefault="00B86016" w:rsidP="00A24E07">
      <w:pPr>
        <w:spacing w:before="0" w:after="0"/>
      </w:pPr>
      <w:r w:rsidRPr="00B90685">
        <w:t>Une visite de commande</w:t>
      </w:r>
      <w:r w:rsidR="008C6777">
        <w:t> ?…</w:t>
      </w:r>
    </w:p>
    <w:p w14:paraId="22699BCE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14B5D76F" w14:textId="77777777" w:rsidR="008C6777" w:rsidRDefault="00B86016" w:rsidP="00A24E07">
      <w:pPr>
        <w:spacing w:before="0" w:after="0"/>
      </w:pPr>
      <w:r w:rsidRPr="00B90685">
        <w:t>Elle venait payer l</w:t>
      </w:r>
      <w:r w:rsidR="008C6777">
        <w:t>’</w:t>
      </w:r>
      <w:r w:rsidRPr="00B90685">
        <w:t>offrande</w:t>
      </w:r>
      <w:r w:rsidR="008C6777">
        <w:t> ;</w:t>
      </w:r>
    </w:p>
    <w:p w14:paraId="3BA751FF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334C35A9" w14:textId="77777777" w:rsidR="0059602B" w:rsidRDefault="0059602B" w:rsidP="00A24E07">
      <w:pPr>
        <w:spacing w:before="0" w:after="0"/>
      </w:pPr>
    </w:p>
    <w:p w14:paraId="5E7C5460" w14:textId="77777777" w:rsidR="008C6777" w:rsidRDefault="008C6777" w:rsidP="00A24E07">
      <w:pPr>
        <w:spacing w:before="0" w:after="0"/>
      </w:pPr>
      <w:r>
        <w:t>— </w:t>
      </w:r>
      <w:r w:rsidR="00B86016" w:rsidRPr="00B90685">
        <w:t>Annette encor tout étourdie</w:t>
      </w:r>
      <w:r>
        <w:t>,</w:t>
      </w:r>
    </w:p>
    <w:p w14:paraId="297965E6" w14:textId="77777777" w:rsidR="008C6777" w:rsidRDefault="00B86016" w:rsidP="00A24E07">
      <w:pPr>
        <w:spacing w:before="0" w:after="0"/>
      </w:pPr>
      <w:r w:rsidRPr="00B90685">
        <w:t>Cédant à vos désirs pressants</w:t>
      </w:r>
      <w:r w:rsidR="008C6777">
        <w:t>,</w:t>
      </w:r>
    </w:p>
    <w:p w14:paraId="12FAC7A7" w14:textId="62BDE14E" w:rsidR="00B86016" w:rsidRPr="00B90685" w:rsidRDefault="00B86016" w:rsidP="00A24E07">
      <w:pPr>
        <w:spacing w:before="0" w:after="0"/>
      </w:pPr>
      <w:r w:rsidRPr="00B90685">
        <w:t>Montra sa face rebondie</w:t>
      </w:r>
    </w:p>
    <w:p w14:paraId="39CA201E" w14:textId="77777777" w:rsidR="00B86016" w:rsidRPr="00B90685" w:rsidRDefault="00B86016" w:rsidP="00A24E07">
      <w:pPr>
        <w:spacing w:before="0" w:after="0"/>
      </w:pPr>
      <w:r w:rsidRPr="00B90685">
        <w:t>Qui possède charmes puissants</w:t>
      </w:r>
    </w:p>
    <w:p w14:paraId="07F23F62" w14:textId="77777777" w:rsidR="008C6777" w:rsidRDefault="00B86016" w:rsidP="00A24E07">
      <w:pPr>
        <w:spacing w:before="0" w:after="0"/>
      </w:pPr>
      <w:r w:rsidRPr="00B90685">
        <w:t>Et bien dignes de votre encens</w:t>
      </w:r>
      <w:r w:rsidR="008C6777">
        <w:t> ;</w:t>
      </w:r>
    </w:p>
    <w:p w14:paraId="7DDED08F" w14:textId="3146E5FF" w:rsidR="00B86016" w:rsidRPr="00B90685" w:rsidRDefault="00B86016" w:rsidP="00A24E07">
      <w:pPr>
        <w:spacing w:before="0" w:after="0"/>
      </w:pPr>
      <w:r w:rsidRPr="00B90685">
        <w:lastRenderedPageBreak/>
        <w:t>Car vous lui donnâtes sans peine</w:t>
      </w:r>
    </w:p>
    <w:p w14:paraId="19B372BA" w14:textId="77777777" w:rsidR="008C6777" w:rsidRDefault="00B86016" w:rsidP="00A24E07">
      <w:pPr>
        <w:spacing w:before="0" w:after="0"/>
      </w:pPr>
      <w:r w:rsidRPr="00B90685">
        <w:t>Dix baisers sans reprendre haleine</w:t>
      </w:r>
      <w:r w:rsidR="008C6777">
        <w:t>…</w:t>
      </w:r>
    </w:p>
    <w:p w14:paraId="381F2AD7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1117D90A" w14:textId="77777777" w:rsidR="008C6777" w:rsidRDefault="00B86016" w:rsidP="00A24E07">
      <w:pPr>
        <w:spacing w:before="0" w:after="0"/>
      </w:pPr>
      <w:r w:rsidRPr="00B90685">
        <w:t>Je n</w:t>
      </w:r>
      <w:r w:rsidR="008C6777">
        <w:t>’</w:t>
      </w:r>
      <w:r w:rsidRPr="00B90685">
        <w:t>embrassais que la patène</w:t>
      </w:r>
      <w:r w:rsidR="008C6777">
        <w:t> ;</w:t>
      </w:r>
    </w:p>
    <w:p w14:paraId="7C4C02B7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342C0CEA" w14:textId="77777777" w:rsidR="0059602B" w:rsidRDefault="0059602B" w:rsidP="00A24E07">
      <w:pPr>
        <w:spacing w:before="0" w:after="0"/>
      </w:pPr>
    </w:p>
    <w:p w14:paraId="2B08E4B4" w14:textId="77777777" w:rsidR="008C6777" w:rsidRDefault="008C6777" w:rsidP="00A24E07">
      <w:pPr>
        <w:spacing w:before="0" w:after="0"/>
      </w:pPr>
      <w:r>
        <w:t>— </w:t>
      </w:r>
      <w:r w:rsidR="00B86016" w:rsidRPr="00B90685">
        <w:t>Prenant certain livre en cachette</w:t>
      </w:r>
      <w:r>
        <w:t>,</w:t>
      </w:r>
    </w:p>
    <w:p w14:paraId="56038D10" w14:textId="77777777" w:rsidR="008C6777" w:rsidRDefault="00B86016" w:rsidP="00A24E07">
      <w:pPr>
        <w:spacing w:before="0" w:after="0"/>
      </w:pPr>
      <w:r w:rsidRPr="00B90685">
        <w:t>De lire vous faisiez semblant</w:t>
      </w:r>
      <w:r w:rsidR="008C6777">
        <w:t> ;</w:t>
      </w:r>
    </w:p>
    <w:p w14:paraId="77DB006C" w14:textId="0F3A98C6" w:rsidR="00B86016" w:rsidRPr="00B90685" w:rsidRDefault="00B86016" w:rsidP="00A24E07">
      <w:pPr>
        <w:spacing w:before="0" w:after="0"/>
      </w:pPr>
      <w:r w:rsidRPr="00B90685">
        <w:t>À genoux je vis mettre Annette</w:t>
      </w:r>
    </w:p>
    <w:p w14:paraId="27AC3249" w14:textId="77777777" w:rsidR="00B86016" w:rsidRPr="00B90685" w:rsidRDefault="00B86016" w:rsidP="00A24E07">
      <w:pPr>
        <w:spacing w:before="0" w:after="0"/>
      </w:pPr>
      <w:r w:rsidRPr="00B90685">
        <w:t>Devant un objet gros et blanc</w:t>
      </w:r>
    </w:p>
    <w:p w14:paraId="1411E886" w14:textId="77777777" w:rsidR="00B86016" w:rsidRPr="00B90685" w:rsidRDefault="00B86016" w:rsidP="00A24E07">
      <w:pPr>
        <w:spacing w:before="0" w:after="0"/>
      </w:pPr>
      <w:r w:rsidRPr="00B90685">
        <w:t>Qui lui rendait le cœur tremblant</w:t>
      </w:r>
    </w:p>
    <w:p w14:paraId="0E121388" w14:textId="77777777" w:rsidR="00B86016" w:rsidRPr="00B90685" w:rsidRDefault="00B86016" w:rsidP="00A24E07">
      <w:pPr>
        <w:spacing w:before="0" w:after="0"/>
      </w:pPr>
      <w:r w:rsidRPr="00B90685">
        <w:t>Apprenait-elle la pratique</w:t>
      </w:r>
    </w:p>
    <w:p w14:paraId="1211209F" w14:textId="77777777" w:rsidR="008C6777" w:rsidRDefault="00B86016" w:rsidP="00A24E07">
      <w:pPr>
        <w:spacing w:before="0" w:after="0"/>
      </w:pPr>
      <w:r w:rsidRPr="00B90685">
        <w:t>D</w:t>
      </w:r>
      <w:r w:rsidR="008C6777">
        <w:t>’</w:t>
      </w:r>
      <w:r w:rsidRPr="00B90685">
        <w:t>une posture catholique</w:t>
      </w:r>
      <w:r w:rsidR="008C6777">
        <w:t> !</w:t>
      </w:r>
    </w:p>
    <w:p w14:paraId="1979A9AF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2D09BC17" w14:textId="77777777" w:rsidR="008C6777" w:rsidRDefault="00B86016" w:rsidP="00A24E07">
      <w:pPr>
        <w:spacing w:before="0" w:after="0"/>
      </w:pPr>
      <w:r w:rsidRPr="00B90685">
        <w:t>Elle adorait une relique</w:t>
      </w:r>
      <w:r w:rsidR="008C6777">
        <w:t> !…</w:t>
      </w:r>
    </w:p>
    <w:p w14:paraId="2723BC9A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0655B4EF" w14:textId="77777777" w:rsidR="0059602B" w:rsidRDefault="0059602B" w:rsidP="00A24E07">
      <w:pPr>
        <w:spacing w:before="0" w:after="0"/>
      </w:pPr>
    </w:p>
    <w:p w14:paraId="2C3271D9" w14:textId="77777777" w:rsidR="008C6777" w:rsidRDefault="008C6777" w:rsidP="00A24E07">
      <w:pPr>
        <w:spacing w:before="0" w:after="0"/>
      </w:pPr>
      <w:r>
        <w:t>— </w:t>
      </w:r>
      <w:r w:rsidR="00B86016" w:rsidRPr="00B90685">
        <w:t>En priant pour la Sainte Vierge</w:t>
      </w:r>
      <w:r>
        <w:t>,</w:t>
      </w:r>
    </w:p>
    <w:p w14:paraId="771BF176" w14:textId="77777777" w:rsidR="008C6777" w:rsidRDefault="00B86016" w:rsidP="00A24E07">
      <w:pPr>
        <w:spacing w:before="0" w:after="0"/>
      </w:pPr>
      <w:r w:rsidRPr="00B90685">
        <w:t>Vous prîtes votre goupillon</w:t>
      </w:r>
      <w:r w:rsidR="008C6777">
        <w:t>,</w:t>
      </w:r>
    </w:p>
    <w:p w14:paraId="798D7EF4" w14:textId="77777777" w:rsidR="008C6777" w:rsidRDefault="00B86016" w:rsidP="00A24E07">
      <w:pPr>
        <w:spacing w:before="0" w:after="0"/>
      </w:pPr>
      <w:r w:rsidRPr="00B90685">
        <w:t>Et</w:t>
      </w:r>
      <w:r w:rsidR="008C6777">
        <w:t xml:space="preserve">, </w:t>
      </w:r>
      <w:r w:rsidRPr="00B90685">
        <w:t>le tenant droit comme un cierge</w:t>
      </w:r>
      <w:r w:rsidR="008C6777">
        <w:t>,</w:t>
      </w:r>
    </w:p>
    <w:p w14:paraId="1AEA03E1" w14:textId="060B461D" w:rsidR="00B86016" w:rsidRPr="00B90685" w:rsidRDefault="00B86016" w:rsidP="00A24E07">
      <w:pPr>
        <w:spacing w:before="0" w:after="0"/>
      </w:pPr>
      <w:r w:rsidRPr="00B90685">
        <w:t>Il semblait que le cotillon</w:t>
      </w:r>
    </w:p>
    <w:p w14:paraId="3E61DD03" w14:textId="77777777" w:rsidR="008C6777" w:rsidRDefault="00B86016" w:rsidP="00A24E07">
      <w:pPr>
        <w:spacing w:before="0" w:after="0"/>
      </w:pPr>
      <w:r w:rsidRPr="00B90685">
        <w:t>Vous donnât certain aiguillon</w:t>
      </w:r>
      <w:r w:rsidR="008C6777">
        <w:t>,</w:t>
      </w:r>
    </w:p>
    <w:p w14:paraId="0843A681" w14:textId="77777777" w:rsidR="008C6777" w:rsidRDefault="00B86016" w:rsidP="00A24E07">
      <w:pPr>
        <w:spacing w:before="0" w:after="0"/>
      </w:pPr>
      <w:r w:rsidRPr="00B90685">
        <w:t>En l</w:t>
      </w:r>
      <w:r w:rsidR="008C6777">
        <w:t>’</w:t>
      </w:r>
      <w:r w:rsidRPr="00B90685">
        <w:t>agitant vous alliez vite</w:t>
      </w:r>
      <w:r w:rsidR="008C6777">
        <w:t> :</w:t>
      </w:r>
    </w:p>
    <w:p w14:paraId="00AEECBD" w14:textId="77777777" w:rsidR="008C6777" w:rsidRDefault="00B86016" w:rsidP="00A24E07">
      <w:pPr>
        <w:spacing w:before="0" w:after="0"/>
      </w:pPr>
      <w:r w:rsidRPr="00B90685">
        <w:t>Que faisiez-vous à la petite</w:t>
      </w:r>
      <w:r w:rsidR="008C6777">
        <w:t> ?</w:t>
      </w:r>
    </w:p>
    <w:p w14:paraId="4EF546F8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3637EDB0" w14:textId="77777777" w:rsidR="008C6777" w:rsidRDefault="00B86016" w:rsidP="00A24E07">
      <w:pPr>
        <w:spacing w:before="0" w:after="0"/>
      </w:pPr>
      <w:r w:rsidRPr="00B90685">
        <w:t>Je lui donnais de l</w:t>
      </w:r>
      <w:r w:rsidR="008C6777">
        <w:t>’</w:t>
      </w:r>
      <w:r w:rsidRPr="00B90685">
        <w:t>eau bénite</w:t>
      </w:r>
      <w:r w:rsidR="008C6777">
        <w:t> ;</w:t>
      </w:r>
    </w:p>
    <w:p w14:paraId="76CB901B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385F5C16" w14:textId="77777777" w:rsidR="0059602B" w:rsidRDefault="0059602B" w:rsidP="00A24E07">
      <w:pPr>
        <w:spacing w:before="0" w:after="0"/>
      </w:pPr>
    </w:p>
    <w:p w14:paraId="5834728E" w14:textId="1AA63F00" w:rsidR="00B86016" w:rsidRPr="00B90685" w:rsidRDefault="008C6777" w:rsidP="00A24E07">
      <w:pPr>
        <w:spacing w:before="0" w:after="0"/>
      </w:pPr>
      <w:r>
        <w:t>— </w:t>
      </w:r>
      <w:r w:rsidR="00B86016" w:rsidRPr="00B90685">
        <w:t>Mais bientôt je la vis s</w:t>
      </w:r>
      <w:r>
        <w:t>’</w:t>
      </w:r>
      <w:r w:rsidR="00B86016" w:rsidRPr="00B90685">
        <w:t>étendre</w:t>
      </w:r>
    </w:p>
    <w:p w14:paraId="736A9C07" w14:textId="77777777" w:rsidR="008C6777" w:rsidRDefault="00B86016" w:rsidP="00A24E07">
      <w:pPr>
        <w:spacing w:before="0" w:after="0"/>
      </w:pPr>
      <w:r w:rsidRPr="00B90685">
        <w:t>Saintement sur un canapé</w:t>
      </w:r>
      <w:r w:rsidR="008C6777">
        <w:t> :</w:t>
      </w:r>
    </w:p>
    <w:p w14:paraId="3D3705C6" w14:textId="77777777" w:rsidR="008C6777" w:rsidRDefault="00B86016" w:rsidP="00A24E07">
      <w:pPr>
        <w:spacing w:before="0" w:after="0"/>
      </w:pPr>
      <w:r w:rsidRPr="00B90685">
        <w:t>Dans sa bouche</w:t>
      </w:r>
      <w:r w:rsidR="008C6777">
        <w:t xml:space="preserve">, </w:t>
      </w:r>
      <w:r w:rsidRPr="00B90685">
        <w:t>sans plus attendre</w:t>
      </w:r>
      <w:r w:rsidR="008C6777">
        <w:t>,</w:t>
      </w:r>
    </w:p>
    <w:p w14:paraId="01EACDBC" w14:textId="5BF0BAB1" w:rsidR="00B86016" w:rsidRPr="00B90685" w:rsidRDefault="00B86016" w:rsidP="00A24E07">
      <w:pPr>
        <w:spacing w:before="0" w:after="0"/>
      </w:pPr>
      <w:r w:rsidRPr="00B90685">
        <w:t>Vous fûtes à mettre occupé</w:t>
      </w:r>
    </w:p>
    <w:p w14:paraId="2FA99E7F" w14:textId="77777777" w:rsidR="008C6777" w:rsidRDefault="00B86016" w:rsidP="00A24E07">
      <w:pPr>
        <w:spacing w:before="0" w:after="0"/>
      </w:pPr>
      <w:r w:rsidRPr="00B90685">
        <w:t>Un objet qui m</w:t>
      </w:r>
      <w:r w:rsidR="008C6777">
        <w:t>’</w:t>
      </w:r>
      <w:r w:rsidRPr="00B90685">
        <w:t>est échappé</w:t>
      </w:r>
      <w:r w:rsidR="008C6777">
        <w:t>.</w:t>
      </w:r>
    </w:p>
    <w:p w14:paraId="34B8FBC5" w14:textId="77777777" w:rsidR="008C6777" w:rsidRDefault="00B86016" w:rsidP="00A24E07">
      <w:pPr>
        <w:spacing w:before="0" w:after="0"/>
      </w:pPr>
      <w:r w:rsidRPr="00B90685">
        <w:lastRenderedPageBreak/>
        <w:t>Dans cette pieuse partie</w:t>
      </w:r>
      <w:r w:rsidR="008C6777">
        <w:t>,</w:t>
      </w:r>
    </w:p>
    <w:p w14:paraId="7D4F92A9" w14:textId="77777777" w:rsidR="008C6777" w:rsidRDefault="00B86016" w:rsidP="00A24E07">
      <w:pPr>
        <w:spacing w:before="0" w:after="0"/>
      </w:pPr>
      <w:r w:rsidRPr="00B90685">
        <w:t>Que faisait donc la convertie</w:t>
      </w:r>
      <w:r w:rsidR="008C6777">
        <w:t> ?</w:t>
      </w:r>
    </w:p>
    <w:p w14:paraId="3660E274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481D9864" w14:textId="77777777" w:rsidR="008C6777" w:rsidRDefault="00B86016" w:rsidP="00A24E07">
      <w:pPr>
        <w:spacing w:before="0" w:after="0"/>
      </w:pPr>
      <w:r w:rsidRPr="00B90685">
        <w:t>Elle avalait la sainte hostie</w:t>
      </w:r>
      <w:r w:rsidR="008C6777">
        <w:t> !</w:t>
      </w:r>
    </w:p>
    <w:p w14:paraId="76DB541E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24FFB6C8" w14:textId="77777777" w:rsidR="0059602B" w:rsidRDefault="0059602B" w:rsidP="00A24E07">
      <w:pPr>
        <w:spacing w:before="0" w:after="0"/>
      </w:pPr>
    </w:p>
    <w:p w14:paraId="72B8A29F" w14:textId="77777777" w:rsidR="008C6777" w:rsidRDefault="008C6777" w:rsidP="00A24E07">
      <w:pPr>
        <w:spacing w:before="0" w:after="0"/>
      </w:pPr>
      <w:r>
        <w:t>— </w:t>
      </w:r>
      <w:r w:rsidR="00B86016" w:rsidRPr="00B90685">
        <w:t>Votre regard était de flamme</w:t>
      </w:r>
      <w:r>
        <w:t>.</w:t>
      </w:r>
    </w:p>
    <w:p w14:paraId="304784F6" w14:textId="77777777" w:rsidR="008C6777" w:rsidRDefault="00B86016" w:rsidP="00A24E07">
      <w:pPr>
        <w:spacing w:before="0" w:after="0"/>
      </w:pPr>
      <w:r w:rsidRPr="00B90685">
        <w:t>Pour vous donner ce mouvement</w:t>
      </w:r>
      <w:r w:rsidR="008C6777">
        <w:t>,</w:t>
      </w:r>
    </w:p>
    <w:p w14:paraId="159A5281" w14:textId="3043B36F" w:rsidR="00B86016" w:rsidRPr="00B90685" w:rsidRDefault="00B86016" w:rsidP="00A24E07">
      <w:pPr>
        <w:spacing w:before="0" w:after="0"/>
      </w:pPr>
      <w:r w:rsidRPr="00B90685">
        <w:t>De l</w:t>
      </w:r>
      <w:r w:rsidR="008C6777">
        <w:t>’</w:t>
      </w:r>
      <w:r w:rsidRPr="00B90685">
        <w:t>enfer sauviez-vous son âme</w:t>
      </w:r>
    </w:p>
    <w:p w14:paraId="5C5BE96A" w14:textId="77777777" w:rsidR="00B86016" w:rsidRPr="00B90685" w:rsidRDefault="00B86016" w:rsidP="00A24E07">
      <w:pPr>
        <w:spacing w:before="0" w:after="0"/>
      </w:pPr>
      <w:r w:rsidRPr="00B90685">
        <w:t>Ou bien cherchiez-vous seulement</w:t>
      </w:r>
    </w:p>
    <w:p w14:paraId="0EC0783B" w14:textId="77777777" w:rsidR="008C6777" w:rsidRDefault="00B86016" w:rsidP="00A24E07">
      <w:pPr>
        <w:spacing w:before="0" w:after="0"/>
      </w:pPr>
      <w:r w:rsidRPr="00B90685">
        <w:t>À la gagner dévotement</w:t>
      </w:r>
      <w:r w:rsidR="008C6777">
        <w:t> ?</w:t>
      </w:r>
    </w:p>
    <w:p w14:paraId="72D75481" w14:textId="42C4B0D3" w:rsidR="00B86016" w:rsidRPr="00B90685" w:rsidRDefault="00B86016" w:rsidP="00A24E07">
      <w:pPr>
        <w:spacing w:before="0" w:after="0"/>
      </w:pPr>
      <w:r w:rsidRPr="00B90685">
        <w:t>J</w:t>
      </w:r>
      <w:r w:rsidR="008C6777">
        <w:t>’</w:t>
      </w:r>
      <w:r w:rsidRPr="00B90685">
        <w:t>entendis une douce plainte</w:t>
      </w:r>
    </w:p>
    <w:p w14:paraId="6B6EF1E1" w14:textId="77777777" w:rsidR="008C6777" w:rsidRDefault="00B86016" w:rsidP="00A24E07">
      <w:pPr>
        <w:spacing w:before="0" w:after="0"/>
      </w:pPr>
      <w:r w:rsidRPr="00B90685">
        <w:t>Et vous disiez</w:t>
      </w:r>
      <w:r w:rsidR="008C6777">
        <w:t> : « </w:t>
      </w:r>
      <w:r w:rsidRPr="00B90685">
        <w:t>Allez sans crainte</w:t>
      </w:r>
      <w:r w:rsidR="008C6777">
        <w:t> ! »</w:t>
      </w:r>
    </w:p>
    <w:p w14:paraId="59D07AD7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2424FB0E" w14:textId="77777777" w:rsidR="008C6777" w:rsidRDefault="00B86016" w:rsidP="00A24E07">
      <w:pPr>
        <w:spacing w:before="0" w:after="0"/>
      </w:pPr>
      <w:r w:rsidRPr="00B90685">
        <w:t>Le sacrement l</w:t>
      </w:r>
      <w:r w:rsidR="008C6777">
        <w:t>’</w:t>
      </w:r>
      <w:r w:rsidRPr="00B90685">
        <w:t>a rendue sainte</w:t>
      </w:r>
      <w:r w:rsidR="008C6777">
        <w:t> !</w:t>
      </w:r>
    </w:p>
    <w:p w14:paraId="19FF3CFD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74E42AF8" w14:textId="77777777" w:rsidR="0059602B" w:rsidRDefault="0059602B" w:rsidP="00A24E07">
      <w:pPr>
        <w:spacing w:before="0" w:after="0"/>
      </w:pPr>
    </w:p>
    <w:p w14:paraId="7649CED0" w14:textId="39C01C02" w:rsidR="00B86016" w:rsidRPr="00B90685" w:rsidRDefault="008C6777" w:rsidP="00A24E07">
      <w:pPr>
        <w:spacing w:before="0" w:after="0"/>
      </w:pPr>
      <w:r>
        <w:t>— </w:t>
      </w:r>
      <w:r w:rsidR="00B86016" w:rsidRPr="00B90685">
        <w:t>Mais</w:t>
      </w:r>
      <w:r>
        <w:t xml:space="preserve">, </w:t>
      </w:r>
      <w:r w:rsidR="00B86016" w:rsidRPr="00B90685">
        <w:t>mon père</w:t>
      </w:r>
      <w:r>
        <w:t xml:space="preserve">, </w:t>
      </w:r>
      <w:r w:rsidR="00B86016" w:rsidRPr="00B90685">
        <w:t>j</w:t>
      </w:r>
      <w:r>
        <w:t>’</w:t>
      </w:r>
      <w:r w:rsidR="00B86016" w:rsidRPr="00B90685">
        <w:t>ignore encore</w:t>
      </w:r>
    </w:p>
    <w:p w14:paraId="1F394D36" w14:textId="77777777" w:rsidR="008C6777" w:rsidRDefault="00B86016" w:rsidP="00A24E07">
      <w:pPr>
        <w:spacing w:before="0" w:after="0"/>
      </w:pPr>
      <w:r w:rsidRPr="00B90685">
        <w:t>Le secret de ce sacrement</w:t>
      </w:r>
      <w:r w:rsidR="008C6777">
        <w:t>,</w:t>
      </w:r>
    </w:p>
    <w:p w14:paraId="51AFA3AD" w14:textId="77777777" w:rsidR="008C6777" w:rsidRDefault="00B86016" w:rsidP="00A24E07">
      <w:pPr>
        <w:spacing w:before="0" w:after="0"/>
      </w:pPr>
      <w:r w:rsidRPr="00B90685">
        <w:t>Les mystères que l</w:t>
      </w:r>
      <w:r w:rsidR="008C6777">
        <w:t>’</w:t>
      </w:r>
      <w:r w:rsidRPr="00B90685">
        <w:t>on honore</w:t>
      </w:r>
      <w:r w:rsidR="008C6777">
        <w:t>,</w:t>
      </w:r>
    </w:p>
    <w:p w14:paraId="26210C20" w14:textId="77777777" w:rsidR="008C6777" w:rsidRDefault="00B86016" w:rsidP="00A24E07">
      <w:pPr>
        <w:spacing w:before="0" w:after="0"/>
      </w:pPr>
      <w:r w:rsidRPr="00B90685">
        <w:t>Du Christ l</w:t>
      </w:r>
      <w:r w:rsidR="008C6777">
        <w:t>’</w:t>
      </w:r>
      <w:r w:rsidRPr="00B90685">
        <w:t>étonnant changement</w:t>
      </w:r>
      <w:r w:rsidR="008C6777">
        <w:t>,</w:t>
      </w:r>
    </w:p>
    <w:p w14:paraId="5894C6BF" w14:textId="77777777" w:rsidR="008C6777" w:rsidRDefault="00B86016" w:rsidP="00A24E07">
      <w:pPr>
        <w:spacing w:before="0" w:after="0"/>
      </w:pPr>
      <w:r w:rsidRPr="00B90685">
        <w:t>Que l</w:t>
      </w:r>
      <w:r w:rsidR="008C6777">
        <w:t>’</w:t>
      </w:r>
      <w:r w:rsidRPr="00B90685">
        <w:t>homme adore aveuglément</w:t>
      </w:r>
      <w:r w:rsidR="008C6777">
        <w:t>.</w:t>
      </w:r>
    </w:p>
    <w:p w14:paraId="401F5677" w14:textId="77777777" w:rsidR="008C6777" w:rsidRDefault="00B86016" w:rsidP="00A24E07">
      <w:pPr>
        <w:spacing w:before="0" w:after="0"/>
      </w:pPr>
      <w:r w:rsidRPr="00B90685">
        <w:t>Pour que j</w:t>
      </w:r>
      <w:r w:rsidR="008C6777">
        <w:t>’</w:t>
      </w:r>
      <w:r w:rsidRPr="00B90685">
        <w:t>y croie</w:t>
      </w:r>
      <w:r w:rsidR="008C6777">
        <w:t xml:space="preserve">, </w:t>
      </w:r>
      <w:r w:rsidRPr="00B90685">
        <w:t>avec franchise</w:t>
      </w:r>
      <w:r w:rsidR="008C6777">
        <w:t>,</w:t>
      </w:r>
    </w:p>
    <w:p w14:paraId="2647F43C" w14:textId="77777777" w:rsidR="008C6777" w:rsidRDefault="00B86016" w:rsidP="00A24E07">
      <w:pPr>
        <w:spacing w:before="0" w:after="0"/>
      </w:pPr>
      <w:r w:rsidRPr="00B90685">
        <w:t>Expliquez-moi cette surprise</w:t>
      </w:r>
      <w:r w:rsidR="008C6777">
        <w:t>.</w:t>
      </w:r>
    </w:p>
    <w:p w14:paraId="648228DB" w14:textId="77777777" w:rsidR="008C6777" w:rsidRDefault="008C6777" w:rsidP="00A24E07">
      <w:pPr>
        <w:spacing w:before="0" w:after="0"/>
      </w:pPr>
      <w:r>
        <w:t>— </w:t>
      </w:r>
      <w:r w:rsidR="00B86016" w:rsidRPr="00B90685">
        <w:t>Taisez-vous</w:t>
      </w:r>
      <w:r>
        <w:t xml:space="preserve">, </w:t>
      </w:r>
      <w:r w:rsidR="00B86016" w:rsidRPr="00B90685">
        <w:t>petit polisson</w:t>
      </w:r>
      <w:r>
        <w:t> :</w:t>
      </w:r>
    </w:p>
    <w:p w14:paraId="21662153" w14:textId="77777777" w:rsidR="008C6777" w:rsidRDefault="00B86016" w:rsidP="00A24E07">
      <w:pPr>
        <w:spacing w:before="0" w:after="0"/>
      </w:pPr>
      <w:r w:rsidRPr="00B90685">
        <w:t>Ce sont les secrets de l</w:t>
      </w:r>
      <w:r w:rsidR="008C6777">
        <w:t>’</w:t>
      </w:r>
      <w:r w:rsidRPr="00B90685">
        <w:t>Église</w:t>
      </w:r>
      <w:r w:rsidR="008C6777">
        <w:t> !</w:t>
      </w:r>
    </w:p>
    <w:p w14:paraId="6FD9F191" w14:textId="77777777" w:rsidR="008C6777" w:rsidRDefault="00B86016" w:rsidP="00A24E07">
      <w:pPr>
        <w:spacing w:before="0" w:after="0"/>
      </w:pPr>
      <w:r w:rsidRPr="00B90685">
        <w:t>Taisez-vous</w:t>
      </w:r>
      <w:r w:rsidR="008C6777">
        <w:t xml:space="preserve">, </w:t>
      </w:r>
      <w:r w:rsidRPr="00B90685">
        <w:t>etc</w:t>
      </w:r>
      <w:r w:rsidR="008C6777">
        <w:t>.</w:t>
      </w:r>
    </w:p>
    <w:p w14:paraId="25FA99EB" w14:textId="77777777" w:rsidR="008C6777" w:rsidRDefault="00B86016" w:rsidP="008C6777">
      <w:pPr>
        <w:jc w:val="right"/>
      </w:pPr>
      <w:r w:rsidRPr="008C6777">
        <w:rPr>
          <w:i/>
        </w:rPr>
        <w:t>Anonyme</w:t>
      </w:r>
      <w:r w:rsidR="008C6777">
        <w:t>.</w:t>
      </w:r>
    </w:p>
    <w:p w14:paraId="6909542B" w14:textId="70516A92" w:rsidR="00B86016" w:rsidRPr="00B90685" w:rsidRDefault="00B86016" w:rsidP="008C6777">
      <w:pPr>
        <w:pStyle w:val="Titre2"/>
        <w:rPr>
          <w:szCs w:val="44"/>
        </w:rPr>
      </w:pPr>
      <w:bookmarkStart w:id="114" w:name="_Toc275359173"/>
      <w:bookmarkStart w:id="115" w:name="_Toc199525814"/>
      <w:r w:rsidRPr="00B90685">
        <w:rPr>
          <w:szCs w:val="44"/>
        </w:rPr>
        <w:lastRenderedPageBreak/>
        <w:t>LE DÉKIOUSKIOUTAGE</w:t>
      </w:r>
      <w:bookmarkEnd w:id="114"/>
      <w:bookmarkEnd w:id="115"/>
    </w:p>
    <w:p w14:paraId="670C05A4" w14:textId="77777777" w:rsidR="008C6777" w:rsidRDefault="00B86016" w:rsidP="0059602B">
      <w:pPr>
        <w:spacing w:after="480"/>
        <w:ind w:firstLine="0"/>
        <w:jc w:val="center"/>
      </w:pPr>
      <w:r w:rsidRPr="008C6777">
        <w:t>CHANSON-CHANSON</w:t>
      </w:r>
    </w:p>
    <w:p w14:paraId="0DDB39AC" w14:textId="4A1A1E5F" w:rsidR="008C6777" w:rsidRDefault="008C6777" w:rsidP="0059602B">
      <w:pPr>
        <w:spacing w:after="480"/>
        <w:ind w:firstLine="0"/>
        <w:jc w:val="center"/>
        <w:rPr>
          <w:i/>
        </w:rPr>
      </w:pPr>
      <w:r>
        <w:rPr>
          <w:i/>
        </w:rPr>
        <w:t>(</w:t>
      </w:r>
      <w:r w:rsidR="00B86016" w:rsidRPr="008C6777">
        <w:rPr>
          <w:i/>
        </w:rPr>
        <w:t>Lamentations d</w:t>
      </w:r>
      <w:r>
        <w:rPr>
          <w:i/>
        </w:rPr>
        <w:t>’</w:t>
      </w:r>
      <w:r w:rsidR="00B86016" w:rsidRPr="008C6777">
        <w:rPr>
          <w:i/>
        </w:rPr>
        <w:t>un looping the loop des Champs-Élysées</w:t>
      </w:r>
      <w:r>
        <w:rPr>
          <w:i/>
        </w:rPr>
        <w:t>)</w:t>
      </w:r>
    </w:p>
    <w:p w14:paraId="323B43AF" w14:textId="26545F5D" w:rsidR="00B86016" w:rsidRPr="008C6777" w:rsidRDefault="00B86016" w:rsidP="0059602B">
      <w:pPr>
        <w:spacing w:before="0" w:after="0"/>
        <w:ind w:firstLine="0"/>
        <w:jc w:val="center"/>
      </w:pPr>
      <w:r w:rsidRPr="008C6777">
        <w:t>Je me suis fait dékiouskiouter</w:t>
      </w:r>
    </w:p>
    <w:p w14:paraId="6E5F3029" w14:textId="77777777" w:rsidR="008C6777" w:rsidRDefault="00B86016" w:rsidP="0059602B">
      <w:pPr>
        <w:spacing w:before="0" w:after="0"/>
        <w:ind w:firstLine="0"/>
        <w:jc w:val="center"/>
      </w:pPr>
      <w:r w:rsidRPr="008C6777">
        <w:t>Le rondibé du radada</w:t>
      </w:r>
      <w:r w:rsidR="008C6777">
        <w:t>,</w:t>
      </w:r>
    </w:p>
    <w:p w14:paraId="70E60FC9" w14:textId="2E402885" w:rsidR="00B86016" w:rsidRPr="008C6777" w:rsidRDefault="00B86016" w:rsidP="0059602B">
      <w:pPr>
        <w:spacing w:before="0" w:after="0"/>
        <w:ind w:firstLine="0"/>
        <w:jc w:val="center"/>
      </w:pPr>
      <w:r w:rsidRPr="008C6777">
        <w:t>Le bout du frogn</w:t>
      </w:r>
      <w:r w:rsidR="008C6777">
        <w:t>’</w:t>
      </w:r>
      <w:r w:rsidRPr="008C6777">
        <w:t xml:space="preserve"> du rognognone</w:t>
      </w:r>
    </w:p>
    <w:p w14:paraId="44F875C0" w14:textId="3BBF4B25" w:rsidR="00B86016" w:rsidRPr="008C6777" w:rsidRDefault="00B86016" w:rsidP="0059602B">
      <w:pPr>
        <w:spacing w:before="0" w:after="0"/>
        <w:ind w:firstLine="0"/>
        <w:jc w:val="center"/>
      </w:pPr>
      <w:r w:rsidRPr="008C6777">
        <w:t>Du dig et bag m</w:t>
      </w:r>
      <w:r w:rsidR="008C6777">
        <w:t>’</w:t>
      </w:r>
      <w:r w:rsidRPr="008C6777">
        <w:t>en tire la bête</w:t>
      </w:r>
    </w:p>
    <w:p w14:paraId="033D650C" w14:textId="77777777" w:rsidR="008C6777" w:rsidRDefault="00B86016" w:rsidP="0059602B">
      <w:pPr>
        <w:spacing w:before="0" w:after="0"/>
        <w:ind w:firstLine="0"/>
        <w:jc w:val="center"/>
      </w:pPr>
      <w:r w:rsidRPr="008C6777">
        <w:t>Et la rue Rochechouart</w:t>
      </w:r>
      <w:r w:rsidR="008C6777">
        <w:t>.</w:t>
      </w:r>
    </w:p>
    <w:p w14:paraId="2D65DD1B" w14:textId="77777777" w:rsidR="004A00B0" w:rsidRDefault="004A00B0" w:rsidP="0059602B">
      <w:pPr>
        <w:spacing w:before="0" w:after="0"/>
        <w:ind w:firstLine="0"/>
        <w:jc w:val="center"/>
      </w:pPr>
    </w:p>
    <w:p w14:paraId="7F1C6545" w14:textId="54C7776D" w:rsidR="008C6777" w:rsidRDefault="00B86016" w:rsidP="0059602B">
      <w:pPr>
        <w:spacing w:before="0" w:after="0"/>
        <w:ind w:firstLine="0"/>
        <w:jc w:val="center"/>
      </w:pPr>
      <w:r w:rsidRPr="008C6777">
        <w:t>REFRAIN</w:t>
      </w:r>
    </w:p>
    <w:p w14:paraId="2E114BFD" w14:textId="77777777" w:rsidR="004A00B0" w:rsidRDefault="004A00B0" w:rsidP="0059602B">
      <w:pPr>
        <w:spacing w:before="0" w:after="0"/>
        <w:ind w:firstLine="0"/>
        <w:jc w:val="center"/>
      </w:pPr>
    </w:p>
    <w:p w14:paraId="4E6406AF" w14:textId="77777777" w:rsidR="008C6777" w:rsidRDefault="00B86016" w:rsidP="0059602B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J</w:t>
      </w:r>
      <w:r w:rsidR="008C6777">
        <w:t>’</w:t>
      </w:r>
      <w:r w:rsidRPr="008C6777">
        <w:t>avais la pécole</w:t>
      </w:r>
      <w:r w:rsidR="008C6777">
        <w:t>,</w:t>
      </w:r>
    </w:p>
    <w:p w14:paraId="278129DE" w14:textId="77777777" w:rsidR="008C6777" w:rsidRDefault="00B86016" w:rsidP="0059602B">
      <w:pPr>
        <w:spacing w:before="0" w:after="0"/>
        <w:ind w:firstLine="0"/>
        <w:jc w:val="center"/>
      </w:pPr>
      <w:r w:rsidRPr="008C6777">
        <w:t>La gigite et la vesoul</w:t>
      </w:r>
      <w:r w:rsidR="008C6777">
        <w:t>,</w:t>
      </w:r>
    </w:p>
    <w:p w14:paraId="04C3D476" w14:textId="6E615830" w:rsidR="00B86016" w:rsidRPr="008C6777" w:rsidRDefault="00B86016" w:rsidP="0059602B">
      <w:pPr>
        <w:spacing w:before="0" w:after="0"/>
        <w:ind w:firstLine="0"/>
        <w:jc w:val="center"/>
      </w:pPr>
      <w:r w:rsidRPr="008C6777">
        <w:t>Avoir la peau du cou qui se décolle</w:t>
      </w:r>
    </w:p>
    <w:p w14:paraId="4631500E" w14:textId="77777777" w:rsidR="008C6777" w:rsidRDefault="00B86016" w:rsidP="0059602B">
      <w:pPr>
        <w:spacing w:before="0" w:after="0"/>
        <w:ind w:firstLine="0"/>
        <w:jc w:val="center"/>
      </w:pPr>
      <w:r w:rsidRPr="008C6777">
        <w:t>Est un plaisir bien doux</w:t>
      </w:r>
      <w:r w:rsidR="008C6777">
        <w:t>.</w:t>
      </w:r>
    </w:p>
    <w:p w14:paraId="66941E8E" w14:textId="77777777" w:rsidR="004A00B0" w:rsidRDefault="004A00B0" w:rsidP="0059602B">
      <w:pPr>
        <w:spacing w:before="0" w:after="0"/>
        <w:ind w:firstLine="0"/>
        <w:jc w:val="center"/>
      </w:pPr>
    </w:p>
    <w:p w14:paraId="5983701A" w14:textId="77777777" w:rsidR="008C6777" w:rsidRDefault="00B86016" w:rsidP="0059602B">
      <w:pPr>
        <w:spacing w:before="0" w:after="0"/>
        <w:ind w:firstLine="0"/>
        <w:jc w:val="center"/>
      </w:pPr>
      <w:r w:rsidRPr="008C6777">
        <w:t>Je me suis fait dorer le af-naf</w:t>
      </w:r>
      <w:r w:rsidR="008C6777">
        <w:t>,</w:t>
      </w:r>
    </w:p>
    <w:p w14:paraId="4D841F89" w14:textId="77777777" w:rsidR="008C6777" w:rsidRDefault="00B86016" w:rsidP="0059602B">
      <w:pPr>
        <w:spacing w:before="0" w:after="0"/>
        <w:ind w:firstLine="0"/>
        <w:jc w:val="center"/>
      </w:pPr>
      <w:r w:rsidRPr="008C6777">
        <w:t>Arrondir le sprouknic</w:t>
      </w:r>
      <w:r w:rsidR="008C6777">
        <w:t>,</w:t>
      </w:r>
    </w:p>
    <w:p w14:paraId="383AEFD8" w14:textId="2270694B" w:rsidR="00B86016" w:rsidRPr="008C6777" w:rsidRDefault="00B86016" w:rsidP="0059602B">
      <w:pPr>
        <w:spacing w:before="0" w:after="0"/>
        <w:ind w:firstLine="0"/>
        <w:jc w:val="center"/>
      </w:pPr>
      <w:r w:rsidRPr="008C6777">
        <w:t>Pic et pic et colègramme</w:t>
      </w:r>
    </w:p>
    <w:p w14:paraId="48100E28" w14:textId="480B2956" w:rsidR="00B86016" w:rsidRPr="008C6777" w:rsidRDefault="00B86016" w:rsidP="0059602B">
      <w:pPr>
        <w:spacing w:before="0" w:after="0"/>
        <w:ind w:firstLine="0"/>
        <w:jc w:val="center"/>
      </w:pPr>
      <w:r w:rsidRPr="008C6777">
        <w:t>Et bourr</w:t>
      </w:r>
      <w:r w:rsidR="008C6777">
        <w:t>’</w:t>
      </w:r>
      <w:r w:rsidRPr="008C6777">
        <w:t xml:space="preserve"> et bourr</w:t>
      </w:r>
      <w:r w:rsidR="008C6777">
        <w:t>’</w:t>
      </w:r>
      <w:r w:rsidRPr="008C6777">
        <w:t xml:space="preserve"> et ratatame</w:t>
      </w:r>
    </w:p>
    <w:p w14:paraId="76A25FCD" w14:textId="77777777" w:rsidR="008C6777" w:rsidRDefault="00B86016" w:rsidP="0059602B">
      <w:pPr>
        <w:spacing w:before="0" w:after="0"/>
        <w:ind w:firstLine="0"/>
        <w:jc w:val="center"/>
      </w:pPr>
      <w:r w:rsidRPr="008C6777">
        <w:t>Du petit phonogramme</w:t>
      </w:r>
      <w:r w:rsidR="008C6777">
        <w:t>.</w:t>
      </w:r>
    </w:p>
    <w:p w14:paraId="509AF295" w14:textId="77777777" w:rsidR="004A00B0" w:rsidRDefault="004A00B0" w:rsidP="0059602B">
      <w:pPr>
        <w:spacing w:before="0" w:after="0"/>
        <w:ind w:firstLine="0"/>
        <w:jc w:val="center"/>
      </w:pPr>
    </w:p>
    <w:p w14:paraId="1054BBE5" w14:textId="60BABAEF" w:rsidR="008C6777" w:rsidRDefault="00B86016" w:rsidP="0059602B">
      <w:pPr>
        <w:spacing w:before="0" w:after="0"/>
        <w:ind w:firstLine="0"/>
        <w:jc w:val="center"/>
      </w:pPr>
      <w:r w:rsidRPr="008C6777">
        <w:t>REFRAIN</w:t>
      </w:r>
    </w:p>
    <w:p w14:paraId="6FD34A67" w14:textId="77777777" w:rsidR="004A00B0" w:rsidRDefault="004A00B0" w:rsidP="0059602B">
      <w:pPr>
        <w:spacing w:before="0" w:after="0"/>
        <w:ind w:firstLine="0"/>
        <w:jc w:val="center"/>
      </w:pPr>
    </w:p>
    <w:p w14:paraId="5DD5AF25" w14:textId="77777777" w:rsidR="008C6777" w:rsidRDefault="00B86016" w:rsidP="0059602B">
      <w:pPr>
        <w:spacing w:before="0" w:after="0"/>
        <w:ind w:firstLine="0"/>
        <w:jc w:val="center"/>
      </w:pPr>
      <w:r w:rsidRPr="008C6777">
        <w:t>Dag</w:t>
      </w:r>
      <w:r w:rsidR="008C6777">
        <w:t xml:space="preserve">, </w:t>
      </w:r>
      <w:r w:rsidRPr="008C6777">
        <w:t>dag</w:t>
      </w:r>
      <w:r w:rsidR="008C6777">
        <w:t xml:space="preserve"> ! </w:t>
      </w:r>
      <w:r w:rsidRPr="008C6777">
        <w:t>Voilà Colibar</w:t>
      </w:r>
      <w:r w:rsidR="008C6777">
        <w:t>,</w:t>
      </w:r>
    </w:p>
    <w:p w14:paraId="2E613570" w14:textId="77777777" w:rsidR="008C6777" w:rsidRDefault="00B86016" w:rsidP="0059602B">
      <w:pPr>
        <w:spacing w:before="0" w:after="0"/>
        <w:ind w:firstLine="0"/>
        <w:jc w:val="center"/>
      </w:pPr>
      <w:r w:rsidRPr="008C6777">
        <w:t>La glougloute du placard</w:t>
      </w:r>
      <w:r w:rsidR="008C6777">
        <w:t>,</w:t>
      </w:r>
    </w:p>
    <w:p w14:paraId="299226F7" w14:textId="69AD09E3" w:rsidR="00B86016" w:rsidRPr="008C6777" w:rsidRDefault="00B86016" w:rsidP="0059602B">
      <w:pPr>
        <w:spacing w:before="0" w:after="0"/>
        <w:ind w:firstLine="0"/>
        <w:jc w:val="center"/>
      </w:pPr>
      <w:r w:rsidRPr="008C6777">
        <w:t>Le rad</w:t>
      </w:r>
      <w:r w:rsidR="008C6777">
        <w:t xml:space="preserve">, </w:t>
      </w:r>
      <w:r w:rsidRPr="008C6777">
        <w:t>le zob</w:t>
      </w:r>
      <w:r w:rsidR="008C6777">
        <w:t xml:space="preserve">, </w:t>
      </w:r>
      <w:r w:rsidRPr="008C6777">
        <w:t>le figne du chien-chien</w:t>
      </w:r>
    </w:p>
    <w:p w14:paraId="12EBF4A9" w14:textId="77777777" w:rsidR="008C6777" w:rsidRDefault="00B86016" w:rsidP="0059602B">
      <w:pPr>
        <w:spacing w:before="0" w:after="0"/>
        <w:ind w:firstLine="0"/>
        <w:jc w:val="center"/>
      </w:pPr>
      <w:r w:rsidRPr="008C6777">
        <w:t>Sur le mont vénérien</w:t>
      </w:r>
      <w:r w:rsidR="008C6777">
        <w:t>.</w:t>
      </w:r>
    </w:p>
    <w:p w14:paraId="37A21AAD" w14:textId="77777777" w:rsidR="008C6777" w:rsidRDefault="00B86016" w:rsidP="0059602B">
      <w:pPr>
        <w:spacing w:before="0" w:after="0"/>
        <w:ind w:firstLine="0"/>
        <w:jc w:val="center"/>
      </w:pPr>
      <w:r w:rsidRPr="008C6777">
        <w:t>Alors étant dans le Flacdal</w:t>
      </w:r>
      <w:r w:rsidR="008C6777">
        <w:t>,</w:t>
      </w:r>
    </w:p>
    <w:p w14:paraId="79228BB4" w14:textId="77777777" w:rsidR="008C6777" w:rsidRDefault="00B86016" w:rsidP="0059602B">
      <w:pPr>
        <w:spacing w:before="0" w:after="0"/>
        <w:ind w:firstLine="0"/>
        <w:jc w:val="center"/>
      </w:pPr>
      <w:r w:rsidRPr="008C6777">
        <w:lastRenderedPageBreak/>
        <w:t>J</w:t>
      </w:r>
      <w:r w:rsidR="008C6777">
        <w:t>’</w:t>
      </w:r>
      <w:r w:rsidRPr="008C6777">
        <w:t>ai planqué fourgué chez Pégal</w:t>
      </w:r>
      <w:r w:rsidR="008C6777">
        <w:t>,</w:t>
      </w:r>
    </w:p>
    <w:p w14:paraId="36F04CE7" w14:textId="77777777" w:rsidR="008C6777" w:rsidRDefault="00B86016" w:rsidP="0059602B">
      <w:pPr>
        <w:spacing w:before="0" w:after="0"/>
        <w:ind w:firstLine="0"/>
        <w:jc w:val="center"/>
      </w:pPr>
      <w:r w:rsidRPr="008C6777">
        <w:t>Mon ognard</w:t>
      </w:r>
      <w:r w:rsidR="008C6777">
        <w:t xml:space="preserve">, </w:t>
      </w:r>
      <w:r w:rsidRPr="008C6777">
        <w:t>mon dix</w:t>
      </w:r>
      <w:r w:rsidR="008C6777">
        <w:t xml:space="preserve">, </w:t>
      </w:r>
      <w:r w:rsidRPr="008C6777">
        <w:t>mon plombe</w:t>
      </w:r>
      <w:r w:rsidR="008C6777">
        <w:t>,</w:t>
      </w:r>
    </w:p>
    <w:p w14:paraId="2FDD94D8" w14:textId="3D566869" w:rsidR="00B86016" w:rsidRPr="008C6777" w:rsidRDefault="00B86016" w:rsidP="0059602B">
      <w:pPr>
        <w:spacing w:before="0" w:after="0"/>
        <w:ind w:firstLine="0"/>
        <w:jc w:val="center"/>
      </w:pPr>
      <w:r w:rsidRPr="008C6777">
        <w:t>Mon rade</w:t>
      </w:r>
      <w:r w:rsidR="008C6777">
        <w:t xml:space="preserve">, </w:t>
      </w:r>
      <w:r w:rsidRPr="008C6777">
        <w:t>mon figne tout harnaché</w:t>
      </w:r>
    </w:p>
    <w:p w14:paraId="423F14AA" w14:textId="77777777" w:rsidR="008C6777" w:rsidRDefault="00B86016" w:rsidP="0059602B">
      <w:pPr>
        <w:spacing w:before="0" w:after="0"/>
        <w:ind w:firstLine="0"/>
        <w:jc w:val="center"/>
      </w:pPr>
      <w:r w:rsidRPr="008C6777">
        <w:t>Pour un p</w:t>
      </w:r>
      <w:r w:rsidR="008C6777">
        <w:t>’</w:t>
      </w:r>
      <w:r w:rsidRPr="008C6777">
        <w:t>tit larantequé</w:t>
      </w:r>
      <w:r w:rsidR="008C6777">
        <w:t>.</w:t>
      </w:r>
    </w:p>
    <w:p w14:paraId="2E4BE8FF" w14:textId="77777777" w:rsidR="004A00B0" w:rsidRDefault="004A00B0" w:rsidP="0059602B">
      <w:pPr>
        <w:spacing w:before="0" w:after="0"/>
        <w:ind w:firstLine="0"/>
        <w:jc w:val="center"/>
      </w:pPr>
    </w:p>
    <w:p w14:paraId="4FBDA6F9" w14:textId="3BC2FBB5" w:rsidR="008C6777" w:rsidRDefault="00B86016" w:rsidP="0059602B">
      <w:pPr>
        <w:spacing w:before="0" w:after="0"/>
        <w:ind w:firstLine="0"/>
        <w:jc w:val="center"/>
      </w:pPr>
      <w:r w:rsidRPr="008C6777">
        <w:t>REFRAIN</w:t>
      </w:r>
    </w:p>
    <w:p w14:paraId="0804EA83" w14:textId="77777777" w:rsidR="004A00B0" w:rsidRDefault="004A00B0" w:rsidP="0059602B">
      <w:pPr>
        <w:spacing w:before="0" w:after="0"/>
        <w:ind w:firstLine="0"/>
        <w:jc w:val="center"/>
      </w:pPr>
    </w:p>
    <w:p w14:paraId="5C37BD37" w14:textId="642F08FC" w:rsidR="00B86016" w:rsidRPr="008C6777" w:rsidRDefault="00B86016" w:rsidP="0059602B">
      <w:pPr>
        <w:spacing w:before="0" w:after="0"/>
        <w:ind w:firstLine="0"/>
        <w:jc w:val="center"/>
      </w:pPr>
      <w:r w:rsidRPr="008C6777">
        <w:t>Cal</w:t>
      </w:r>
      <w:r w:rsidR="008C6777">
        <w:t xml:space="preserve"> ! </w:t>
      </w:r>
      <w:r w:rsidRPr="008C6777">
        <w:t>Cal</w:t>
      </w:r>
      <w:r w:rsidR="008C6777">
        <w:t xml:space="preserve"> ! </w:t>
      </w:r>
      <w:r w:rsidRPr="008C6777">
        <w:t>Caltez mes légumes</w:t>
      </w:r>
    </w:p>
    <w:p w14:paraId="26A19D4E" w14:textId="77777777" w:rsidR="008C6777" w:rsidRDefault="00B86016" w:rsidP="0059602B">
      <w:pPr>
        <w:spacing w:before="0" w:after="0"/>
        <w:ind w:firstLine="0"/>
        <w:jc w:val="center"/>
      </w:pPr>
      <w:r w:rsidRPr="008C6777">
        <w:t>Du rancart où nous nous plumes</w:t>
      </w:r>
      <w:r w:rsidR="008C6777">
        <w:t>.</w:t>
      </w:r>
    </w:p>
    <w:p w14:paraId="25D69B17" w14:textId="0908834C" w:rsidR="00B86016" w:rsidRPr="008C6777" w:rsidRDefault="00B86016" w:rsidP="0059602B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 l</w:t>
      </w:r>
      <w:r w:rsidR="008C6777">
        <w:t>’</w:t>
      </w:r>
      <w:r w:rsidRPr="008C6777">
        <w:t>rofrognogne du rogne tout amoché</w:t>
      </w:r>
    </w:p>
    <w:p w14:paraId="5B19D2A3" w14:textId="77777777" w:rsidR="008C6777" w:rsidRDefault="00B86016" w:rsidP="0059602B">
      <w:pPr>
        <w:spacing w:before="0" w:after="0"/>
        <w:ind w:firstLine="0"/>
        <w:jc w:val="center"/>
      </w:pPr>
      <w:r w:rsidRPr="008C6777">
        <w:t>Et le dix décoloré</w:t>
      </w:r>
      <w:r w:rsidR="008C6777">
        <w:t>.</w:t>
      </w:r>
    </w:p>
    <w:p w14:paraId="44A55D60" w14:textId="77777777" w:rsidR="004A00B0" w:rsidRDefault="004A00B0" w:rsidP="0059602B">
      <w:pPr>
        <w:spacing w:before="0" w:after="0"/>
        <w:ind w:firstLine="0"/>
        <w:jc w:val="center"/>
      </w:pPr>
    </w:p>
    <w:p w14:paraId="0B08F795" w14:textId="211C70A3" w:rsidR="00B86016" w:rsidRPr="008C6777" w:rsidRDefault="00B86016" w:rsidP="0059602B">
      <w:pPr>
        <w:spacing w:before="0" w:after="0"/>
        <w:ind w:firstLine="0"/>
        <w:jc w:val="center"/>
      </w:pPr>
      <w:r w:rsidRPr="008C6777">
        <w:t>Adieu af-naf</w:t>
      </w:r>
      <w:r w:rsidR="008C6777">
        <w:t xml:space="preserve">, </w:t>
      </w:r>
      <w:r w:rsidRPr="008C6777">
        <w:t>spitznartz</w:t>
      </w:r>
      <w:r w:rsidR="008C6777">
        <w:t xml:space="preserve">, </w:t>
      </w:r>
      <w:r w:rsidRPr="008C6777">
        <w:t>sprouknic</w:t>
      </w:r>
    </w:p>
    <w:p w14:paraId="4861D601" w14:textId="77777777" w:rsidR="008C6777" w:rsidRDefault="00B86016" w:rsidP="0059602B">
      <w:pPr>
        <w:spacing w:before="0" w:after="0"/>
        <w:ind w:firstLine="0"/>
        <w:jc w:val="center"/>
      </w:pPr>
      <w:r w:rsidRPr="008C6777">
        <w:t>Et le Comice agricole</w:t>
      </w:r>
      <w:r w:rsidR="008C6777">
        <w:t>,</w:t>
      </w:r>
    </w:p>
    <w:p w14:paraId="1654C5CC" w14:textId="77777777" w:rsidR="008C6777" w:rsidRDefault="00B86016" w:rsidP="0059602B">
      <w:pPr>
        <w:spacing w:before="0" w:after="0"/>
        <w:ind w:firstLine="0"/>
        <w:jc w:val="center"/>
      </w:pPr>
      <w:r w:rsidRPr="008C6777">
        <w:t>Et la bibite et la téterre</w:t>
      </w:r>
      <w:r w:rsidR="008C6777">
        <w:t>,</w:t>
      </w:r>
    </w:p>
    <w:p w14:paraId="02FB9D6C" w14:textId="77777777" w:rsidR="008C6777" w:rsidRDefault="00B86016" w:rsidP="0059602B">
      <w:pPr>
        <w:spacing w:before="0" w:after="0"/>
        <w:ind w:firstLine="0"/>
        <w:jc w:val="center"/>
      </w:pPr>
      <w:r w:rsidRPr="008C6777">
        <w:t>Et la cucu</w:t>
      </w:r>
      <w:r w:rsidR="008C6777">
        <w:t xml:space="preserve">, </w:t>
      </w:r>
      <w:r w:rsidRPr="008C6777">
        <w:t>la çao çao</w:t>
      </w:r>
      <w:r w:rsidR="008C6777">
        <w:t>,</w:t>
      </w:r>
    </w:p>
    <w:p w14:paraId="7AA102B0" w14:textId="77777777" w:rsidR="008C6777" w:rsidRDefault="00B86016" w:rsidP="0059602B">
      <w:pPr>
        <w:spacing w:before="0" w:after="0"/>
        <w:ind w:firstLine="0"/>
        <w:jc w:val="center"/>
      </w:pPr>
      <w:r w:rsidRPr="008C6777">
        <w:t>La bitter curaçao</w:t>
      </w:r>
      <w:r w:rsidRPr="008C6777">
        <w:rPr>
          <w:rStyle w:val="Appelnotedebasdep"/>
        </w:rPr>
        <w:footnoteReference w:id="6"/>
      </w:r>
      <w:r w:rsidR="008C6777">
        <w:t>.</w:t>
      </w:r>
    </w:p>
    <w:p w14:paraId="5C013FD5" w14:textId="77777777" w:rsidR="004A00B0" w:rsidRDefault="004A00B0" w:rsidP="0059602B">
      <w:pPr>
        <w:spacing w:before="0" w:after="0"/>
        <w:ind w:firstLine="0"/>
        <w:jc w:val="center"/>
      </w:pPr>
    </w:p>
    <w:p w14:paraId="169D1CDF" w14:textId="09D2E4D2" w:rsidR="008C6777" w:rsidRDefault="00B86016" w:rsidP="0059602B">
      <w:pPr>
        <w:spacing w:before="0" w:after="0"/>
        <w:ind w:firstLine="0"/>
        <w:jc w:val="center"/>
      </w:pPr>
      <w:r w:rsidRPr="008C6777">
        <w:t>REFRAIN</w:t>
      </w:r>
    </w:p>
    <w:p w14:paraId="4DF0E604" w14:textId="77777777" w:rsidR="004A00B0" w:rsidRDefault="004A00B0" w:rsidP="0059602B">
      <w:pPr>
        <w:spacing w:before="0" w:after="0"/>
        <w:ind w:firstLine="0"/>
        <w:jc w:val="center"/>
      </w:pPr>
    </w:p>
    <w:p w14:paraId="09A96433" w14:textId="2C03934D" w:rsidR="00B86016" w:rsidRPr="008C6777" w:rsidRDefault="00B86016" w:rsidP="0059602B">
      <w:pPr>
        <w:spacing w:before="0" w:after="0"/>
        <w:ind w:firstLine="0"/>
        <w:jc w:val="center"/>
      </w:pPr>
      <w:r w:rsidRPr="008C6777">
        <w:t>Con</w:t>
      </w:r>
      <w:r w:rsidR="008C6777">
        <w:t xml:space="preserve"> ! </w:t>
      </w:r>
      <w:r w:rsidRPr="008C6777">
        <w:t>Con</w:t>
      </w:r>
      <w:r w:rsidR="008C6777">
        <w:t xml:space="preserve"> ! </w:t>
      </w:r>
      <w:r w:rsidRPr="008C6777">
        <w:t>Consultez l</w:t>
      </w:r>
      <w:r w:rsidR="008C6777">
        <w:t>’</w:t>
      </w:r>
      <w:r w:rsidRPr="008C6777">
        <w:t>Bottin</w:t>
      </w:r>
    </w:p>
    <w:p w14:paraId="72794FEF" w14:textId="77777777" w:rsidR="008C6777" w:rsidRDefault="00B86016" w:rsidP="0059602B">
      <w:pPr>
        <w:spacing w:before="0" w:after="0"/>
        <w:ind w:firstLine="0"/>
        <w:jc w:val="center"/>
      </w:pPr>
      <w:r w:rsidRPr="008C6777">
        <w:t>Dans le Métropolitain</w:t>
      </w:r>
      <w:r w:rsidR="008C6777">
        <w:t>,</w:t>
      </w:r>
    </w:p>
    <w:p w14:paraId="381DAAFC" w14:textId="0DF105D4" w:rsidR="00B86016" w:rsidRPr="008C6777" w:rsidRDefault="00B86016" w:rsidP="0059602B">
      <w:pPr>
        <w:spacing w:before="0" w:after="0"/>
        <w:ind w:firstLine="0"/>
        <w:jc w:val="center"/>
      </w:pPr>
      <w:r w:rsidRPr="008C6777">
        <w:t>Et radinez dans le figne des zouzous</w:t>
      </w:r>
    </w:p>
    <w:p w14:paraId="18FAD967" w14:textId="77777777" w:rsidR="008C6777" w:rsidRDefault="00B86016" w:rsidP="0059602B">
      <w:pPr>
        <w:spacing w:before="0" w:after="0"/>
        <w:ind w:firstLine="0"/>
        <w:jc w:val="center"/>
      </w:pPr>
      <w:r w:rsidRPr="008C6777">
        <w:lastRenderedPageBreak/>
        <w:t>Qui arrivent de Tombouctou</w:t>
      </w:r>
      <w:r w:rsidRPr="008C6777">
        <w:rPr>
          <w:rStyle w:val="Appelnotedebasdep"/>
        </w:rPr>
        <w:footnoteReference w:id="7"/>
      </w:r>
      <w:r w:rsidR="008C6777">
        <w:t>.</w:t>
      </w:r>
    </w:p>
    <w:p w14:paraId="7769A2EC" w14:textId="13C10024" w:rsidR="008C6777" w:rsidRDefault="008C540C" w:rsidP="008C6777">
      <w:pPr>
        <w:ind w:firstLine="0"/>
        <w:jc w:val="center"/>
      </w:pPr>
      <w:bookmarkStart w:id="116" w:name="_Toc275359174"/>
      <w:r w:rsidRPr="008C6777">
        <w:rPr>
          <w:noProof/>
        </w:rPr>
        <w:drawing>
          <wp:inline distT="0" distB="0" distL="0" distR="0" wp14:anchorId="4D7FD0B8" wp14:editId="66A9D106">
            <wp:extent cx="4314190" cy="6167755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190" cy="616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9CB2D" w14:textId="77777777" w:rsidR="008C6777" w:rsidRDefault="00B86016" w:rsidP="008C6777">
      <w:pPr>
        <w:ind w:firstLine="0"/>
        <w:jc w:val="center"/>
      </w:pPr>
      <w:r w:rsidRPr="008C6777">
        <w:t>B</w:t>
      </w:r>
      <w:r w:rsidRPr="004A00B0">
        <w:rPr>
          <w:rStyle w:val="Taille-1Caracteres"/>
        </w:rPr>
        <w:t>ÉRANGER</w:t>
      </w:r>
    </w:p>
    <w:p w14:paraId="4D74E11B" w14:textId="2A9C33BE" w:rsidR="00B86016" w:rsidRPr="00B90685" w:rsidRDefault="00B86016" w:rsidP="008C6777">
      <w:pPr>
        <w:pStyle w:val="Titre2"/>
        <w:rPr>
          <w:szCs w:val="44"/>
        </w:rPr>
      </w:pPr>
      <w:bookmarkStart w:id="117" w:name="_Toc199525815"/>
      <w:r w:rsidRPr="00B90685">
        <w:rPr>
          <w:szCs w:val="44"/>
        </w:rPr>
        <w:lastRenderedPageBreak/>
        <w:t>PROMENADE AUX TUILERIES</w:t>
      </w:r>
      <w:bookmarkEnd w:id="116"/>
      <w:bookmarkEnd w:id="117"/>
      <w:r w:rsidRPr="00B90685">
        <w:rPr>
          <w:szCs w:val="44"/>
        </w:rPr>
        <w:br/>
      </w:r>
    </w:p>
    <w:p w14:paraId="57B7368F" w14:textId="77777777" w:rsidR="008C6777" w:rsidRDefault="00B86016" w:rsidP="003A16B6">
      <w:pPr>
        <w:spacing w:before="0" w:after="0"/>
      </w:pPr>
      <w:r w:rsidRPr="008C6777">
        <w:t>Que je suis donc ais</w:t>
      </w:r>
      <w:r w:rsidR="008C6777">
        <w:t xml:space="preserve">’, </w:t>
      </w:r>
      <w:r w:rsidRPr="008C6777">
        <w:t>ma payse</w:t>
      </w:r>
      <w:r w:rsidR="008C6777">
        <w:t>,</w:t>
      </w:r>
    </w:p>
    <w:p w14:paraId="7B670AF4" w14:textId="77777777" w:rsidR="008C6777" w:rsidRDefault="00B86016" w:rsidP="003A16B6">
      <w:pPr>
        <w:spacing w:before="0" w:after="0"/>
      </w:pPr>
      <w:r w:rsidRPr="008C6777">
        <w:t>De me promener avec toi</w:t>
      </w:r>
      <w:r w:rsidR="008C6777">
        <w:t>.</w:t>
      </w:r>
    </w:p>
    <w:p w14:paraId="42CC0651" w14:textId="77777777" w:rsidR="008C6777" w:rsidRDefault="00B86016" w:rsidP="003A16B6">
      <w:pPr>
        <w:spacing w:before="0" w:after="0"/>
      </w:pPr>
      <w:r w:rsidRPr="008C6777">
        <w:t>Les Tuil</w:t>
      </w:r>
      <w:r w:rsidR="008C6777">
        <w:t>’</w:t>
      </w:r>
      <w:r w:rsidRPr="008C6777">
        <w:t>ri</w:t>
      </w:r>
      <w:r w:rsidR="008C6777">
        <w:t>’</w:t>
      </w:r>
      <w:r w:rsidRPr="008C6777">
        <w:t>s</w:t>
      </w:r>
      <w:r w:rsidR="008C6777">
        <w:t xml:space="preserve">, </w:t>
      </w:r>
      <w:r w:rsidRPr="008C6777">
        <w:t>faut que je te l</w:t>
      </w:r>
      <w:r w:rsidR="008C6777">
        <w:t>’</w:t>
      </w:r>
      <w:r w:rsidRPr="008C6777">
        <w:t>dise</w:t>
      </w:r>
      <w:r w:rsidR="008C6777">
        <w:t>,</w:t>
      </w:r>
    </w:p>
    <w:p w14:paraId="374EAABE" w14:textId="77777777" w:rsidR="008C6777" w:rsidRDefault="00B86016" w:rsidP="003A16B6">
      <w:pPr>
        <w:spacing w:before="0" w:after="0"/>
      </w:pPr>
      <w:r w:rsidRPr="008C6777">
        <w:t>C</w:t>
      </w:r>
      <w:r w:rsidR="008C6777">
        <w:t>’</w:t>
      </w:r>
      <w:r w:rsidRPr="008C6777">
        <w:t>est un ancien jardin de roi</w:t>
      </w:r>
      <w:r w:rsidR="008C6777">
        <w:t>.</w:t>
      </w:r>
    </w:p>
    <w:p w14:paraId="72B90769" w14:textId="77777777" w:rsidR="008C6777" w:rsidRDefault="00B86016" w:rsidP="003A16B6">
      <w:pPr>
        <w:spacing w:before="0" w:after="0"/>
      </w:pPr>
      <w:r w:rsidRPr="008C6777">
        <w:t>Rappell</w:t>
      </w:r>
      <w:r w:rsidR="008C6777">
        <w:t>’</w:t>
      </w:r>
      <w:r w:rsidRPr="008C6777">
        <w:t>-toi surtout ce que j</w:t>
      </w:r>
      <w:r w:rsidR="008C6777">
        <w:t>’</w:t>
      </w:r>
      <w:r w:rsidRPr="008C6777">
        <w:t>t</w:t>
      </w:r>
      <w:r w:rsidR="008C6777">
        <w:t>’</w:t>
      </w:r>
      <w:r w:rsidRPr="008C6777">
        <w:t>narre</w:t>
      </w:r>
      <w:r w:rsidR="008C6777">
        <w:t>.</w:t>
      </w:r>
    </w:p>
    <w:p w14:paraId="1C68AFBD" w14:textId="77777777" w:rsidR="008C6777" w:rsidRDefault="00B86016" w:rsidP="003A16B6">
      <w:pPr>
        <w:spacing w:before="0" w:after="0"/>
      </w:pPr>
      <w:r w:rsidRPr="008C6777">
        <w:t>T</w:t>
      </w:r>
      <w:r w:rsidR="008C6777">
        <w:t>’</w:t>
      </w:r>
      <w:r w:rsidRPr="008C6777">
        <w:t>apprendras toujours du nouveau</w:t>
      </w:r>
      <w:r w:rsidR="008C6777">
        <w:t>,</w:t>
      </w:r>
    </w:p>
    <w:p w14:paraId="38C8BF4F" w14:textId="77777777" w:rsidR="008C6777" w:rsidRDefault="00B86016" w:rsidP="003A16B6">
      <w:pPr>
        <w:spacing w:before="0" w:after="0"/>
      </w:pPr>
      <w:r w:rsidRPr="008C6777">
        <w:t>Tu vois</w:t>
      </w:r>
      <w:r w:rsidR="008C6777">
        <w:t xml:space="preserve">, </w:t>
      </w:r>
      <w:r w:rsidRPr="008C6777">
        <w:t>ça qu</w:t>
      </w:r>
      <w:r w:rsidR="008C6777">
        <w:t>’</w:t>
      </w:r>
      <w:r w:rsidRPr="008C6777">
        <w:t>est comme une grand</w:t>
      </w:r>
      <w:r w:rsidR="008C6777">
        <w:t>’</w:t>
      </w:r>
      <w:r w:rsidRPr="008C6777">
        <w:t>mare</w:t>
      </w:r>
      <w:r w:rsidR="008C6777">
        <w:t>,</w:t>
      </w:r>
    </w:p>
    <w:p w14:paraId="68842AAF" w14:textId="77777777" w:rsidR="008C6777" w:rsidRDefault="00B86016" w:rsidP="003A16B6">
      <w:pPr>
        <w:spacing w:before="0" w:after="0"/>
      </w:pPr>
      <w:r w:rsidRPr="008C6777">
        <w:t>C</w:t>
      </w:r>
      <w:r w:rsidR="008C6777">
        <w:t>’</w:t>
      </w:r>
      <w:r w:rsidRPr="008C6777">
        <w:t>est un bassin avec de l</w:t>
      </w:r>
      <w:r w:rsidR="008C6777">
        <w:t>’</w:t>
      </w:r>
      <w:r w:rsidRPr="008C6777">
        <w:t>eau</w:t>
      </w:r>
      <w:r w:rsidR="008C6777">
        <w:t>.</w:t>
      </w:r>
    </w:p>
    <w:p w14:paraId="6FCC1532" w14:textId="77777777" w:rsidR="003A16B6" w:rsidRDefault="003A16B6" w:rsidP="003A16B6">
      <w:pPr>
        <w:spacing w:before="0" w:after="0"/>
        <w:ind w:firstLine="0"/>
        <w:jc w:val="center"/>
      </w:pPr>
    </w:p>
    <w:p w14:paraId="2DEE4CFD" w14:textId="0860114B" w:rsidR="008C6777" w:rsidRDefault="00B86016" w:rsidP="003A16B6">
      <w:pPr>
        <w:spacing w:before="0" w:after="0"/>
        <w:ind w:firstLine="0"/>
        <w:jc w:val="center"/>
      </w:pPr>
      <w:r w:rsidRPr="008C6777">
        <w:t>REFRAIN PRESQUE ÉTERNEL</w:t>
      </w:r>
    </w:p>
    <w:p w14:paraId="7095D105" w14:textId="77777777" w:rsidR="003A16B6" w:rsidRDefault="003A16B6" w:rsidP="003A16B6">
      <w:pPr>
        <w:spacing w:before="0" w:after="0"/>
        <w:ind w:firstLine="0"/>
        <w:jc w:val="center"/>
      </w:pPr>
    </w:p>
    <w:p w14:paraId="3F1E0736" w14:textId="77777777" w:rsidR="008C6777" w:rsidRDefault="00B86016" w:rsidP="003A16B6">
      <w:pPr>
        <w:spacing w:before="0" w:after="0"/>
      </w:pPr>
      <w:r w:rsidRPr="008C6777">
        <w:t>Promenons-nous encor</w:t>
      </w:r>
      <w:r w:rsidR="008C6777">
        <w:t xml:space="preserve">, </w:t>
      </w:r>
      <w:r w:rsidRPr="008C6777">
        <w:t>veux-tu</w:t>
      </w:r>
      <w:r w:rsidR="008C6777">
        <w:t>,</w:t>
      </w:r>
    </w:p>
    <w:p w14:paraId="02778C93" w14:textId="77777777" w:rsidR="008C6777" w:rsidRDefault="00B86016" w:rsidP="003A16B6">
      <w:pPr>
        <w:spacing w:before="0" w:after="0"/>
      </w:pPr>
      <w:r w:rsidRPr="008C6777">
        <w:t>Dedans ces vertes allé</w:t>
      </w:r>
      <w:r w:rsidR="008C6777">
        <w:t>’</w:t>
      </w:r>
      <w:r w:rsidRPr="008C6777">
        <w:t>s d</w:t>
      </w:r>
      <w:r w:rsidR="008C6777">
        <w:t>’</w:t>
      </w:r>
      <w:r w:rsidRPr="008C6777">
        <w:t>arbres</w:t>
      </w:r>
      <w:r w:rsidR="008C6777">
        <w:t> ;</w:t>
      </w:r>
    </w:p>
    <w:p w14:paraId="43031A09" w14:textId="77777777" w:rsidR="008C6777" w:rsidRDefault="00B86016" w:rsidP="003A16B6">
      <w:pPr>
        <w:spacing w:before="0" w:after="0"/>
      </w:pPr>
      <w:r w:rsidRPr="008C6777">
        <w:t>Mais faudrait pas</w:t>
      </w:r>
      <w:r w:rsidR="008C6777">
        <w:t xml:space="preserve">, </w:t>
      </w:r>
      <w:r w:rsidRPr="008C6777">
        <w:t>pour ta vertu</w:t>
      </w:r>
      <w:r w:rsidR="008C6777">
        <w:t>,</w:t>
      </w:r>
    </w:p>
    <w:p w14:paraId="3F84C8CB" w14:textId="3F588C17" w:rsidR="00B86016" w:rsidRPr="008C6777" w:rsidRDefault="00B86016" w:rsidP="003A16B6">
      <w:pPr>
        <w:spacing w:before="0" w:after="0"/>
      </w:pPr>
      <w:r w:rsidRPr="008C6777">
        <w:t>Regarder trop les estatu</w:t>
      </w:r>
      <w:r w:rsidR="008C6777">
        <w:t>’</w:t>
      </w:r>
      <w:r w:rsidRPr="008C6777">
        <w:t>s</w:t>
      </w:r>
    </w:p>
    <w:p w14:paraId="58C05118" w14:textId="77777777" w:rsidR="008C6777" w:rsidRDefault="00B86016" w:rsidP="003A16B6">
      <w:pPr>
        <w:spacing w:before="0" w:after="0"/>
        <w:ind w:firstLine="0"/>
        <w:jc w:val="center"/>
      </w:pPr>
      <w:r w:rsidRPr="008C6777">
        <w:t>De marbre</w:t>
      </w:r>
      <w:r w:rsidR="008C6777">
        <w:t>.</w:t>
      </w:r>
    </w:p>
    <w:p w14:paraId="67E7FCAB" w14:textId="77777777" w:rsidR="003A16B6" w:rsidRDefault="003A16B6" w:rsidP="003A16B6">
      <w:pPr>
        <w:spacing w:before="0" w:after="0"/>
        <w:ind w:firstLine="0"/>
        <w:jc w:val="center"/>
      </w:pPr>
    </w:p>
    <w:p w14:paraId="4B7F6390" w14:textId="690AA747" w:rsidR="00B86016" w:rsidRPr="008C6777" w:rsidRDefault="00B86016" w:rsidP="003A16B6">
      <w:pPr>
        <w:spacing w:before="0" w:after="0"/>
      </w:pPr>
      <w:r w:rsidRPr="008C6777">
        <w:t>En voilà z</w:t>
      </w:r>
      <w:r w:rsidR="008C6777">
        <w:t>’</w:t>
      </w:r>
      <w:r w:rsidRPr="008C6777">
        <w:t>une qui représente</w:t>
      </w:r>
    </w:p>
    <w:p w14:paraId="7A196B06" w14:textId="77777777" w:rsidR="008C6777" w:rsidRDefault="00B86016" w:rsidP="003A16B6">
      <w:pPr>
        <w:spacing w:before="0" w:after="0"/>
      </w:pPr>
      <w:r w:rsidRPr="008C6777">
        <w:t>Un</w:t>
      </w:r>
      <w:r w:rsidR="008C6777">
        <w:t>’</w:t>
      </w:r>
      <w:r w:rsidRPr="008C6777">
        <w:t xml:space="preserve"> bell</w:t>
      </w:r>
      <w:r w:rsidR="008C6777">
        <w:t>’</w:t>
      </w:r>
      <w:r w:rsidRPr="008C6777">
        <w:t xml:space="preserve"> bourgeois</w:t>
      </w:r>
      <w:r w:rsidR="008C6777">
        <w:t>’</w:t>
      </w:r>
      <w:r w:rsidRPr="008C6777">
        <w:t xml:space="preserve"> qui sort du bain</w:t>
      </w:r>
      <w:r w:rsidR="008C6777">
        <w:t> ;</w:t>
      </w:r>
    </w:p>
    <w:p w14:paraId="7614F436" w14:textId="77777777" w:rsidR="008C6777" w:rsidRDefault="00B86016" w:rsidP="003A16B6">
      <w:pPr>
        <w:spacing w:before="0" w:after="0"/>
      </w:pPr>
      <w:r w:rsidRPr="008C6777">
        <w:t>Tu peux la r</w:t>
      </w:r>
      <w:r w:rsidR="008C6777">
        <w:t>’</w:t>
      </w:r>
      <w:r w:rsidRPr="008C6777">
        <w:t>garder si ça t</w:t>
      </w:r>
      <w:r w:rsidR="008C6777">
        <w:t>’</w:t>
      </w:r>
      <w:r w:rsidRPr="008C6777">
        <w:t>tente</w:t>
      </w:r>
      <w:r w:rsidR="008C6777">
        <w:t>,</w:t>
      </w:r>
    </w:p>
    <w:p w14:paraId="4B89F39F" w14:textId="77777777" w:rsidR="008C6777" w:rsidRDefault="00B86016" w:rsidP="003A16B6">
      <w:pPr>
        <w:spacing w:before="0" w:after="0"/>
      </w:pPr>
      <w:r w:rsidRPr="008C6777">
        <w:t>Mais cach</w:t>
      </w:r>
      <w:r w:rsidR="008C6777">
        <w:t>’</w:t>
      </w:r>
      <w:r w:rsidRPr="008C6777">
        <w:t xml:space="preserve"> tes yeux avec ta main</w:t>
      </w:r>
      <w:r w:rsidR="008C6777">
        <w:t>.</w:t>
      </w:r>
    </w:p>
    <w:p w14:paraId="600090EA" w14:textId="77777777" w:rsidR="008C6777" w:rsidRDefault="00B86016" w:rsidP="003A16B6">
      <w:pPr>
        <w:spacing w:before="0" w:after="0"/>
      </w:pPr>
      <w:r w:rsidRPr="008C6777">
        <w:t>Les estatu</w:t>
      </w:r>
      <w:r w:rsidR="008C6777">
        <w:t>’</w:t>
      </w:r>
      <w:r w:rsidRPr="008C6777">
        <w:t>s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simple à faire</w:t>
      </w:r>
      <w:r w:rsidR="008C6777">
        <w:t>,</w:t>
      </w:r>
    </w:p>
    <w:p w14:paraId="55C72956" w14:textId="77777777" w:rsidR="008C6777" w:rsidRDefault="00B86016" w:rsidP="003A16B6">
      <w:pPr>
        <w:spacing w:before="0" w:after="0"/>
      </w:pPr>
      <w:r w:rsidRPr="008C6777">
        <w:t xml:space="preserve">Tu me comprendras </w:t>
      </w:r>
      <w:r w:rsidRPr="008C6777">
        <w:rPr>
          <w:i/>
        </w:rPr>
        <w:t>subito</w:t>
      </w:r>
      <w:r w:rsidR="008C6777">
        <w:t>,</w:t>
      </w:r>
    </w:p>
    <w:p w14:paraId="3FAE6AB5" w14:textId="77777777" w:rsidR="008C6777" w:rsidRDefault="00B86016" w:rsidP="003A16B6">
      <w:pPr>
        <w:spacing w:before="0" w:after="0"/>
      </w:pPr>
      <w:r w:rsidRPr="008C6777">
        <w:t>L</w:t>
      </w:r>
      <w:r w:rsidR="008C6777">
        <w:t>’</w:t>
      </w:r>
      <w:r w:rsidRPr="008C6777">
        <w:t>artiste prend un morceau d</w:t>
      </w:r>
      <w:r w:rsidR="008C6777">
        <w:t>’</w:t>
      </w:r>
      <w:r w:rsidRPr="008C6777">
        <w:t>pierre</w:t>
      </w:r>
      <w:r w:rsidR="008C6777">
        <w:t>,</w:t>
      </w:r>
    </w:p>
    <w:p w14:paraId="0ACD6BFC" w14:textId="77777777" w:rsidR="008C6777" w:rsidRDefault="00B86016" w:rsidP="003A16B6">
      <w:pPr>
        <w:spacing w:before="0" w:after="0"/>
      </w:pPr>
      <w:r w:rsidRPr="008C6777">
        <w:t>Puis y retir</w:t>
      </w:r>
      <w:r w:rsidR="008C6777">
        <w:t>’</w:t>
      </w:r>
      <w:r w:rsidRPr="008C6777">
        <w:t xml:space="preserve"> tout c</w:t>
      </w:r>
      <w:r w:rsidR="008C6777">
        <w:t>’</w:t>
      </w:r>
      <w:r w:rsidRPr="008C6777">
        <w:t>qu</w:t>
      </w:r>
      <w:r w:rsidR="008C6777">
        <w:t>’</w:t>
      </w:r>
      <w:r w:rsidRPr="008C6777">
        <w:t>y a d</w:t>
      </w:r>
      <w:r w:rsidR="008C6777">
        <w:t>’</w:t>
      </w:r>
      <w:r w:rsidRPr="008C6777">
        <w:t>trop</w:t>
      </w:r>
      <w:r w:rsidR="008C6777">
        <w:t>.</w:t>
      </w:r>
    </w:p>
    <w:p w14:paraId="0D861234" w14:textId="77777777" w:rsidR="003A16B6" w:rsidRDefault="003A16B6" w:rsidP="003A16B6">
      <w:pPr>
        <w:spacing w:before="0" w:after="0"/>
        <w:ind w:firstLine="0"/>
        <w:jc w:val="center"/>
      </w:pPr>
    </w:p>
    <w:p w14:paraId="1F73C2AD" w14:textId="53414A54" w:rsidR="008C6777" w:rsidRDefault="008C6777" w:rsidP="003A16B6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06A60F1B" w14:textId="77777777" w:rsidR="003A16B6" w:rsidRDefault="003A16B6" w:rsidP="003A16B6">
      <w:pPr>
        <w:spacing w:before="0" w:after="0"/>
        <w:ind w:firstLine="0"/>
        <w:jc w:val="center"/>
      </w:pPr>
    </w:p>
    <w:p w14:paraId="1DDE6736" w14:textId="6B751B52" w:rsidR="008C6777" w:rsidRDefault="00B86016" w:rsidP="003A16B6">
      <w:pPr>
        <w:spacing w:before="0" w:after="0"/>
      </w:pPr>
      <w:r w:rsidRPr="008C6777">
        <w:t>Ce guerrier qu</w:t>
      </w:r>
      <w:r w:rsidR="008C6777">
        <w:t>’</w:t>
      </w:r>
      <w:r w:rsidRPr="008C6777">
        <w:t>a un maintien digne</w:t>
      </w:r>
      <w:r w:rsidR="008C6777">
        <w:t>,</w:t>
      </w:r>
    </w:p>
    <w:p w14:paraId="05FFAD2E" w14:textId="77777777" w:rsidR="008C6777" w:rsidRDefault="00B86016" w:rsidP="003A16B6">
      <w:pPr>
        <w:spacing w:before="0" w:after="0"/>
      </w:pPr>
      <w:r w:rsidRPr="008C6777">
        <w:lastRenderedPageBreak/>
        <w:t>C</w:t>
      </w:r>
      <w:r w:rsidR="008C6777">
        <w:t>’</w:t>
      </w:r>
      <w:r w:rsidRPr="008C6777">
        <w:t>est un nommé Espartacus</w:t>
      </w:r>
      <w:r w:rsidR="008C6777">
        <w:t>.</w:t>
      </w:r>
    </w:p>
    <w:p w14:paraId="6506526F" w14:textId="77777777" w:rsidR="008C6777" w:rsidRDefault="00B86016" w:rsidP="003A16B6">
      <w:pPr>
        <w:spacing w:before="0" w:after="0"/>
      </w:pPr>
      <w:r w:rsidRPr="008C6777">
        <w:t>Qui n</w:t>
      </w:r>
      <w:r w:rsidR="008C6777">
        <w:t>’</w:t>
      </w:r>
      <w:r w:rsidRPr="008C6777">
        <w:t>sortait pas sans feuill</w:t>
      </w:r>
      <w:r w:rsidR="008C6777">
        <w:t>’</w:t>
      </w:r>
      <w:r w:rsidRPr="008C6777">
        <w:t xml:space="preserve"> de vigne</w:t>
      </w:r>
      <w:r w:rsidR="008C6777">
        <w:t>,</w:t>
      </w:r>
    </w:p>
    <w:p w14:paraId="04FE4DE4" w14:textId="77777777" w:rsidR="008C6777" w:rsidRDefault="00B86016" w:rsidP="003A16B6">
      <w:pPr>
        <w:spacing w:before="0" w:after="0"/>
      </w:pPr>
      <w:r w:rsidRPr="008C6777">
        <w:t>Et l</w:t>
      </w:r>
      <w:r w:rsidR="008C6777">
        <w:t>’</w:t>
      </w:r>
      <w:r w:rsidRPr="008C6777">
        <w:t>statuair</w:t>
      </w:r>
      <w:r w:rsidR="008C6777">
        <w:t>’</w:t>
      </w:r>
      <w:r w:rsidRPr="008C6777">
        <w:t xml:space="preserve"> la sculpta d</w:t>
      </w:r>
      <w:r w:rsidR="008C6777">
        <w:t>’</w:t>
      </w:r>
      <w:r w:rsidRPr="008C6777">
        <w:t>ssus</w:t>
      </w:r>
      <w:r w:rsidR="008C6777">
        <w:t>.</w:t>
      </w:r>
    </w:p>
    <w:p w14:paraId="0F3A4A21" w14:textId="77777777" w:rsidR="008C6777" w:rsidRDefault="00B86016" w:rsidP="003A16B6">
      <w:pPr>
        <w:spacing w:before="0" w:after="0"/>
      </w:pPr>
      <w:r w:rsidRPr="008C6777">
        <w:t>Mais j</w:t>
      </w:r>
      <w:r w:rsidR="008C6777">
        <w:t>’</w:t>
      </w:r>
      <w:r w:rsidRPr="008C6777">
        <w:t>me d</w:t>
      </w:r>
      <w:r w:rsidR="008C6777">
        <w:t>’</w:t>
      </w:r>
      <w:r w:rsidRPr="008C6777">
        <w:t>mande pourquoi c</w:t>
      </w:r>
      <w:r w:rsidR="008C6777">
        <w:t>’</w:t>
      </w:r>
      <w:r w:rsidRPr="008C6777">
        <w:t>t</w:t>
      </w:r>
      <w:r w:rsidR="008C6777">
        <w:t>’</w:t>
      </w:r>
      <w:r w:rsidRPr="008C6777">
        <w:t>affaire</w:t>
      </w:r>
      <w:r w:rsidR="008C6777">
        <w:t>,</w:t>
      </w:r>
    </w:p>
    <w:p w14:paraId="442C1DBA" w14:textId="77777777" w:rsidR="008C6777" w:rsidRDefault="00B86016" w:rsidP="003A16B6">
      <w:pPr>
        <w:spacing w:before="0" w:after="0"/>
      </w:pPr>
      <w:r w:rsidRPr="008C6777">
        <w:t>Car si c</w:t>
      </w:r>
      <w:r w:rsidR="008C6777">
        <w:t>’</w:t>
      </w:r>
      <w:r w:rsidRPr="008C6777">
        <w:t>est par précaution</w:t>
      </w:r>
      <w:r w:rsidR="008C6777">
        <w:t>,</w:t>
      </w:r>
    </w:p>
    <w:p w14:paraId="3A8ED477" w14:textId="4A3A9327" w:rsidR="00B86016" w:rsidRPr="008C6777" w:rsidRDefault="00B86016" w:rsidP="003A16B6">
      <w:pPr>
        <w:spacing w:before="0" w:after="0"/>
      </w:pPr>
      <w:r w:rsidRPr="008C6777">
        <w:t>Alors il aurait par derrière</w:t>
      </w:r>
    </w:p>
    <w:p w14:paraId="71CDDBED" w14:textId="77777777" w:rsidR="008C6777" w:rsidRDefault="00B86016" w:rsidP="003A16B6">
      <w:pPr>
        <w:spacing w:before="0" w:after="0"/>
      </w:pPr>
      <w:r w:rsidRPr="008C6777">
        <w:t>Dû mettre aussi un p</w:t>
      </w:r>
      <w:r w:rsidR="008C6777">
        <w:t>’</w:t>
      </w:r>
      <w:r w:rsidRPr="008C6777">
        <w:t>tit bouchon</w:t>
      </w:r>
      <w:r w:rsidR="008C6777">
        <w:t>.</w:t>
      </w:r>
    </w:p>
    <w:p w14:paraId="6DE7F89B" w14:textId="77777777" w:rsidR="003A16B6" w:rsidRDefault="003A16B6" w:rsidP="003A16B6">
      <w:pPr>
        <w:spacing w:before="0" w:after="0"/>
        <w:ind w:firstLine="0"/>
        <w:jc w:val="center"/>
      </w:pPr>
    </w:p>
    <w:p w14:paraId="79398793" w14:textId="05B45281" w:rsidR="008C6777" w:rsidRDefault="008C6777" w:rsidP="003A16B6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691A2BA2" w14:textId="77777777" w:rsidR="003A16B6" w:rsidRDefault="003A16B6" w:rsidP="003A16B6">
      <w:pPr>
        <w:spacing w:before="0" w:after="0"/>
        <w:ind w:firstLine="0"/>
        <w:jc w:val="center"/>
      </w:pPr>
    </w:p>
    <w:p w14:paraId="08986340" w14:textId="773937AF" w:rsidR="008C6777" w:rsidRDefault="00B86016" w:rsidP="003A16B6">
      <w:pPr>
        <w:spacing w:before="0" w:after="0"/>
      </w:pPr>
      <w:r w:rsidRPr="008C6777">
        <w:t>Ce qu</w:t>
      </w:r>
      <w:r w:rsidR="008C6777">
        <w:t>’</w:t>
      </w:r>
      <w:r w:rsidRPr="008C6777">
        <w:t>on aperçoit près d</w:t>
      </w:r>
      <w:r w:rsidR="008C6777">
        <w:t>’</w:t>
      </w:r>
      <w:r w:rsidRPr="008C6777">
        <w:t>un chêne</w:t>
      </w:r>
      <w:r w:rsidR="008C6777">
        <w:t>,</w:t>
      </w:r>
    </w:p>
    <w:p w14:paraId="5FB525D6" w14:textId="77777777" w:rsidR="008C6777" w:rsidRDefault="00B86016" w:rsidP="003A16B6">
      <w:pPr>
        <w:spacing w:before="0" w:after="0"/>
      </w:pPr>
      <w:r w:rsidRPr="008C6777">
        <w:t>C</w:t>
      </w:r>
      <w:r w:rsidR="008C6777">
        <w:t>’</w:t>
      </w:r>
      <w:r w:rsidRPr="008C6777">
        <w:t>est un marin d</w:t>
      </w:r>
      <w:r w:rsidR="008C6777">
        <w:t>’</w:t>
      </w:r>
      <w:r w:rsidRPr="008C6777">
        <w:t>l</w:t>
      </w:r>
      <w:r w:rsidR="008C6777">
        <w:t>’</w:t>
      </w:r>
      <w:r w:rsidRPr="008C6777">
        <w:t>antiquité</w:t>
      </w:r>
      <w:r w:rsidR="008C6777">
        <w:t> ;</w:t>
      </w:r>
    </w:p>
    <w:p w14:paraId="21EA316A" w14:textId="77777777" w:rsidR="008C6777" w:rsidRDefault="00B86016" w:rsidP="003A16B6">
      <w:pPr>
        <w:spacing w:before="0" w:after="0"/>
      </w:pPr>
      <w:r w:rsidRPr="008C6777">
        <w:t>Il est chauv</w:t>
      </w:r>
      <w:r w:rsidR="008C6777">
        <w:t>’</w:t>
      </w:r>
      <w:r w:rsidRPr="008C6777">
        <w:t xml:space="preserve"> comm</w:t>
      </w:r>
      <w:r w:rsidR="008C6777">
        <w:t>’</w:t>
      </w:r>
      <w:r w:rsidRPr="008C6777">
        <w:t>un dos d</w:t>
      </w:r>
      <w:r w:rsidR="008C6777">
        <w:t>’</w:t>
      </w:r>
      <w:r w:rsidRPr="008C6777">
        <w:t>baleine</w:t>
      </w:r>
      <w:r w:rsidR="008C6777">
        <w:t>,</w:t>
      </w:r>
    </w:p>
    <w:p w14:paraId="4C94631E" w14:textId="77777777" w:rsidR="008C6777" w:rsidRDefault="00B86016" w:rsidP="003A16B6">
      <w:pPr>
        <w:spacing w:before="0" w:after="0"/>
      </w:pPr>
      <w:r w:rsidRPr="008C6777">
        <w:t>Mais faut pas en être épaté</w:t>
      </w:r>
      <w:r w:rsidR="008C6777">
        <w:t>’.</w:t>
      </w:r>
    </w:p>
    <w:p w14:paraId="102CDFAB" w14:textId="77777777" w:rsidR="008C6777" w:rsidRDefault="00B86016" w:rsidP="003A16B6">
      <w:pPr>
        <w:spacing w:before="0" w:after="0"/>
      </w:pPr>
      <w:r w:rsidRPr="008C6777">
        <w:t>Si sa chev</w:t>
      </w:r>
      <w:r w:rsidR="008C6777">
        <w:t>’</w:t>
      </w:r>
      <w:r w:rsidRPr="008C6777">
        <w:t>lure est éclaircie</w:t>
      </w:r>
      <w:r w:rsidR="008C6777">
        <w:t>,</w:t>
      </w:r>
    </w:p>
    <w:p w14:paraId="5F28A744" w14:textId="77777777" w:rsidR="008C6777" w:rsidRDefault="00B86016" w:rsidP="003A16B6">
      <w:pPr>
        <w:spacing w:before="0" w:after="0"/>
      </w:pPr>
      <w:r w:rsidRPr="008C6777">
        <w:t>À ce que m</w:t>
      </w:r>
      <w:r w:rsidR="008C6777">
        <w:t>’</w:t>
      </w:r>
      <w:r w:rsidRPr="008C6777">
        <w:t>a dit mon sergent</w:t>
      </w:r>
      <w:r w:rsidR="008C6777">
        <w:t>,</w:t>
      </w:r>
    </w:p>
    <w:p w14:paraId="5905F446" w14:textId="248D6356" w:rsidR="00B86016" w:rsidRPr="008C6777" w:rsidRDefault="00B86016" w:rsidP="003A16B6">
      <w:pPr>
        <w:spacing w:before="0" w:after="0"/>
      </w:pPr>
      <w:r w:rsidRPr="008C6777">
        <w:t>C</w:t>
      </w:r>
      <w:r w:rsidR="008C6777">
        <w:t>’</w:t>
      </w:r>
      <w:r w:rsidRPr="008C6777">
        <w:t>est que l</w:t>
      </w:r>
      <w:r w:rsidR="008C6777">
        <w:t>’</w:t>
      </w:r>
      <w:r w:rsidRPr="008C6777">
        <w:t>air de la cal</w:t>
      </w:r>
      <w:r w:rsidR="008C6777">
        <w:t>’</w:t>
      </w:r>
      <w:r w:rsidRPr="008C6777">
        <w:t>vicie</w:t>
      </w:r>
    </w:p>
    <w:p w14:paraId="69D6E056" w14:textId="77777777" w:rsidR="008C6777" w:rsidRDefault="00B86016" w:rsidP="003A16B6">
      <w:pPr>
        <w:spacing w:before="0" w:after="0"/>
      </w:pPr>
      <w:r w:rsidRPr="008C6777">
        <w:t>Les marins qui navigu</w:t>
      </w:r>
      <w:r w:rsidR="008C6777">
        <w:t>’</w:t>
      </w:r>
      <w:r w:rsidRPr="008C6777">
        <w:t>nt souvent</w:t>
      </w:r>
      <w:r w:rsidR="008C6777">
        <w:t>.</w:t>
      </w:r>
    </w:p>
    <w:p w14:paraId="6A4C5154" w14:textId="77777777" w:rsidR="003A16B6" w:rsidRDefault="003A16B6" w:rsidP="003A16B6">
      <w:pPr>
        <w:spacing w:before="0" w:after="0"/>
        <w:ind w:firstLine="0"/>
        <w:jc w:val="center"/>
      </w:pPr>
    </w:p>
    <w:p w14:paraId="48B3EABE" w14:textId="017B14BA" w:rsidR="008C6777" w:rsidRDefault="008C6777" w:rsidP="003A16B6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78FB2358" w14:textId="77777777" w:rsidR="003A16B6" w:rsidRDefault="003A16B6" w:rsidP="003A16B6">
      <w:pPr>
        <w:spacing w:before="0" w:after="0"/>
        <w:ind w:firstLine="0"/>
        <w:jc w:val="center"/>
      </w:pPr>
    </w:p>
    <w:p w14:paraId="1D2A53E3" w14:textId="0CD8ECA5" w:rsidR="008C6777" w:rsidRDefault="00B86016" w:rsidP="003A16B6">
      <w:pPr>
        <w:spacing w:before="0" w:after="0"/>
      </w:pPr>
      <w:r w:rsidRPr="008C6777">
        <w:t>De te sentir là</w:t>
      </w:r>
      <w:r w:rsidR="008C6777">
        <w:t xml:space="preserve">, </w:t>
      </w:r>
      <w:r w:rsidRPr="008C6777">
        <w:t>Véronique</w:t>
      </w:r>
      <w:r w:rsidR="008C6777">
        <w:t>,</w:t>
      </w:r>
    </w:p>
    <w:p w14:paraId="7ED53E33" w14:textId="77777777" w:rsidR="008C6777" w:rsidRDefault="00B86016" w:rsidP="003A16B6">
      <w:pPr>
        <w:spacing w:before="0" w:after="0"/>
      </w:pPr>
      <w:r w:rsidRPr="008C6777">
        <w:t>Et voir les oiseaux amoureux</w:t>
      </w:r>
      <w:r w:rsidR="008C6777">
        <w:t>,</w:t>
      </w:r>
    </w:p>
    <w:p w14:paraId="4770A279" w14:textId="77777777" w:rsidR="008C6777" w:rsidRDefault="00B86016" w:rsidP="003A16B6">
      <w:pPr>
        <w:spacing w:before="0" w:after="0"/>
      </w:pPr>
      <w:r w:rsidRPr="008C6777">
        <w:t>Tout cela me rend poétique</w:t>
      </w:r>
      <w:r w:rsidR="008C6777">
        <w:t>,</w:t>
      </w:r>
    </w:p>
    <w:p w14:paraId="2E72455B" w14:textId="77777777" w:rsidR="008C6777" w:rsidRDefault="00B86016" w:rsidP="003A16B6">
      <w:pPr>
        <w:spacing w:before="0" w:after="0"/>
      </w:pPr>
      <w:r w:rsidRPr="008C6777">
        <w:t>Admir</w:t>
      </w:r>
      <w:r w:rsidR="008C6777">
        <w:t>’</w:t>
      </w:r>
      <w:r w:rsidRPr="008C6777">
        <w:t xml:space="preserve"> ce marronnier ombreux</w:t>
      </w:r>
      <w:r w:rsidR="008C6777">
        <w:t> :</w:t>
      </w:r>
    </w:p>
    <w:p w14:paraId="00023FB0" w14:textId="4715E801" w:rsidR="00B86016" w:rsidRPr="008C6777" w:rsidRDefault="00B86016" w:rsidP="003A16B6">
      <w:pPr>
        <w:spacing w:before="0" w:after="0"/>
      </w:pPr>
      <w:r w:rsidRPr="008C6777">
        <w:t>Cet oiseau qu</w:t>
      </w:r>
      <w:r w:rsidR="008C6777">
        <w:t>’</w:t>
      </w:r>
      <w:r w:rsidRPr="008C6777">
        <w:t>est d</w:t>
      </w:r>
      <w:r w:rsidR="008C6777">
        <w:t>’</w:t>
      </w:r>
      <w:r w:rsidRPr="008C6777">
        <w:t>sus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un merle</w:t>
      </w:r>
    </w:p>
    <w:p w14:paraId="3135E9DC" w14:textId="77777777" w:rsidR="008C6777" w:rsidRDefault="00B86016" w:rsidP="003A16B6">
      <w:pPr>
        <w:spacing w:before="0" w:after="0"/>
      </w:pPr>
      <w:r w:rsidRPr="008C6777">
        <w:t>Qui siffle dans la perfection</w:t>
      </w:r>
      <w:r w:rsidR="008C6777">
        <w:t>.</w:t>
      </w:r>
    </w:p>
    <w:p w14:paraId="0B511501" w14:textId="77777777" w:rsidR="008C6777" w:rsidRDefault="00B86016" w:rsidP="003A16B6">
      <w:pPr>
        <w:spacing w:before="0" w:after="0"/>
      </w:pPr>
      <w:r w:rsidRPr="008C6777">
        <w:t>Tu m</w:t>
      </w:r>
      <w:r w:rsidR="008C6777">
        <w:t>’</w:t>
      </w:r>
      <w:r w:rsidRPr="008C6777">
        <w:t>comprends bien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te dis merle</w:t>
      </w:r>
      <w:r w:rsidR="008C6777">
        <w:t>,</w:t>
      </w:r>
    </w:p>
    <w:p w14:paraId="24569734" w14:textId="77777777" w:rsidR="008C6777" w:rsidRDefault="00B86016" w:rsidP="003A16B6">
      <w:pPr>
        <w:spacing w:before="0" w:after="0"/>
      </w:pPr>
      <w:r w:rsidRPr="008C6777">
        <w:t>Faudrait pas qu</w:t>
      </w:r>
      <w:r w:rsidR="008C6777">
        <w:t>’</w:t>
      </w:r>
      <w:r w:rsidRPr="008C6777">
        <w:t>tu fass</w:t>
      </w:r>
      <w:r w:rsidR="008C6777">
        <w:t>’</w:t>
      </w:r>
      <w:r w:rsidRPr="008C6777">
        <w:t>s confusion</w:t>
      </w:r>
      <w:r w:rsidR="008C6777">
        <w:t>.</w:t>
      </w:r>
    </w:p>
    <w:p w14:paraId="5A298FD1" w14:textId="77777777" w:rsidR="003A16B6" w:rsidRDefault="003A16B6" w:rsidP="003A16B6">
      <w:pPr>
        <w:spacing w:before="0" w:after="0"/>
        <w:ind w:firstLine="0"/>
        <w:jc w:val="center"/>
      </w:pPr>
    </w:p>
    <w:p w14:paraId="281ED420" w14:textId="736928FE" w:rsidR="008C6777" w:rsidRDefault="008C6777" w:rsidP="003A16B6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334D710E" w14:textId="77777777" w:rsidR="003A16B6" w:rsidRDefault="003A16B6" w:rsidP="003A16B6">
      <w:pPr>
        <w:spacing w:before="0" w:after="0"/>
        <w:ind w:firstLine="0"/>
        <w:jc w:val="center"/>
      </w:pPr>
    </w:p>
    <w:p w14:paraId="792940AA" w14:textId="077F2224" w:rsidR="008C6777" w:rsidRDefault="00B86016" w:rsidP="003A16B6">
      <w:pPr>
        <w:spacing w:before="0" w:after="0"/>
      </w:pPr>
      <w:r w:rsidRPr="008C6777">
        <w:t>Ce qu</w:t>
      </w:r>
      <w:r w:rsidR="008C6777">
        <w:t>’</w:t>
      </w:r>
      <w:r w:rsidRPr="008C6777">
        <w:t>on voit dans cett</w:t>
      </w:r>
      <w:r w:rsidR="008C6777">
        <w:t>’</w:t>
      </w:r>
      <w:r w:rsidRPr="008C6777">
        <w:t xml:space="preserve"> encoignure</w:t>
      </w:r>
      <w:r w:rsidR="008C6777">
        <w:t>,</w:t>
      </w:r>
    </w:p>
    <w:p w14:paraId="02B6B046" w14:textId="77777777" w:rsidR="008C6777" w:rsidRDefault="00B86016" w:rsidP="003A16B6">
      <w:pPr>
        <w:spacing w:before="0" w:after="0"/>
      </w:pPr>
      <w:r w:rsidRPr="008C6777">
        <w:lastRenderedPageBreak/>
        <w:t>C</w:t>
      </w:r>
      <w:r w:rsidR="008C6777">
        <w:t>’</w:t>
      </w:r>
      <w:r w:rsidRPr="008C6777">
        <w:t>est un chalet d</w:t>
      </w:r>
      <w:r w:rsidR="008C6777">
        <w:t>’</w:t>
      </w:r>
      <w:r w:rsidRPr="008C6777">
        <w:t>nécessité</w:t>
      </w:r>
      <w:r w:rsidR="008C6777">
        <w:t> ;</w:t>
      </w:r>
    </w:p>
    <w:p w14:paraId="36A6043D" w14:textId="77777777" w:rsidR="008C6777" w:rsidRDefault="00B86016" w:rsidP="003A16B6">
      <w:pPr>
        <w:spacing w:before="0" w:after="0"/>
      </w:pPr>
      <w:r w:rsidRPr="008C6777">
        <w:t>Pour les besoins de la nature</w:t>
      </w:r>
      <w:r w:rsidR="008C6777">
        <w:t>,</w:t>
      </w:r>
    </w:p>
    <w:p w14:paraId="2A4D8436" w14:textId="77777777" w:rsidR="008C6777" w:rsidRDefault="00B86016" w:rsidP="003A16B6">
      <w:pPr>
        <w:spacing w:before="0" w:after="0"/>
      </w:pPr>
      <w:r w:rsidRPr="008C6777">
        <w:t>L</w:t>
      </w:r>
      <w:r w:rsidR="008C6777">
        <w:t>’</w:t>
      </w:r>
      <w:r w:rsidRPr="008C6777">
        <w:t>gouvernement l</w:t>
      </w:r>
      <w:r w:rsidR="008C6777">
        <w:t>’</w:t>
      </w:r>
      <w:r w:rsidRPr="008C6777">
        <w:t>a édifié</w:t>
      </w:r>
      <w:r w:rsidR="008C6777">
        <w:t>.</w:t>
      </w:r>
    </w:p>
    <w:p w14:paraId="7583C837" w14:textId="77777777" w:rsidR="008C6777" w:rsidRDefault="00B86016" w:rsidP="003A16B6">
      <w:pPr>
        <w:spacing w:before="0" w:after="0"/>
      </w:pPr>
      <w:r w:rsidRPr="008C6777">
        <w:t>Attends-moi là</w:t>
      </w:r>
      <w:r w:rsidR="008C6777">
        <w:t xml:space="preserve">, </w:t>
      </w:r>
      <w:r w:rsidRPr="008C6777">
        <w:t>près d</w:t>
      </w:r>
      <w:r w:rsidR="008C6777">
        <w:t>’</w:t>
      </w:r>
      <w:r w:rsidRPr="008C6777">
        <w:t>cette allée</w:t>
      </w:r>
      <w:r w:rsidR="008C6777">
        <w:t>,</w:t>
      </w:r>
    </w:p>
    <w:p w14:paraId="5E5EFEFF" w14:textId="77777777" w:rsidR="008C6777" w:rsidRDefault="00B86016" w:rsidP="003A16B6">
      <w:pPr>
        <w:spacing w:before="0" w:after="0"/>
      </w:pPr>
      <w:r w:rsidRPr="008C6777">
        <w:t>Je te quitte pour quelques instants</w:t>
      </w:r>
      <w:r w:rsidR="008C6777">
        <w:t>,</w:t>
      </w:r>
    </w:p>
    <w:p w14:paraId="4CBCFCC7" w14:textId="77777777" w:rsidR="008C6777" w:rsidRDefault="00B86016" w:rsidP="003A16B6">
      <w:pPr>
        <w:spacing w:before="0" w:after="0"/>
      </w:pPr>
      <w:r w:rsidRPr="008C6777">
        <w:t>Mais sois sûr</w:t>
      </w:r>
      <w:r w:rsidR="008C6777">
        <w:t xml:space="preserve">’, </w:t>
      </w:r>
      <w:r w:rsidRPr="008C6777">
        <w:t>ma bien-aimée</w:t>
      </w:r>
      <w:r w:rsidR="008C6777">
        <w:t>,</w:t>
      </w:r>
    </w:p>
    <w:p w14:paraId="1954845B" w14:textId="77777777" w:rsidR="008C6777" w:rsidRDefault="00B86016" w:rsidP="003A16B6">
      <w:pPr>
        <w:spacing w:before="0" w:after="0"/>
      </w:pPr>
      <w:r w:rsidRPr="008C6777">
        <w:t>J</w:t>
      </w:r>
      <w:r w:rsidR="008C6777">
        <w:t>’</w:t>
      </w:r>
      <w:r w:rsidRPr="008C6777">
        <w:t>y vas penser à toi tout l</w:t>
      </w:r>
      <w:r w:rsidR="008C6777">
        <w:t>’</w:t>
      </w:r>
      <w:r w:rsidRPr="008C6777">
        <w:t>temps</w:t>
      </w:r>
      <w:r w:rsidR="008C6777">
        <w:t>.</w:t>
      </w:r>
    </w:p>
    <w:p w14:paraId="6BA80E8D" w14:textId="77777777" w:rsidR="003A16B6" w:rsidRDefault="003A16B6" w:rsidP="003A16B6">
      <w:pPr>
        <w:spacing w:before="0" w:after="0"/>
        <w:ind w:firstLine="0"/>
        <w:jc w:val="center"/>
      </w:pPr>
    </w:p>
    <w:p w14:paraId="26022DD1" w14:textId="093A36C9" w:rsidR="008C6777" w:rsidRDefault="00B86016" w:rsidP="003A16B6">
      <w:pPr>
        <w:spacing w:before="0" w:after="0"/>
        <w:ind w:firstLine="0"/>
        <w:jc w:val="center"/>
      </w:pPr>
      <w:r w:rsidRPr="008C6777">
        <w:t>REFRAIN</w:t>
      </w:r>
    </w:p>
    <w:p w14:paraId="0FD52340" w14:textId="77777777" w:rsidR="003A16B6" w:rsidRDefault="003A16B6" w:rsidP="003A16B6">
      <w:pPr>
        <w:spacing w:before="0" w:after="0"/>
        <w:ind w:firstLine="0"/>
        <w:jc w:val="center"/>
      </w:pPr>
    </w:p>
    <w:p w14:paraId="20D3409E" w14:textId="77777777" w:rsidR="008C6777" w:rsidRDefault="00B86016" w:rsidP="003A16B6">
      <w:pPr>
        <w:spacing w:before="0" w:after="0"/>
      </w:pPr>
      <w:r w:rsidRPr="008C6777">
        <w:t>Nous r</w:t>
      </w:r>
      <w:r w:rsidR="008C6777">
        <w:t>’</w:t>
      </w:r>
      <w:r w:rsidRPr="008C6777">
        <w:t>tournerons après</w:t>
      </w:r>
      <w:r w:rsidR="008C6777">
        <w:t xml:space="preserve">, </w:t>
      </w:r>
      <w:r w:rsidRPr="008C6777">
        <w:t>veux-tu</w:t>
      </w:r>
      <w:r w:rsidR="008C6777">
        <w:t>,</w:t>
      </w:r>
    </w:p>
    <w:p w14:paraId="5B66302A" w14:textId="77777777" w:rsidR="008C6777" w:rsidRDefault="00B86016" w:rsidP="003A16B6">
      <w:pPr>
        <w:spacing w:before="0" w:after="0"/>
      </w:pPr>
      <w:r w:rsidRPr="008C6777">
        <w:t>Dedans ces</w:t>
      </w:r>
      <w:r w:rsidR="008C6777">
        <w:t xml:space="preserve">, </w:t>
      </w:r>
      <w:r w:rsidRPr="008C6777">
        <w:t>etc</w:t>
      </w:r>
      <w:r w:rsidR="008C6777">
        <w:t>.</w:t>
      </w:r>
    </w:p>
    <w:p w14:paraId="39CC862D" w14:textId="6362ABD0" w:rsidR="00B86016" w:rsidRPr="00B90685" w:rsidRDefault="00B86016" w:rsidP="008C6777">
      <w:pPr>
        <w:pStyle w:val="Titre2"/>
        <w:rPr>
          <w:szCs w:val="44"/>
        </w:rPr>
      </w:pPr>
      <w:bookmarkStart w:id="118" w:name="_Toc275359175"/>
      <w:bookmarkStart w:id="119" w:name="_Toc199525816"/>
      <w:r w:rsidRPr="00B90685">
        <w:rPr>
          <w:szCs w:val="44"/>
        </w:rPr>
        <w:lastRenderedPageBreak/>
        <w:t>MONSIEUR ET MADAME DENIS</w:t>
      </w:r>
      <w:bookmarkEnd w:id="118"/>
      <w:bookmarkEnd w:id="119"/>
      <w:r w:rsidRPr="00B90685">
        <w:rPr>
          <w:szCs w:val="44"/>
        </w:rPr>
        <w:br/>
      </w:r>
    </w:p>
    <w:p w14:paraId="4999875F" w14:textId="77777777" w:rsidR="008C6777" w:rsidRDefault="00B86016" w:rsidP="008C6777">
      <w:pPr>
        <w:ind w:firstLine="0"/>
        <w:jc w:val="center"/>
      </w:pPr>
      <w:r w:rsidRPr="008C6777">
        <w:t>MADAME DENIS</w:t>
      </w:r>
    </w:p>
    <w:p w14:paraId="67342A1F" w14:textId="77777777" w:rsidR="008C6777" w:rsidRDefault="00B86016" w:rsidP="009171A7">
      <w:pPr>
        <w:spacing w:before="0" w:after="0"/>
        <w:ind w:firstLine="0"/>
        <w:jc w:val="center"/>
      </w:pPr>
      <w:r w:rsidRPr="008C6777">
        <w:t>Quoi</w:t>
      </w:r>
      <w:r w:rsidR="008C6777">
        <w:t xml:space="preserve"> ! </w:t>
      </w:r>
      <w:r w:rsidRPr="008C6777">
        <w:t>vous ne me dites rien</w:t>
      </w:r>
      <w:r w:rsidR="008C6777">
        <w:t> ?</w:t>
      </w:r>
    </w:p>
    <w:p w14:paraId="6E89C295" w14:textId="77777777" w:rsidR="008C6777" w:rsidRDefault="00B86016" w:rsidP="009171A7">
      <w:pPr>
        <w:spacing w:before="0" w:after="0"/>
        <w:ind w:firstLine="0"/>
        <w:jc w:val="center"/>
      </w:pPr>
      <w:r w:rsidRPr="008C6777">
        <w:t>Mon ami</w:t>
      </w:r>
      <w:r w:rsidR="008C6777">
        <w:t xml:space="preserve">, </w:t>
      </w:r>
      <w:r w:rsidRPr="008C6777">
        <w:t>ce n</w:t>
      </w:r>
      <w:r w:rsidR="008C6777">
        <w:t>’</w:t>
      </w:r>
      <w:r w:rsidRPr="008C6777">
        <w:t>est pas bien</w:t>
      </w:r>
      <w:r w:rsidR="008C6777">
        <w:t> ;</w:t>
      </w:r>
    </w:p>
    <w:p w14:paraId="70E74EC4" w14:textId="77777777" w:rsidR="008C6777" w:rsidRDefault="00B86016" w:rsidP="009171A7">
      <w:pPr>
        <w:spacing w:before="0" w:after="0"/>
        <w:ind w:firstLine="0"/>
        <w:jc w:val="center"/>
      </w:pPr>
      <w:r w:rsidRPr="008C6777">
        <w:t>Jadis c</w:t>
      </w:r>
      <w:r w:rsidR="008C6777">
        <w:t>’</w:t>
      </w:r>
      <w:r w:rsidRPr="008C6777">
        <w:t>était différent</w:t>
      </w:r>
      <w:r w:rsidR="008C6777">
        <w:t>,</w:t>
      </w:r>
    </w:p>
    <w:p w14:paraId="5CC7EB64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5DDA73BD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5B6CB722" w14:textId="77777777" w:rsidR="008C6777" w:rsidRDefault="00B86016" w:rsidP="009171A7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étais sourde à vos discours</w:t>
      </w:r>
      <w:r w:rsidR="008C6777">
        <w:t>,</w:t>
      </w:r>
    </w:p>
    <w:p w14:paraId="32D2D63F" w14:textId="77777777" w:rsidR="008C6777" w:rsidRDefault="00B86016" w:rsidP="009171A7">
      <w:pPr>
        <w:spacing w:before="0" w:after="0"/>
        <w:ind w:firstLine="0"/>
        <w:jc w:val="center"/>
      </w:pPr>
      <w:r w:rsidRPr="008C6777">
        <w:t>Et vous me parliez toujours</w:t>
      </w:r>
      <w:r w:rsidR="008C6777">
        <w:t>.</w:t>
      </w:r>
    </w:p>
    <w:p w14:paraId="7675CAE6" w14:textId="77777777" w:rsidR="008C6777" w:rsidRDefault="00B86016" w:rsidP="008C6777">
      <w:pPr>
        <w:ind w:firstLine="0"/>
        <w:jc w:val="center"/>
      </w:pPr>
      <w:r w:rsidRPr="008C6777">
        <w:t>MONSIEUR DENIS</w:t>
      </w:r>
      <w:r w:rsidR="008C6777">
        <w:t xml:space="preserve">, </w:t>
      </w:r>
      <w:r w:rsidRPr="008C6777">
        <w:rPr>
          <w:i/>
        </w:rPr>
        <w:t>se retournant</w:t>
      </w:r>
      <w:r w:rsidR="008C6777">
        <w:t>.</w:t>
      </w:r>
    </w:p>
    <w:p w14:paraId="36324F7A" w14:textId="5D71EBF4" w:rsidR="00B86016" w:rsidRPr="008C6777" w:rsidRDefault="00B86016" w:rsidP="009171A7">
      <w:pPr>
        <w:spacing w:before="0" w:after="0"/>
        <w:ind w:firstLine="0"/>
        <w:jc w:val="center"/>
      </w:pPr>
      <w:r w:rsidRPr="008C6777">
        <w:t>Mais</w:t>
      </w:r>
      <w:r w:rsidR="008C6777">
        <w:t xml:space="preserve">, </w:t>
      </w:r>
      <w:r w:rsidRPr="008C6777">
        <w:t>m</w:t>
      </w:r>
      <w:r w:rsidR="008C6777">
        <w:t>’</w:t>
      </w:r>
      <w:r w:rsidRPr="008C6777">
        <w:t>amour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ai sur le corps</w:t>
      </w:r>
    </w:p>
    <w:p w14:paraId="370E6972" w14:textId="77777777" w:rsidR="008C6777" w:rsidRDefault="00B86016" w:rsidP="009171A7">
      <w:pPr>
        <w:spacing w:before="0" w:after="0"/>
        <w:ind w:firstLine="0"/>
        <w:jc w:val="center"/>
      </w:pPr>
      <w:r w:rsidRPr="008C6777">
        <w:t>Cinquante ans de plus qu</w:t>
      </w:r>
      <w:r w:rsidR="008C6777">
        <w:t>’</w:t>
      </w:r>
      <w:r w:rsidRPr="008C6777">
        <w:t>alors</w:t>
      </w:r>
      <w:r w:rsidR="008C6777">
        <w:t> ;</w:t>
      </w:r>
    </w:p>
    <w:p w14:paraId="1BA4AF05" w14:textId="77777777" w:rsidR="008C6777" w:rsidRDefault="00B86016" w:rsidP="009171A7">
      <w:pPr>
        <w:spacing w:before="0" w:after="0"/>
        <w:ind w:firstLine="0"/>
        <w:jc w:val="center"/>
      </w:pPr>
      <w:r w:rsidRPr="008C6777">
        <w:t>Car c</w:t>
      </w:r>
      <w:r w:rsidR="008C6777">
        <w:t>’</w:t>
      </w:r>
      <w:r w:rsidRPr="008C6777">
        <w:t>était en mil sept cent</w:t>
      </w:r>
      <w:r w:rsidR="008C6777">
        <w:t>,</w:t>
      </w:r>
    </w:p>
    <w:p w14:paraId="4B19BF90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0ADB1119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50673033" w14:textId="77777777" w:rsidR="008C6777" w:rsidRDefault="00B86016" w:rsidP="009171A7">
      <w:pPr>
        <w:spacing w:before="0" w:after="0"/>
        <w:ind w:firstLine="0"/>
        <w:jc w:val="center"/>
      </w:pPr>
      <w:r w:rsidRPr="008C6777">
        <w:t>An premier de mes amours</w:t>
      </w:r>
      <w:r w:rsidR="008C6777">
        <w:t>,</w:t>
      </w:r>
    </w:p>
    <w:p w14:paraId="1D3F2C1B" w14:textId="77777777" w:rsidR="008C6777" w:rsidRDefault="00B86016" w:rsidP="009171A7">
      <w:pPr>
        <w:spacing w:before="0" w:after="0"/>
        <w:ind w:firstLine="0"/>
        <w:jc w:val="center"/>
      </w:pPr>
      <w:r w:rsidRPr="008C6777">
        <w:t>Que ne durez-vous toujours</w:t>
      </w:r>
      <w:r w:rsidR="008C6777">
        <w:t> !</w:t>
      </w:r>
    </w:p>
    <w:p w14:paraId="5C2C3F37" w14:textId="77777777" w:rsidR="008C6777" w:rsidRDefault="00B86016" w:rsidP="008C6777">
      <w:pPr>
        <w:ind w:firstLine="0"/>
        <w:jc w:val="center"/>
      </w:pPr>
      <w:r w:rsidRPr="008C6777">
        <w:t>MADAME DENIS</w:t>
      </w:r>
      <w:r w:rsidR="008C6777">
        <w:t xml:space="preserve">, </w:t>
      </w:r>
      <w:r w:rsidRPr="008C6777">
        <w:rPr>
          <w:i/>
        </w:rPr>
        <w:t>se ravisant</w:t>
      </w:r>
      <w:r w:rsidR="008C6777">
        <w:t>.</w:t>
      </w:r>
    </w:p>
    <w:p w14:paraId="2BA80713" w14:textId="1B8BC5B4" w:rsidR="00B86016" w:rsidRPr="008C6777" w:rsidRDefault="00B86016" w:rsidP="009171A7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de vous qu</w:t>
      </w:r>
      <w:r w:rsidR="008C6777">
        <w:t>’</w:t>
      </w:r>
      <w:r w:rsidRPr="008C6777">
        <w:t>en sept cent un</w:t>
      </w:r>
    </w:p>
    <w:p w14:paraId="68242B4F" w14:textId="77777777" w:rsidR="00B86016" w:rsidRPr="008C6777" w:rsidRDefault="00B86016" w:rsidP="009171A7">
      <w:pPr>
        <w:spacing w:before="0" w:after="0"/>
        <w:ind w:firstLine="0"/>
        <w:jc w:val="center"/>
      </w:pPr>
      <w:r w:rsidRPr="008C6777">
        <w:t>Une anguille de Melun</w:t>
      </w:r>
    </w:p>
    <w:p w14:paraId="1DD37836" w14:textId="77777777" w:rsidR="008C6777" w:rsidRDefault="00B86016" w:rsidP="009171A7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arriva si galamment</w:t>
      </w:r>
      <w:r w:rsidR="008C6777">
        <w:t> !</w:t>
      </w:r>
    </w:p>
    <w:p w14:paraId="1F664796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5234F5B4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42F3340B" w14:textId="31D4F7D8" w:rsidR="00B86016" w:rsidRPr="008C6777" w:rsidRDefault="00B86016" w:rsidP="009171A7">
      <w:pPr>
        <w:spacing w:before="0" w:after="0"/>
        <w:ind w:firstLine="0"/>
        <w:jc w:val="center"/>
      </w:pPr>
      <w:r w:rsidRPr="008C6777">
        <w:t>Avec des pruneaux de Tours</w:t>
      </w:r>
    </w:p>
    <w:p w14:paraId="54C72567" w14:textId="77777777" w:rsidR="008C6777" w:rsidRDefault="00B86016" w:rsidP="009171A7">
      <w:pPr>
        <w:spacing w:before="0" w:after="0"/>
        <w:ind w:firstLine="0"/>
        <w:jc w:val="center"/>
      </w:pPr>
      <w:r w:rsidRPr="008C6777">
        <w:t>Que je crois manger toujours</w:t>
      </w:r>
      <w:r w:rsidR="008C6777">
        <w:t>.</w:t>
      </w:r>
    </w:p>
    <w:p w14:paraId="28F8494B" w14:textId="54C2EB3B" w:rsidR="008C6777" w:rsidRDefault="00B86016" w:rsidP="008C6777">
      <w:pPr>
        <w:ind w:firstLine="0"/>
        <w:jc w:val="center"/>
      </w:pPr>
      <w:r w:rsidRPr="008C6777">
        <w:t>MONSIEUR DENIS</w:t>
      </w:r>
    </w:p>
    <w:p w14:paraId="5AF28D3D" w14:textId="490763EE" w:rsidR="00B86016" w:rsidRPr="008C6777" w:rsidRDefault="00B86016" w:rsidP="009171A7">
      <w:pPr>
        <w:spacing w:before="0" w:after="0"/>
        <w:ind w:firstLine="0"/>
        <w:jc w:val="center"/>
      </w:pPr>
      <w:r w:rsidRPr="008C6777">
        <w:lastRenderedPageBreak/>
        <w:t>En mil sept cent deux</w:t>
      </w:r>
      <w:r w:rsidR="008C6777">
        <w:t xml:space="preserve">, </w:t>
      </w:r>
      <w:r w:rsidRPr="008C6777">
        <w:t>mon cœur</w:t>
      </w:r>
    </w:p>
    <w:p w14:paraId="58EEA700" w14:textId="77777777" w:rsidR="008C6777" w:rsidRDefault="00B86016" w:rsidP="009171A7">
      <w:pPr>
        <w:spacing w:before="0" w:after="0"/>
        <w:ind w:firstLine="0"/>
        <w:jc w:val="center"/>
      </w:pPr>
      <w:r w:rsidRPr="008C6777">
        <w:t>Vous déclara son ardeur</w:t>
      </w:r>
      <w:r w:rsidR="008C6777">
        <w:t> ;</w:t>
      </w:r>
    </w:p>
    <w:p w14:paraId="7754DFC5" w14:textId="77777777" w:rsidR="008C6777" w:rsidRDefault="00B86016" w:rsidP="009171A7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étais un petit volcan</w:t>
      </w:r>
      <w:r w:rsidR="008C6777">
        <w:t> !</w:t>
      </w:r>
    </w:p>
    <w:p w14:paraId="05027AEC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644EE03B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4A8BF992" w14:textId="77777777" w:rsidR="008C6777" w:rsidRDefault="00B86016" w:rsidP="009171A7">
      <w:pPr>
        <w:spacing w:before="0" w:after="0"/>
        <w:ind w:firstLine="0"/>
        <w:jc w:val="center"/>
      </w:pPr>
      <w:r w:rsidRPr="008C6777">
        <w:t>Feux des premières amours</w:t>
      </w:r>
      <w:r w:rsidR="008C6777">
        <w:t>,</w:t>
      </w:r>
    </w:p>
    <w:p w14:paraId="45E6E81B" w14:textId="77777777" w:rsidR="008C6777" w:rsidRDefault="00B86016" w:rsidP="009171A7">
      <w:pPr>
        <w:spacing w:before="0" w:after="0"/>
        <w:ind w:firstLine="0"/>
        <w:jc w:val="center"/>
      </w:pPr>
      <w:r w:rsidRPr="008C6777">
        <w:t>Que ne brûlez-vous toujours</w:t>
      </w:r>
      <w:r w:rsidR="008C6777">
        <w:t> !</w:t>
      </w:r>
    </w:p>
    <w:p w14:paraId="20C3EFEC" w14:textId="76F23BA4" w:rsidR="008C6777" w:rsidRDefault="00B86016" w:rsidP="008C6777">
      <w:pPr>
        <w:ind w:firstLine="0"/>
        <w:jc w:val="center"/>
      </w:pPr>
      <w:r w:rsidRPr="008C6777">
        <w:t>MADAME DENIS</w:t>
      </w:r>
    </w:p>
    <w:p w14:paraId="669302B3" w14:textId="77777777" w:rsidR="008C6777" w:rsidRDefault="00B86016" w:rsidP="009171A7">
      <w:pPr>
        <w:spacing w:before="0" w:after="0"/>
        <w:ind w:firstLine="0"/>
        <w:jc w:val="center"/>
      </w:pPr>
      <w:r w:rsidRPr="008C6777">
        <w:t>On nous maria</w:t>
      </w:r>
      <w:r w:rsidR="008C6777">
        <w:t xml:space="preserve">, </w:t>
      </w:r>
      <w:r w:rsidRPr="008C6777">
        <w:t>je crois</w:t>
      </w:r>
      <w:r w:rsidR="008C6777">
        <w:t>,</w:t>
      </w:r>
    </w:p>
    <w:p w14:paraId="6CACDCD1" w14:textId="77777777" w:rsidR="008C6777" w:rsidRDefault="00B86016" w:rsidP="009171A7">
      <w:pPr>
        <w:spacing w:before="0" w:after="0"/>
        <w:ind w:firstLine="0"/>
        <w:jc w:val="center"/>
      </w:pPr>
      <w:r w:rsidRPr="008C6777">
        <w:t>À Saint-Germain l</w:t>
      </w:r>
      <w:r w:rsidR="008C6777">
        <w:t>’</w:t>
      </w:r>
      <w:r w:rsidRPr="008C6777">
        <w:t>Auxerrois</w:t>
      </w:r>
      <w:r w:rsidR="008C6777">
        <w:t> :</w:t>
      </w:r>
    </w:p>
    <w:p w14:paraId="2317D9C6" w14:textId="77777777" w:rsidR="008C6777" w:rsidRDefault="00B86016" w:rsidP="009171A7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étais mise en satin blanc</w:t>
      </w:r>
      <w:r w:rsidR="008C6777">
        <w:t>,</w:t>
      </w:r>
    </w:p>
    <w:p w14:paraId="565ACAFE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15DC2487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694152AC" w14:textId="77777777" w:rsidR="008C6777" w:rsidRDefault="00B86016" w:rsidP="009171A7">
      <w:pPr>
        <w:spacing w:before="0" w:after="0"/>
        <w:ind w:firstLine="0"/>
        <w:jc w:val="center"/>
      </w:pPr>
      <w:r w:rsidRPr="008C6777">
        <w:t>Du plaisir</w:t>
      </w:r>
      <w:r w:rsidR="008C6777">
        <w:t xml:space="preserve">, </w:t>
      </w:r>
      <w:r w:rsidRPr="008C6777">
        <w:t>charmants atours</w:t>
      </w:r>
      <w:r w:rsidR="008C6777">
        <w:t>,</w:t>
      </w:r>
    </w:p>
    <w:p w14:paraId="419D6DD7" w14:textId="77777777" w:rsidR="008C6777" w:rsidRDefault="00B86016" w:rsidP="009171A7">
      <w:pPr>
        <w:spacing w:before="0" w:after="0"/>
        <w:ind w:firstLine="0"/>
        <w:jc w:val="center"/>
      </w:pPr>
      <w:r w:rsidRPr="008C6777">
        <w:t>Je vous conserve toujours</w:t>
      </w:r>
      <w:r w:rsidR="008C6777">
        <w:t>.</w:t>
      </w:r>
    </w:p>
    <w:p w14:paraId="3A9769B1" w14:textId="77777777" w:rsidR="008C6777" w:rsidRDefault="00B86016" w:rsidP="008C6777">
      <w:pPr>
        <w:ind w:firstLine="0"/>
        <w:jc w:val="center"/>
        <w:rPr>
          <w:i/>
        </w:rPr>
      </w:pPr>
      <w:r w:rsidRPr="008C6777">
        <w:t>MONSIEUR DENIS</w:t>
      </w:r>
      <w:r w:rsidR="008C6777">
        <w:t xml:space="preserve">, </w:t>
      </w:r>
      <w:r w:rsidRPr="008C6777">
        <w:rPr>
          <w:i/>
        </w:rPr>
        <w:t>se mettant sur son séant</w:t>
      </w:r>
      <w:r w:rsidR="008C6777">
        <w:rPr>
          <w:i/>
        </w:rPr>
        <w:t>.</w:t>
      </w:r>
    </w:p>
    <w:p w14:paraId="712EC5F0" w14:textId="77777777" w:rsidR="008C6777" w:rsidRDefault="00B86016" w:rsidP="008C6777">
      <w:pPr>
        <w:ind w:firstLine="0"/>
        <w:jc w:val="center"/>
      </w:pPr>
      <w:r w:rsidRPr="008C6777">
        <w:t>Comme j</w:t>
      </w:r>
      <w:r w:rsidR="008C6777">
        <w:t>’</w:t>
      </w:r>
      <w:r w:rsidRPr="008C6777">
        <w:t>étais étoffé</w:t>
      </w:r>
      <w:r w:rsidR="008C6777">
        <w:t> !</w:t>
      </w:r>
    </w:p>
    <w:p w14:paraId="1DC25838" w14:textId="77777777" w:rsidR="008C6777" w:rsidRDefault="00B86016" w:rsidP="008C6777">
      <w:pPr>
        <w:ind w:firstLine="0"/>
        <w:jc w:val="center"/>
        <w:rPr>
          <w:i/>
        </w:rPr>
      </w:pPr>
      <w:r w:rsidRPr="008C6777">
        <w:t>MADAME DENIS</w:t>
      </w:r>
      <w:r w:rsidR="008C6777">
        <w:t xml:space="preserve">, </w:t>
      </w:r>
      <w:r w:rsidRPr="008C6777">
        <w:rPr>
          <w:i/>
        </w:rPr>
        <w:t>s</w:t>
      </w:r>
      <w:r w:rsidR="008C6777">
        <w:rPr>
          <w:i/>
        </w:rPr>
        <w:t>’</w:t>
      </w:r>
      <w:r w:rsidRPr="008C6777">
        <w:rPr>
          <w:i/>
        </w:rPr>
        <w:t>asseyant de même</w:t>
      </w:r>
      <w:r w:rsidR="008C6777">
        <w:rPr>
          <w:i/>
        </w:rPr>
        <w:t>.</w:t>
      </w:r>
    </w:p>
    <w:p w14:paraId="16D9B9EB" w14:textId="77777777" w:rsidR="008C6777" w:rsidRDefault="00B86016" w:rsidP="008C6777">
      <w:pPr>
        <w:ind w:firstLine="0"/>
        <w:jc w:val="center"/>
      </w:pPr>
      <w:r w:rsidRPr="008C6777">
        <w:t>Comme vous étiez coiffé</w:t>
      </w:r>
      <w:r w:rsidR="008C6777">
        <w:t> !</w:t>
      </w:r>
    </w:p>
    <w:p w14:paraId="71E00E92" w14:textId="43BF2420" w:rsidR="008C6777" w:rsidRDefault="00B86016" w:rsidP="008C6777">
      <w:pPr>
        <w:ind w:firstLine="0"/>
        <w:jc w:val="center"/>
      </w:pPr>
      <w:r w:rsidRPr="008C6777">
        <w:t>MONSIEUR DENIS</w:t>
      </w:r>
    </w:p>
    <w:p w14:paraId="4D2381A7" w14:textId="77777777" w:rsidR="008C6777" w:rsidRDefault="00B86016" w:rsidP="009171A7">
      <w:pPr>
        <w:spacing w:before="0" w:after="0"/>
        <w:ind w:firstLine="0"/>
        <w:jc w:val="center"/>
      </w:pPr>
      <w:r w:rsidRPr="008C6777">
        <w:t>Habit jaune en bouracan</w:t>
      </w:r>
      <w:r w:rsidR="008C6777">
        <w:t>,</w:t>
      </w:r>
    </w:p>
    <w:p w14:paraId="1BD8A611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5F1655CB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3B2840F5" w14:textId="61679D9C" w:rsidR="008C6777" w:rsidRDefault="00B86016" w:rsidP="008C6777">
      <w:pPr>
        <w:ind w:firstLine="0"/>
        <w:jc w:val="center"/>
      </w:pPr>
      <w:r w:rsidRPr="008C6777">
        <w:t>MADAME DENIS</w:t>
      </w:r>
    </w:p>
    <w:p w14:paraId="7C04C494" w14:textId="5C86D1B7" w:rsidR="00B86016" w:rsidRPr="008C6777" w:rsidRDefault="00B86016" w:rsidP="009171A7">
      <w:pPr>
        <w:spacing w:before="0" w:after="0"/>
        <w:ind w:firstLine="0"/>
        <w:jc w:val="center"/>
      </w:pPr>
      <w:r w:rsidRPr="008C6777">
        <w:t>Et culotte de velours</w:t>
      </w:r>
    </w:p>
    <w:p w14:paraId="1EC30E44" w14:textId="77777777" w:rsidR="008C6777" w:rsidRDefault="00B86016" w:rsidP="009171A7">
      <w:pPr>
        <w:spacing w:before="0" w:after="0"/>
        <w:ind w:firstLine="0"/>
        <w:jc w:val="center"/>
      </w:pPr>
      <w:r w:rsidRPr="008C6777">
        <w:t>Que je regrette toujours</w:t>
      </w:r>
      <w:r w:rsidR="008C6777">
        <w:t>.</w:t>
      </w:r>
    </w:p>
    <w:p w14:paraId="01DB47A2" w14:textId="28F37458" w:rsidR="008C6777" w:rsidRDefault="008C6777" w:rsidP="009171A7">
      <w:pPr>
        <w:spacing w:before="0" w:after="0"/>
        <w:ind w:firstLine="0"/>
        <w:jc w:val="center"/>
      </w:pPr>
      <w:r>
        <w:t>(</w:t>
      </w:r>
      <w:r w:rsidR="00B86016" w:rsidRPr="008C6777">
        <w:rPr>
          <w:i/>
        </w:rPr>
        <w:t>Continuant</w:t>
      </w:r>
      <w:r>
        <w:t>.)</w:t>
      </w:r>
    </w:p>
    <w:p w14:paraId="2E456D7F" w14:textId="041056B6" w:rsidR="00B86016" w:rsidRPr="008C6777" w:rsidRDefault="00B86016" w:rsidP="009171A7">
      <w:pPr>
        <w:spacing w:before="0" w:after="0"/>
        <w:ind w:firstLine="0"/>
        <w:jc w:val="center"/>
      </w:pPr>
      <w:r w:rsidRPr="008C6777">
        <w:lastRenderedPageBreak/>
        <w:t>Comme en dansant le menuet</w:t>
      </w:r>
    </w:p>
    <w:p w14:paraId="4442EFD2" w14:textId="77777777" w:rsidR="008C6777" w:rsidRDefault="00B86016" w:rsidP="009171A7">
      <w:pPr>
        <w:spacing w:before="0" w:after="0"/>
        <w:ind w:firstLine="0"/>
        <w:jc w:val="center"/>
      </w:pPr>
      <w:r w:rsidRPr="008C6777">
        <w:t>Vous tendîtes le jarret</w:t>
      </w:r>
      <w:r w:rsidR="008C6777">
        <w:t> !</w:t>
      </w:r>
    </w:p>
    <w:p w14:paraId="64915B0D" w14:textId="77777777" w:rsidR="008C6777" w:rsidRDefault="00B86016" w:rsidP="009171A7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vous alliez joliment</w:t>
      </w:r>
      <w:r w:rsidR="008C6777">
        <w:t> !</w:t>
      </w:r>
    </w:p>
    <w:p w14:paraId="513BC564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7BF35007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284B26F7" w14:textId="77777777" w:rsidR="008C6777" w:rsidRDefault="00B86016" w:rsidP="009171A7">
      <w:pPr>
        <w:spacing w:before="0" w:after="0"/>
        <w:ind w:firstLine="0"/>
        <w:jc w:val="center"/>
      </w:pPr>
      <w:r w:rsidRPr="008C6777">
        <w:t>Aujourd</w:t>
      </w:r>
      <w:r w:rsidR="008C6777">
        <w:t>’</w:t>
      </w:r>
      <w:r w:rsidRPr="008C6777">
        <w:t>hui nous sommes lourds</w:t>
      </w:r>
      <w:r w:rsidR="008C6777">
        <w:t>.</w:t>
      </w:r>
    </w:p>
    <w:p w14:paraId="12654FCE" w14:textId="4052170D" w:rsidR="008C6777" w:rsidRDefault="00B86016" w:rsidP="008C6777">
      <w:pPr>
        <w:ind w:firstLine="0"/>
        <w:jc w:val="center"/>
      </w:pPr>
      <w:r w:rsidRPr="008C6777">
        <w:t>MONSIEUR DENIS</w:t>
      </w:r>
    </w:p>
    <w:p w14:paraId="748A336E" w14:textId="77777777" w:rsidR="008C6777" w:rsidRDefault="00B86016" w:rsidP="009171A7">
      <w:pPr>
        <w:spacing w:before="0" w:after="0"/>
        <w:ind w:firstLine="0"/>
        <w:jc w:val="center"/>
      </w:pPr>
      <w:r w:rsidRPr="008C6777">
        <w:t>On ne danse pas toujours</w:t>
      </w:r>
      <w:r w:rsidR="008C6777">
        <w:t>.</w:t>
      </w:r>
    </w:p>
    <w:p w14:paraId="4793D04F" w14:textId="3C070651" w:rsidR="008C6777" w:rsidRDefault="008C6777" w:rsidP="009171A7">
      <w:pPr>
        <w:spacing w:before="0" w:after="0"/>
        <w:ind w:firstLine="0"/>
        <w:jc w:val="center"/>
      </w:pPr>
      <w:r>
        <w:t>(</w:t>
      </w:r>
      <w:r w:rsidR="00B86016" w:rsidRPr="008C6777">
        <w:rPr>
          <w:i/>
        </w:rPr>
        <w:t>S</w:t>
      </w:r>
      <w:r>
        <w:rPr>
          <w:i/>
        </w:rPr>
        <w:t>’</w:t>
      </w:r>
      <w:r w:rsidR="00B86016" w:rsidRPr="008C6777">
        <w:rPr>
          <w:i/>
        </w:rPr>
        <w:t>animant</w:t>
      </w:r>
      <w:r>
        <w:t>.)</w:t>
      </w:r>
    </w:p>
    <w:p w14:paraId="5B5FCEA2" w14:textId="17DAFFCB" w:rsidR="00B86016" w:rsidRPr="008C6777" w:rsidRDefault="00B86016" w:rsidP="009171A7">
      <w:pPr>
        <w:spacing w:before="0" w:after="0"/>
        <w:ind w:firstLine="0"/>
        <w:jc w:val="center"/>
      </w:pPr>
      <w:r w:rsidRPr="008C6777">
        <w:t>Comme votre joli sein</w:t>
      </w:r>
    </w:p>
    <w:p w14:paraId="2078E413" w14:textId="77777777" w:rsidR="008C6777" w:rsidRDefault="00B86016" w:rsidP="009171A7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agitait sous le satin</w:t>
      </w:r>
      <w:r w:rsidR="008C6777">
        <w:t> !</w:t>
      </w:r>
    </w:p>
    <w:p w14:paraId="1CD8F79B" w14:textId="77777777" w:rsidR="008C6777" w:rsidRDefault="00B86016" w:rsidP="009171A7">
      <w:pPr>
        <w:spacing w:before="0" w:after="0"/>
        <w:ind w:firstLine="0"/>
        <w:jc w:val="center"/>
      </w:pPr>
      <w:r w:rsidRPr="008C6777">
        <w:t>Il était mieux qu</w:t>
      </w:r>
      <w:r w:rsidR="008C6777">
        <w:t>’</w:t>
      </w:r>
      <w:r w:rsidRPr="008C6777">
        <w:t>à présent</w:t>
      </w:r>
      <w:r w:rsidR="008C6777">
        <w:t>,</w:t>
      </w:r>
    </w:p>
    <w:p w14:paraId="6DE96CD9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6EE1C443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54276C85" w14:textId="77777777" w:rsidR="008C6777" w:rsidRDefault="00B86016" w:rsidP="009171A7">
      <w:pPr>
        <w:spacing w:before="0" w:after="0"/>
        <w:ind w:firstLine="0"/>
        <w:jc w:val="center"/>
      </w:pPr>
      <w:r w:rsidRPr="008C6777">
        <w:t>Belles formes</w:t>
      </w:r>
      <w:r w:rsidR="008C6777">
        <w:t xml:space="preserve">, </w:t>
      </w:r>
      <w:r w:rsidRPr="008C6777">
        <w:t>doux contours</w:t>
      </w:r>
      <w:r w:rsidR="008C6777">
        <w:t>,</w:t>
      </w:r>
    </w:p>
    <w:p w14:paraId="15EDDD9C" w14:textId="77777777" w:rsidR="008C6777" w:rsidRDefault="00B86016" w:rsidP="009171A7">
      <w:pPr>
        <w:spacing w:before="0" w:after="0"/>
        <w:ind w:firstLine="0"/>
        <w:jc w:val="center"/>
      </w:pPr>
      <w:r w:rsidRPr="008C6777">
        <w:t>Que ne durez-vous toujours</w:t>
      </w:r>
      <w:r w:rsidR="008C6777">
        <w:t> !</w:t>
      </w:r>
    </w:p>
    <w:p w14:paraId="252D9A34" w14:textId="077B07FB" w:rsidR="008C6777" w:rsidRDefault="00B86016" w:rsidP="008C6777">
      <w:pPr>
        <w:ind w:firstLine="0"/>
        <w:jc w:val="center"/>
      </w:pPr>
      <w:r w:rsidRPr="008C6777">
        <w:t>MADAME DENIS</w:t>
      </w:r>
    </w:p>
    <w:p w14:paraId="0BFF8ABA" w14:textId="77777777" w:rsidR="008C6777" w:rsidRDefault="00B86016" w:rsidP="009171A7">
      <w:pPr>
        <w:spacing w:before="0" w:after="0"/>
        <w:ind w:firstLine="0"/>
        <w:jc w:val="center"/>
      </w:pPr>
      <w:r w:rsidRPr="008C6777">
        <w:t>La nuit</w:t>
      </w:r>
      <w:r w:rsidR="008C6777">
        <w:t xml:space="preserve">, </w:t>
      </w:r>
      <w:r w:rsidRPr="008C6777">
        <w:t>pour ne pas rougir</w:t>
      </w:r>
      <w:r w:rsidR="008C6777">
        <w:t>,</w:t>
      </w:r>
    </w:p>
    <w:p w14:paraId="08DB8245" w14:textId="77777777" w:rsidR="008C6777" w:rsidRDefault="00B86016" w:rsidP="009171A7">
      <w:pPr>
        <w:spacing w:before="0" w:after="0"/>
        <w:ind w:firstLine="0"/>
        <w:jc w:val="center"/>
      </w:pPr>
      <w:r w:rsidRPr="008C6777">
        <w:t>Je fis semblant de dormir</w:t>
      </w:r>
      <w:r w:rsidR="008C6777">
        <w:t> ;</w:t>
      </w:r>
    </w:p>
    <w:p w14:paraId="5D6F4FC4" w14:textId="77777777" w:rsidR="008C6777" w:rsidRDefault="00B86016" w:rsidP="009171A7">
      <w:pPr>
        <w:spacing w:before="0" w:after="0"/>
        <w:ind w:firstLine="0"/>
        <w:jc w:val="center"/>
      </w:pPr>
      <w:r w:rsidRPr="008C6777">
        <w:t>Vous me pinciez doucement</w:t>
      </w:r>
      <w:r w:rsidR="008C6777">
        <w:t>,</w:t>
      </w:r>
    </w:p>
    <w:p w14:paraId="3828D874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5942D850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.</w:t>
      </w:r>
    </w:p>
    <w:p w14:paraId="3A17E3A7" w14:textId="77777777" w:rsidR="008C6777" w:rsidRDefault="00B86016" w:rsidP="009171A7">
      <w:pPr>
        <w:spacing w:before="0" w:after="0"/>
        <w:ind w:firstLine="0"/>
        <w:jc w:val="center"/>
      </w:pPr>
      <w:r w:rsidRPr="008C6777">
        <w:t>Mais à présent</w:t>
      </w:r>
      <w:r w:rsidR="008C6777">
        <w:t xml:space="preserve">, </w:t>
      </w:r>
      <w:r w:rsidRPr="008C6777">
        <w:t>nuits et jours</w:t>
      </w:r>
      <w:r w:rsidR="008C6777">
        <w:t>,</w:t>
      </w:r>
    </w:p>
    <w:p w14:paraId="3E087496" w14:textId="74715006" w:rsidR="008C6777" w:rsidRDefault="00B86016" w:rsidP="009171A7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moi qui vous pince toujours</w:t>
      </w:r>
    </w:p>
    <w:p w14:paraId="356BB282" w14:textId="26C48CEB" w:rsidR="008C6777" w:rsidRDefault="00B86016" w:rsidP="008C6777">
      <w:pPr>
        <w:ind w:firstLine="0"/>
        <w:jc w:val="center"/>
      </w:pPr>
      <w:r w:rsidRPr="008C6777">
        <w:t>MONSIEUR DENIS</w:t>
      </w:r>
      <w:r w:rsidR="008C6777" w:rsidRPr="009171A7">
        <w:rPr>
          <w:i/>
          <w:iCs/>
        </w:rPr>
        <w:t xml:space="preserve">, </w:t>
      </w:r>
      <w:r w:rsidR="006A70C0" w:rsidRPr="009171A7">
        <w:rPr>
          <w:i/>
          <w:iCs/>
        </w:rPr>
        <w:t>lui passant la main sous le menton</w:t>
      </w:r>
      <w:r w:rsidR="008C6777">
        <w:t xml:space="preserve">. </w:t>
      </w:r>
    </w:p>
    <w:p w14:paraId="3FAA4C16" w14:textId="6F77E574" w:rsidR="00B86016" w:rsidRPr="008C6777" w:rsidRDefault="00B86016" w:rsidP="009171A7">
      <w:pPr>
        <w:spacing w:before="0" w:after="0"/>
        <w:ind w:firstLine="0"/>
        <w:jc w:val="center"/>
      </w:pPr>
      <w:r w:rsidRPr="008C6777">
        <w:t>La nuit</w:t>
      </w:r>
      <w:r w:rsidR="008C6777">
        <w:t xml:space="preserve">, </w:t>
      </w:r>
      <w:r w:rsidRPr="008C6777">
        <w:t>lorsque votre époux</w:t>
      </w:r>
    </w:p>
    <w:p w14:paraId="2FE8D106" w14:textId="77777777" w:rsidR="008C6777" w:rsidRDefault="00B86016" w:rsidP="009171A7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émancipait avec vous</w:t>
      </w:r>
      <w:r w:rsidR="008C6777">
        <w:t>,</w:t>
      </w:r>
    </w:p>
    <w:p w14:paraId="428A60D5" w14:textId="41853FAE" w:rsidR="00B86016" w:rsidRPr="008C6777" w:rsidRDefault="00B86016" w:rsidP="009171A7">
      <w:pPr>
        <w:spacing w:before="0" w:after="0"/>
        <w:ind w:firstLine="0"/>
        <w:jc w:val="center"/>
      </w:pPr>
      <w:r w:rsidRPr="008C6777">
        <w:t>Comme vous faisiez l</w:t>
      </w:r>
      <w:r w:rsidR="008C6777">
        <w:t>’</w:t>
      </w:r>
      <w:r w:rsidRPr="008C6777">
        <w:t>enfant</w:t>
      </w:r>
    </w:p>
    <w:p w14:paraId="697FE0A8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7F66541B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0D4AC5D9" w14:textId="69DA867D" w:rsidR="00B86016" w:rsidRPr="008C6777" w:rsidRDefault="00B86016" w:rsidP="009171A7">
      <w:pPr>
        <w:spacing w:before="0" w:after="0"/>
        <w:ind w:firstLine="0"/>
        <w:jc w:val="center"/>
      </w:pPr>
      <w:r w:rsidRPr="008C6777">
        <w:lastRenderedPageBreak/>
        <w:t>Mais on fait les premiers jours</w:t>
      </w:r>
    </w:p>
    <w:p w14:paraId="3568AB99" w14:textId="77777777" w:rsidR="008C6777" w:rsidRDefault="00B86016" w:rsidP="009171A7">
      <w:pPr>
        <w:spacing w:before="0" w:after="0"/>
        <w:ind w:firstLine="0"/>
        <w:jc w:val="center"/>
      </w:pPr>
      <w:r w:rsidRPr="008C6777">
        <w:t>Ce qu</w:t>
      </w:r>
      <w:r w:rsidR="008C6777">
        <w:t>’</w:t>
      </w:r>
      <w:r w:rsidRPr="008C6777">
        <w:t>on ne fait pas toujours</w:t>
      </w:r>
      <w:r w:rsidR="008C6777">
        <w:t>.</w:t>
      </w:r>
    </w:p>
    <w:p w14:paraId="5CC62A11" w14:textId="13B582D4" w:rsidR="008C6777" w:rsidRDefault="00B86016" w:rsidP="008C6777">
      <w:pPr>
        <w:ind w:firstLine="0"/>
        <w:jc w:val="center"/>
      </w:pPr>
      <w:r w:rsidRPr="008C6777">
        <w:t>MADAME DENIS</w:t>
      </w:r>
      <w:r w:rsidR="008C6777" w:rsidRPr="009171A7">
        <w:rPr>
          <w:i/>
          <w:iCs/>
        </w:rPr>
        <w:t xml:space="preserve">, </w:t>
      </w:r>
      <w:r w:rsidR="006A70C0" w:rsidRPr="009171A7">
        <w:rPr>
          <w:i/>
          <w:iCs/>
        </w:rPr>
        <w:t>se rapprochant de son mari</w:t>
      </w:r>
      <w:r w:rsidR="008C6777">
        <w:t xml:space="preserve">. </w:t>
      </w:r>
    </w:p>
    <w:p w14:paraId="35AAA1CE" w14:textId="43678EB8" w:rsidR="00B86016" w:rsidRPr="008C6777" w:rsidRDefault="008C6777" w:rsidP="009171A7">
      <w:pPr>
        <w:spacing w:before="0" w:after="0"/>
        <w:ind w:firstLine="0"/>
        <w:jc w:val="center"/>
      </w:pPr>
      <w:r>
        <w:t>« </w:t>
      </w:r>
      <w:r w:rsidR="00B86016" w:rsidRPr="008C6777">
        <w:t>Comment avez-vous dormi</w:t>
      </w:r>
      <w:r>
        <w:t> ? »</w:t>
      </w:r>
    </w:p>
    <w:p w14:paraId="1183A9DE" w14:textId="77777777" w:rsidR="008C6777" w:rsidRDefault="00B86016" w:rsidP="009171A7">
      <w:pPr>
        <w:spacing w:before="0" w:after="0"/>
        <w:ind w:firstLine="0"/>
        <w:jc w:val="center"/>
      </w:pPr>
      <w:r w:rsidRPr="008C6777">
        <w:t>Nous demandait chaque ami</w:t>
      </w:r>
      <w:r w:rsidR="008C6777">
        <w:t> ;</w:t>
      </w:r>
    </w:p>
    <w:p w14:paraId="5791539E" w14:textId="77777777" w:rsidR="008C6777" w:rsidRDefault="008C6777" w:rsidP="009171A7">
      <w:pPr>
        <w:spacing w:before="0" w:after="0"/>
        <w:ind w:firstLine="0"/>
        <w:jc w:val="center"/>
      </w:pPr>
      <w:r>
        <w:t>« </w:t>
      </w:r>
      <w:r w:rsidR="00B86016" w:rsidRPr="008C6777">
        <w:t>Bien</w:t>
      </w:r>
      <w:r>
        <w:t xml:space="preserve"> », </w:t>
      </w:r>
      <w:r w:rsidR="00B86016" w:rsidRPr="008C6777">
        <w:t>répondais-je à l</w:t>
      </w:r>
      <w:r>
        <w:t>’</w:t>
      </w:r>
      <w:r w:rsidR="00B86016" w:rsidRPr="008C6777">
        <w:t>instant</w:t>
      </w:r>
      <w:r>
        <w:t>,</w:t>
      </w:r>
    </w:p>
    <w:p w14:paraId="5C13DF57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2859BCB4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5501357D" w14:textId="016C071E" w:rsidR="00B86016" w:rsidRPr="008C6777" w:rsidRDefault="00B86016" w:rsidP="009171A7">
      <w:pPr>
        <w:spacing w:before="0" w:after="0"/>
        <w:ind w:firstLine="0"/>
        <w:jc w:val="center"/>
      </w:pPr>
      <w:r w:rsidRPr="008C6777">
        <w:t>Mais nos yeux et nos discours</w:t>
      </w:r>
    </w:p>
    <w:p w14:paraId="0F406FBD" w14:textId="77777777" w:rsidR="008C6777" w:rsidRDefault="00B86016" w:rsidP="009171A7">
      <w:pPr>
        <w:spacing w:before="0" w:after="0"/>
        <w:ind w:firstLine="0"/>
        <w:jc w:val="center"/>
      </w:pPr>
      <w:r w:rsidRPr="008C6777">
        <w:t>Se contredisaient toujours</w:t>
      </w:r>
      <w:r w:rsidR="008C6777">
        <w:t>.</w:t>
      </w:r>
    </w:p>
    <w:p w14:paraId="6C5A75F7" w14:textId="77777777" w:rsidR="008C6777" w:rsidRDefault="00B86016" w:rsidP="008C6777">
      <w:pPr>
        <w:ind w:firstLine="0"/>
        <w:jc w:val="center"/>
      </w:pPr>
      <w:r w:rsidRPr="008C6777">
        <w:t>MONSIEUR DENIS</w:t>
      </w:r>
      <w:r w:rsidR="008C6777">
        <w:t xml:space="preserve">, </w:t>
      </w:r>
      <w:r w:rsidRPr="008C6777">
        <w:rPr>
          <w:i/>
        </w:rPr>
        <w:t>lui offrant une prise de tabac</w:t>
      </w:r>
      <w:r w:rsidR="008C6777">
        <w:t>.</w:t>
      </w:r>
    </w:p>
    <w:p w14:paraId="54364735" w14:textId="360B58CD" w:rsidR="00B86016" w:rsidRPr="008C6777" w:rsidRDefault="00B86016" w:rsidP="009171A7">
      <w:pPr>
        <w:spacing w:before="0" w:after="0"/>
        <w:ind w:firstLine="0"/>
        <w:jc w:val="center"/>
      </w:pPr>
      <w:r w:rsidRPr="008C6777">
        <w:t>Demain</w:t>
      </w:r>
      <w:r w:rsidR="008C6777">
        <w:t xml:space="preserve">, </w:t>
      </w:r>
      <w:r w:rsidRPr="008C6777">
        <w:t>songez</w:t>
      </w:r>
      <w:r w:rsidR="008C6777">
        <w:t xml:space="preserve">, </w:t>
      </w:r>
      <w:r w:rsidRPr="008C6777">
        <w:t>s</w:t>
      </w:r>
      <w:r w:rsidR="008C6777">
        <w:t>’</w:t>
      </w:r>
      <w:r w:rsidRPr="008C6777">
        <w:t>il vous plaît</w:t>
      </w:r>
    </w:p>
    <w:p w14:paraId="0F097870" w14:textId="77777777" w:rsidR="008C6777" w:rsidRDefault="00B86016" w:rsidP="009171A7">
      <w:pPr>
        <w:spacing w:before="0" w:after="0"/>
        <w:ind w:firstLine="0"/>
        <w:jc w:val="center"/>
      </w:pPr>
      <w:r w:rsidRPr="008C6777">
        <w:t>À me donner mon bouquet</w:t>
      </w:r>
      <w:r w:rsidR="008C6777">
        <w:t>.</w:t>
      </w:r>
    </w:p>
    <w:p w14:paraId="2F513B65" w14:textId="50FDB704" w:rsidR="008C6777" w:rsidRDefault="00B86016" w:rsidP="008C6777">
      <w:pPr>
        <w:ind w:firstLine="0"/>
        <w:jc w:val="center"/>
      </w:pPr>
      <w:r w:rsidRPr="008C6777">
        <w:t>MADAME DENIS</w:t>
      </w:r>
      <w:r w:rsidR="008C6777">
        <w:t xml:space="preserve">, </w:t>
      </w:r>
      <w:r w:rsidRPr="008C6777">
        <w:rPr>
          <w:i/>
        </w:rPr>
        <w:t>tenant la prise de tabac</w:t>
      </w:r>
      <w:r w:rsidR="006A70C0" w:rsidRPr="008C6777">
        <w:rPr>
          <w:i/>
        </w:rPr>
        <w:t xml:space="preserve"> sous le nez</w:t>
      </w:r>
      <w:r w:rsidR="008C6777">
        <w:rPr>
          <w:i/>
        </w:rPr>
        <w:t>.</w:t>
      </w:r>
    </w:p>
    <w:p w14:paraId="2CAAD93A" w14:textId="77777777" w:rsidR="008C6777" w:rsidRDefault="00B86016" w:rsidP="008C6777">
      <w:pPr>
        <w:ind w:firstLine="0"/>
        <w:jc w:val="center"/>
      </w:pPr>
      <w:r w:rsidRPr="008C6777">
        <w:t>Quoi</w:t>
      </w:r>
      <w:r w:rsidR="008C6777">
        <w:t xml:space="preserve"> ! </w:t>
      </w:r>
      <w:r w:rsidRPr="008C6777">
        <w:t>c</w:t>
      </w:r>
      <w:r w:rsidR="008C6777">
        <w:t>’</w:t>
      </w:r>
      <w:r w:rsidRPr="008C6777">
        <w:t>est demain la Saint-Jean</w:t>
      </w:r>
      <w:r w:rsidR="008C6777">
        <w:t> ?</w:t>
      </w:r>
    </w:p>
    <w:p w14:paraId="3FE97E8A" w14:textId="77777777" w:rsidR="008C6777" w:rsidRDefault="00B86016" w:rsidP="008C6777">
      <w:pPr>
        <w:ind w:firstLine="0"/>
        <w:jc w:val="center"/>
      </w:pPr>
      <w:r w:rsidRPr="008C6777">
        <w:t>MONSIEUR DENIS</w:t>
      </w:r>
      <w:r w:rsidR="008C6777">
        <w:t xml:space="preserve">, </w:t>
      </w:r>
      <w:r w:rsidRPr="008C6777">
        <w:rPr>
          <w:i/>
        </w:rPr>
        <w:t>rentrant dans son lit</w:t>
      </w:r>
      <w:r w:rsidR="008C6777">
        <w:t>.</w:t>
      </w:r>
    </w:p>
    <w:p w14:paraId="04BE045F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72192CE4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49B9F5B1" w14:textId="08BA674A" w:rsidR="00B86016" w:rsidRPr="008C6777" w:rsidRDefault="00B86016" w:rsidP="009171A7">
      <w:pPr>
        <w:spacing w:before="0" w:after="0"/>
        <w:ind w:firstLine="0"/>
        <w:jc w:val="center"/>
      </w:pPr>
      <w:r w:rsidRPr="008C6777">
        <w:t>Époque où j</w:t>
      </w:r>
      <w:r w:rsidR="008C6777">
        <w:t>’</w:t>
      </w:r>
      <w:r w:rsidRPr="008C6777">
        <w:t>ai des retours</w:t>
      </w:r>
    </w:p>
    <w:p w14:paraId="7693A089" w14:textId="77777777" w:rsidR="008C6777" w:rsidRDefault="00B86016" w:rsidP="009171A7">
      <w:pPr>
        <w:spacing w:before="0" w:after="0"/>
        <w:ind w:firstLine="0"/>
        <w:jc w:val="center"/>
      </w:pPr>
      <w:r w:rsidRPr="008C6777">
        <w:t>Qui me surprennent toujours</w:t>
      </w:r>
      <w:r w:rsidR="008C6777">
        <w:t>.</w:t>
      </w:r>
    </w:p>
    <w:p w14:paraId="66283C00" w14:textId="77777777" w:rsidR="008C6777" w:rsidRDefault="00B86016" w:rsidP="008C6777">
      <w:pPr>
        <w:ind w:firstLine="0"/>
        <w:jc w:val="center"/>
      </w:pPr>
      <w:r w:rsidRPr="008C6777">
        <w:t>MADAME DENIS</w:t>
      </w:r>
      <w:r w:rsidR="008C6777">
        <w:t xml:space="preserve">, </w:t>
      </w:r>
      <w:r w:rsidRPr="008C6777">
        <w:rPr>
          <w:i/>
        </w:rPr>
        <w:t>se recouchant</w:t>
      </w:r>
      <w:r w:rsidR="008C6777">
        <w:t>.</w:t>
      </w:r>
    </w:p>
    <w:p w14:paraId="06E80426" w14:textId="77777777" w:rsidR="008C6777" w:rsidRDefault="00B86016" w:rsidP="009171A7">
      <w:pPr>
        <w:spacing w:before="0" w:after="0"/>
        <w:ind w:firstLine="0"/>
        <w:jc w:val="center"/>
      </w:pPr>
      <w:r w:rsidRPr="008C6777">
        <w:t>Oui</w:t>
      </w:r>
      <w:r w:rsidR="008C6777">
        <w:t xml:space="preserve">, </w:t>
      </w:r>
      <w:r w:rsidRPr="008C6777">
        <w:t>jolis retours</w:t>
      </w:r>
      <w:r w:rsidR="008C6777">
        <w:t xml:space="preserve">, </w:t>
      </w:r>
      <w:r w:rsidRPr="008C6777">
        <w:t>ma foi</w:t>
      </w:r>
      <w:r w:rsidR="008C6777">
        <w:t> !</w:t>
      </w:r>
    </w:p>
    <w:p w14:paraId="2D3D2C6E" w14:textId="3092B2F4" w:rsidR="00B86016" w:rsidRPr="008C6777" w:rsidRDefault="00B86016" w:rsidP="009171A7">
      <w:pPr>
        <w:spacing w:before="0" w:after="0"/>
        <w:ind w:firstLine="0"/>
        <w:jc w:val="center"/>
      </w:pPr>
      <w:r w:rsidRPr="008C6777">
        <w:t>Votre éloquence avec moi</w:t>
      </w:r>
    </w:p>
    <w:p w14:paraId="5FFA4448" w14:textId="77777777" w:rsidR="008C6777" w:rsidRDefault="00B86016" w:rsidP="009171A7">
      <w:pPr>
        <w:spacing w:before="0" w:after="0"/>
        <w:ind w:firstLine="0"/>
        <w:jc w:val="center"/>
      </w:pPr>
      <w:r w:rsidRPr="008C6777">
        <w:t>Éclate une fois par an</w:t>
      </w:r>
      <w:r w:rsidR="008C6777">
        <w:t>,</w:t>
      </w:r>
    </w:p>
    <w:p w14:paraId="53F31DAD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415C5696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42C67E3A" w14:textId="30C64546" w:rsidR="00B86016" w:rsidRPr="008C6777" w:rsidRDefault="00B86016" w:rsidP="009171A7">
      <w:pPr>
        <w:spacing w:before="0" w:after="0"/>
        <w:ind w:firstLine="0"/>
        <w:jc w:val="center"/>
      </w:pPr>
      <w:r w:rsidRPr="008C6777">
        <w:t>Encor votre beau discours</w:t>
      </w:r>
    </w:p>
    <w:p w14:paraId="67F8CF6B" w14:textId="77777777" w:rsidR="008C6777" w:rsidRDefault="00B86016" w:rsidP="009171A7">
      <w:pPr>
        <w:spacing w:before="0" w:after="0"/>
        <w:ind w:firstLine="0"/>
        <w:jc w:val="center"/>
      </w:pPr>
      <w:r w:rsidRPr="008C6777">
        <w:lastRenderedPageBreak/>
        <w:t>Ne finit-il pas toujours</w:t>
      </w:r>
      <w:r w:rsidR="008C6777">
        <w:t>.</w:t>
      </w:r>
    </w:p>
    <w:p w14:paraId="3192A6F3" w14:textId="46DB9901" w:rsidR="008C6777" w:rsidRDefault="008C6777" w:rsidP="008C6777">
      <w:pPr>
        <w:ind w:firstLine="0"/>
        <w:jc w:val="center"/>
      </w:pPr>
      <w:r>
        <w:t>(</w:t>
      </w:r>
      <w:r w:rsidR="00B86016" w:rsidRPr="008C6777">
        <w:rPr>
          <w:i/>
        </w:rPr>
        <w:t xml:space="preserve">Ici </w:t>
      </w:r>
      <w:r>
        <w:rPr>
          <w:i/>
        </w:rPr>
        <w:t>M. </w:t>
      </w:r>
      <w:r w:rsidR="00B86016" w:rsidRPr="008C6777">
        <w:rPr>
          <w:i/>
        </w:rPr>
        <w:t>Denis a une réminiscence</w:t>
      </w:r>
      <w:r>
        <w:t>,)</w:t>
      </w:r>
    </w:p>
    <w:p w14:paraId="534C0267" w14:textId="77777777" w:rsidR="008C6777" w:rsidRDefault="00B86016" w:rsidP="008C6777">
      <w:pPr>
        <w:ind w:firstLine="0"/>
        <w:jc w:val="center"/>
      </w:pPr>
      <w:r w:rsidRPr="008C6777">
        <w:t>MADAME DENIS</w:t>
      </w:r>
      <w:r w:rsidR="008C6777">
        <w:t xml:space="preserve">, </w:t>
      </w:r>
      <w:r w:rsidRPr="008C6777">
        <w:rPr>
          <w:i/>
        </w:rPr>
        <w:t>minaudant</w:t>
      </w:r>
      <w:r w:rsidR="008C6777">
        <w:t>.</w:t>
      </w:r>
    </w:p>
    <w:p w14:paraId="29C807BC" w14:textId="77777777" w:rsidR="008C6777" w:rsidRDefault="00B86016" w:rsidP="008C6777">
      <w:pPr>
        <w:ind w:firstLine="0"/>
        <w:jc w:val="center"/>
      </w:pPr>
      <w:r w:rsidRPr="008C6777">
        <w:t>Que faites-vous donc</w:t>
      </w:r>
      <w:r w:rsidR="008C6777">
        <w:t xml:space="preserve">, </w:t>
      </w:r>
      <w:r w:rsidRPr="008C6777">
        <w:t>mon cœur</w:t>
      </w:r>
      <w:r w:rsidR="008C6777">
        <w:t> ?</w:t>
      </w:r>
    </w:p>
    <w:p w14:paraId="67C8211B" w14:textId="2605061B" w:rsidR="008C6777" w:rsidRDefault="00B86016" w:rsidP="008C6777">
      <w:pPr>
        <w:ind w:firstLine="0"/>
        <w:jc w:val="center"/>
      </w:pPr>
      <w:r w:rsidRPr="008C6777">
        <w:t>MONSIEUR DENIS</w:t>
      </w:r>
    </w:p>
    <w:p w14:paraId="438BC398" w14:textId="77777777" w:rsidR="008C6777" w:rsidRDefault="00B86016" w:rsidP="008C6777">
      <w:pPr>
        <w:ind w:firstLine="0"/>
        <w:jc w:val="center"/>
      </w:pPr>
      <w:r w:rsidRPr="008C6777">
        <w:t>Rien</w:t>
      </w:r>
      <w:r w:rsidR="008C6777">
        <w:t xml:space="preserve">… </w:t>
      </w:r>
      <w:r w:rsidRPr="008C6777">
        <w:t>je me pique d</w:t>
      </w:r>
      <w:r w:rsidR="008C6777">
        <w:t>’</w:t>
      </w:r>
      <w:r w:rsidRPr="008C6777">
        <w:t>honneur</w:t>
      </w:r>
      <w:r w:rsidR="008C6777">
        <w:t>.</w:t>
      </w:r>
    </w:p>
    <w:p w14:paraId="42FDD4CE" w14:textId="79DD8D89" w:rsidR="008C6777" w:rsidRDefault="00B86016" w:rsidP="008C6777">
      <w:pPr>
        <w:ind w:firstLine="0"/>
        <w:jc w:val="center"/>
      </w:pPr>
      <w:r w:rsidRPr="008C6777">
        <w:t>MADAME DENIS</w:t>
      </w:r>
    </w:p>
    <w:p w14:paraId="76741F4A" w14:textId="77777777" w:rsidR="008C6777" w:rsidRDefault="00B86016" w:rsidP="008C6777">
      <w:pPr>
        <w:ind w:firstLine="0"/>
        <w:jc w:val="center"/>
      </w:pPr>
      <w:r w:rsidRPr="008C6777">
        <w:t>Quel baiser</w:t>
      </w:r>
      <w:r w:rsidR="008C6777">
        <w:t xml:space="preserve"> !… </w:t>
      </w:r>
      <w:r w:rsidRPr="008C6777">
        <w:t>il est brûlant</w:t>
      </w:r>
      <w:r w:rsidR="008C6777">
        <w:t>…</w:t>
      </w:r>
    </w:p>
    <w:p w14:paraId="62471B60" w14:textId="77777777" w:rsidR="008C6777" w:rsidRDefault="00B86016" w:rsidP="008C6777">
      <w:pPr>
        <w:ind w:firstLine="0"/>
        <w:jc w:val="center"/>
      </w:pPr>
      <w:r w:rsidRPr="008C6777">
        <w:t>MONSIEUR DENIS</w:t>
      </w:r>
      <w:r w:rsidR="008C6777">
        <w:t xml:space="preserve">, </w:t>
      </w:r>
      <w:r w:rsidRPr="008C6777">
        <w:rPr>
          <w:i/>
        </w:rPr>
        <w:t>toussant</w:t>
      </w:r>
      <w:r w:rsidR="008C6777">
        <w:t>.</w:t>
      </w:r>
    </w:p>
    <w:p w14:paraId="518965AC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,</w:t>
      </w:r>
    </w:p>
    <w:p w14:paraId="02C5D52A" w14:textId="77777777" w:rsid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</w:t>
      </w:r>
    </w:p>
    <w:p w14:paraId="6ACB5049" w14:textId="77777777" w:rsidR="008C6777" w:rsidRDefault="00B86016" w:rsidP="008C6777">
      <w:pPr>
        <w:ind w:firstLine="0"/>
        <w:jc w:val="center"/>
      </w:pPr>
      <w:r w:rsidRPr="008C6777">
        <w:t>MADAME DENIS</w:t>
      </w:r>
      <w:r w:rsidR="008C6777">
        <w:t xml:space="preserve">, </w:t>
      </w:r>
      <w:r w:rsidRPr="008C6777">
        <w:rPr>
          <w:i/>
        </w:rPr>
        <w:t>rajustant sa cornette</w:t>
      </w:r>
      <w:r w:rsidR="008C6777">
        <w:t>.</w:t>
      </w:r>
    </w:p>
    <w:p w14:paraId="229FDCCE" w14:textId="77777777" w:rsidR="008C6777" w:rsidRDefault="00B86016" w:rsidP="009171A7">
      <w:pPr>
        <w:spacing w:before="0" w:after="0"/>
        <w:ind w:firstLine="0"/>
        <w:jc w:val="center"/>
      </w:pPr>
      <w:r w:rsidRPr="008C6777">
        <w:t>Tendre objet de mes amours</w:t>
      </w:r>
      <w:r w:rsidR="008C6777">
        <w:t>,</w:t>
      </w:r>
    </w:p>
    <w:p w14:paraId="4A7FF51F" w14:textId="77777777" w:rsidR="008C6777" w:rsidRDefault="00B86016" w:rsidP="009171A7">
      <w:pPr>
        <w:spacing w:before="0" w:after="0"/>
        <w:ind w:firstLine="0"/>
        <w:jc w:val="center"/>
      </w:pPr>
      <w:r w:rsidRPr="008C6777">
        <w:t>Pique-toi d</w:t>
      </w:r>
      <w:r w:rsidR="008C6777">
        <w:t>’</w:t>
      </w:r>
      <w:r w:rsidRPr="008C6777">
        <w:t>honneur toujours</w:t>
      </w:r>
      <w:r w:rsidR="008C6777">
        <w:t> !</w:t>
      </w:r>
    </w:p>
    <w:p w14:paraId="4C67428E" w14:textId="77777777" w:rsidR="008C6777" w:rsidRDefault="00B86016" w:rsidP="009171A7">
      <w:pPr>
        <w:spacing w:before="0" w:after="0"/>
        <w:ind w:firstLine="0"/>
        <w:jc w:val="center"/>
      </w:pPr>
      <w:r w:rsidRPr="008C6777">
        <w:t>Ici le couple bâilla</w:t>
      </w:r>
      <w:r w:rsidR="008C6777">
        <w:t>,</w:t>
      </w:r>
    </w:p>
    <w:p w14:paraId="7DAEDC58" w14:textId="77777777" w:rsidR="008C6777" w:rsidRDefault="00B86016" w:rsidP="009171A7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étendit et sommeilla</w:t>
      </w:r>
      <w:r w:rsidR="008C6777">
        <w:t>,</w:t>
      </w:r>
    </w:p>
    <w:p w14:paraId="41A43359" w14:textId="77777777" w:rsidR="008C6777" w:rsidRDefault="00B86016" w:rsidP="009171A7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un marmottait en ronflant</w:t>
      </w:r>
      <w:r w:rsidR="008C6777">
        <w:t> :</w:t>
      </w:r>
    </w:p>
    <w:p w14:paraId="2912F018" w14:textId="77777777" w:rsidR="008C6777" w:rsidRDefault="008C6777" w:rsidP="009171A7">
      <w:pPr>
        <w:spacing w:before="0" w:after="0"/>
        <w:ind w:firstLine="0"/>
        <w:jc w:val="center"/>
      </w:pPr>
      <w:r>
        <w:t>« </w:t>
      </w:r>
      <w:r w:rsidR="00B86016" w:rsidRPr="008C6777">
        <w:t>Souvenez-vous-en</w:t>
      </w:r>
      <w:r>
        <w:t>,</w:t>
      </w:r>
    </w:p>
    <w:p w14:paraId="3734570F" w14:textId="5352C315" w:rsidR="00B86016" w:rsidRPr="008C6777" w:rsidRDefault="00B86016" w:rsidP="009171A7">
      <w:pPr>
        <w:spacing w:before="0" w:after="0"/>
        <w:ind w:firstLine="0"/>
        <w:jc w:val="center"/>
      </w:pPr>
      <w:r w:rsidRPr="008C6777">
        <w:t>Souvenez-vous-en</w:t>
      </w:r>
      <w:r w:rsidR="008C6777">
        <w:t>… »</w:t>
      </w:r>
    </w:p>
    <w:p w14:paraId="2B8EFFB3" w14:textId="77777777" w:rsidR="008C6777" w:rsidRDefault="00B86016" w:rsidP="009171A7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autre</w:t>
      </w:r>
      <w:r w:rsidR="008C6777">
        <w:t> : « </w:t>
      </w:r>
      <w:r w:rsidRPr="008C6777">
        <w:t>Objet de mes amours</w:t>
      </w:r>
      <w:r w:rsidR="008C6777">
        <w:t>,</w:t>
      </w:r>
    </w:p>
    <w:p w14:paraId="383F261F" w14:textId="56919F09" w:rsidR="008C6777" w:rsidRDefault="00B86016" w:rsidP="009171A7">
      <w:pPr>
        <w:spacing w:before="0" w:after="0"/>
        <w:ind w:firstLine="0"/>
        <w:jc w:val="center"/>
      </w:pPr>
      <w:r w:rsidRPr="008C6777">
        <w:t>Pique-toi d</w:t>
      </w:r>
      <w:r w:rsidR="008C6777">
        <w:t>’</w:t>
      </w:r>
      <w:r w:rsidRPr="008C6777">
        <w:t>honneur toujours</w:t>
      </w:r>
      <w:r w:rsidR="008C6777">
        <w:t> ! »</w:t>
      </w:r>
    </w:p>
    <w:p w14:paraId="62DF66DC" w14:textId="77777777" w:rsidR="008C6777" w:rsidRDefault="00B86016" w:rsidP="008C6777">
      <w:pPr>
        <w:jc w:val="right"/>
      </w:pPr>
      <w:r w:rsidRPr="008C6777">
        <w:t>D</w:t>
      </w:r>
      <w:r w:rsidRPr="009171A7">
        <w:rPr>
          <w:rStyle w:val="Taille-1Caracteres"/>
        </w:rPr>
        <w:t>ÉSAUGIERS</w:t>
      </w:r>
      <w:r w:rsidR="008C6777">
        <w:t>.</w:t>
      </w:r>
    </w:p>
    <w:p w14:paraId="3B126B62" w14:textId="27F4514B" w:rsidR="00B86016" w:rsidRPr="00B90685" w:rsidRDefault="00B86016" w:rsidP="008C6777">
      <w:pPr>
        <w:pStyle w:val="Titre2"/>
        <w:rPr>
          <w:szCs w:val="44"/>
        </w:rPr>
      </w:pPr>
      <w:bookmarkStart w:id="120" w:name="_Toc275359176"/>
      <w:bookmarkStart w:id="121" w:name="_Toc199525817"/>
      <w:r w:rsidRPr="00B90685">
        <w:rPr>
          <w:szCs w:val="44"/>
        </w:rPr>
        <w:lastRenderedPageBreak/>
        <w:t>COLIN ET COLINETTE</w:t>
      </w:r>
      <w:bookmarkEnd w:id="120"/>
      <w:bookmarkEnd w:id="121"/>
      <w:r w:rsidRPr="00B90685">
        <w:rPr>
          <w:szCs w:val="44"/>
        </w:rPr>
        <w:br/>
      </w:r>
    </w:p>
    <w:p w14:paraId="5B5CD601" w14:textId="77777777" w:rsidR="008C6777" w:rsidRDefault="00B86016" w:rsidP="00AF35D3">
      <w:pPr>
        <w:spacing w:before="0" w:after="0"/>
        <w:ind w:firstLine="0"/>
        <w:jc w:val="center"/>
      </w:pPr>
      <w:r w:rsidRPr="008C6777">
        <w:t>Colin et Colinette</w:t>
      </w:r>
      <w:r w:rsidR="008C6777">
        <w:t>,</w:t>
      </w:r>
    </w:p>
    <w:p w14:paraId="512D6ED5" w14:textId="77777777" w:rsidR="008C6777" w:rsidRDefault="00B86016" w:rsidP="00AF35D3">
      <w:pPr>
        <w:spacing w:before="0" w:after="0"/>
        <w:ind w:firstLine="0"/>
        <w:jc w:val="center"/>
      </w:pPr>
      <w:r w:rsidRPr="008C6777">
        <w:t>Au fond d</w:t>
      </w:r>
      <w:r w:rsidR="008C6777">
        <w:t>’</w:t>
      </w:r>
      <w:r w:rsidRPr="008C6777">
        <w:t>un jardinet</w:t>
      </w:r>
      <w:r w:rsidR="008C6777">
        <w:t>,</w:t>
      </w:r>
    </w:p>
    <w:p w14:paraId="7894E3B8" w14:textId="77777777" w:rsidR="008C6777" w:rsidRDefault="00B86016" w:rsidP="00AF35D3">
      <w:pPr>
        <w:spacing w:before="0" w:after="0"/>
        <w:ind w:firstLine="0"/>
        <w:jc w:val="center"/>
      </w:pPr>
      <w:r w:rsidRPr="008C6777">
        <w:t>Assis dessus l</w:t>
      </w:r>
      <w:r w:rsidR="008C6777">
        <w:t>’</w:t>
      </w:r>
      <w:r w:rsidRPr="008C6777">
        <w:t>herbette</w:t>
      </w:r>
      <w:r w:rsidR="008C6777">
        <w:t>,</w:t>
      </w:r>
    </w:p>
    <w:p w14:paraId="739CC5CB" w14:textId="77777777" w:rsidR="008C6777" w:rsidRDefault="00B86016" w:rsidP="00AF35D3">
      <w:pPr>
        <w:spacing w:before="0" w:after="0"/>
        <w:ind w:firstLine="0"/>
        <w:jc w:val="center"/>
      </w:pPr>
      <w:r w:rsidRPr="008C6777">
        <w:t>Se faisaient un bouquet</w:t>
      </w:r>
      <w:r w:rsidR="008C6777">
        <w:t>…</w:t>
      </w:r>
    </w:p>
    <w:p w14:paraId="01C6A8D9" w14:textId="77777777" w:rsidR="00AF35D3" w:rsidRDefault="00AF35D3" w:rsidP="00AF35D3">
      <w:pPr>
        <w:spacing w:before="0" w:after="0"/>
        <w:ind w:firstLine="0"/>
        <w:jc w:val="center"/>
      </w:pPr>
    </w:p>
    <w:p w14:paraId="03C2E79C" w14:textId="02F106C1" w:rsidR="00B86016" w:rsidRPr="008C6777" w:rsidRDefault="00B86016" w:rsidP="00AF35D3">
      <w:pPr>
        <w:spacing w:before="0" w:after="0"/>
        <w:ind w:firstLine="0"/>
        <w:jc w:val="center"/>
      </w:pPr>
      <w:r w:rsidRPr="008C6777">
        <w:t>Et autre chose itou</w:t>
      </w:r>
    </w:p>
    <w:p w14:paraId="69C885E1" w14:textId="77777777" w:rsidR="008C6777" w:rsidRDefault="00B86016" w:rsidP="00AF35D3">
      <w:pPr>
        <w:spacing w:before="0" w:after="0"/>
        <w:ind w:firstLine="0"/>
        <w:jc w:val="center"/>
      </w:pPr>
      <w:r w:rsidRPr="008C6777">
        <w:t>Que je n</w:t>
      </w:r>
      <w:r w:rsidR="008C6777">
        <w:t>’</w:t>
      </w:r>
      <w:r w:rsidRPr="008C6777">
        <w:t>ose vous dire</w:t>
      </w:r>
      <w:r w:rsidR="008C6777">
        <w:t> ;</w:t>
      </w:r>
    </w:p>
    <w:p w14:paraId="3BCFCFED" w14:textId="77777777" w:rsidR="008C6777" w:rsidRDefault="00B86016" w:rsidP="00AF35D3">
      <w:pPr>
        <w:spacing w:before="0" w:after="0"/>
        <w:ind w:firstLine="0"/>
        <w:jc w:val="center"/>
      </w:pPr>
      <w:r w:rsidRPr="008C6777">
        <w:t>Et autre chose itou</w:t>
      </w:r>
      <w:r w:rsidR="008C6777">
        <w:t>,</w:t>
      </w:r>
    </w:p>
    <w:p w14:paraId="79B5D993" w14:textId="77777777" w:rsidR="008C6777" w:rsidRDefault="00B86016" w:rsidP="00AF35D3">
      <w:pPr>
        <w:spacing w:before="0" w:after="0"/>
        <w:ind w:firstLine="0"/>
        <w:jc w:val="center"/>
      </w:pPr>
      <w:r w:rsidRPr="008C6777">
        <w:t>Je n</w:t>
      </w:r>
      <w:r w:rsidR="008C6777">
        <w:t>’</w:t>
      </w:r>
      <w:r w:rsidRPr="008C6777">
        <w:t>ose dire tout</w:t>
      </w:r>
      <w:r w:rsidR="008C6777">
        <w:t>.</w:t>
      </w:r>
    </w:p>
    <w:p w14:paraId="162E7B84" w14:textId="77777777" w:rsidR="00AF35D3" w:rsidRDefault="00AF35D3" w:rsidP="00AF35D3">
      <w:pPr>
        <w:spacing w:before="0" w:after="0"/>
        <w:ind w:firstLine="0"/>
        <w:jc w:val="center"/>
      </w:pPr>
    </w:p>
    <w:p w14:paraId="62D84CFC" w14:textId="77777777" w:rsidR="008C6777" w:rsidRDefault="00B86016" w:rsidP="00AF35D3">
      <w:pPr>
        <w:spacing w:before="0" w:after="0"/>
        <w:ind w:firstLine="0"/>
        <w:jc w:val="center"/>
      </w:pPr>
      <w:r w:rsidRPr="008C6777">
        <w:t>Il la prend</w:t>
      </w:r>
      <w:r w:rsidR="008C6777">
        <w:t xml:space="preserve">, </w:t>
      </w:r>
      <w:r w:rsidRPr="008C6777">
        <w:t>il la baise</w:t>
      </w:r>
      <w:r w:rsidR="008C6777">
        <w:t>,</w:t>
      </w:r>
    </w:p>
    <w:p w14:paraId="04AA43DE" w14:textId="77777777" w:rsidR="008C6777" w:rsidRDefault="00B86016" w:rsidP="00AF35D3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étend sur le gazon</w:t>
      </w:r>
      <w:r w:rsidR="008C6777">
        <w:t>,</w:t>
      </w:r>
    </w:p>
    <w:p w14:paraId="26C03B8D" w14:textId="77777777" w:rsidR="008C6777" w:rsidRDefault="00B86016" w:rsidP="00AF35D3">
      <w:pPr>
        <w:spacing w:before="0" w:after="0"/>
        <w:ind w:firstLine="0"/>
        <w:jc w:val="center"/>
      </w:pPr>
      <w:r w:rsidRPr="008C6777">
        <w:t>Et là</w:t>
      </w:r>
      <w:r w:rsidR="008C6777">
        <w:t xml:space="preserve">, </w:t>
      </w:r>
      <w:r w:rsidRPr="008C6777">
        <w:t>tout à son aise</w:t>
      </w:r>
      <w:r w:rsidR="008C6777">
        <w:t>,</w:t>
      </w:r>
    </w:p>
    <w:p w14:paraId="5B528595" w14:textId="77777777" w:rsidR="008C6777" w:rsidRDefault="00B86016" w:rsidP="00AF35D3">
      <w:pPr>
        <w:spacing w:before="0" w:after="0"/>
        <w:ind w:firstLine="0"/>
        <w:jc w:val="center"/>
      </w:pPr>
      <w:r w:rsidRPr="008C6777">
        <w:t>Lui saisit le menton</w:t>
      </w:r>
      <w:r w:rsidR="008C6777">
        <w:t>…</w:t>
      </w:r>
    </w:p>
    <w:p w14:paraId="4B454F6E" w14:textId="77777777" w:rsidR="00AF35D3" w:rsidRDefault="00AF35D3" w:rsidP="00AF35D3">
      <w:pPr>
        <w:spacing w:before="0" w:after="0"/>
        <w:ind w:firstLine="0"/>
        <w:jc w:val="center"/>
      </w:pPr>
    </w:p>
    <w:p w14:paraId="0E31F8C6" w14:textId="77777777" w:rsidR="008C6777" w:rsidRDefault="00B86016" w:rsidP="00AF35D3">
      <w:pPr>
        <w:spacing w:before="0" w:after="0"/>
        <w:ind w:firstLine="0"/>
        <w:jc w:val="center"/>
      </w:pPr>
      <w:r w:rsidRPr="008C6777">
        <w:t>Et autre chose itou</w:t>
      </w:r>
      <w:r w:rsidR="008C6777">
        <w:t xml:space="preserve">, </w:t>
      </w:r>
      <w:r w:rsidRPr="008C6777">
        <w:t>etc</w:t>
      </w:r>
      <w:r w:rsidR="008C6777">
        <w:t>.</w:t>
      </w:r>
    </w:p>
    <w:p w14:paraId="0691023E" w14:textId="77777777" w:rsidR="00AF35D3" w:rsidRDefault="00AF35D3" w:rsidP="00AF35D3">
      <w:pPr>
        <w:spacing w:before="0" w:after="0"/>
        <w:ind w:firstLine="0"/>
        <w:jc w:val="center"/>
      </w:pPr>
    </w:p>
    <w:p w14:paraId="548FC6B8" w14:textId="77777777" w:rsidR="008C6777" w:rsidRDefault="00B86016" w:rsidP="00AF35D3">
      <w:pPr>
        <w:spacing w:before="0" w:after="0"/>
        <w:ind w:firstLine="0"/>
        <w:jc w:val="center"/>
      </w:pPr>
      <w:r w:rsidRPr="008C6777">
        <w:t>La bergère troublée</w:t>
      </w:r>
      <w:r w:rsidR="008C6777">
        <w:t>,</w:t>
      </w:r>
    </w:p>
    <w:p w14:paraId="3FFF79F1" w14:textId="77777777" w:rsidR="008C6777" w:rsidRDefault="00B86016" w:rsidP="00AF35D3">
      <w:pPr>
        <w:spacing w:before="0" w:after="0"/>
        <w:ind w:firstLine="0"/>
        <w:jc w:val="center"/>
      </w:pPr>
      <w:r w:rsidRPr="008C6777">
        <w:t>Lui dit d</w:t>
      </w:r>
      <w:r w:rsidR="008C6777">
        <w:t>’</w:t>
      </w:r>
      <w:r w:rsidRPr="008C6777">
        <w:t>un air malin</w:t>
      </w:r>
      <w:r w:rsidR="008C6777">
        <w:t> :</w:t>
      </w:r>
    </w:p>
    <w:p w14:paraId="6189405F" w14:textId="77777777" w:rsidR="008C6777" w:rsidRDefault="00B86016" w:rsidP="00AF35D3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que je suis aimée</w:t>
      </w:r>
      <w:r w:rsidR="008C6777">
        <w:t> !</w:t>
      </w:r>
    </w:p>
    <w:p w14:paraId="2582C67A" w14:textId="77777777" w:rsidR="008C6777" w:rsidRDefault="00B86016" w:rsidP="00AF35D3">
      <w:pPr>
        <w:spacing w:before="0" w:after="0"/>
        <w:ind w:firstLine="0"/>
        <w:jc w:val="center"/>
      </w:pPr>
      <w:r w:rsidRPr="008C6777">
        <w:t>Retire donc ta main</w:t>
      </w:r>
      <w:r w:rsidR="008C6777">
        <w:t>…</w:t>
      </w:r>
    </w:p>
    <w:p w14:paraId="457241AD" w14:textId="77777777" w:rsidR="00182489" w:rsidRDefault="00182489" w:rsidP="00AF35D3">
      <w:pPr>
        <w:spacing w:before="0" w:after="0"/>
        <w:ind w:firstLine="0"/>
        <w:jc w:val="center"/>
      </w:pPr>
    </w:p>
    <w:p w14:paraId="4B7E06C5" w14:textId="77777777" w:rsidR="008C6777" w:rsidRDefault="00B86016" w:rsidP="00AF35D3">
      <w:pPr>
        <w:spacing w:before="0" w:after="0"/>
        <w:ind w:firstLine="0"/>
        <w:jc w:val="center"/>
      </w:pPr>
      <w:r w:rsidRPr="008C6777">
        <w:t>Et autre chose itou</w:t>
      </w:r>
      <w:r w:rsidR="008C6777">
        <w:t xml:space="preserve">, </w:t>
      </w:r>
      <w:r w:rsidRPr="008C6777">
        <w:t>etc</w:t>
      </w:r>
      <w:r w:rsidR="008C6777">
        <w:t>.</w:t>
      </w:r>
    </w:p>
    <w:p w14:paraId="16ACC722" w14:textId="77777777" w:rsidR="00182489" w:rsidRDefault="00182489" w:rsidP="00AF35D3">
      <w:pPr>
        <w:spacing w:before="0" w:after="0"/>
        <w:ind w:firstLine="0"/>
        <w:jc w:val="center"/>
      </w:pPr>
    </w:p>
    <w:p w14:paraId="0C7791EA" w14:textId="77777777" w:rsidR="008C6777" w:rsidRDefault="00B86016" w:rsidP="00AF35D3">
      <w:pPr>
        <w:spacing w:before="0" w:after="0"/>
        <w:ind w:firstLine="0"/>
        <w:jc w:val="center"/>
      </w:pPr>
      <w:r w:rsidRPr="008C6777">
        <w:t>Mais le berger</w:t>
      </w:r>
      <w:r w:rsidR="008C6777">
        <w:t xml:space="preserve">, </w:t>
      </w:r>
      <w:r w:rsidRPr="008C6777">
        <w:t>peu sage</w:t>
      </w:r>
      <w:r w:rsidR="008C6777">
        <w:t>,</w:t>
      </w:r>
    </w:p>
    <w:p w14:paraId="5450F342" w14:textId="77777777" w:rsidR="008C6777" w:rsidRDefault="00B86016" w:rsidP="00AF35D3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écoutant qu</w:t>
      </w:r>
      <w:r w:rsidR="008C6777">
        <w:t>’</w:t>
      </w:r>
      <w:r w:rsidRPr="008C6777">
        <w:t>son ardeur</w:t>
      </w:r>
      <w:r w:rsidR="008C6777">
        <w:t>,</w:t>
      </w:r>
    </w:p>
    <w:p w14:paraId="175AFE5F" w14:textId="6225844A" w:rsidR="00B86016" w:rsidRPr="008C6777" w:rsidRDefault="00B86016" w:rsidP="00AF35D3">
      <w:pPr>
        <w:spacing w:before="0" w:after="0"/>
        <w:ind w:firstLine="0"/>
        <w:jc w:val="center"/>
      </w:pPr>
      <w:r w:rsidRPr="008C6777">
        <w:t>Lui fit voir qu</w:t>
      </w:r>
      <w:r w:rsidR="008C6777">
        <w:t>’</w:t>
      </w:r>
      <w:r w:rsidRPr="008C6777">
        <w:t>à son âge</w:t>
      </w:r>
    </w:p>
    <w:p w14:paraId="1697F5EB" w14:textId="77777777" w:rsidR="008C6777" w:rsidRDefault="00B86016" w:rsidP="00AF35D3">
      <w:pPr>
        <w:spacing w:before="0" w:after="0"/>
        <w:ind w:firstLine="0"/>
        <w:jc w:val="center"/>
      </w:pPr>
      <w:r w:rsidRPr="008C6777">
        <w:t>On a toujours du cœur</w:t>
      </w:r>
      <w:r w:rsidR="008C6777">
        <w:t>…</w:t>
      </w:r>
    </w:p>
    <w:p w14:paraId="6C4CBE2F" w14:textId="77777777" w:rsidR="00182489" w:rsidRDefault="00182489" w:rsidP="00AF35D3">
      <w:pPr>
        <w:spacing w:before="0" w:after="0"/>
        <w:ind w:firstLine="0"/>
        <w:jc w:val="center"/>
      </w:pPr>
    </w:p>
    <w:p w14:paraId="53E8AE51" w14:textId="77777777" w:rsidR="008C6777" w:rsidRDefault="00B86016" w:rsidP="00AF35D3">
      <w:pPr>
        <w:spacing w:before="0" w:after="0"/>
        <w:ind w:firstLine="0"/>
        <w:jc w:val="center"/>
      </w:pPr>
      <w:r w:rsidRPr="008C6777">
        <w:lastRenderedPageBreak/>
        <w:t>Et autre chose itou</w:t>
      </w:r>
      <w:r w:rsidR="008C6777">
        <w:t xml:space="preserve">, </w:t>
      </w:r>
      <w:r w:rsidRPr="008C6777">
        <w:t>etc</w:t>
      </w:r>
      <w:r w:rsidR="008C6777">
        <w:t>.</w:t>
      </w:r>
    </w:p>
    <w:p w14:paraId="597DD119" w14:textId="77777777" w:rsidR="00182489" w:rsidRDefault="00182489" w:rsidP="00AF35D3">
      <w:pPr>
        <w:spacing w:before="0" w:after="0"/>
        <w:ind w:firstLine="0"/>
        <w:jc w:val="center"/>
      </w:pPr>
    </w:p>
    <w:p w14:paraId="27664C47" w14:textId="77777777" w:rsidR="008C6777" w:rsidRDefault="00B86016" w:rsidP="00AF35D3">
      <w:pPr>
        <w:spacing w:before="0" w:after="0"/>
        <w:ind w:firstLine="0"/>
        <w:jc w:val="center"/>
      </w:pPr>
      <w:r w:rsidRPr="008C6777">
        <w:t>Après mainte fleurette</w:t>
      </w:r>
      <w:r w:rsidR="008C6777">
        <w:t>,</w:t>
      </w:r>
    </w:p>
    <w:p w14:paraId="16EC0879" w14:textId="20744420" w:rsidR="00B86016" w:rsidRPr="008C6777" w:rsidRDefault="00B86016" w:rsidP="00AF35D3">
      <w:pPr>
        <w:spacing w:before="0" w:after="0"/>
        <w:ind w:firstLine="0"/>
        <w:jc w:val="center"/>
      </w:pPr>
      <w:r w:rsidRPr="008C6777">
        <w:t>Notre couple badin</w:t>
      </w:r>
    </w:p>
    <w:p w14:paraId="780DCE97" w14:textId="3BCA4ED0" w:rsidR="00B86016" w:rsidRPr="008C6777" w:rsidRDefault="00B86016" w:rsidP="00AF35D3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endormit sur l</w:t>
      </w:r>
      <w:r w:rsidR="008C6777">
        <w:t>’</w:t>
      </w:r>
      <w:r w:rsidRPr="008C6777">
        <w:t>herbette</w:t>
      </w:r>
    </w:p>
    <w:p w14:paraId="179DD98E" w14:textId="77777777" w:rsidR="008C6777" w:rsidRDefault="00B86016" w:rsidP="00AF35D3">
      <w:pPr>
        <w:spacing w:before="0" w:after="0"/>
        <w:ind w:firstLine="0"/>
        <w:jc w:val="center"/>
      </w:pPr>
      <w:r w:rsidRPr="008C6777">
        <w:t>En se tenant la main</w:t>
      </w:r>
      <w:r w:rsidR="008C6777">
        <w:t>…</w:t>
      </w:r>
    </w:p>
    <w:p w14:paraId="7CAE28E7" w14:textId="77777777" w:rsidR="008C6777" w:rsidRDefault="00B86016" w:rsidP="00AF35D3">
      <w:pPr>
        <w:spacing w:before="0" w:after="0"/>
        <w:ind w:firstLine="0"/>
        <w:jc w:val="center"/>
      </w:pPr>
      <w:r w:rsidRPr="008C6777">
        <w:t>Et autre chose itou</w:t>
      </w:r>
      <w:r w:rsidR="008C6777">
        <w:t xml:space="preserve">, </w:t>
      </w:r>
      <w:r w:rsidRPr="008C6777">
        <w:t>etc</w:t>
      </w:r>
      <w:r w:rsidR="008C6777">
        <w:t>.</w:t>
      </w:r>
    </w:p>
    <w:p w14:paraId="5E1159D5" w14:textId="77777777" w:rsidR="008C6777" w:rsidRDefault="00B86016" w:rsidP="008C6777">
      <w:pPr>
        <w:jc w:val="right"/>
      </w:pPr>
      <w:r w:rsidRPr="008C6777">
        <w:rPr>
          <w:i/>
        </w:rPr>
        <w:t>Chanson populaire</w:t>
      </w:r>
      <w:r w:rsidRPr="008C6777">
        <w:t xml:space="preserve"> en 1822</w:t>
      </w:r>
      <w:r w:rsidR="008C6777">
        <w:t>.</w:t>
      </w:r>
    </w:p>
    <w:p w14:paraId="506A028B" w14:textId="4ACB7FDA" w:rsidR="00B86016" w:rsidRPr="00B90685" w:rsidRDefault="00B86016" w:rsidP="008C6777">
      <w:pPr>
        <w:pStyle w:val="Titre2"/>
        <w:rPr>
          <w:szCs w:val="44"/>
        </w:rPr>
      </w:pPr>
      <w:bookmarkStart w:id="122" w:name="_Toc275359177"/>
      <w:bookmarkStart w:id="123" w:name="_Toc199525818"/>
      <w:r w:rsidRPr="00B90685">
        <w:rPr>
          <w:szCs w:val="44"/>
        </w:rPr>
        <w:lastRenderedPageBreak/>
        <w:t>LE DOMPTEUR</w:t>
      </w:r>
      <w:bookmarkEnd w:id="122"/>
      <w:bookmarkEnd w:id="123"/>
    </w:p>
    <w:p w14:paraId="1C06059C" w14:textId="77777777" w:rsidR="008C6777" w:rsidRDefault="00B86016" w:rsidP="00182489">
      <w:pPr>
        <w:spacing w:after="480"/>
        <w:ind w:firstLine="0"/>
        <w:jc w:val="center"/>
      </w:pPr>
      <w:r w:rsidRPr="008C6777">
        <w:rPr>
          <w:i/>
        </w:rPr>
        <w:t>Paysannerie</w:t>
      </w:r>
      <w:r w:rsidR="008C6777">
        <w:t>.</w:t>
      </w:r>
    </w:p>
    <w:p w14:paraId="001D8E25" w14:textId="77777777" w:rsidR="008C6777" w:rsidRDefault="00B86016" w:rsidP="00182489">
      <w:pPr>
        <w:spacing w:before="0" w:after="0"/>
      </w:pPr>
      <w:r w:rsidRPr="008C6777">
        <w:t>Quel</w:t>
      </w:r>
      <w:r w:rsidR="008C6777">
        <w:t>’</w:t>
      </w:r>
      <w:r w:rsidRPr="008C6777">
        <w:t xml:space="preserve"> drôl</w:t>
      </w:r>
      <w:r w:rsidR="008C6777">
        <w:t>’</w:t>
      </w:r>
      <w:r w:rsidRPr="008C6777">
        <w:t xml:space="preserve"> de chose que la peur</w:t>
      </w:r>
      <w:r w:rsidR="008C6777">
        <w:t> !</w:t>
      </w:r>
    </w:p>
    <w:p w14:paraId="420051AB" w14:textId="2E11E8D2" w:rsidR="00B86016" w:rsidRPr="008C6777" w:rsidRDefault="00B86016" w:rsidP="00182489">
      <w:pPr>
        <w:spacing w:before="0" w:after="0"/>
      </w:pPr>
      <w:r w:rsidRPr="008C6777">
        <w:t>J</w:t>
      </w:r>
      <w:r w:rsidR="008C6777">
        <w:t>’</w:t>
      </w:r>
      <w:r w:rsidRPr="008C6777">
        <w:t>fus si poltron que dans l</w:t>
      </w:r>
      <w:r w:rsidR="008C6777">
        <w:t>’</w:t>
      </w:r>
      <w:r w:rsidRPr="008C6777">
        <w:t>village</w:t>
      </w:r>
    </w:p>
    <w:p w14:paraId="7F79BF47" w14:textId="77777777" w:rsidR="008C6777" w:rsidRDefault="00B86016" w:rsidP="00182489">
      <w:pPr>
        <w:spacing w:before="0" w:after="0"/>
      </w:pPr>
      <w:r w:rsidRPr="008C6777">
        <w:t>On disait</w:t>
      </w:r>
      <w:r w:rsidR="008C6777">
        <w:t> : « </w:t>
      </w:r>
      <w:r w:rsidRPr="008C6777">
        <w:t>Qu</w:t>
      </w:r>
      <w:r w:rsidR="008C6777">
        <w:t>’</w:t>
      </w:r>
      <w:r w:rsidRPr="008C6777">
        <w:t>il est bêt</w:t>
      </w:r>
      <w:r w:rsidR="008C6777">
        <w:t>’</w:t>
      </w:r>
      <w:r w:rsidRPr="008C6777">
        <w:t xml:space="preserve"> pour s</w:t>
      </w:r>
      <w:r w:rsidR="008C6777">
        <w:t>’</w:t>
      </w:r>
      <w:r w:rsidRPr="008C6777">
        <w:t>n âge</w:t>
      </w:r>
      <w:r w:rsidR="008C6777">
        <w:t>,</w:t>
      </w:r>
    </w:p>
    <w:p w14:paraId="29EC4B86" w14:textId="08E2CA5B" w:rsidR="00B86016" w:rsidRPr="008C6777" w:rsidRDefault="00B86016" w:rsidP="00182489">
      <w:pPr>
        <w:spacing w:before="0" w:after="0"/>
      </w:pPr>
      <w:r w:rsidRPr="008C6777">
        <w:t>Bien sûr qu</w:t>
      </w:r>
      <w:r w:rsidR="008C6777">
        <w:t>’</w:t>
      </w:r>
      <w:r w:rsidRPr="008C6777">
        <w:t>ça lui portera malheur</w:t>
      </w:r>
      <w:r w:rsidR="008C6777">
        <w:t>. »</w:t>
      </w:r>
    </w:p>
    <w:p w14:paraId="6BC35AE8" w14:textId="77777777" w:rsidR="008C6777" w:rsidRDefault="00B86016" w:rsidP="00182489">
      <w:pPr>
        <w:spacing w:before="0" w:after="0"/>
      </w:pPr>
      <w:r w:rsidRPr="008C6777">
        <w:t>Un</w:t>
      </w:r>
      <w:r w:rsidR="008C6777">
        <w:t>’</w:t>
      </w:r>
      <w:r w:rsidRPr="008C6777">
        <w:t xml:space="preserve"> fois Toinette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ben cocasse</w:t>
      </w:r>
      <w:r w:rsidR="008C6777">
        <w:t>,</w:t>
      </w:r>
    </w:p>
    <w:p w14:paraId="2C6DD7B2" w14:textId="7CABF42D" w:rsidR="00B86016" w:rsidRPr="008C6777" w:rsidRDefault="00B86016" w:rsidP="00182489">
      <w:pPr>
        <w:spacing w:before="0" w:after="0"/>
      </w:pPr>
      <w:r w:rsidRPr="008C6777">
        <w:t>M</w:t>
      </w:r>
      <w:r w:rsidR="008C6777">
        <w:t>’</w:t>
      </w:r>
      <w:r w:rsidRPr="008C6777">
        <w:t>fit voir un animal tout noir</w:t>
      </w:r>
    </w:p>
    <w:p w14:paraId="0A26B5AF" w14:textId="77777777" w:rsidR="008C6777" w:rsidRDefault="00B86016" w:rsidP="00182489">
      <w:pPr>
        <w:spacing w:before="0" w:after="0"/>
      </w:pPr>
      <w:r w:rsidRPr="008C6777">
        <w:t>Dont j</w:t>
      </w:r>
      <w:r w:rsidR="008C6777">
        <w:t>’</w:t>
      </w:r>
      <w:r w:rsidRPr="008C6777">
        <w:t>ons pas pu r</w:t>
      </w:r>
      <w:r w:rsidR="008C6777">
        <w:t>’</w:t>
      </w:r>
      <w:r w:rsidRPr="008C6777">
        <w:t>connaître la race</w:t>
      </w:r>
      <w:r w:rsidR="008C6777">
        <w:t>,</w:t>
      </w:r>
    </w:p>
    <w:p w14:paraId="551B6944" w14:textId="77777777" w:rsidR="008C6777" w:rsidRDefault="00B86016" w:rsidP="00182489">
      <w:pPr>
        <w:spacing w:before="0" w:after="0"/>
      </w:pPr>
      <w:r w:rsidRPr="008C6777">
        <w:t>Tant j</w:t>
      </w:r>
      <w:r w:rsidR="008C6777">
        <w:t>’</w:t>
      </w:r>
      <w:r w:rsidRPr="008C6777">
        <w:t>ons eu peur</w:t>
      </w:r>
      <w:r w:rsidR="008C6777">
        <w:t xml:space="preserve">, </w:t>
      </w:r>
      <w:r w:rsidRPr="008C6777">
        <w:t>vu qu</w:t>
      </w:r>
      <w:r w:rsidR="008C6777">
        <w:t>’</w:t>
      </w:r>
      <w:r w:rsidRPr="008C6777">
        <w:t>c</w:t>
      </w:r>
      <w:r w:rsidR="008C6777">
        <w:t>’</w:t>
      </w:r>
      <w:r w:rsidRPr="008C6777">
        <w:t>était le soir</w:t>
      </w:r>
      <w:r w:rsidR="008C6777">
        <w:t>.</w:t>
      </w:r>
    </w:p>
    <w:p w14:paraId="2885E185" w14:textId="77777777" w:rsidR="00182489" w:rsidRDefault="00182489" w:rsidP="00182489">
      <w:pPr>
        <w:spacing w:before="0" w:after="0"/>
      </w:pPr>
    </w:p>
    <w:p w14:paraId="6D6A6232" w14:textId="0A14A570" w:rsidR="00B86016" w:rsidRPr="008C6777" w:rsidRDefault="00B86016" w:rsidP="00182489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sapristi</w:t>
      </w:r>
      <w:r w:rsidR="008C6777">
        <w:t xml:space="preserve"> ! </w:t>
      </w:r>
      <w:r w:rsidRPr="008C6777">
        <w:t>qu</w:t>
      </w:r>
      <w:r w:rsidR="008C6777">
        <w:t>’</w:t>
      </w:r>
      <w:r w:rsidRPr="008C6777">
        <w:t>j</w:t>
      </w:r>
      <w:r w:rsidR="008C6777">
        <w:t>’</w:t>
      </w:r>
      <w:r w:rsidRPr="008C6777">
        <w:t>étions donc bête</w:t>
      </w:r>
    </w:p>
    <w:p w14:paraId="45FDC289" w14:textId="77777777" w:rsidR="008C6777" w:rsidRDefault="00B86016" w:rsidP="00182489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avoir le trac comm</w:t>
      </w:r>
      <w:r w:rsidR="008C6777">
        <w:t>’</w:t>
      </w:r>
      <w:r w:rsidRPr="008C6777">
        <w:t>ça</w:t>
      </w:r>
      <w:r w:rsidR="008C6777">
        <w:t> !</w:t>
      </w:r>
    </w:p>
    <w:p w14:paraId="0B3EB5A0" w14:textId="17A23CA8" w:rsidR="00B86016" w:rsidRPr="008C6777" w:rsidRDefault="00B86016" w:rsidP="00182489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ons tremblé des pieds à la tête</w:t>
      </w:r>
    </w:p>
    <w:p w14:paraId="763894CC" w14:textId="77777777" w:rsidR="008C6777" w:rsidRDefault="00B86016" w:rsidP="00182489">
      <w:pPr>
        <w:spacing w:before="0" w:after="0"/>
        <w:ind w:firstLine="0"/>
        <w:jc w:val="center"/>
      </w:pPr>
      <w:r w:rsidRPr="008C6777">
        <w:t>Devant c</w:t>
      </w:r>
      <w:r w:rsidR="008C6777">
        <w:t>’</w:t>
      </w:r>
      <w:r w:rsidRPr="008C6777">
        <w:t>t animal-là</w:t>
      </w:r>
      <w:r w:rsidR="008C6777">
        <w:t>.</w:t>
      </w:r>
    </w:p>
    <w:p w14:paraId="5A424893" w14:textId="77777777" w:rsidR="00182489" w:rsidRDefault="00182489" w:rsidP="00182489">
      <w:pPr>
        <w:spacing w:before="0" w:after="0"/>
        <w:ind w:firstLine="0"/>
        <w:jc w:val="center"/>
      </w:pPr>
    </w:p>
    <w:p w14:paraId="76DAFFB9" w14:textId="331CE2E1" w:rsidR="00B86016" w:rsidRPr="008C6777" w:rsidRDefault="00B86016" w:rsidP="00182489">
      <w:pPr>
        <w:spacing w:before="0" w:after="0"/>
      </w:pPr>
      <w:r w:rsidRPr="008C6777">
        <w:t>C</w:t>
      </w:r>
      <w:r w:rsidR="008C6777">
        <w:t>’</w:t>
      </w:r>
      <w:r w:rsidRPr="008C6777">
        <w:t>était une manière d</w:t>
      </w:r>
      <w:r w:rsidR="008C6777">
        <w:t>’</w:t>
      </w:r>
      <w:r w:rsidRPr="008C6777">
        <w:t>lapin</w:t>
      </w:r>
    </w:p>
    <w:p w14:paraId="72CDC976" w14:textId="77777777" w:rsidR="008C6777" w:rsidRDefault="00B86016" w:rsidP="00182489">
      <w:pPr>
        <w:spacing w:before="0" w:after="0"/>
      </w:pPr>
      <w:r w:rsidRPr="008C6777">
        <w:t>Avec l</w:t>
      </w:r>
      <w:r w:rsidR="008C6777">
        <w:t>’</w:t>
      </w:r>
      <w:r w:rsidRPr="008C6777">
        <w:t>poil</w:t>
      </w:r>
      <w:r w:rsidR="008C6777">
        <w:t>’</w:t>
      </w:r>
      <w:r w:rsidRPr="008C6777">
        <w:t xml:space="preserve"> d</w:t>
      </w:r>
      <w:r w:rsidR="008C6777">
        <w:t>’</w:t>
      </w:r>
      <w:r w:rsidRPr="008C6777">
        <w:t>un</w:t>
      </w:r>
      <w:r w:rsidR="008C6777">
        <w:t>’</w:t>
      </w:r>
      <w:r w:rsidRPr="008C6777">
        <w:t xml:space="preserve"> chienne épagneule</w:t>
      </w:r>
      <w:r w:rsidR="008C6777">
        <w:t>.</w:t>
      </w:r>
    </w:p>
    <w:p w14:paraId="455C5C46" w14:textId="73B145C0" w:rsidR="00B86016" w:rsidRPr="008C6777" w:rsidRDefault="00B86016" w:rsidP="00182489">
      <w:pPr>
        <w:spacing w:before="0" w:after="0"/>
      </w:pPr>
      <w:r w:rsidRPr="008C6777">
        <w:t>Il ouvrait une si grande gueule</w:t>
      </w:r>
    </w:p>
    <w:p w14:paraId="0BB0E215" w14:textId="77777777" w:rsidR="008C6777" w:rsidRDefault="00B86016" w:rsidP="00182489">
      <w:pPr>
        <w:spacing w:before="0" w:after="0"/>
      </w:pPr>
      <w:r w:rsidRPr="008C6777">
        <w:t>Qu</w:t>
      </w:r>
      <w:r w:rsidR="008C6777">
        <w:t>’</w:t>
      </w:r>
      <w:r w:rsidRPr="008C6777">
        <w:t>j</w:t>
      </w:r>
      <w:r w:rsidR="008C6777">
        <w:t>’</w:t>
      </w:r>
      <w:r w:rsidRPr="008C6777">
        <w:t>osions point avancer la main</w:t>
      </w:r>
      <w:r w:rsidR="008C6777">
        <w:t>.</w:t>
      </w:r>
    </w:p>
    <w:p w14:paraId="2CD84394" w14:textId="77777777" w:rsidR="008C6777" w:rsidRDefault="008C6777" w:rsidP="00182489">
      <w:pPr>
        <w:spacing w:before="0" w:after="0"/>
      </w:pPr>
      <w:r>
        <w:t>« </w:t>
      </w:r>
      <w:r w:rsidR="00B86016" w:rsidRPr="008C6777">
        <w:t>A pas peur</w:t>
      </w:r>
      <w:r>
        <w:t xml:space="preserve">, </w:t>
      </w:r>
      <w:r w:rsidR="00B86016" w:rsidRPr="008C6777">
        <w:t>que m</w:t>
      </w:r>
      <w:r>
        <w:t>’</w:t>
      </w:r>
      <w:r w:rsidR="00B86016" w:rsidRPr="008C6777">
        <w:t>dit Toinette</w:t>
      </w:r>
      <w:r>
        <w:t>,</w:t>
      </w:r>
    </w:p>
    <w:p w14:paraId="01C7448D" w14:textId="77777777" w:rsidR="008C6777" w:rsidRDefault="00B86016" w:rsidP="00182489">
      <w:pPr>
        <w:spacing w:before="0" w:after="0"/>
      </w:pPr>
      <w:r w:rsidRPr="008C6777">
        <w:t>Il est ben doux</w:t>
      </w:r>
      <w:r w:rsidR="008C6777">
        <w:t xml:space="preserve">, </w:t>
      </w:r>
      <w:r w:rsidRPr="008C6777">
        <w:t>y n</w:t>
      </w:r>
      <w:r w:rsidR="008C6777">
        <w:t>’</w:t>
      </w:r>
      <w:r w:rsidRPr="008C6777">
        <w:t>fait point d</w:t>
      </w:r>
      <w:r w:rsidR="008C6777">
        <w:t>’</w:t>
      </w:r>
      <w:r w:rsidRPr="008C6777">
        <w:t>mal</w:t>
      </w:r>
      <w:r w:rsidR="008C6777">
        <w:t> ;</w:t>
      </w:r>
    </w:p>
    <w:p w14:paraId="3A868D38" w14:textId="77777777" w:rsidR="008C6777" w:rsidRDefault="00B86016" w:rsidP="00182489">
      <w:pPr>
        <w:spacing w:before="0" w:after="0"/>
      </w:pPr>
      <w:r w:rsidRPr="008C6777">
        <w:t>J</w:t>
      </w:r>
      <w:r w:rsidR="008C6777">
        <w:t>’</w:t>
      </w:r>
      <w:r w:rsidRPr="008C6777">
        <w:t>lons déjà fait voir en cachette</w:t>
      </w:r>
      <w:r w:rsidR="008C6777">
        <w:t>,</w:t>
      </w:r>
    </w:p>
    <w:p w14:paraId="3CCC0414" w14:textId="549D8866" w:rsidR="008C6777" w:rsidRDefault="00B86016" w:rsidP="00182489">
      <w:pPr>
        <w:spacing w:before="0" w:after="0"/>
      </w:pPr>
      <w:r w:rsidRPr="008C6777">
        <w:t>Tout l</w:t>
      </w:r>
      <w:r w:rsidR="008C6777">
        <w:t>’</w:t>
      </w:r>
      <w:r w:rsidRPr="008C6777">
        <w:t>monde a flatté c</w:t>
      </w:r>
      <w:r w:rsidR="008C6777">
        <w:t>’</w:t>
      </w:r>
      <w:r w:rsidRPr="008C6777">
        <w:t>t animal</w:t>
      </w:r>
      <w:r w:rsidR="008C6777">
        <w:t>. »</w:t>
      </w:r>
    </w:p>
    <w:p w14:paraId="29FE39D3" w14:textId="77777777" w:rsidR="00182489" w:rsidRDefault="00182489" w:rsidP="00182489">
      <w:pPr>
        <w:spacing w:before="0" w:after="0"/>
        <w:ind w:firstLine="0"/>
        <w:jc w:val="center"/>
      </w:pPr>
    </w:p>
    <w:p w14:paraId="15D6F696" w14:textId="3BE70D83" w:rsidR="008C6777" w:rsidRDefault="00B86016" w:rsidP="00182489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sapristi</w:t>
      </w:r>
      <w:r w:rsidR="008C6777">
        <w:t xml:space="preserve">, </w:t>
      </w:r>
      <w:r w:rsidRPr="008C6777">
        <w:t>etc</w:t>
      </w:r>
      <w:r w:rsidR="008C6777">
        <w:t>.</w:t>
      </w:r>
    </w:p>
    <w:p w14:paraId="4300B55E" w14:textId="77777777" w:rsidR="00182489" w:rsidRDefault="00182489" w:rsidP="00182489">
      <w:pPr>
        <w:spacing w:before="0" w:after="0"/>
        <w:ind w:firstLine="0"/>
        <w:jc w:val="center"/>
      </w:pPr>
    </w:p>
    <w:p w14:paraId="44247E37" w14:textId="56E477DB" w:rsidR="00B86016" w:rsidRPr="008C6777" w:rsidRDefault="00B86016" w:rsidP="00182489">
      <w:pPr>
        <w:spacing w:before="0" w:after="0"/>
      </w:pPr>
      <w:r w:rsidRPr="008C6777">
        <w:t xml:space="preserve">Alle avait beau dire </w:t>
      </w:r>
      <w:r w:rsidR="008C6777">
        <w:t>« </w:t>
      </w:r>
      <w:r w:rsidRPr="008C6777">
        <w:t>Il est doux</w:t>
      </w:r>
      <w:r w:rsidR="008C6777">
        <w:t> ! »</w:t>
      </w:r>
    </w:p>
    <w:p w14:paraId="132C1959" w14:textId="77777777" w:rsidR="008C6777" w:rsidRDefault="00B86016" w:rsidP="00182489">
      <w:pPr>
        <w:spacing w:before="0" w:after="0"/>
      </w:pPr>
      <w:r w:rsidRPr="008C6777">
        <w:t>Mais que voulez-vous que j</w:t>
      </w:r>
      <w:r w:rsidR="008C6777">
        <w:t>’</w:t>
      </w:r>
      <w:r w:rsidRPr="008C6777">
        <w:t>y fasse</w:t>
      </w:r>
      <w:r w:rsidR="008C6777">
        <w:t> !</w:t>
      </w:r>
    </w:p>
    <w:p w14:paraId="12F2098C" w14:textId="77777777" w:rsidR="008C6777" w:rsidRDefault="00B86016" w:rsidP="00182489">
      <w:pPr>
        <w:spacing w:before="0" w:after="0"/>
      </w:pPr>
      <w:r w:rsidRPr="008C6777">
        <w:t>J</w:t>
      </w:r>
      <w:r w:rsidR="008C6777">
        <w:t>’</w:t>
      </w:r>
      <w:r w:rsidRPr="008C6777">
        <w:t>pouvions pas le regarder en face</w:t>
      </w:r>
      <w:r w:rsidR="008C6777">
        <w:t> :</w:t>
      </w:r>
    </w:p>
    <w:p w14:paraId="40CED9C6" w14:textId="77777777" w:rsidR="008C6777" w:rsidRDefault="00B86016" w:rsidP="00182489">
      <w:pPr>
        <w:spacing w:before="0" w:after="0"/>
      </w:pPr>
      <w:r w:rsidRPr="008C6777">
        <w:lastRenderedPageBreak/>
        <w:t>J</w:t>
      </w:r>
      <w:r w:rsidR="008C6777">
        <w:t>’</w:t>
      </w:r>
      <w:r w:rsidRPr="008C6777">
        <w:t>en étions tout pâle</w:t>
      </w:r>
      <w:r w:rsidR="008C6777">
        <w:t xml:space="preserve">, </w:t>
      </w:r>
      <w:r w:rsidRPr="008C6777">
        <w:t>entre nous</w:t>
      </w:r>
      <w:r w:rsidR="008C6777">
        <w:t>.</w:t>
      </w:r>
    </w:p>
    <w:p w14:paraId="46D5E1CF" w14:textId="77777777" w:rsidR="008C6777" w:rsidRDefault="008C6777" w:rsidP="00182489">
      <w:pPr>
        <w:spacing w:before="0" w:after="0"/>
      </w:pPr>
      <w:r>
        <w:t>« </w:t>
      </w:r>
      <w:r w:rsidR="00B86016" w:rsidRPr="008C6777">
        <w:t>Allons</w:t>
      </w:r>
      <w:r>
        <w:t xml:space="preserve">, </w:t>
      </w:r>
      <w:r w:rsidR="00B86016" w:rsidRPr="008C6777">
        <w:t>grand nigaud</w:t>
      </w:r>
      <w:r>
        <w:t xml:space="preserve">, </w:t>
      </w:r>
      <w:r w:rsidR="00B86016" w:rsidRPr="008C6777">
        <w:t>dit Toinette</w:t>
      </w:r>
      <w:r>
        <w:t>,</w:t>
      </w:r>
    </w:p>
    <w:p w14:paraId="636D62EC" w14:textId="77777777" w:rsidR="008C6777" w:rsidRDefault="00B86016" w:rsidP="00182489">
      <w:pPr>
        <w:spacing w:before="0" w:after="0"/>
      </w:pPr>
      <w:r w:rsidRPr="008C6777">
        <w:t>T</w:t>
      </w:r>
      <w:r w:rsidR="008C6777">
        <w:t>’</w:t>
      </w:r>
      <w:r w:rsidRPr="008C6777">
        <w:t>es pas un homme</w:t>
      </w:r>
      <w:r w:rsidR="008C6777">
        <w:t xml:space="preserve">, </w:t>
      </w:r>
      <w:r w:rsidRPr="008C6777">
        <w:t>tu m</w:t>
      </w:r>
      <w:r w:rsidR="008C6777">
        <w:t>’</w:t>
      </w:r>
      <w:r w:rsidRPr="008C6777">
        <w:t>fais pitié</w:t>
      </w:r>
      <w:r w:rsidR="008C6777">
        <w:t>.</w:t>
      </w:r>
    </w:p>
    <w:p w14:paraId="147A012A" w14:textId="77777777" w:rsidR="008C6777" w:rsidRDefault="008C6777" w:rsidP="00182489">
      <w:pPr>
        <w:spacing w:before="0" w:after="0"/>
      </w:pPr>
      <w:r>
        <w:t>— </w:t>
      </w:r>
      <w:r w:rsidR="00B86016" w:rsidRPr="008C6777">
        <w:t>Attends un brin que je m</w:t>
      </w:r>
      <w:r>
        <w:t>’</w:t>
      </w:r>
      <w:r w:rsidR="00B86016" w:rsidRPr="008C6777">
        <w:t>remette</w:t>
      </w:r>
      <w:r>
        <w:t>,</w:t>
      </w:r>
    </w:p>
    <w:p w14:paraId="27C1132E" w14:textId="77777777" w:rsidR="008C6777" w:rsidRDefault="00B86016" w:rsidP="00182489">
      <w:pPr>
        <w:spacing w:before="0" w:after="0"/>
      </w:pPr>
      <w:r w:rsidRPr="008C6777">
        <w:t>J</w:t>
      </w:r>
      <w:r w:rsidR="008C6777">
        <w:t>’</w:t>
      </w:r>
      <w:r w:rsidRPr="008C6777">
        <w:t>vas agir</w:t>
      </w:r>
      <w:r w:rsidR="008C6777">
        <w:t xml:space="preserve">, </w:t>
      </w:r>
      <w:r w:rsidRPr="008C6777">
        <w:t>puisque j</w:t>
      </w:r>
      <w:r w:rsidR="008C6777">
        <w:t>’</w:t>
      </w:r>
      <w:r w:rsidRPr="008C6777">
        <w:t>suis défié</w:t>
      </w:r>
      <w:r w:rsidR="008C6777">
        <w:t>.</w:t>
      </w:r>
    </w:p>
    <w:p w14:paraId="0F5B329E" w14:textId="77777777" w:rsidR="00182489" w:rsidRDefault="00182489" w:rsidP="00182489">
      <w:pPr>
        <w:spacing w:before="0" w:after="0"/>
      </w:pPr>
    </w:p>
    <w:p w14:paraId="4935DC8A" w14:textId="77777777" w:rsidR="008C6777" w:rsidRDefault="00B86016" w:rsidP="00182489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sapristi</w:t>
      </w:r>
      <w:r w:rsidR="008C6777">
        <w:t xml:space="preserve">, </w:t>
      </w:r>
      <w:r w:rsidRPr="008C6777">
        <w:t>etc</w:t>
      </w:r>
      <w:r w:rsidR="008C6777">
        <w:t>.</w:t>
      </w:r>
    </w:p>
    <w:p w14:paraId="0E7FC12C" w14:textId="77777777" w:rsidR="00182489" w:rsidRDefault="00182489" w:rsidP="00182489">
      <w:pPr>
        <w:spacing w:before="0" w:after="0"/>
        <w:ind w:firstLine="0"/>
        <w:jc w:val="center"/>
      </w:pPr>
    </w:p>
    <w:p w14:paraId="5359668B" w14:textId="77777777" w:rsidR="008C6777" w:rsidRDefault="00B86016" w:rsidP="00182489">
      <w:pPr>
        <w:spacing w:before="0" w:after="0"/>
      </w:pPr>
      <w:r w:rsidRPr="008C6777">
        <w:t>Tu dis qu</w:t>
      </w:r>
      <w:r w:rsidR="008C6777">
        <w:t>’</w:t>
      </w:r>
      <w:r w:rsidRPr="008C6777">
        <w:t>un homm</w:t>
      </w:r>
      <w:r w:rsidR="008C6777">
        <w:t>’</w:t>
      </w:r>
      <w:r w:rsidRPr="008C6777">
        <w:t xml:space="preserve"> doit avoir du cœur</w:t>
      </w:r>
      <w:r w:rsidR="008C6777">
        <w:t> !</w:t>
      </w:r>
    </w:p>
    <w:p w14:paraId="7BA5D2F3" w14:textId="325A7579" w:rsidR="00B86016" w:rsidRPr="008C6777" w:rsidRDefault="00B86016" w:rsidP="00182489">
      <w:pPr>
        <w:spacing w:before="0" w:after="0"/>
      </w:pPr>
      <w:r w:rsidRPr="008C6777">
        <w:t>Alors il faut que dans l</w:t>
      </w:r>
      <w:r w:rsidR="008C6777">
        <w:t>’</w:t>
      </w:r>
      <w:r w:rsidRPr="008C6777">
        <w:t>village</w:t>
      </w:r>
    </w:p>
    <w:p w14:paraId="239ABBD3" w14:textId="220F88DB" w:rsidR="00B86016" w:rsidRPr="008C6777" w:rsidRDefault="00B86016" w:rsidP="00182489">
      <w:pPr>
        <w:spacing w:before="0" w:after="0"/>
      </w:pPr>
      <w:r w:rsidRPr="008C6777">
        <w:t>On parle un peu de mon courage</w:t>
      </w:r>
      <w:r w:rsidR="008C6777">
        <w:t>. »</w:t>
      </w:r>
    </w:p>
    <w:p w14:paraId="00BD4B86" w14:textId="77777777" w:rsidR="008C6777" w:rsidRDefault="00B86016" w:rsidP="00182489">
      <w:pPr>
        <w:spacing w:before="0" w:after="0"/>
      </w:pPr>
      <w:r w:rsidRPr="008C6777">
        <w:t>Et j</w:t>
      </w:r>
      <w:r w:rsidR="008C6777">
        <w:t>’</w:t>
      </w:r>
      <w:r w:rsidRPr="008C6777">
        <w:t>pris c</w:t>
      </w:r>
      <w:r w:rsidR="008C6777">
        <w:t>’</w:t>
      </w:r>
      <w:r w:rsidRPr="008C6777">
        <w:t>te bête par la douceur</w:t>
      </w:r>
      <w:r w:rsidR="008C6777">
        <w:t>.</w:t>
      </w:r>
    </w:p>
    <w:p w14:paraId="4747799B" w14:textId="27BFB631" w:rsidR="00B86016" w:rsidRPr="008C6777" w:rsidRDefault="00B86016" w:rsidP="00182489">
      <w:pPr>
        <w:spacing w:before="0" w:after="0"/>
      </w:pPr>
      <w:r w:rsidRPr="008C6777">
        <w:t>La p</w:t>
      </w:r>
      <w:r w:rsidR="008C6777">
        <w:t>’</w:t>
      </w:r>
      <w:r w:rsidRPr="008C6777">
        <w:t>tit</w:t>
      </w:r>
      <w:r w:rsidR="008C6777">
        <w:t>’</w:t>
      </w:r>
      <w:r w:rsidRPr="008C6777">
        <w:t xml:space="preserve"> Toinette se laissait faire</w:t>
      </w:r>
    </w:p>
    <w:p w14:paraId="1C7F68A8" w14:textId="77777777" w:rsidR="008C6777" w:rsidRDefault="00B86016" w:rsidP="00182489">
      <w:pPr>
        <w:spacing w:before="0" w:after="0"/>
      </w:pPr>
      <w:r w:rsidRPr="008C6777">
        <w:t>En riant de mon air vainqueur</w:t>
      </w:r>
      <w:r w:rsidR="008C6777">
        <w:t> !</w:t>
      </w:r>
    </w:p>
    <w:p w14:paraId="2199B661" w14:textId="77777777" w:rsidR="008C6777" w:rsidRDefault="00B86016" w:rsidP="00182489">
      <w:pPr>
        <w:spacing w:before="0" w:after="0"/>
      </w:pPr>
      <w:r w:rsidRPr="008C6777">
        <w:t>Et d</w:t>
      </w:r>
      <w:r w:rsidR="008C6777">
        <w:t>’</w:t>
      </w:r>
      <w:r w:rsidRPr="008C6777">
        <w:t>puis c</w:t>
      </w:r>
      <w:r w:rsidR="008C6777">
        <w:t>’</w:t>
      </w:r>
      <w:r w:rsidRPr="008C6777">
        <w:t>jour-là</w:t>
      </w:r>
      <w:r w:rsidR="008C6777">
        <w:t xml:space="preserve">, </w:t>
      </w:r>
      <w:r w:rsidRPr="008C6777">
        <w:t>qué bonne affaire</w:t>
      </w:r>
      <w:r w:rsidR="008C6777">
        <w:t> !</w:t>
      </w:r>
    </w:p>
    <w:p w14:paraId="29AC05FE" w14:textId="77777777" w:rsidR="008C6777" w:rsidRDefault="00B86016" w:rsidP="00182489">
      <w:pPr>
        <w:spacing w:before="0" w:after="0"/>
      </w:pPr>
      <w:r w:rsidRPr="008C6777">
        <w:t>On n</w:t>
      </w:r>
      <w:r w:rsidR="008C6777">
        <w:t>’</w:t>
      </w:r>
      <w:r w:rsidRPr="008C6777">
        <w:t>m</w:t>
      </w:r>
      <w:r w:rsidR="008C6777">
        <w:t>’</w:t>
      </w:r>
      <w:r w:rsidRPr="008C6777">
        <w:t>appell</w:t>
      </w:r>
      <w:r w:rsidR="008C6777">
        <w:t>’</w:t>
      </w:r>
      <w:r w:rsidRPr="008C6777">
        <w:t xml:space="preserve"> plus que le dompteur</w:t>
      </w:r>
      <w:r w:rsidR="008C6777">
        <w:t>.</w:t>
      </w:r>
    </w:p>
    <w:p w14:paraId="7FB5580E" w14:textId="77777777" w:rsidR="00182489" w:rsidRDefault="00182489" w:rsidP="00182489">
      <w:pPr>
        <w:spacing w:before="0" w:after="0"/>
      </w:pPr>
    </w:p>
    <w:p w14:paraId="7DDF1B46" w14:textId="77777777" w:rsidR="008C6777" w:rsidRDefault="00B86016" w:rsidP="00182489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sapristi</w:t>
      </w:r>
      <w:r w:rsidR="008C6777">
        <w:t xml:space="preserve">, </w:t>
      </w:r>
      <w:r w:rsidRPr="008C6777">
        <w:t>etc</w:t>
      </w:r>
      <w:r w:rsidR="008C6777">
        <w:t>.</w:t>
      </w:r>
    </w:p>
    <w:p w14:paraId="1DA78800" w14:textId="77777777" w:rsidR="008C6777" w:rsidRDefault="00B86016" w:rsidP="008C6777">
      <w:pPr>
        <w:jc w:val="right"/>
      </w:pPr>
      <w:r w:rsidRPr="008C6777">
        <w:t>Émile H</w:t>
      </w:r>
      <w:r w:rsidRPr="00182489">
        <w:rPr>
          <w:rStyle w:val="Taille-1Caracteres"/>
        </w:rPr>
        <w:t>ÉMERY</w:t>
      </w:r>
      <w:r w:rsidR="008C6777">
        <w:t>.</w:t>
      </w:r>
    </w:p>
    <w:p w14:paraId="220A54F0" w14:textId="73264164" w:rsidR="008C6777" w:rsidRDefault="00B86016" w:rsidP="008C6777">
      <w:pPr>
        <w:pStyle w:val="Titre2"/>
        <w:rPr>
          <w:szCs w:val="44"/>
        </w:rPr>
      </w:pPr>
      <w:bookmarkStart w:id="124" w:name="_Toc275359178"/>
      <w:bookmarkStart w:id="125" w:name="_Toc199525819"/>
      <w:r w:rsidRPr="00B90685">
        <w:rPr>
          <w:szCs w:val="44"/>
        </w:rPr>
        <w:lastRenderedPageBreak/>
        <w:t>BONJOUR</w:t>
      </w:r>
      <w:r w:rsidR="008C6777">
        <w:rPr>
          <w:szCs w:val="44"/>
        </w:rPr>
        <w:t xml:space="preserve">, </w:t>
      </w:r>
      <w:r w:rsidRPr="00B90685">
        <w:rPr>
          <w:szCs w:val="44"/>
        </w:rPr>
        <w:t>MON AMI VINCENT OU LA CODAQUI</w:t>
      </w:r>
      <w:bookmarkEnd w:id="124"/>
      <w:bookmarkEnd w:id="125"/>
      <w:r w:rsidRPr="00B90685">
        <w:rPr>
          <w:szCs w:val="44"/>
        </w:rPr>
        <w:br/>
      </w:r>
    </w:p>
    <w:p w14:paraId="32FC74C4" w14:textId="77777777" w:rsidR="008C6777" w:rsidRDefault="008C6777" w:rsidP="00723E4E">
      <w:pPr>
        <w:spacing w:before="0" w:after="0"/>
        <w:ind w:firstLine="0"/>
        <w:jc w:val="center"/>
      </w:pPr>
      <w:r>
        <w:rPr>
          <w:szCs w:val="44"/>
        </w:rPr>
        <w:t>— </w:t>
      </w:r>
      <w:r w:rsidR="00B86016" w:rsidRPr="008C6777">
        <w:t>Bonjour</w:t>
      </w:r>
      <w:r>
        <w:t xml:space="preserve">, </w:t>
      </w:r>
      <w:r w:rsidR="00B86016" w:rsidRPr="008C6777">
        <w:t>mon ami Vincent</w:t>
      </w:r>
      <w:r>
        <w:t>,</w:t>
      </w:r>
    </w:p>
    <w:p w14:paraId="3126DE28" w14:textId="77777777" w:rsidR="008C6777" w:rsidRDefault="00B86016" w:rsidP="00723E4E">
      <w:pPr>
        <w:spacing w:before="0" w:after="0"/>
        <w:ind w:firstLine="0"/>
        <w:jc w:val="center"/>
      </w:pPr>
      <w:r w:rsidRPr="008C6777">
        <w:t>Tu viens de notre village</w:t>
      </w:r>
      <w:r w:rsidR="008C6777">
        <w:t> ;</w:t>
      </w:r>
    </w:p>
    <w:p w14:paraId="1B40A320" w14:textId="1A184BF6" w:rsidR="00B86016" w:rsidRPr="008C6777" w:rsidRDefault="00B86016" w:rsidP="00723E4E">
      <w:pPr>
        <w:spacing w:before="0" w:after="0"/>
        <w:ind w:firstLine="0"/>
        <w:jc w:val="center"/>
      </w:pPr>
      <w:r w:rsidRPr="008C6777">
        <w:t>Veux-tu me faire présent</w:t>
      </w:r>
    </w:p>
    <w:p w14:paraId="25713696" w14:textId="77777777" w:rsidR="008C6777" w:rsidRDefault="00B86016" w:rsidP="00723E4E">
      <w:pPr>
        <w:spacing w:before="0" w:after="0"/>
        <w:ind w:firstLine="0"/>
        <w:jc w:val="center"/>
      </w:pPr>
      <w:r w:rsidRPr="008C6777">
        <w:t>De ton joli pucelage</w:t>
      </w:r>
      <w:r w:rsidR="008C6777">
        <w:t> ?</w:t>
      </w:r>
    </w:p>
    <w:p w14:paraId="77A49584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Oh</w:t>
      </w:r>
      <w:r>
        <w:t xml:space="preserve"> ! </w:t>
      </w:r>
      <w:r w:rsidR="00B86016" w:rsidRPr="008C6777">
        <w:t>nenni</w:t>
      </w:r>
      <w:r>
        <w:t xml:space="preserve">, </w:t>
      </w:r>
      <w:r w:rsidR="00B86016" w:rsidRPr="008C6777">
        <w:t>mam</w:t>
      </w:r>
      <w:r>
        <w:t>’</w:t>
      </w:r>
      <w:r w:rsidR="00B86016" w:rsidRPr="008C6777">
        <w:t>zell</w:t>
      </w:r>
      <w:r>
        <w:t xml:space="preserve">’, </w:t>
      </w:r>
      <w:r w:rsidR="00B86016" w:rsidRPr="008C6777">
        <w:t>nenni</w:t>
      </w:r>
      <w:r>
        <w:t xml:space="preserve">, </w:t>
      </w:r>
      <w:r w:rsidR="00B86016" w:rsidRPr="008C6777">
        <w:t>nennida</w:t>
      </w:r>
      <w:r>
        <w:t> !</w:t>
      </w:r>
    </w:p>
    <w:p w14:paraId="713048D7" w14:textId="77777777" w:rsidR="008C6777" w:rsidRDefault="00B86016" w:rsidP="00723E4E">
      <w:pPr>
        <w:spacing w:before="0" w:after="0"/>
        <w:ind w:firstLine="0"/>
        <w:jc w:val="center"/>
      </w:pPr>
      <w:r w:rsidRPr="008C6777">
        <w:t>Mon honneur</w:t>
      </w:r>
      <w:r w:rsidR="008C6777">
        <w:t xml:space="preserve">, </w:t>
      </w:r>
      <w:r w:rsidRPr="008C6777">
        <w:t>toujours</w:t>
      </w:r>
      <w:r w:rsidR="008C6777">
        <w:t xml:space="preserve">, </w:t>
      </w:r>
      <w:r w:rsidRPr="008C6777">
        <w:t>le voulis garda</w:t>
      </w:r>
      <w:r w:rsidR="008C6777">
        <w:t>…</w:t>
      </w:r>
    </w:p>
    <w:p w14:paraId="6CAA38DF" w14:textId="77777777" w:rsidR="008C6777" w:rsidRDefault="00B86016" w:rsidP="00723E4E">
      <w:pPr>
        <w:spacing w:before="0" w:after="0"/>
        <w:ind w:firstLine="0"/>
        <w:jc w:val="center"/>
      </w:pPr>
      <w:r w:rsidRPr="008C6777">
        <w:t>Que pens</w:t>
      </w:r>
      <w:r w:rsidR="008C6777">
        <w:t>’</w:t>
      </w:r>
      <w:r w:rsidRPr="008C6777">
        <w:t>rot maman</w:t>
      </w:r>
      <w:r w:rsidR="008C6777">
        <w:t xml:space="preserve">, </w:t>
      </w:r>
      <w:r w:rsidRPr="008C6777">
        <w:t>qui m</w:t>
      </w:r>
      <w:r w:rsidR="008C6777">
        <w:t>’</w:t>
      </w:r>
      <w:r w:rsidRPr="008C6777">
        <w:t>a dit</w:t>
      </w:r>
      <w:r w:rsidR="008C6777">
        <w:t xml:space="preserve"> : </w:t>
      </w:r>
      <w:r w:rsidRPr="008C6777">
        <w:t>Sois sage</w:t>
      </w:r>
      <w:r w:rsidR="008C6777">
        <w:t>,</w:t>
      </w:r>
    </w:p>
    <w:p w14:paraId="21E65CC5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 m</w:t>
      </w:r>
      <w:r w:rsidR="008C6777">
        <w:t>’</w:t>
      </w:r>
      <w:r w:rsidRPr="008C6777">
        <w:t>y voyot manqua</w:t>
      </w:r>
      <w:r w:rsidR="008C6777">
        <w:t> ?</w:t>
      </w:r>
    </w:p>
    <w:p w14:paraId="13B37101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</w:t>
      </w:r>
      <w:r w:rsidR="008C6777">
        <w:t xml:space="preserve">, </w:t>
      </w:r>
      <w:r w:rsidRPr="008C6777">
        <w:t>si la Codaqua</w:t>
      </w:r>
      <w:r w:rsidR="008C6777">
        <w:t>,</w:t>
      </w:r>
    </w:p>
    <w:p w14:paraId="59132027" w14:textId="784DE4DC" w:rsidR="008C6777" w:rsidRDefault="00B86016" w:rsidP="00723E4E">
      <w:pPr>
        <w:spacing w:before="0" w:after="0"/>
        <w:ind w:firstLine="0"/>
        <w:jc w:val="center"/>
      </w:pPr>
      <w:r w:rsidRPr="008C6777">
        <w:t>Si la Codaqui m</w:t>
      </w:r>
      <w:r w:rsidR="008C6777">
        <w:t>’</w:t>
      </w:r>
      <w:r w:rsidRPr="008C6777">
        <w:t>y voyot manqua</w:t>
      </w:r>
      <w:r w:rsidR="008C6777">
        <w:t>.</w:t>
      </w:r>
    </w:p>
    <w:p w14:paraId="505E6F13" w14:textId="77777777" w:rsidR="00723E4E" w:rsidRDefault="00723E4E" w:rsidP="00723E4E">
      <w:pPr>
        <w:spacing w:before="0" w:after="0"/>
        <w:ind w:firstLine="0"/>
        <w:jc w:val="center"/>
      </w:pPr>
    </w:p>
    <w:p w14:paraId="1A4461ED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Eh</w:t>
      </w:r>
      <w:r>
        <w:t xml:space="preserve"> ! </w:t>
      </w:r>
      <w:r w:rsidR="00B86016" w:rsidRPr="008C6777">
        <w:t>quoi</w:t>
      </w:r>
      <w:r>
        <w:t xml:space="preserve">, </w:t>
      </w:r>
      <w:r w:rsidR="00B86016" w:rsidRPr="008C6777">
        <w:t>mon ami Vincent</w:t>
      </w:r>
      <w:r>
        <w:t>,</w:t>
      </w:r>
    </w:p>
    <w:p w14:paraId="1D29A812" w14:textId="77777777" w:rsidR="008C6777" w:rsidRDefault="00B86016" w:rsidP="00723E4E">
      <w:pPr>
        <w:spacing w:before="0" w:after="0"/>
        <w:ind w:firstLine="0"/>
        <w:jc w:val="center"/>
      </w:pPr>
      <w:r w:rsidRPr="008C6777">
        <w:t>Toi que je croyais bon drille</w:t>
      </w:r>
      <w:r w:rsidR="008C6777">
        <w:t>,</w:t>
      </w:r>
    </w:p>
    <w:p w14:paraId="3835B93D" w14:textId="77777777" w:rsidR="008C6777" w:rsidRDefault="00B86016" w:rsidP="00723E4E">
      <w:pPr>
        <w:spacing w:before="0" w:after="0"/>
        <w:ind w:firstLine="0"/>
        <w:jc w:val="center"/>
      </w:pPr>
      <w:r w:rsidRPr="008C6777">
        <w:t>Tu fais près d</w:t>
      </w:r>
      <w:r w:rsidR="008C6777">
        <w:t>’</w:t>
      </w:r>
      <w:r w:rsidRPr="008C6777">
        <w:t>moi l</w:t>
      </w:r>
      <w:r w:rsidR="008C6777">
        <w:t>’</w:t>
      </w:r>
      <w:r w:rsidRPr="008C6777">
        <w:t>innocent</w:t>
      </w:r>
      <w:r w:rsidR="008C6777">
        <w:t>…</w:t>
      </w:r>
    </w:p>
    <w:p w14:paraId="05429E0D" w14:textId="77777777" w:rsidR="008C6777" w:rsidRDefault="00B86016" w:rsidP="00723E4E">
      <w:pPr>
        <w:spacing w:before="0" w:after="0"/>
        <w:ind w:firstLine="0"/>
        <w:jc w:val="center"/>
      </w:pPr>
      <w:r w:rsidRPr="008C6777">
        <w:t>Me trouves-tu vilaine fille</w:t>
      </w:r>
      <w:r w:rsidR="008C6777">
        <w:t> ?</w:t>
      </w:r>
    </w:p>
    <w:p w14:paraId="4E2FBDA8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Oh</w:t>
      </w:r>
      <w:r>
        <w:t xml:space="preserve"> ! </w:t>
      </w:r>
      <w:r w:rsidR="00B86016" w:rsidRPr="008C6777">
        <w:t>mam</w:t>
      </w:r>
      <w:r>
        <w:t>’</w:t>
      </w:r>
      <w:r w:rsidR="00B86016" w:rsidRPr="008C6777">
        <w:t>zell</w:t>
      </w:r>
      <w:r>
        <w:t xml:space="preserve">’, </w:t>
      </w:r>
      <w:r w:rsidR="00B86016" w:rsidRPr="008C6777">
        <w:t>mam</w:t>
      </w:r>
      <w:r>
        <w:t>’</w:t>
      </w:r>
      <w:r w:rsidR="00B86016" w:rsidRPr="008C6777">
        <w:t>zell</w:t>
      </w:r>
      <w:r>
        <w:t>’</w:t>
      </w:r>
      <w:r w:rsidR="00B86016" w:rsidRPr="008C6777">
        <w:t xml:space="preserve"> que me dit</w:t>
      </w:r>
      <w:r>
        <w:t>’</w:t>
      </w:r>
      <w:r w:rsidR="00B86016" w:rsidRPr="008C6777">
        <w:t>s-vous-là</w:t>
      </w:r>
      <w:r>
        <w:t> ?</w:t>
      </w:r>
    </w:p>
    <w:p w14:paraId="41FDCEA6" w14:textId="77777777" w:rsidR="008C6777" w:rsidRDefault="00B86016" w:rsidP="00723E4E">
      <w:pPr>
        <w:spacing w:before="0" w:after="0"/>
        <w:ind w:firstLine="0"/>
        <w:jc w:val="center"/>
      </w:pPr>
      <w:r w:rsidRPr="008C6777">
        <w:t>Mais mon tendre cœur le vouli garda</w:t>
      </w:r>
      <w:r w:rsidR="008C6777">
        <w:t> ;</w:t>
      </w:r>
    </w:p>
    <w:p w14:paraId="757D6493" w14:textId="77777777" w:rsidR="008C6777" w:rsidRDefault="00B86016" w:rsidP="00723E4E">
      <w:pPr>
        <w:spacing w:before="0" w:after="0"/>
        <w:ind w:firstLine="0"/>
        <w:jc w:val="center"/>
      </w:pPr>
      <w:r w:rsidRPr="008C6777">
        <w:t>Je perdrais l</w:t>
      </w:r>
      <w:r w:rsidR="008C6777">
        <w:t>’</w:t>
      </w:r>
      <w:r w:rsidRPr="008C6777">
        <w:t>seul bien que je tiens d</w:t>
      </w:r>
      <w:r w:rsidR="008C6777">
        <w:t>’</w:t>
      </w:r>
      <w:r w:rsidRPr="008C6777">
        <w:t>famille</w:t>
      </w:r>
      <w:r w:rsidR="008C6777">
        <w:t>,</w:t>
      </w:r>
    </w:p>
    <w:p w14:paraId="1799A1C8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 m</w:t>
      </w:r>
      <w:r w:rsidR="008C6777">
        <w:t>’</w:t>
      </w:r>
      <w:r w:rsidRPr="008C6777">
        <w:t>y faisot manqua</w:t>
      </w:r>
      <w:r w:rsidR="008C6777">
        <w:t>…</w:t>
      </w:r>
    </w:p>
    <w:p w14:paraId="65EF3CF9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</w:t>
      </w:r>
      <w:r w:rsidR="008C6777">
        <w:t xml:space="preserve">, </w:t>
      </w:r>
      <w:r w:rsidRPr="008C6777">
        <w:t>si la Codaqua</w:t>
      </w:r>
      <w:r w:rsidR="008C6777">
        <w:t>,</w:t>
      </w:r>
    </w:p>
    <w:p w14:paraId="5368CA44" w14:textId="5F8F5F44" w:rsidR="008C6777" w:rsidRDefault="00B86016" w:rsidP="00723E4E">
      <w:pPr>
        <w:spacing w:before="0" w:after="0"/>
        <w:ind w:firstLine="0"/>
        <w:jc w:val="center"/>
      </w:pPr>
      <w:r w:rsidRPr="008C6777">
        <w:t>Si la Codaqui m</w:t>
      </w:r>
      <w:r w:rsidR="008C6777">
        <w:t>’</w:t>
      </w:r>
      <w:r w:rsidRPr="008C6777">
        <w:t>y faisot manqua</w:t>
      </w:r>
      <w:r w:rsidR="008C6777">
        <w:t> !</w:t>
      </w:r>
    </w:p>
    <w:p w14:paraId="4402DAF7" w14:textId="77777777" w:rsidR="008E21A6" w:rsidRDefault="008E21A6" w:rsidP="00723E4E">
      <w:pPr>
        <w:spacing w:before="0" w:after="0"/>
        <w:ind w:firstLine="0"/>
        <w:jc w:val="center"/>
      </w:pPr>
    </w:p>
    <w:p w14:paraId="5D16B79B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J</w:t>
      </w:r>
      <w:r>
        <w:t>’</w:t>
      </w:r>
      <w:r w:rsidR="00B86016" w:rsidRPr="008C6777">
        <w:t>voudrais</w:t>
      </w:r>
      <w:r>
        <w:t xml:space="preserve">, </w:t>
      </w:r>
      <w:r w:rsidR="00B86016" w:rsidRPr="008C6777">
        <w:t>mon ami Vincent</w:t>
      </w:r>
      <w:r>
        <w:t>,</w:t>
      </w:r>
    </w:p>
    <w:p w14:paraId="3716767A" w14:textId="77777777" w:rsidR="008C6777" w:rsidRDefault="00B86016" w:rsidP="00723E4E">
      <w:pPr>
        <w:spacing w:before="0" w:after="0"/>
        <w:ind w:firstLine="0"/>
        <w:jc w:val="center"/>
      </w:pPr>
      <w:r w:rsidRPr="008C6777">
        <w:t>Avec quelque différence</w:t>
      </w:r>
      <w:r w:rsidR="008C6777">
        <w:t>,</w:t>
      </w:r>
    </w:p>
    <w:p w14:paraId="741DB757" w14:textId="77777777" w:rsidR="008C6777" w:rsidRDefault="00B86016" w:rsidP="00723E4E">
      <w:pPr>
        <w:spacing w:before="0" w:after="0"/>
        <w:ind w:firstLine="0"/>
        <w:jc w:val="center"/>
      </w:pPr>
      <w:r w:rsidRPr="008C6777">
        <w:t>Ce soir en nous embrassant</w:t>
      </w:r>
      <w:r w:rsidR="008C6777">
        <w:t>,</w:t>
      </w:r>
    </w:p>
    <w:p w14:paraId="734A6342" w14:textId="77777777" w:rsidR="008C6777" w:rsidRDefault="00B86016" w:rsidP="00723E4E">
      <w:pPr>
        <w:spacing w:before="0" w:after="0"/>
        <w:ind w:firstLine="0"/>
        <w:jc w:val="center"/>
      </w:pPr>
      <w:r w:rsidRPr="008C6777">
        <w:t>Revoir nos amours d</w:t>
      </w:r>
      <w:r w:rsidR="008C6777">
        <w:t>’</w:t>
      </w:r>
      <w:r w:rsidRPr="008C6777">
        <w:t>enfance</w:t>
      </w:r>
      <w:r w:rsidR="008C6777">
        <w:t>.</w:t>
      </w:r>
    </w:p>
    <w:p w14:paraId="22150F91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De c</w:t>
      </w:r>
      <w:r>
        <w:t>’</w:t>
      </w:r>
      <w:r w:rsidR="00B86016" w:rsidRPr="008C6777">
        <w:t>temps-là</w:t>
      </w:r>
      <w:r>
        <w:t xml:space="preserve">, </w:t>
      </w:r>
      <w:r w:rsidR="00B86016" w:rsidRPr="008C6777">
        <w:t>mam</w:t>
      </w:r>
      <w:r>
        <w:t>’</w:t>
      </w:r>
      <w:r w:rsidR="00B86016" w:rsidRPr="008C6777">
        <w:t>zelle</w:t>
      </w:r>
      <w:r>
        <w:t xml:space="preserve">, </w:t>
      </w:r>
      <w:r w:rsidR="00B86016" w:rsidRPr="008C6777">
        <w:t>je m</w:t>
      </w:r>
      <w:r>
        <w:t>’</w:t>
      </w:r>
      <w:r w:rsidR="00B86016" w:rsidRPr="008C6777">
        <w:t>souvenons</w:t>
      </w:r>
      <w:r>
        <w:t xml:space="preserve">, </w:t>
      </w:r>
      <w:r w:rsidR="00B86016" w:rsidRPr="008C6777">
        <w:t>oui-dà</w:t>
      </w:r>
      <w:r>
        <w:t> ;</w:t>
      </w:r>
    </w:p>
    <w:p w14:paraId="14087562" w14:textId="77777777" w:rsidR="008C6777" w:rsidRDefault="00B86016" w:rsidP="00723E4E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n</w:t>
      </w:r>
      <w:r w:rsidR="008C6777">
        <w:t>’</w:t>
      </w:r>
      <w:r w:rsidRPr="008C6777">
        <w:t>avions point cor d</w:t>
      </w:r>
      <w:r w:rsidR="008C6777">
        <w:t>’</w:t>
      </w:r>
      <w:r w:rsidRPr="008C6777">
        <w:t>honneur à garda</w:t>
      </w:r>
      <w:r w:rsidR="008C6777">
        <w:t>…</w:t>
      </w:r>
    </w:p>
    <w:p w14:paraId="4B8564BC" w14:textId="77777777" w:rsidR="008C6777" w:rsidRDefault="00B86016" w:rsidP="00723E4E">
      <w:pPr>
        <w:spacing w:before="0" w:after="0"/>
        <w:ind w:firstLine="0"/>
        <w:jc w:val="center"/>
      </w:pPr>
      <w:r w:rsidRPr="008C6777">
        <w:lastRenderedPageBreak/>
        <w:t>Et</w:t>
      </w:r>
      <w:r w:rsidR="008C6777">
        <w:t xml:space="preserve">, </w:t>
      </w:r>
      <w:r w:rsidRPr="008C6777">
        <w:t>su</w:t>
      </w:r>
      <w:r w:rsidR="008C6777">
        <w:t>’</w:t>
      </w:r>
      <w:r w:rsidRPr="008C6777">
        <w:t>l</w:t>
      </w:r>
      <w:r w:rsidR="008C6777">
        <w:t>’</w:t>
      </w:r>
      <w:r w:rsidRPr="008C6777">
        <w:t>point d</w:t>
      </w:r>
      <w:r w:rsidR="008C6777">
        <w:t>’</w:t>
      </w:r>
      <w:r w:rsidRPr="008C6777">
        <w:t>le perdr</w:t>
      </w:r>
      <w:r w:rsidR="008C6777">
        <w:t xml:space="preserve">’, </w:t>
      </w:r>
      <w:r w:rsidRPr="008C6777">
        <w:t>je frémis d</w:t>
      </w:r>
      <w:r w:rsidR="008C6777">
        <w:t>’</w:t>
      </w:r>
      <w:r w:rsidRPr="008C6777">
        <w:t>avance</w:t>
      </w:r>
      <w:r w:rsidR="008C6777">
        <w:t> :</w:t>
      </w:r>
    </w:p>
    <w:p w14:paraId="73CE527A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 voulot m</w:t>
      </w:r>
      <w:r w:rsidR="008C6777">
        <w:t>’</w:t>
      </w:r>
      <w:r w:rsidRPr="008C6777">
        <w:t>y manqua</w:t>
      </w:r>
      <w:r w:rsidR="008C6777">
        <w:t> !</w:t>
      </w:r>
    </w:p>
    <w:p w14:paraId="066BDF3A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</w:t>
      </w:r>
      <w:r w:rsidR="008C6777">
        <w:t xml:space="preserve">, </w:t>
      </w:r>
      <w:r w:rsidRPr="008C6777">
        <w:t>si la Codaqua</w:t>
      </w:r>
      <w:r w:rsidR="008C6777">
        <w:t>,</w:t>
      </w:r>
    </w:p>
    <w:p w14:paraId="7AA31420" w14:textId="20C1F2E2" w:rsidR="008C6777" w:rsidRDefault="00B86016" w:rsidP="00723E4E">
      <w:pPr>
        <w:spacing w:before="0" w:after="0"/>
        <w:ind w:firstLine="0"/>
        <w:jc w:val="center"/>
      </w:pPr>
      <w:r w:rsidRPr="008C6777">
        <w:t>Si la Codaqui voulot m</w:t>
      </w:r>
      <w:r w:rsidR="008C6777">
        <w:t>’</w:t>
      </w:r>
      <w:r w:rsidRPr="008C6777">
        <w:t>y manqua</w:t>
      </w:r>
      <w:r w:rsidR="008C6777">
        <w:t> !</w:t>
      </w:r>
    </w:p>
    <w:p w14:paraId="0BAFF508" w14:textId="77777777" w:rsidR="008E21A6" w:rsidRDefault="008E21A6" w:rsidP="00723E4E">
      <w:pPr>
        <w:spacing w:before="0" w:after="0"/>
        <w:ind w:firstLine="0"/>
        <w:jc w:val="center"/>
      </w:pPr>
    </w:p>
    <w:p w14:paraId="300B40E7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J</w:t>
      </w:r>
      <w:r>
        <w:t>’</w:t>
      </w:r>
      <w:r w:rsidR="00B86016" w:rsidRPr="008C6777">
        <w:t>saurai</w:t>
      </w:r>
      <w:r>
        <w:t xml:space="preserve">, </w:t>
      </w:r>
      <w:r w:rsidR="00B86016" w:rsidRPr="008C6777">
        <w:t>mon ami Vincent</w:t>
      </w:r>
      <w:r>
        <w:t>,</w:t>
      </w:r>
    </w:p>
    <w:p w14:paraId="498154B0" w14:textId="77777777" w:rsidR="008C6777" w:rsidRDefault="00B86016" w:rsidP="00723E4E">
      <w:pPr>
        <w:spacing w:before="0" w:after="0"/>
        <w:ind w:firstLine="0"/>
        <w:jc w:val="center"/>
      </w:pPr>
      <w:r w:rsidRPr="008C6777">
        <w:t>Te montrer entr</w:t>
      </w:r>
      <w:r w:rsidR="008C6777">
        <w:t>’</w:t>
      </w:r>
      <w:r w:rsidRPr="008C6777">
        <w:t xml:space="preserve"> autres choses</w:t>
      </w:r>
      <w:r w:rsidR="008C6777">
        <w:t>,</w:t>
      </w:r>
    </w:p>
    <w:p w14:paraId="492FE9F1" w14:textId="3AC598BD" w:rsidR="00B86016" w:rsidRPr="008C6777" w:rsidRDefault="00B86016" w:rsidP="00723E4E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assemblage séduisant</w:t>
      </w:r>
    </w:p>
    <w:p w14:paraId="2B15AE72" w14:textId="77777777" w:rsidR="008C6777" w:rsidRDefault="00B86016" w:rsidP="00723E4E">
      <w:pPr>
        <w:spacing w:before="0" w:after="0"/>
        <w:ind w:firstLine="0"/>
        <w:jc w:val="center"/>
      </w:pPr>
      <w:r w:rsidRPr="008C6777">
        <w:t>De mille attraits blancs et roses</w:t>
      </w:r>
      <w:r w:rsidR="008C6777">
        <w:t>…</w:t>
      </w:r>
    </w:p>
    <w:p w14:paraId="0BD563D8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Oh</w:t>
      </w:r>
      <w:r>
        <w:t xml:space="preserve"> ! </w:t>
      </w:r>
      <w:r w:rsidR="00B86016" w:rsidRPr="008C6777">
        <w:t>nenni</w:t>
      </w:r>
      <w:r>
        <w:t xml:space="preserve">, </w:t>
      </w:r>
      <w:r w:rsidR="00B86016" w:rsidRPr="008C6777">
        <w:t>mam</w:t>
      </w:r>
      <w:r>
        <w:t>’</w:t>
      </w:r>
      <w:r w:rsidR="00B86016" w:rsidRPr="008C6777">
        <w:t>zell</w:t>
      </w:r>
      <w:r>
        <w:t xml:space="preserve">’, </w:t>
      </w:r>
      <w:r w:rsidR="00B86016" w:rsidRPr="008C6777">
        <w:t>nenni</w:t>
      </w:r>
      <w:r>
        <w:t xml:space="preserve">, </w:t>
      </w:r>
      <w:r w:rsidR="00B86016" w:rsidRPr="008C6777">
        <w:t>nennida</w:t>
      </w:r>
      <w:r>
        <w:t> ;</w:t>
      </w:r>
    </w:p>
    <w:p w14:paraId="5EBD664E" w14:textId="77777777" w:rsidR="008C6777" w:rsidRDefault="00B86016" w:rsidP="00723E4E">
      <w:pPr>
        <w:spacing w:before="0" w:after="0"/>
        <w:ind w:firstLine="0"/>
        <w:jc w:val="center"/>
      </w:pPr>
      <w:r w:rsidRPr="008C6777">
        <w:t>Mon honneur</w:t>
      </w:r>
      <w:r w:rsidR="008C6777">
        <w:t xml:space="preserve">, </w:t>
      </w:r>
      <w:r w:rsidRPr="008C6777">
        <w:t>toujours le voulis garda</w:t>
      </w:r>
      <w:r w:rsidR="008C6777">
        <w:t> ;</w:t>
      </w:r>
    </w:p>
    <w:p w14:paraId="6C3CDCD3" w14:textId="77777777" w:rsidR="008C6777" w:rsidRDefault="00B86016" w:rsidP="00723E4E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n</w:t>
      </w:r>
      <w:r w:rsidR="008C6777">
        <w:t>’</w:t>
      </w:r>
      <w:r w:rsidRPr="008C6777">
        <w:t>avons qu</w:t>
      </w:r>
      <w:r w:rsidR="008C6777">
        <w:t>’</w:t>
      </w:r>
      <w:r w:rsidRPr="008C6777">
        <w:t>faire</w:t>
      </w:r>
      <w:r w:rsidR="008C6777">
        <w:t>’</w:t>
      </w:r>
      <w:r w:rsidRPr="008C6777">
        <w:t xml:space="preserve"> cheu vous de cueillir des roses</w:t>
      </w:r>
      <w:r w:rsidR="008C6777">
        <w:t>,</w:t>
      </w:r>
    </w:p>
    <w:p w14:paraId="22ED0048" w14:textId="77777777" w:rsidR="008C6777" w:rsidRDefault="00B86016" w:rsidP="00723E4E">
      <w:pPr>
        <w:spacing w:before="0" w:after="0"/>
        <w:ind w:firstLine="0"/>
        <w:jc w:val="center"/>
      </w:pPr>
      <w:r w:rsidRPr="008C6777">
        <w:t>Et la Codaqui m</w:t>
      </w:r>
      <w:r w:rsidR="008C6777">
        <w:t>’</w:t>
      </w:r>
      <w:r w:rsidRPr="008C6777">
        <w:t>y pourrot manqua</w:t>
      </w:r>
      <w:r w:rsidR="008C6777">
        <w:t> ;</w:t>
      </w:r>
    </w:p>
    <w:p w14:paraId="5536772D" w14:textId="77777777" w:rsidR="008C6777" w:rsidRDefault="00B86016" w:rsidP="00723E4E">
      <w:pPr>
        <w:spacing w:before="0" w:after="0"/>
        <w:ind w:firstLine="0"/>
        <w:jc w:val="center"/>
      </w:pPr>
      <w:r w:rsidRPr="008C6777">
        <w:t>Et la Codaqui</w:t>
      </w:r>
      <w:r w:rsidR="008C6777">
        <w:t xml:space="preserve">, </w:t>
      </w:r>
      <w:r w:rsidRPr="008C6777">
        <w:t>et la Codaqua</w:t>
      </w:r>
      <w:r w:rsidR="008C6777">
        <w:t>,</w:t>
      </w:r>
    </w:p>
    <w:p w14:paraId="5C87B30D" w14:textId="5F055A94" w:rsidR="008C6777" w:rsidRDefault="00B86016" w:rsidP="00723E4E">
      <w:pPr>
        <w:spacing w:before="0" w:after="0"/>
        <w:ind w:firstLine="0"/>
        <w:jc w:val="center"/>
      </w:pPr>
      <w:r w:rsidRPr="008C6777">
        <w:t>Et la Codaqui m</w:t>
      </w:r>
      <w:r w:rsidR="008C6777">
        <w:t>’</w:t>
      </w:r>
      <w:r w:rsidRPr="008C6777">
        <w:t>y pourrot manqua</w:t>
      </w:r>
      <w:r w:rsidR="008C6777">
        <w:t> !</w:t>
      </w:r>
    </w:p>
    <w:p w14:paraId="6015039B" w14:textId="77777777" w:rsidR="008E21A6" w:rsidRDefault="008E21A6" w:rsidP="00723E4E">
      <w:pPr>
        <w:spacing w:before="0" w:after="0"/>
        <w:ind w:firstLine="0"/>
        <w:jc w:val="center"/>
      </w:pPr>
    </w:p>
    <w:p w14:paraId="2217E95B" w14:textId="66BF24D0" w:rsidR="00B86016" w:rsidRPr="008C6777" w:rsidRDefault="00B86016" w:rsidP="00723E4E">
      <w:pPr>
        <w:spacing w:before="0" w:after="0"/>
        <w:ind w:firstLine="0"/>
        <w:jc w:val="center"/>
      </w:pPr>
      <w:r w:rsidRPr="008C6777">
        <w:t>Malgré lui</w:t>
      </w:r>
      <w:r w:rsidR="008C6777">
        <w:t xml:space="preserve">, </w:t>
      </w:r>
      <w:r w:rsidRPr="008C6777">
        <w:t>l</w:t>
      </w:r>
      <w:r w:rsidR="008C6777">
        <w:t>’</w:t>
      </w:r>
      <w:r w:rsidRPr="008C6777">
        <w:t>ami Vincent</w:t>
      </w:r>
    </w:p>
    <w:p w14:paraId="0A601730" w14:textId="77777777" w:rsidR="00B86016" w:rsidRPr="008C6777" w:rsidRDefault="00B86016" w:rsidP="00723E4E">
      <w:pPr>
        <w:spacing w:before="0" w:after="0"/>
        <w:ind w:firstLine="0"/>
        <w:jc w:val="center"/>
      </w:pPr>
      <w:r w:rsidRPr="008C6777">
        <w:t>Suivit la charmante Lise</w:t>
      </w:r>
    </w:p>
    <w:p w14:paraId="236638B9" w14:textId="2B81B36F" w:rsidR="00B86016" w:rsidRPr="008C6777" w:rsidRDefault="00B86016" w:rsidP="00723E4E">
      <w:pPr>
        <w:spacing w:before="0" w:after="0"/>
        <w:ind w:firstLine="0"/>
        <w:jc w:val="center"/>
      </w:pPr>
      <w:r w:rsidRPr="008C6777">
        <w:t>Jusqu</w:t>
      </w:r>
      <w:r w:rsidR="008C6777">
        <w:t>’</w:t>
      </w:r>
      <w:r w:rsidRPr="008C6777">
        <w:t>à sa chambre</w:t>
      </w:r>
      <w:r w:rsidR="008C6777">
        <w:t xml:space="preserve">, </w:t>
      </w:r>
      <w:r w:rsidRPr="008C6777">
        <w:t>et voyant</w:t>
      </w:r>
    </w:p>
    <w:p w14:paraId="42AB0FBA" w14:textId="77777777" w:rsidR="008C6777" w:rsidRDefault="00B86016" w:rsidP="00723E4E">
      <w:pPr>
        <w:spacing w:before="0" w:after="0"/>
        <w:ind w:firstLine="0"/>
        <w:jc w:val="center"/>
      </w:pPr>
      <w:r w:rsidRPr="008C6777">
        <w:t>Le lit fait</w:t>
      </w:r>
      <w:r w:rsidR="008C6777">
        <w:t xml:space="preserve">, </w:t>
      </w:r>
      <w:r w:rsidRPr="008C6777">
        <w:t>la table mise</w:t>
      </w:r>
      <w:r w:rsidR="008C6777">
        <w:t>,</w:t>
      </w:r>
    </w:p>
    <w:p w14:paraId="582CC4E7" w14:textId="77777777" w:rsidR="008C6777" w:rsidRDefault="00B86016" w:rsidP="00723E4E">
      <w:pPr>
        <w:spacing w:before="0" w:after="0"/>
        <w:ind w:firstLine="0"/>
        <w:jc w:val="center"/>
      </w:pPr>
      <w:r w:rsidRPr="008C6777">
        <w:t>Il prit son parti</w:t>
      </w:r>
      <w:r w:rsidR="008C6777">
        <w:t xml:space="preserve">, </w:t>
      </w:r>
      <w:r w:rsidRPr="008C6777">
        <w:t>gaîment s</w:t>
      </w:r>
      <w:r w:rsidR="008C6777">
        <w:t>’</w:t>
      </w:r>
      <w:r w:rsidRPr="008C6777">
        <w:t>attabla</w:t>
      </w:r>
      <w:r w:rsidR="008C6777">
        <w:t>,</w:t>
      </w:r>
    </w:p>
    <w:p w14:paraId="0A62095C" w14:textId="77777777" w:rsidR="008C6777" w:rsidRDefault="00B86016" w:rsidP="00723E4E">
      <w:pPr>
        <w:spacing w:before="0" w:after="0"/>
        <w:ind w:firstLine="0"/>
        <w:jc w:val="center"/>
      </w:pPr>
      <w:r w:rsidRPr="008C6777">
        <w:t>Tant but</w:t>
      </w:r>
      <w:r w:rsidR="008C6777">
        <w:t xml:space="preserve">, </w:t>
      </w:r>
      <w:r w:rsidRPr="008C6777">
        <w:t>tant mangea</w:t>
      </w:r>
      <w:r w:rsidR="008C6777">
        <w:t xml:space="preserve">, </w:t>
      </w:r>
      <w:r w:rsidRPr="008C6777">
        <w:t>que lorsqu</w:t>
      </w:r>
      <w:r w:rsidR="008C6777">
        <w:t>’</w:t>
      </w:r>
      <w:r w:rsidRPr="008C6777">
        <w:t>on l</w:t>
      </w:r>
      <w:r w:rsidR="008C6777">
        <w:t>’</w:t>
      </w:r>
      <w:r w:rsidRPr="008C6777">
        <w:t>coucha</w:t>
      </w:r>
      <w:r w:rsidR="008C6777">
        <w:t>,</w:t>
      </w:r>
    </w:p>
    <w:p w14:paraId="21A91CA9" w14:textId="77777777" w:rsidR="008C6777" w:rsidRDefault="00B86016" w:rsidP="00723E4E">
      <w:pPr>
        <w:spacing w:before="0" w:after="0"/>
        <w:ind w:firstLine="0"/>
        <w:jc w:val="center"/>
      </w:pPr>
      <w:r w:rsidRPr="008C6777">
        <w:t>Il disait</w:t>
      </w:r>
      <w:r w:rsidR="008C6777">
        <w:t xml:space="preserve">, </w:t>
      </w:r>
      <w:r w:rsidRPr="008C6777">
        <w:t>allant d</w:t>
      </w:r>
      <w:r w:rsidR="008C6777">
        <w:t>’</w:t>
      </w:r>
      <w:r w:rsidRPr="008C6777">
        <w:t>surprise en surprise</w:t>
      </w:r>
      <w:r w:rsidR="008C6777">
        <w:t> :</w:t>
      </w:r>
    </w:p>
    <w:p w14:paraId="488EE419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Si la Codaqui pouvot mi manqua</w:t>
      </w:r>
      <w:r>
        <w:t>…</w:t>
      </w:r>
    </w:p>
    <w:p w14:paraId="786675C0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</w:t>
      </w:r>
      <w:r w:rsidR="008C6777">
        <w:t xml:space="preserve">, </w:t>
      </w:r>
      <w:r w:rsidRPr="008C6777">
        <w:t>si la Codaqua</w:t>
      </w:r>
      <w:r w:rsidR="008C6777">
        <w:t>,</w:t>
      </w:r>
    </w:p>
    <w:p w14:paraId="0FBFF5BD" w14:textId="5E0BE6CC" w:rsidR="008C6777" w:rsidRDefault="00B86016" w:rsidP="00723E4E">
      <w:pPr>
        <w:spacing w:before="0" w:after="0"/>
        <w:ind w:firstLine="0"/>
        <w:jc w:val="center"/>
      </w:pPr>
      <w:r w:rsidRPr="008C6777">
        <w:t>Si la Codaqui pouvot mi manqua</w:t>
      </w:r>
      <w:r w:rsidR="008C6777">
        <w:t>.</w:t>
      </w:r>
    </w:p>
    <w:p w14:paraId="076B2DF9" w14:textId="77777777" w:rsidR="008E21A6" w:rsidRDefault="008E21A6" w:rsidP="00723E4E">
      <w:pPr>
        <w:spacing w:before="0" w:after="0"/>
        <w:ind w:firstLine="0"/>
        <w:jc w:val="center"/>
      </w:pPr>
    </w:p>
    <w:p w14:paraId="2207AC11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Bonjour</w:t>
      </w:r>
      <w:r>
        <w:t xml:space="preserve">, </w:t>
      </w:r>
      <w:r w:rsidR="00B86016" w:rsidRPr="008C6777">
        <w:t>mon ami Vincent</w:t>
      </w:r>
      <w:r>
        <w:t>,</w:t>
      </w:r>
    </w:p>
    <w:p w14:paraId="69F49CDD" w14:textId="77777777" w:rsidR="008C6777" w:rsidRDefault="00B86016" w:rsidP="00723E4E">
      <w:pPr>
        <w:spacing w:before="0" w:after="0"/>
        <w:ind w:firstLine="0"/>
        <w:jc w:val="center"/>
      </w:pPr>
      <w:r w:rsidRPr="008C6777">
        <w:t>La santé comment va-t-elle</w:t>
      </w:r>
      <w:r w:rsidR="008C6777">
        <w:t> ?</w:t>
      </w:r>
    </w:p>
    <w:p w14:paraId="3040273C" w14:textId="1B60C1B9" w:rsidR="00B86016" w:rsidRP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Bien</w:t>
      </w:r>
      <w:r>
        <w:t xml:space="preserve">, </w:t>
      </w:r>
      <w:r w:rsidR="00B86016" w:rsidRPr="008C6777">
        <w:t>dit-il en embrassant</w:t>
      </w:r>
    </w:p>
    <w:p w14:paraId="7B75BE48" w14:textId="77777777" w:rsidR="008C6777" w:rsidRDefault="00B86016" w:rsidP="00723E4E">
      <w:pPr>
        <w:spacing w:before="0" w:after="0"/>
        <w:ind w:firstLine="0"/>
        <w:jc w:val="center"/>
      </w:pPr>
      <w:r w:rsidRPr="008C6777">
        <w:t>Son amante heureuse et belle</w:t>
      </w:r>
      <w:r w:rsidR="008C6777">
        <w:t>.</w:t>
      </w:r>
    </w:p>
    <w:p w14:paraId="1A957E09" w14:textId="77777777" w:rsidR="008C6777" w:rsidRDefault="008C6777" w:rsidP="00723E4E">
      <w:pPr>
        <w:spacing w:before="0" w:after="0"/>
        <w:ind w:firstLine="0"/>
        <w:jc w:val="center"/>
      </w:pPr>
      <w:r>
        <w:t>— </w:t>
      </w:r>
      <w:r w:rsidR="00B86016" w:rsidRPr="008C6777">
        <w:t>Chaque soir</w:t>
      </w:r>
      <w:r>
        <w:t xml:space="preserve">, </w:t>
      </w:r>
      <w:r w:rsidR="00B86016" w:rsidRPr="008C6777">
        <w:t>ici</w:t>
      </w:r>
      <w:r>
        <w:t xml:space="preserve">, </w:t>
      </w:r>
      <w:r w:rsidR="00B86016" w:rsidRPr="008C6777">
        <w:t>j</w:t>
      </w:r>
      <w:r>
        <w:t>’</w:t>
      </w:r>
      <w:r w:rsidR="00B86016" w:rsidRPr="008C6777">
        <w:t>veux r</w:t>
      </w:r>
      <w:r>
        <w:t>’</w:t>
      </w:r>
      <w:r w:rsidR="00B86016" w:rsidRPr="008C6777">
        <w:t>venir</w:t>
      </w:r>
      <w:r>
        <w:t xml:space="preserve">, </w:t>
      </w:r>
      <w:r w:rsidR="00B86016" w:rsidRPr="008C6777">
        <w:t>oui-dà</w:t>
      </w:r>
      <w:r>
        <w:t> ;</w:t>
      </w:r>
    </w:p>
    <w:p w14:paraId="4540B1BF" w14:textId="77777777" w:rsidR="008C6777" w:rsidRDefault="00B86016" w:rsidP="00723E4E">
      <w:pPr>
        <w:spacing w:before="0" w:after="0"/>
        <w:ind w:firstLine="0"/>
        <w:jc w:val="center"/>
      </w:pPr>
      <w:r w:rsidRPr="008C6777">
        <w:t>Car mon doux bonheur</w:t>
      </w:r>
      <w:r w:rsidR="008C6777">
        <w:t xml:space="preserve">, </w:t>
      </w:r>
      <w:r w:rsidRPr="008C6777">
        <w:t>le voulis garda</w:t>
      </w:r>
      <w:r w:rsidR="008C6777">
        <w:t> ;</w:t>
      </w:r>
    </w:p>
    <w:p w14:paraId="540FDFAC" w14:textId="77777777" w:rsidR="008C6777" w:rsidRDefault="00B86016" w:rsidP="00723E4E">
      <w:pPr>
        <w:spacing w:before="0" w:after="0"/>
        <w:ind w:firstLine="0"/>
        <w:jc w:val="center"/>
      </w:pPr>
      <w:r w:rsidRPr="008C6777">
        <w:lastRenderedPageBreak/>
        <w:t>Devant tant d</w:t>
      </w:r>
      <w:r w:rsidR="008C6777">
        <w:t>’</w:t>
      </w:r>
      <w:r w:rsidRPr="008C6777">
        <w:t>attraits ma pein</w:t>
      </w:r>
      <w:r w:rsidR="008C6777">
        <w:t>’</w:t>
      </w:r>
      <w:r w:rsidRPr="008C6777">
        <w:t xml:space="preserve"> s</w:t>
      </w:r>
      <w:r w:rsidR="008C6777">
        <w:t>’</w:t>
      </w:r>
      <w:r w:rsidRPr="008C6777">
        <w:t>rait cruelle</w:t>
      </w:r>
      <w:r w:rsidR="008C6777">
        <w:t>,</w:t>
      </w:r>
    </w:p>
    <w:p w14:paraId="4BE0C57F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 veniot mi manqua</w:t>
      </w:r>
      <w:r w:rsidR="008C6777">
        <w:t>…</w:t>
      </w:r>
    </w:p>
    <w:p w14:paraId="340F9E37" w14:textId="77777777" w:rsidR="008C6777" w:rsidRDefault="00B86016" w:rsidP="00723E4E">
      <w:pPr>
        <w:spacing w:before="0" w:after="0"/>
        <w:ind w:firstLine="0"/>
        <w:jc w:val="center"/>
      </w:pPr>
      <w:r w:rsidRPr="008C6777">
        <w:t>Si la Codaqui</w:t>
      </w:r>
      <w:r w:rsidR="008C6777">
        <w:t xml:space="preserve">, </w:t>
      </w:r>
      <w:r w:rsidRPr="008C6777">
        <w:t>si la Codaqua</w:t>
      </w:r>
      <w:r w:rsidR="008C6777">
        <w:t>,</w:t>
      </w:r>
    </w:p>
    <w:p w14:paraId="26B2FA9D" w14:textId="2ABBBA60" w:rsidR="008C6777" w:rsidRDefault="00B86016" w:rsidP="00723E4E">
      <w:pPr>
        <w:spacing w:before="0" w:after="0"/>
        <w:ind w:firstLine="0"/>
        <w:jc w:val="center"/>
      </w:pPr>
      <w:r w:rsidRPr="008C6777">
        <w:t>Si la Codaqui veniot mi manqua</w:t>
      </w:r>
      <w:r w:rsidR="008C6777">
        <w:t> !</w:t>
      </w:r>
    </w:p>
    <w:p w14:paraId="58BF05C9" w14:textId="77777777" w:rsidR="008C6777" w:rsidRDefault="00B86016" w:rsidP="008C6777">
      <w:pPr>
        <w:jc w:val="right"/>
      </w:pPr>
      <w:r w:rsidRPr="008C6777">
        <w:t>Jules C</w:t>
      </w:r>
      <w:r w:rsidRPr="00723E4E">
        <w:rPr>
          <w:rStyle w:val="Taille-1Caracteres"/>
        </w:rPr>
        <w:t>HOUX</w:t>
      </w:r>
      <w:r w:rsidR="008C6777">
        <w:t>.</w:t>
      </w:r>
    </w:p>
    <w:p w14:paraId="2B569710" w14:textId="5AF06090" w:rsidR="00B86016" w:rsidRPr="00B90685" w:rsidRDefault="00B86016" w:rsidP="008C6777">
      <w:pPr>
        <w:pStyle w:val="Titre2"/>
        <w:rPr>
          <w:szCs w:val="44"/>
        </w:rPr>
      </w:pPr>
      <w:bookmarkStart w:id="126" w:name="_Toc275359179"/>
      <w:bookmarkStart w:id="127" w:name="_Toc199525820"/>
      <w:r w:rsidRPr="00B90685">
        <w:rPr>
          <w:szCs w:val="44"/>
        </w:rPr>
        <w:lastRenderedPageBreak/>
        <w:t>LA MORT</w:t>
      </w:r>
      <w:r w:rsidR="008C6777">
        <w:rPr>
          <w:szCs w:val="44"/>
        </w:rPr>
        <w:t xml:space="preserve">, </w:t>
      </w:r>
      <w:r w:rsidRPr="00B90685">
        <w:rPr>
          <w:szCs w:val="44"/>
        </w:rPr>
        <w:t>L</w:t>
      </w:r>
      <w:r w:rsidR="008C6777">
        <w:rPr>
          <w:szCs w:val="44"/>
        </w:rPr>
        <w:t>’</w:t>
      </w:r>
      <w:r w:rsidRPr="00B90685">
        <w:rPr>
          <w:szCs w:val="44"/>
        </w:rPr>
        <w:t>APPARITION ET LES OBSÈQUES DU CAPITAINE MORPION</w:t>
      </w:r>
      <w:bookmarkEnd w:id="126"/>
      <w:bookmarkEnd w:id="127"/>
    </w:p>
    <w:p w14:paraId="5E267439" w14:textId="77777777" w:rsidR="008C6777" w:rsidRDefault="00B86016" w:rsidP="00655CDD">
      <w:pPr>
        <w:pStyle w:val="Titre3"/>
      </w:pPr>
      <w:bookmarkStart w:id="128" w:name="_Toc199525821"/>
      <w:r w:rsidRPr="008C6777">
        <w:t>I</w:t>
      </w:r>
      <w:bookmarkEnd w:id="128"/>
    </w:p>
    <w:p w14:paraId="6C417CEA" w14:textId="4334DD9C" w:rsidR="00B86016" w:rsidRPr="00B90685" w:rsidRDefault="00B86016" w:rsidP="00655CDD">
      <w:pPr>
        <w:spacing w:before="0" w:after="0"/>
      </w:pPr>
      <w:r w:rsidRPr="00B90685">
        <w:t>Cent mille poux de forte taille</w:t>
      </w:r>
    </w:p>
    <w:p w14:paraId="2762156B" w14:textId="77777777" w:rsidR="00B86016" w:rsidRPr="00B90685" w:rsidRDefault="00B86016" w:rsidP="00655CDD">
      <w:pPr>
        <w:spacing w:before="0" w:after="0"/>
      </w:pPr>
      <w:r w:rsidRPr="00B90685">
        <w:t>Sur la motte ont livré bataille</w:t>
      </w:r>
    </w:p>
    <w:p w14:paraId="78DC7FD0" w14:textId="77777777" w:rsidR="00B86016" w:rsidRPr="00B90685" w:rsidRDefault="00B86016" w:rsidP="00655CDD">
      <w:pPr>
        <w:spacing w:before="0" w:after="0"/>
      </w:pPr>
      <w:r w:rsidRPr="00B90685">
        <w:t>À nombre égal de morpions</w:t>
      </w:r>
    </w:p>
    <w:p w14:paraId="4B07B347" w14:textId="77777777" w:rsidR="008C6777" w:rsidRDefault="00B86016" w:rsidP="00655CDD">
      <w:pPr>
        <w:spacing w:before="0" w:after="0"/>
      </w:pPr>
      <w:r w:rsidRPr="00B90685">
        <w:t>Portant écus et morions</w:t>
      </w:r>
      <w:r w:rsidR="008C6777">
        <w:t>.</w:t>
      </w:r>
    </w:p>
    <w:p w14:paraId="3FD1CD3A" w14:textId="77777777" w:rsidR="00655CDD" w:rsidRDefault="00655CDD" w:rsidP="00655CDD">
      <w:pPr>
        <w:spacing w:before="0" w:after="0"/>
      </w:pPr>
    </w:p>
    <w:p w14:paraId="64E9735A" w14:textId="3B2D1191" w:rsidR="00B86016" w:rsidRPr="00B90685" w:rsidRDefault="00B86016" w:rsidP="00655CDD">
      <w:pPr>
        <w:spacing w:before="0" w:after="0"/>
      </w:pPr>
      <w:r w:rsidRPr="00B90685">
        <w:t>Transpercé</w:t>
      </w:r>
      <w:r w:rsidR="008C6777">
        <w:t xml:space="preserve">, </w:t>
      </w:r>
      <w:r w:rsidRPr="00B90685">
        <w:t>malgré sa cuirasse</w:t>
      </w:r>
    </w:p>
    <w:p w14:paraId="16035A4B" w14:textId="77777777" w:rsidR="008C6777" w:rsidRDefault="00B86016" w:rsidP="00655CDD">
      <w:pPr>
        <w:spacing w:before="0" w:after="0"/>
      </w:pPr>
      <w:r w:rsidRPr="00B90685">
        <w:t>Faite d</w:t>
      </w:r>
      <w:r w:rsidR="008C6777">
        <w:t>’</w:t>
      </w:r>
      <w:r w:rsidRPr="00B90685">
        <w:t>une écaille de crasse</w:t>
      </w:r>
      <w:r w:rsidR="008C6777">
        <w:t>,</w:t>
      </w:r>
    </w:p>
    <w:p w14:paraId="3FC85582" w14:textId="01758F33" w:rsidR="00B86016" w:rsidRPr="00B90685" w:rsidRDefault="00B86016" w:rsidP="00655CDD">
      <w:pPr>
        <w:spacing w:before="0" w:after="0"/>
      </w:pPr>
      <w:r w:rsidRPr="00B90685">
        <w:t>Le capitaine Morpion</w:t>
      </w:r>
    </w:p>
    <w:p w14:paraId="67A59ADB" w14:textId="77777777" w:rsidR="008C6777" w:rsidRDefault="00B86016" w:rsidP="00655CDD">
      <w:pPr>
        <w:spacing w:before="0" w:after="0"/>
      </w:pPr>
      <w:r w:rsidRPr="00B90685">
        <w:t>Est tombé mort au bord du c</w:t>
      </w:r>
      <w:r w:rsidR="008C6777">
        <w:t>…</w:t>
      </w:r>
    </w:p>
    <w:p w14:paraId="163602F8" w14:textId="77777777" w:rsidR="00655CDD" w:rsidRDefault="00655CDD" w:rsidP="00655CDD">
      <w:pPr>
        <w:spacing w:before="0" w:after="0"/>
      </w:pPr>
    </w:p>
    <w:p w14:paraId="4C360EF8" w14:textId="6EBAFAD7" w:rsidR="008C6777" w:rsidRDefault="00B86016" w:rsidP="00655CDD">
      <w:pPr>
        <w:spacing w:before="0" w:after="0"/>
      </w:pPr>
      <w:r w:rsidRPr="00B90685">
        <w:t>En vain la foule désolée</w:t>
      </w:r>
      <w:r w:rsidR="008C6777">
        <w:t>,</w:t>
      </w:r>
    </w:p>
    <w:p w14:paraId="1972390D" w14:textId="77777777" w:rsidR="008C6777" w:rsidRDefault="00B86016" w:rsidP="00655CDD">
      <w:pPr>
        <w:spacing w:before="0" w:after="0"/>
      </w:pPr>
      <w:r w:rsidRPr="00B90685">
        <w:t>Pour lui dresser un mausolée</w:t>
      </w:r>
      <w:r w:rsidR="008C6777">
        <w:t>,</w:t>
      </w:r>
    </w:p>
    <w:p w14:paraId="7366B2D5" w14:textId="77777777" w:rsidR="008C6777" w:rsidRDefault="00B86016" w:rsidP="00655CDD">
      <w:pPr>
        <w:spacing w:before="0" w:after="0"/>
      </w:pPr>
      <w:r w:rsidRPr="00B90685">
        <w:t>Pendant huit jours chercha son corps</w:t>
      </w:r>
      <w:r w:rsidR="008C6777">
        <w:t>…</w:t>
      </w:r>
    </w:p>
    <w:p w14:paraId="5EDB5876" w14:textId="77777777" w:rsidR="008C6777" w:rsidRDefault="00B86016" w:rsidP="00655CDD">
      <w:pPr>
        <w:spacing w:before="0" w:after="0"/>
      </w:pPr>
      <w:r w:rsidRPr="00B90685">
        <w:t>L</w:t>
      </w:r>
      <w:r w:rsidR="008C6777">
        <w:t>’</w:t>
      </w:r>
      <w:r w:rsidRPr="00B90685">
        <w:t>abîme ne rend pas les morts</w:t>
      </w:r>
      <w:r w:rsidR="008C6777">
        <w:t> !</w:t>
      </w:r>
    </w:p>
    <w:p w14:paraId="4EBDE30E" w14:textId="45E78B64" w:rsidR="008C6777" w:rsidRDefault="00B86016" w:rsidP="00655CDD">
      <w:pPr>
        <w:pStyle w:val="Titre3"/>
      </w:pPr>
      <w:bookmarkStart w:id="129" w:name="_Toc199525822"/>
      <w:r w:rsidRPr="008C6777">
        <w:t>II</w:t>
      </w:r>
      <w:bookmarkEnd w:id="129"/>
    </w:p>
    <w:p w14:paraId="141A5DD4" w14:textId="77777777" w:rsidR="008C6777" w:rsidRDefault="00B86016" w:rsidP="00655CDD">
      <w:pPr>
        <w:spacing w:before="0" w:after="0"/>
      </w:pPr>
      <w:r w:rsidRPr="00B90685">
        <w:t>Un soir</w:t>
      </w:r>
      <w:r w:rsidR="008C6777">
        <w:t xml:space="preserve">, </w:t>
      </w:r>
      <w:r w:rsidRPr="00B90685">
        <w:t>au bord de la ravine</w:t>
      </w:r>
      <w:r w:rsidR="008C6777">
        <w:t>,</w:t>
      </w:r>
    </w:p>
    <w:p w14:paraId="372E280A" w14:textId="77777777" w:rsidR="008C6777" w:rsidRDefault="00B86016" w:rsidP="00655CDD">
      <w:pPr>
        <w:spacing w:before="0" w:after="0"/>
      </w:pPr>
      <w:r w:rsidRPr="00B90685">
        <w:t>Ruisselant de foutre et d</w:t>
      </w:r>
      <w:r w:rsidR="008C6777">
        <w:t>’</w:t>
      </w:r>
      <w:r w:rsidRPr="00B90685">
        <w:t>urine</w:t>
      </w:r>
      <w:r w:rsidR="008C6777">
        <w:t>,</w:t>
      </w:r>
    </w:p>
    <w:p w14:paraId="4A9FF9AA" w14:textId="528E465C" w:rsidR="00B86016" w:rsidRPr="00B90685" w:rsidRDefault="00B86016" w:rsidP="00655CDD">
      <w:pPr>
        <w:spacing w:before="0" w:after="0"/>
      </w:pPr>
      <w:r w:rsidRPr="00B90685">
        <w:t>On vit un fantôme tout nu</w:t>
      </w:r>
    </w:p>
    <w:p w14:paraId="4F59503E" w14:textId="77777777" w:rsidR="008C6777" w:rsidRDefault="00B86016" w:rsidP="00655CDD">
      <w:pPr>
        <w:spacing w:before="0" w:after="0"/>
      </w:pPr>
      <w:r w:rsidRPr="00B90685">
        <w:t>À cheval sur un poil de cu</w:t>
      </w:r>
      <w:r w:rsidR="008C6777">
        <w:t>.</w:t>
      </w:r>
    </w:p>
    <w:p w14:paraId="788FC4CE" w14:textId="77777777" w:rsidR="00655CDD" w:rsidRDefault="00655CDD" w:rsidP="00655CDD">
      <w:pPr>
        <w:spacing w:before="0" w:after="0"/>
      </w:pPr>
    </w:p>
    <w:p w14:paraId="26C2270A" w14:textId="77777777" w:rsidR="008C6777" w:rsidRDefault="00B86016" w:rsidP="00655CDD">
      <w:pPr>
        <w:spacing w:before="0" w:after="0"/>
      </w:pPr>
      <w:r w:rsidRPr="00B90685">
        <w:t>C</w:t>
      </w:r>
      <w:r w:rsidR="008C6777">
        <w:t>’</w:t>
      </w:r>
      <w:r w:rsidRPr="00B90685">
        <w:t>était l</w:t>
      </w:r>
      <w:r w:rsidR="008C6777">
        <w:t>’</w:t>
      </w:r>
      <w:r w:rsidRPr="00B90685">
        <w:t>ombre du capitaine</w:t>
      </w:r>
      <w:r w:rsidR="008C6777">
        <w:t>,</w:t>
      </w:r>
    </w:p>
    <w:p w14:paraId="69E1A003" w14:textId="77777777" w:rsidR="008C6777" w:rsidRDefault="00B86016" w:rsidP="00655CDD">
      <w:pPr>
        <w:spacing w:before="0" w:after="0"/>
      </w:pPr>
      <w:r w:rsidRPr="00B90685">
        <w:t>Dont la carcasse de vers pleine</w:t>
      </w:r>
      <w:r w:rsidR="008C6777">
        <w:t>,</w:t>
      </w:r>
    </w:p>
    <w:p w14:paraId="0250CD06" w14:textId="77777777" w:rsidR="008C6777" w:rsidRDefault="00B86016" w:rsidP="00655CDD">
      <w:pPr>
        <w:spacing w:before="0" w:after="0"/>
      </w:pPr>
      <w:r w:rsidRPr="00B90685">
        <w:t>Par défaut d</w:t>
      </w:r>
      <w:r w:rsidR="008C6777">
        <w:t>’</w:t>
      </w:r>
      <w:r w:rsidRPr="00B90685">
        <w:t>inhumation</w:t>
      </w:r>
      <w:r w:rsidR="008C6777">
        <w:t>,</w:t>
      </w:r>
    </w:p>
    <w:p w14:paraId="6228CB17" w14:textId="77777777" w:rsidR="008C6777" w:rsidRDefault="00B86016" w:rsidP="00655CDD">
      <w:pPr>
        <w:spacing w:before="0" w:after="0"/>
      </w:pPr>
      <w:r w:rsidRPr="00B90685">
        <w:t>Sentait la marolle et l</w:t>
      </w:r>
      <w:r w:rsidR="008C6777">
        <w:t>’</w:t>
      </w:r>
      <w:r w:rsidRPr="00B90685">
        <w:t>arpion</w:t>
      </w:r>
      <w:r w:rsidR="008C6777">
        <w:t>.</w:t>
      </w:r>
    </w:p>
    <w:p w14:paraId="03D5CD98" w14:textId="77777777" w:rsidR="00655CDD" w:rsidRDefault="00655CDD" w:rsidP="00655CDD">
      <w:pPr>
        <w:spacing w:before="0" w:after="0"/>
      </w:pPr>
    </w:p>
    <w:p w14:paraId="001D0F9E" w14:textId="77777777" w:rsidR="008C6777" w:rsidRDefault="00B86016" w:rsidP="00655CDD">
      <w:pPr>
        <w:spacing w:before="0" w:after="0"/>
      </w:pPr>
      <w:r w:rsidRPr="00B90685">
        <w:t>Devant cette ombre qui murmure</w:t>
      </w:r>
      <w:r w:rsidR="008C6777">
        <w:t>,</w:t>
      </w:r>
    </w:p>
    <w:p w14:paraId="176CA25D" w14:textId="77777777" w:rsidR="008C6777" w:rsidRDefault="00B86016" w:rsidP="00655CDD">
      <w:pPr>
        <w:spacing w:before="0" w:after="0"/>
      </w:pPr>
      <w:r w:rsidRPr="00B90685">
        <w:t>Triste</w:t>
      </w:r>
      <w:r w:rsidR="008C6777">
        <w:t xml:space="preserve">, </w:t>
      </w:r>
      <w:r w:rsidRPr="00B90685">
        <w:t>faute de sépulture</w:t>
      </w:r>
      <w:r w:rsidR="008C6777">
        <w:t>,</w:t>
      </w:r>
    </w:p>
    <w:p w14:paraId="47D23D4E" w14:textId="75ECC5C9" w:rsidR="00B86016" w:rsidRPr="00B90685" w:rsidRDefault="00B86016" w:rsidP="00655CDD">
      <w:pPr>
        <w:spacing w:before="0" w:after="0"/>
      </w:pPr>
      <w:r w:rsidRPr="00B90685">
        <w:t>Tous les morpions font serment</w:t>
      </w:r>
    </w:p>
    <w:p w14:paraId="61116006" w14:textId="77777777" w:rsidR="008C6777" w:rsidRDefault="00B86016" w:rsidP="00655CDD">
      <w:pPr>
        <w:spacing w:before="0" w:after="0"/>
      </w:pPr>
      <w:r w:rsidRPr="00B90685">
        <w:t>De lui dresser un monument</w:t>
      </w:r>
      <w:r w:rsidR="008C6777">
        <w:t>.</w:t>
      </w:r>
    </w:p>
    <w:p w14:paraId="51A47B4E" w14:textId="3D9D92B1" w:rsidR="008C6777" w:rsidRDefault="00B86016" w:rsidP="00655CDD">
      <w:pPr>
        <w:pStyle w:val="Titre3"/>
      </w:pPr>
      <w:bookmarkStart w:id="130" w:name="_Toc199525823"/>
      <w:r w:rsidRPr="008C6777">
        <w:t>III</w:t>
      </w:r>
      <w:bookmarkEnd w:id="130"/>
    </w:p>
    <w:p w14:paraId="794063EA" w14:textId="5C72686C" w:rsidR="00B86016" w:rsidRPr="00B90685" w:rsidRDefault="00B86016" w:rsidP="00655CDD">
      <w:pPr>
        <w:spacing w:before="0" w:after="0"/>
      </w:pPr>
      <w:r w:rsidRPr="00B90685">
        <w:t>On l</w:t>
      </w:r>
      <w:r w:rsidR="008C6777">
        <w:t>’</w:t>
      </w:r>
      <w:r w:rsidRPr="00B90685">
        <w:t>a recouvert d</w:t>
      </w:r>
      <w:r w:rsidR="008C6777">
        <w:t>’</w:t>
      </w:r>
      <w:r w:rsidRPr="00B90685">
        <w:t>une toile</w:t>
      </w:r>
    </w:p>
    <w:p w14:paraId="25979FE7" w14:textId="77777777" w:rsidR="008C6777" w:rsidRDefault="00B86016" w:rsidP="00655CDD">
      <w:pPr>
        <w:spacing w:before="0" w:after="0"/>
      </w:pPr>
      <w:r w:rsidRPr="00B90685">
        <w:t>Où de l</w:t>
      </w:r>
      <w:r w:rsidR="008C6777">
        <w:t>’</w:t>
      </w:r>
      <w:r w:rsidRPr="00B90685">
        <w:t>honneur brille l</w:t>
      </w:r>
      <w:r w:rsidR="008C6777">
        <w:t>’</w:t>
      </w:r>
      <w:r w:rsidRPr="00B90685">
        <w:t>étoile</w:t>
      </w:r>
      <w:r w:rsidR="008C6777">
        <w:t>,</w:t>
      </w:r>
    </w:p>
    <w:p w14:paraId="35740B6F" w14:textId="729DAA35" w:rsidR="00B86016" w:rsidRPr="00B90685" w:rsidRDefault="00B86016" w:rsidP="00655CDD">
      <w:pPr>
        <w:spacing w:before="0" w:after="0"/>
      </w:pPr>
      <w:r w:rsidRPr="00B90685">
        <w:t>Comme au convoi d</w:t>
      </w:r>
      <w:r w:rsidR="008C6777">
        <w:t>’</w:t>
      </w:r>
      <w:r w:rsidRPr="00B90685">
        <w:t>un général</w:t>
      </w:r>
    </w:p>
    <w:p w14:paraId="18F49F05" w14:textId="77777777" w:rsidR="008C6777" w:rsidRDefault="00B86016" w:rsidP="00655CDD">
      <w:pPr>
        <w:spacing w:before="0" w:after="0"/>
      </w:pPr>
      <w:r w:rsidRPr="00B90685">
        <w:t>Ou d</w:t>
      </w:r>
      <w:r w:rsidR="008C6777">
        <w:t>’</w:t>
      </w:r>
      <w:r w:rsidRPr="00B90685">
        <w:t>un garde national</w:t>
      </w:r>
      <w:r w:rsidR="008C6777">
        <w:t>.</w:t>
      </w:r>
    </w:p>
    <w:p w14:paraId="0BDFE4B7" w14:textId="77777777" w:rsidR="00655CDD" w:rsidRDefault="00655CDD" w:rsidP="00655CDD">
      <w:pPr>
        <w:spacing w:before="0" w:after="0"/>
      </w:pPr>
    </w:p>
    <w:p w14:paraId="401EF151" w14:textId="77777777" w:rsidR="008C6777" w:rsidRDefault="00B86016" w:rsidP="00655CDD">
      <w:pPr>
        <w:spacing w:before="0" w:after="0"/>
      </w:pPr>
      <w:r w:rsidRPr="00B90685">
        <w:t>Son cheval à pied l</w:t>
      </w:r>
      <w:r w:rsidR="008C6777">
        <w:t>’</w:t>
      </w:r>
      <w:r w:rsidRPr="00B90685">
        <w:t>accompagne</w:t>
      </w:r>
      <w:r w:rsidR="008C6777">
        <w:t> :</w:t>
      </w:r>
    </w:p>
    <w:p w14:paraId="25E03C2C" w14:textId="77777777" w:rsidR="008C6777" w:rsidRDefault="00B86016" w:rsidP="00655CDD">
      <w:pPr>
        <w:spacing w:before="0" w:after="0"/>
      </w:pPr>
      <w:r w:rsidRPr="00B90685">
        <w:t>Quatre morpions grands d</w:t>
      </w:r>
      <w:r w:rsidR="008C6777">
        <w:t>’</w:t>
      </w:r>
      <w:r w:rsidRPr="00B90685">
        <w:t>Espagne</w:t>
      </w:r>
      <w:r w:rsidR="008C6777">
        <w:t>,</w:t>
      </w:r>
    </w:p>
    <w:p w14:paraId="5FF9295C" w14:textId="77777777" w:rsidR="008C6777" w:rsidRDefault="00B86016" w:rsidP="00655CDD">
      <w:pPr>
        <w:spacing w:before="0" w:after="0"/>
      </w:pPr>
      <w:r w:rsidRPr="00B90685">
        <w:t>La larme à l</w:t>
      </w:r>
      <w:r w:rsidR="008C6777">
        <w:t>’</w:t>
      </w:r>
      <w:r w:rsidRPr="00B90685">
        <w:t>œil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écharpe au bras</w:t>
      </w:r>
      <w:r w:rsidR="008C6777">
        <w:t>,</w:t>
      </w:r>
    </w:p>
    <w:p w14:paraId="4EA26F94" w14:textId="77777777" w:rsidR="008C6777" w:rsidRDefault="00B86016" w:rsidP="00655CDD">
      <w:pPr>
        <w:spacing w:before="0" w:after="0"/>
      </w:pPr>
      <w:r w:rsidRPr="00B90685">
        <w:t>Tiennent les quatre coins du drap</w:t>
      </w:r>
      <w:r w:rsidR="008C6777">
        <w:t>.</w:t>
      </w:r>
    </w:p>
    <w:p w14:paraId="2A11F1EF" w14:textId="77777777" w:rsidR="00655CDD" w:rsidRDefault="00655CDD" w:rsidP="00655CDD">
      <w:pPr>
        <w:spacing w:before="0" w:after="0"/>
      </w:pPr>
    </w:p>
    <w:p w14:paraId="5528A715" w14:textId="74B49419" w:rsidR="00B86016" w:rsidRPr="00B90685" w:rsidRDefault="00B86016" w:rsidP="00655CDD">
      <w:pPr>
        <w:spacing w:before="0" w:after="0"/>
      </w:pPr>
      <w:r w:rsidRPr="00B90685">
        <w:t>On lui bâtit un cénotaphe</w:t>
      </w:r>
    </w:p>
    <w:p w14:paraId="247ABCF3" w14:textId="77777777" w:rsidR="008C6777" w:rsidRDefault="00B86016" w:rsidP="00655CDD">
      <w:pPr>
        <w:spacing w:before="0" w:after="0"/>
      </w:pPr>
      <w:r w:rsidRPr="00B90685">
        <w:t>Où l</w:t>
      </w:r>
      <w:r w:rsidR="008C6777">
        <w:t>’</w:t>
      </w:r>
      <w:r w:rsidRPr="00B90685">
        <w:t>on grava cette épitaphe</w:t>
      </w:r>
      <w:r w:rsidR="008C6777">
        <w:t> :</w:t>
      </w:r>
    </w:p>
    <w:p w14:paraId="4C369A40" w14:textId="77777777" w:rsidR="008C6777" w:rsidRDefault="008C6777" w:rsidP="00655CDD">
      <w:pPr>
        <w:spacing w:before="0" w:after="0"/>
      </w:pPr>
      <w:r>
        <w:t>« </w:t>
      </w:r>
      <w:r w:rsidR="00B86016" w:rsidRPr="00B90685">
        <w:t>Ci-gît un morpion de cœur</w:t>
      </w:r>
      <w:r>
        <w:t>,</w:t>
      </w:r>
    </w:p>
    <w:p w14:paraId="640734F3" w14:textId="13AF6EB4" w:rsidR="008C6777" w:rsidRDefault="00B86016" w:rsidP="00655CDD">
      <w:pPr>
        <w:spacing w:before="0" w:after="0"/>
      </w:pPr>
      <w:r w:rsidRPr="00B90685">
        <w:t>Mort vaillamment au champ d</w:t>
      </w:r>
      <w:r w:rsidR="008C6777">
        <w:t>’</w:t>
      </w:r>
      <w:r w:rsidRPr="00B90685">
        <w:t>honneur</w:t>
      </w:r>
      <w:r w:rsidR="008C6777">
        <w:t>. »</w:t>
      </w:r>
    </w:p>
    <w:p w14:paraId="52F8C1C0" w14:textId="77777777" w:rsidR="008C6777" w:rsidRDefault="00B86016" w:rsidP="008C6777">
      <w:pPr>
        <w:jc w:val="right"/>
      </w:pPr>
      <w:r w:rsidRPr="008C6777">
        <w:t>Théophile G</w:t>
      </w:r>
      <w:r w:rsidRPr="00655CDD">
        <w:rPr>
          <w:rStyle w:val="Taille-1Caracteres"/>
        </w:rPr>
        <w:t>AUTIER</w:t>
      </w:r>
      <w:r w:rsidR="008C6777">
        <w:t>.</w:t>
      </w:r>
    </w:p>
    <w:p w14:paraId="74F5D881" w14:textId="46787A33" w:rsidR="008C6777" w:rsidRDefault="00B86016" w:rsidP="008C6777">
      <w:pPr>
        <w:rPr>
          <w:i/>
        </w:rPr>
      </w:pPr>
      <w:r w:rsidRPr="00B90685">
        <w:rPr>
          <w:i/>
        </w:rPr>
        <w:t>Cette poésie héroïque se chante sur la musique d</w:t>
      </w:r>
      <w:r w:rsidR="008C6777">
        <w:rPr>
          <w:i/>
        </w:rPr>
        <w:t>’</w:t>
      </w:r>
      <w:r w:rsidRPr="00B90685">
        <w:rPr>
          <w:i/>
        </w:rPr>
        <w:t xml:space="preserve">une marche funèbre composée par </w:t>
      </w:r>
      <w:r w:rsidR="008C6777">
        <w:rPr>
          <w:i/>
        </w:rPr>
        <w:t>M. </w:t>
      </w:r>
      <w:r w:rsidRPr="00B90685">
        <w:rPr>
          <w:i/>
        </w:rPr>
        <w:t>Reyze pour le convoi du maréchal Gérard</w:t>
      </w:r>
      <w:r w:rsidR="008C6777">
        <w:rPr>
          <w:i/>
        </w:rPr>
        <w:t>.</w:t>
      </w:r>
    </w:p>
    <w:p w14:paraId="2A4A8CC9" w14:textId="4E0B7104" w:rsidR="00B86016" w:rsidRPr="00B90685" w:rsidRDefault="00B86016" w:rsidP="008C6777">
      <w:pPr>
        <w:pStyle w:val="Titre2"/>
        <w:rPr>
          <w:szCs w:val="44"/>
        </w:rPr>
      </w:pPr>
      <w:bookmarkStart w:id="131" w:name="_Toc275359180"/>
      <w:bookmarkStart w:id="132" w:name="_Toc199525824"/>
      <w:r w:rsidRPr="00B90685">
        <w:rPr>
          <w:szCs w:val="44"/>
        </w:rPr>
        <w:lastRenderedPageBreak/>
        <w:t>LE LAVEMENT</w:t>
      </w:r>
      <w:bookmarkEnd w:id="131"/>
      <w:bookmarkEnd w:id="132"/>
    </w:p>
    <w:p w14:paraId="709B4A8B" w14:textId="77777777" w:rsidR="008C6777" w:rsidRDefault="00B86016" w:rsidP="00855FAE">
      <w:pPr>
        <w:spacing w:after="480"/>
        <w:ind w:firstLine="0"/>
        <w:jc w:val="center"/>
        <w:rPr>
          <w:i/>
        </w:rPr>
      </w:pPr>
      <w:r w:rsidRPr="008C6777">
        <w:rPr>
          <w:i/>
        </w:rPr>
        <w:t>Chanson parade</w:t>
      </w:r>
      <w:r w:rsidR="008C6777">
        <w:rPr>
          <w:i/>
        </w:rPr>
        <w:t>.</w:t>
      </w:r>
    </w:p>
    <w:p w14:paraId="3EC6E1D0" w14:textId="4A09EAE3" w:rsidR="008C6777" w:rsidRDefault="00B86016" w:rsidP="00855FAE">
      <w:pPr>
        <w:spacing w:after="480"/>
      </w:pPr>
      <w:r w:rsidRPr="00B90685">
        <w:t>Je suis Gilles</w:t>
      </w:r>
      <w:r w:rsidR="008C6777">
        <w:t xml:space="preserve">, </w:t>
      </w:r>
      <w:r w:rsidRPr="00B90685">
        <w:t>garçon z</w:t>
      </w:r>
      <w:r w:rsidR="008C6777">
        <w:t>’</w:t>
      </w:r>
      <w:r w:rsidRPr="00B90685">
        <w:t xml:space="preserve">apothicaire chez </w:t>
      </w:r>
      <w:r w:rsidR="008C6777">
        <w:t>M. </w:t>
      </w:r>
      <w:r w:rsidRPr="00B90685">
        <w:t>Fleureau</w:t>
      </w:r>
      <w:r w:rsidR="008C6777">
        <w:t xml:space="preserve">, </w:t>
      </w:r>
      <w:r w:rsidRPr="00B90685">
        <w:t>qui demeure là z</w:t>
      </w:r>
      <w:r w:rsidR="008C6777">
        <w:t>’</w:t>
      </w:r>
      <w:r w:rsidRPr="00B90685">
        <w:t>au coin</w:t>
      </w:r>
      <w:r w:rsidR="008C6777">
        <w:t xml:space="preserve">, </w:t>
      </w:r>
      <w:r w:rsidRPr="00B90685">
        <w:t>vis-à-vis un cul-de-sac</w:t>
      </w:r>
      <w:r w:rsidR="008C6777">
        <w:t xml:space="preserve">. </w:t>
      </w:r>
      <w:r w:rsidRPr="00B90685">
        <w:t>On vint l</w:t>
      </w:r>
      <w:r w:rsidR="008C6777">
        <w:t>’</w:t>
      </w:r>
      <w:r w:rsidRPr="00B90685">
        <w:t>autre jour me demander un crystère pour mademoiselle Zirzabelle</w:t>
      </w:r>
      <w:r w:rsidR="008C6777">
        <w:t xml:space="preserve"> : </w:t>
      </w:r>
      <w:r w:rsidRPr="00B90685">
        <w:t>moi qui ai des vues propres sur cette demoiselle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apprête mon affaire</w:t>
      </w:r>
      <w:r w:rsidR="008C6777">
        <w:t xml:space="preserve">, </w:t>
      </w:r>
      <w:r w:rsidRPr="00B90685">
        <w:t>je cours</w:t>
      </w:r>
      <w:r w:rsidR="008C6777">
        <w:t xml:space="preserve">, </w:t>
      </w:r>
      <w:r w:rsidRPr="00B90685">
        <w:t>je monte au sixième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arrive sur le derrière</w:t>
      </w:r>
      <w:r w:rsidR="008C6777">
        <w:t xml:space="preserve">, </w:t>
      </w:r>
      <w:r w:rsidRPr="00B90685">
        <w:t>et je dis</w:t>
      </w:r>
      <w:r w:rsidR="008C6777">
        <w:t xml:space="preserve"> : </w:t>
      </w:r>
      <w:r w:rsidRPr="00C251AD">
        <w:rPr>
          <w:i/>
        </w:rPr>
        <w:t>Me v</w:t>
      </w:r>
      <w:r w:rsidR="008C6777">
        <w:rPr>
          <w:i/>
        </w:rPr>
        <w:t>’</w:t>
      </w:r>
      <w:r w:rsidRPr="00C251AD">
        <w:rPr>
          <w:i/>
        </w:rPr>
        <w:t>là</w:t>
      </w:r>
      <w:r w:rsidR="008C6777">
        <w:t> !</w:t>
      </w:r>
    </w:p>
    <w:p w14:paraId="7FD3DE52" w14:textId="77777777" w:rsidR="008C6777" w:rsidRDefault="00B86016" w:rsidP="00855FAE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En revenant de Nivelles</w:t>
      </w:r>
      <w:r w:rsidR="008C6777">
        <w:t>.</w:t>
      </w:r>
    </w:p>
    <w:p w14:paraId="1C9A8A7E" w14:textId="77777777" w:rsidR="008C6777" w:rsidRDefault="00B86016" w:rsidP="00855FAE">
      <w:pPr>
        <w:spacing w:before="0" w:after="0"/>
        <w:ind w:firstLine="0"/>
        <w:jc w:val="center"/>
      </w:pPr>
      <w:r w:rsidRPr="008C6777">
        <w:t>Salut</w:t>
      </w:r>
      <w:r w:rsidR="008C6777">
        <w:t xml:space="preserve">, </w:t>
      </w:r>
      <w:r w:rsidRPr="008C6777">
        <w:t>mam</w:t>
      </w:r>
      <w:r w:rsidR="008C6777">
        <w:t>’</w:t>
      </w:r>
      <w:r w:rsidRPr="008C6777">
        <w:t>selle Zirzabelle</w:t>
      </w:r>
      <w:r w:rsidR="008C6777">
        <w:t>,</w:t>
      </w:r>
    </w:p>
    <w:p w14:paraId="28EBA3AA" w14:textId="77777777" w:rsidR="008C6777" w:rsidRDefault="00B86016" w:rsidP="00855FAE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vous apporte un p</w:t>
      </w:r>
      <w:r w:rsidR="008C6777">
        <w:t>’</w:t>
      </w:r>
      <w:r w:rsidRPr="008C6777">
        <w:t>tit lavement</w:t>
      </w:r>
      <w:r w:rsidR="008C6777">
        <w:t>,</w:t>
      </w:r>
    </w:p>
    <w:p w14:paraId="5C6E7041" w14:textId="77777777" w:rsidR="008C6777" w:rsidRDefault="00B86016" w:rsidP="00855FAE">
      <w:pPr>
        <w:spacing w:before="0" w:after="0"/>
        <w:ind w:firstLine="0"/>
        <w:jc w:val="center"/>
      </w:pPr>
      <w:r w:rsidRPr="008C6777">
        <w:t>Ça vous r</w:t>
      </w:r>
      <w:r w:rsidR="008C6777">
        <w:t>’</w:t>
      </w:r>
      <w:r w:rsidRPr="008C6777">
        <w:t>f</w:t>
      </w:r>
      <w:r w:rsidR="008C6777">
        <w:t>’</w:t>
      </w:r>
      <w:r w:rsidRPr="008C6777">
        <w:t>ra l</w:t>
      </w:r>
      <w:r w:rsidR="008C6777">
        <w:t>’</w:t>
      </w:r>
      <w:r w:rsidRPr="008C6777">
        <w:t>tempérament</w:t>
      </w:r>
      <w:r w:rsidR="008C6777">
        <w:t> ;</w:t>
      </w:r>
    </w:p>
    <w:p w14:paraId="7ABDE0CE" w14:textId="77777777" w:rsidR="008C6777" w:rsidRDefault="00B86016" w:rsidP="00855FAE">
      <w:pPr>
        <w:spacing w:before="0" w:after="0"/>
        <w:ind w:firstLine="0"/>
        <w:jc w:val="center"/>
      </w:pPr>
      <w:r w:rsidRPr="008C6777">
        <w:t>Allons</w:t>
      </w:r>
      <w:r w:rsidR="008C6777">
        <w:t xml:space="preserve">, </w:t>
      </w:r>
      <w:r w:rsidRPr="008C6777">
        <w:t>tournez-vous</w:t>
      </w:r>
      <w:r w:rsidR="008C6777">
        <w:t xml:space="preserve">, </w:t>
      </w:r>
      <w:r w:rsidRPr="008C6777">
        <w:t>mam</w:t>
      </w:r>
      <w:r w:rsidR="008C6777">
        <w:t>’</w:t>
      </w:r>
      <w:r w:rsidRPr="008C6777">
        <w:t>selle</w:t>
      </w:r>
      <w:r w:rsidR="008C6777">
        <w:t>.</w:t>
      </w:r>
    </w:p>
    <w:p w14:paraId="2AEEEFFC" w14:textId="77777777" w:rsidR="008C6777" w:rsidRDefault="00B86016" w:rsidP="008C6777">
      <w:r w:rsidRPr="00B90685">
        <w:t>Elle m</w:t>
      </w:r>
      <w:r w:rsidR="008C6777">
        <w:t>’</w:t>
      </w:r>
      <w:r w:rsidRPr="00B90685">
        <w:t>répond avec dédain</w:t>
      </w:r>
      <w:r w:rsidR="008C6777">
        <w:t> :</w:t>
      </w:r>
    </w:p>
    <w:p w14:paraId="6A135794" w14:textId="77777777" w:rsidR="008C6777" w:rsidRDefault="00B86016" w:rsidP="00855FAE">
      <w:pPr>
        <w:spacing w:before="0" w:after="0"/>
        <w:ind w:firstLine="0"/>
        <w:jc w:val="center"/>
      </w:pPr>
      <w:r w:rsidRPr="008C6777">
        <w:t>Fi</w:t>
      </w:r>
      <w:r w:rsidR="008C6777">
        <w:t xml:space="preserve"> ! </w:t>
      </w:r>
      <w:r w:rsidRPr="008C6777">
        <w:t>Monsieur</w:t>
      </w:r>
      <w:r w:rsidR="008C6777">
        <w:t xml:space="preserve">, </w:t>
      </w:r>
      <w:r w:rsidRPr="008C6777">
        <w:t>pas tant d</w:t>
      </w:r>
      <w:r w:rsidR="008C6777">
        <w:t>’</w:t>
      </w:r>
      <w:r w:rsidRPr="008C6777">
        <w:t>raideur</w:t>
      </w:r>
      <w:r w:rsidR="008C6777">
        <w:t>,</w:t>
      </w:r>
    </w:p>
    <w:p w14:paraId="25361A81" w14:textId="2B795DE1" w:rsidR="00B86016" w:rsidRPr="008C6777" w:rsidRDefault="00B86016" w:rsidP="00855FAE">
      <w:pPr>
        <w:spacing w:before="0" w:after="0"/>
        <w:ind w:firstLine="0"/>
        <w:jc w:val="center"/>
      </w:pPr>
      <w:r w:rsidRPr="008C6777">
        <w:t>Car zamais apothicaire</w:t>
      </w:r>
    </w:p>
    <w:p w14:paraId="27A37C97" w14:textId="74B1442C" w:rsidR="00B86016" w:rsidRPr="008C6777" w:rsidRDefault="00B86016" w:rsidP="00855FAE">
      <w:pPr>
        <w:spacing w:before="0" w:after="0"/>
        <w:ind w:firstLine="0"/>
        <w:jc w:val="center"/>
      </w:pPr>
      <w:r w:rsidRPr="008C6777">
        <w:t>Ne verra c</w:t>
      </w:r>
      <w:r w:rsidR="008C6777">
        <w:t>’</w:t>
      </w:r>
      <w:r w:rsidRPr="008C6777">
        <w:t>que par pudeur</w:t>
      </w:r>
    </w:p>
    <w:p w14:paraId="26516374" w14:textId="77777777" w:rsidR="008C6777" w:rsidRDefault="00B86016" w:rsidP="00855FAE">
      <w:pPr>
        <w:spacing w:before="0" w:after="0"/>
        <w:ind w:firstLine="0"/>
        <w:jc w:val="center"/>
      </w:pPr>
      <w:r w:rsidRPr="008C6777">
        <w:t>Z</w:t>
      </w:r>
      <w:r w:rsidR="008C6777">
        <w:t>’</w:t>
      </w:r>
      <w:r w:rsidRPr="008C6777">
        <w:t>ne fais voir qu</w:t>
      </w:r>
      <w:r w:rsidR="008C6777">
        <w:t>’</w:t>
      </w:r>
      <w:r w:rsidRPr="008C6777">
        <w:t>à ma sèr</w:t>
      </w:r>
      <w:r w:rsidR="008C6777">
        <w:t>’</w:t>
      </w:r>
      <w:r w:rsidRPr="008C6777">
        <w:t>mère</w:t>
      </w:r>
      <w:r w:rsidR="008C6777">
        <w:t>.</w:t>
      </w:r>
    </w:p>
    <w:p w14:paraId="76F13DC4" w14:textId="77777777" w:rsid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C</w:t>
      </w:r>
      <w:r>
        <w:t>’</w:t>
      </w:r>
      <w:r w:rsidR="00B86016" w:rsidRPr="008C6777">
        <w:t>que vous dit</w:t>
      </w:r>
      <w:r>
        <w:t>’</w:t>
      </w:r>
      <w:r w:rsidR="00B86016" w:rsidRPr="008C6777">
        <w:t>-là n</w:t>
      </w:r>
      <w:r>
        <w:t>’</w:t>
      </w:r>
      <w:r w:rsidR="00B86016" w:rsidRPr="008C6777">
        <w:t>prouve rien</w:t>
      </w:r>
      <w:r>
        <w:t>,</w:t>
      </w:r>
    </w:p>
    <w:p w14:paraId="43661707" w14:textId="77777777" w:rsidR="008C6777" w:rsidRDefault="00B86016" w:rsidP="00855FAE">
      <w:pPr>
        <w:spacing w:before="0" w:after="0"/>
        <w:ind w:firstLine="0"/>
        <w:jc w:val="center"/>
      </w:pPr>
      <w:r w:rsidRPr="008C6777">
        <w:t>Vous mentiez drès étant p</w:t>
      </w:r>
      <w:r w:rsidR="008C6777">
        <w:t>’</w:t>
      </w:r>
      <w:r w:rsidRPr="008C6777">
        <w:t>tite</w:t>
      </w:r>
      <w:r w:rsidR="008C6777">
        <w:t> ;</w:t>
      </w:r>
    </w:p>
    <w:p w14:paraId="74BC63C2" w14:textId="77777777" w:rsidR="008C6777" w:rsidRDefault="00B86016" w:rsidP="00855FAE">
      <w:pPr>
        <w:spacing w:before="0" w:after="0"/>
        <w:ind w:firstLine="0"/>
        <w:jc w:val="center"/>
      </w:pPr>
      <w:r w:rsidRPr="008C6777">
        <w:t>Drès étant p</w:t>
      </w:r>
      <w:r w:rsidR="008C6777">
        <w:t>’</w:t>
      </w:r>
      <w:r w:rsidRPr="008C6777">
        <w:t>tite</w:t>
      </w:r>
      <w:r w:rsidR="008C6777">
        <w:t>.</w:t>
      </w:r>
    </w:p>
    <w:p w14:paraId="51EB4C3B" w14:textId="77777777" w:rsidR="008C6777" w:rsidRDefault="00B86016" w:rsidP="008C6777">
      <w:r w:rsidRPr="00B90685">
        <w:t>Et puis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ailleurs</w:t>
      </w:r>
      <w:r w:rsidR="008C6777">
        <w:t xml:space="preserve">, </w:t>
      </w:r>
      <w:r w:rsidRPr="00B90685">
        <w:t>mam</w:t>
      </w:r>
      <w:r w:rsidR="008C6777">
        <w:t>’</w:t>
      </w:r>
      <w:r w:rsidRPr="00B90685">
        <w:t>zelle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pour votre bien ce qu</w:t>
      </w:r>
      <w:r w:rsidR="008C6777">
        <w:t>’</w:t>
      </w:r>
      <w:r w:rsidRPr="00B90685">
        <w:t>on en fait</w:t>
      </w:r>
      <w:r w:rsidR="008C6777">
        <w:t xml:space="preserve"> : </w:t>
      </w:r>
      <w:r w:rsidRPr="00B90685">
        <w:t>vous avez une inflammation de bas-ventre</w:t>
      </w:r>
      <w:r w:rsidR="008C6777">
        <w:t xml:space="preserve"> ; </w:t>
      </w:r>
      <w:r w:rsidRPr="00B90685">
        <w:t>il faut laver ça</w:t>
      </w:r>
      <w:r w:rsidR="008C6777">
        <w:t xml:space="preserve">, </w:t>
      </w:r>
      <w:r w:rsidRPr="00B90685">
        <w:t>mam</w:t>
      </w:r>
      <w:r w:rsidR="008C6777">
        <w:t>’</w:t>
      </w:r>
      <w:r w:rsidRPr="00B90685">
        <w:t>zelle</w:t>
      </w:r>
      <w:r w:rsidR="008C6777">
        <w:t xml:space="preserve"> : </w:t>
      </w:r>
      <w:r w:rsidRPr="00B90685">
        <w:t>regardez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l</w:t>
      </w:r>
      <w:r w:rsidR="008C6777">
        <w:t>’</w:t>
      </w:r>
      <w:r w:rsidRPr="00B90685">
        <w:t>ai dressé exprès pour vous</w:t>
      </w:r>
      <w:r w:rsidR="008C6777">
        <w:t xml:space="preserve">. </w:t>
      </w:r>
      <w:r w:rsidRPr="00B90685">
        <w:t>Allons</w:t>
      </w:r>
      <w:r w:rsidR="008C6777">
        <w:t xml:space="preserve">, </w:t>
      </w:r>
      <w:r w:rsidRPr="00B90685">
        <w:t>prenez</w:t>
      </w:r>
      <w:r w:rsidR="008C6777">
        <w:t xml:space="preserve">, </w:t>
      </w:r>
      <w:r w:rsidRPr="00B90685">
        <w:t>prenez</w:t>
      </w:r>
      <w:r w:rsidR="008C6777">
        <w:t>.</w:t>
      </w:r>
    </w:p>
    <w:p w14:paraId="6821BC34" w14:textId="77777777" w:rsidR="008C6777" w:rsidRDefault="00B86016" w:rsidP="00855FAE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 tout d</w:t>
      </w:r>
      <w:r w:rsidR="008C6777">
        <w:t>’</w:t>
      </w:r>
      <w:r w:rsidRPr="008C6777">
        <w:t>suite</w:t>
      </w:r>
      <w:r w:rsidR="008C6777">
        <w:t>,</w:t>
      </w:r>
    </w:p>
    <w:p w14:paraId="70E4409F" w14:textId="4E92C714" w:rsidR="008C6777" w:rsidRDefault="005951F6" w:rsidP="00855FAE">
      <w:pPr>
        <w:spacing w:before="0" w:after="0"/>
        <w:ind w:firstLine="0"/>
        <w:jc w:val="center"/>
      </w:pPr>
      <w:r w:rsidRPr="008C6777">
        <w:lastRenderedPageBreak/>
        <w:t xml:space="preserve">Ça </w:t>
      </w:r>
      <w:r w:rsidR="00B86016" w:rsidRPr="008C6777">
        <w:t>vous f</w:t>
      </w:r>
      <w:r w:rsidR="008C6777">
        <w:t>’</w:t>
      </w:r>
      <w:r w:rsidR="00B86016" w:rsidRPr="008C6777">
        <w:t>ra du bien</w:t>
      </w:r>
      <w:r w:rsidR="008C6777">
        <w:t>.</w:t>
      </w:r>
    </w:p>
    <w:p w14:paraId="6BEBEBA1" w14:textId="77777777" w:rsidR="00855FAE" w:rsidRDefault="00855FAE" w:rsidP="00855FAE">
      <w:pPr>
        <w:spacing w:before="0" w:after="0"/>
        <w:ind w:firstLine="0"/>
        <w:jc w:val="center"/>
      </w:pPr>
    </w:p>
    <w:p w14:paraId="2F45F856" w14:textId="713DF4C6" w:rsidR="00B86016" w:rsidRP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Z</w:t>
      </w:r>
      <w:r>
        <w:t>’</w:t>
      </w:r>
      <w:r w:rsidR="00B86016" w:rsidRPr="008C6777">
        <w:t>il est par trop vrai qu</w:t>
      </w:r>
      <w:r>
        <w:t>’</w:t>
      </w:r>
      <w:r w:rsidR="00B86016" w:rsidRPr="008C6777">
        <w:t>ça m</w:t>
      </w:r>
      <w:r>
        <w:t>’</w:t>
      </w:r>
      <w:r w:rsidR="00B86016" w:rsidRPr="008C6777">
        <w:t>brûle</w:t>
      </w:r>
    </w:p>
    <w:p w14:paraId="50AEF247" w14:textId="77777777" w:rsidR="008C6777" w:rsidRDefault="00B86016" w:rsidP="00855FAE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z</w:t>
      </w:r>
      <w:r w:rsidR="008C6777">
        <w:t>’</w:t>
      </w:r>
      <w:r w:rsidRPr="008C6777">
        <w:t>ai besoin d</w:t>
      </w:r>
      <w:r w:rsidR="008C6777">
        <w:t>’</w:t>
      </w:r>
      <w:r w:rsidRPr="008C6777">
        <w:t>rafraîchissans</w:t>
      </w:r>
      <w:r w:rsidR="008C6777">
        <w:t>.</w:t>
      </w:r>
    </w:p>
    <w:p w14:paraId="10129FC0" w14:textId="7F8FF4CA" w:rsidR="00B86016" w:rsidRP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D</w:t>
      </w:r>
      <w:r>
        <w:t>’</w:t>
      </w:r>
      <w:r w:rsidR="00B86016" w:rsidRPr="008C6777">
        <w:t>vous coucher à contre-sens</w:t>
      </w:r>
    </w:p>
    <w:p w14:paraId="7E728CD5" w14:textId="77777777" w:rsidR="008C6777" w:rsidRDefault="00B86016" w:rsidP="00855FAE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vez-vous donc z</w:t>
      </w:r>
      <w:r w:rsidR="008C6777">
        <w:t>’</w:t>
      </w:r>
      <w:r w:rsidRPr="008C6777">
        <w:t>avoir scrupule</w:t>
      </w:r>
      <w:r w:rsidR="008C6777">
        <w:t> ?</w:t>
      </w:r>
    </w:p>
    <w:p w14:paraId="710A433D" w14:textId="77777777" w:rsid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Puisqu</w:t>
      </w:r>
      <w:r>
        <w:t>’</w:t>
      </w:r>
      <w:r w:rsidR="00B86016" w:rsidRPr="008C6777">
        <w:t>il l</w:t>
      </w:r>
      <w:r>
        <w:t>’</w:t>
      </w:r>
      <w:r w:rsidR="00B86016" w:rsidRPr="008C6777">
        <w:t>faut</w:t>
      </w:r>
      <w:r>
        <w:t xml:space="preserve">, </w:t>
      </w:r>
      <w:r w:rsidR="00B86016" w:rsidRPr="008C6777">
        <w:t>allons</w:t>
      </w:r>
      <w:r>
        <w:t xml:space="preserve"> ; </w:t>
      </w:r>
      <w:r w:rsidR="00B86016" w:rsidRPr="008C6777">
        <w:t>me v</w:t>
      </w:r>
      <w:r>
        <w:t>’</w:t>
      </w:r>
      <w:r w:rsidR="00B86016" w:rsidRPr="008C6777">
        <w:t>là</w:t>
      </w:r>
      <w:r>
        <w:t>.</w:t>
      </w:r>
    </w:p>
    <w:p w14:paraId="09B3769D" w14:textId="77777777" w:rsidR="008C6777" w:rsidRDefault="00B86016" w:rsidP="00855FAE">
      <w:pPr>
        <w:spacing w:before="0" w:after="0"/>
        <w:ind w:firstLine="0"/>
        <w:jc w:val="center"/>
      </w:pPr>
      <w:r w:rsidRPr="008C6777">
        <w:t>Mais</w:t>
      </w:r>
      <w:r w:rsidR="008C6777">
        <w:t xml:space="preserve">, </w:t>
      </w:r>
      <w:r w:rsidRPr="008C6777">
        <w:t>Zilles</w:t>
      </w:r>
      <w:r w:rsidR="008C6777">
        <w:t xml:space="preserve">, </w:t>
      </w:r>
      <w:r w:rsidRPr="008C6777">
        <w:t>surtout point d</w:t>
      </w:r>
      <w:r w:rsidR="008C6777">
        <w:t>’</w:t>
      </w:r>
      <w:r w:rsidRPr="008C6777">
        <w:t>niche</w:t>
      </w:r>
      <w:r w:rsidR="008C6777">
        <w:t>,</w:t>
      </w:r>
    </w:p>
    <w:p w14:paraId="7C10E099" w14:textId="77777777" w:rsidR="008C6777" w:rsidRDefault="00B86016" w:rsidP="00855FAE">
      <w:pPr>
        <w:spacing w:before="0" w:after="0"/>
        <w:ind w:firstLine="0"/>
        <w:jc w:val="center"/>
      </w:pPr>
      <w:r w:rsidRPr="008C6777">
        <w:t>Z</w:t>
      </w:r>
      <w:r w:rsidR="008C6777">
        <w:t>’</w:t>
      </w:r>
      <w:r w:rsidRPr="008C6777">
        <w:t>ne puis le voir comm</w:t>
      </w:r>
      <w:r w:rsidR="008C6777">
        <w:t>’</w:t>
      </w:r>
      <w:r w:rsidRPr="008C6777">
        <w:t xml:space="preserve"> j</w:t>
      </w:r>
      <w:r w:rsidR="008C6777">
        <w:t>’</w:t>
      </w:r>
      <w:r w:rsidRPr="008C6777">
        <w:t>suis là</w:t>
      </w:r>
      <w:r w:rsidR="008C6777">
        <w:t>.</w:t>
      </w:r>
    </w:p>
    <w:p w14:paraId="495F5CB4" w14:textId="77777777" w:rsid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C</w:t>
      </w:r>
      <w:r>
        <w:t>’</w:t>
      </w:r>
      <w:r w:rsidR="00B86016" w:rsidRPr="008C6777">
        <w:t>est vraiment ça qui me r</w:t>
      </w:r>
      <w:r>
        <w:t>’</w:t>
      </w:r>
      <w:r w:rsidR="00B86016" w:rsidRPr="008C6777">
        <w:t>fiche</w:t>
      </w:r>
      <w:r>
        <w:t>,</w:t>
      </w:r>
    </w:p>
    <w:p w14:paraId="0765BAB9" w14:textId="77777777" w:rsidR="008C6777" w:rsidRDefault="00B86016" w:rsidP="00855FAE">
      <w:pPr>
        <w:spacing w:before="0" w:after="0"/>
        <w:ind w:firstLine="0"/>
        <w:jc w:val="center"/>
      </w:pPr>
      <w:r w:rsidRPr="008C6777">
        <w:t>Tout c</w:t>
      </w:r>
      <w:r w:rsidR="008C6777">
        <w:t>’</w:t>
      </w:r>
      <w:r w:rsidRPr="008C6777">
        <w:t>qu</w:t>
      </w:r>
      <w:r w:rsidR="008C6777">
        <w:t>’</w:t>
      </w:r>
      <w:r w:rsidRPr="008C6777">
        <w:t>on f</w:t>
      </w:r>
      <w:r w:rsidR="008C6777">
        <w:t>’</w:t>
      </w:r>
      <w:r w:rsidRPr="008C6777">
        <w:t>ra s</w:t>
      </w:r>
      <w:r w:rsidR="008C6777">
        <w:t>’</w:t>
      </w:r>
      <w:r w:rsidRPr="008C6777">
        <w:t>ra pour vot</w:t>
      </w:r>
      <w:r w:rsidR="008C6777">
        <w:t>’</w:t>
      </w:r>
      <w:r w:rsidRPr="008C6777">
        <w:t>bien</w:t>
      </w:r>
      <w:r w:rsidR="008C6777">
        <w:t>.</w:t>
      </w:r>
    </w:p>
    <w:p w14:paraId="28CA28D7" w14:textId="77777777" w:rsidR="008C6777" w:rsidRDefault="00B86016" w:rsidP="00855FAE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sis tout prêt</w:t>
      </w:r>
      <w:r w:rsidR="008C6777">
        <w:t xml:space="preserve">, </w:t>
      </w:r>
      <w:r w:rsidRPr="008C6777">
        <w:t>r</w:t>
      </w:r>
      <w:r w:rsidR="008C6777">
        <w:t>’</w:t>
      </w:r>
      <w:r w:rsidRPr="008C6777">
        <w:t>troussez-vous vite</w:t>
      </w:r>
      <w:r w:rsidR="008C6777">
        <w:t>,</w:t>
      </w:r>
    </w:p>
    <w:p w14:paraId="49604A33" w14:textId="77777777" w:rsidR="008C6777" w:rsidRDefault="00B86016" w:rsidP="00855FAE">
      <w:pPr>
        <w:spacing w:before="0" w:after="0"/>
        <w:ind w:firstLine="0"/>
        <w:jc w:val="center"/>
      </w:pPr>
      <w:r w:rsidRPr="008C6777">
        <w:t>R</w:t>
      </w:r>
      <w:r w:rsidR="008C6777">
        <w:t>’</w:t>
      </w:r>
      <w:r w:rsidRPr="008C6777">
        <w:t>troussez-vous vite</w:t>
      </w:r>
      <w:r w:rsidR="008C6777">
        <w:t>.</w:t>
      </w:r>
    </w:p>
    <w:p w14:paraId="63941DCE" w14:textId="77777777" w:rsidR="008C6777" w:rsidRDefault="00B86016" w:rsidP="008C6777">
      <w:r w:rsidRPr="00B90685">
        <w:t>Pas tant de façons</w:t>
      </w:r>
      <w:r w:rsidR="008C6777">
        <w:t xml:space="preserve">. </w:t>
      </w:r>
      <w:r w:rsidRPr="00B90685">
        <w:t>Encore cette demi-aune de toile</w:t>
      </w:r>
      <w:r w:rsidR="008C6777">
        <w:t xml:space="preserve">. </w:t>
      </w:r>
      <w:r w:rsidRPr="00B90685">
        <w:t>Oh</w:t>
      </w:r>
      <w:r w:rsidR="008C6777">
        <w:t xml:space="preserve"> ! </w:t>
      </w:r>
      <w:r w:rsidRPr="00B90685">
        <w:t>quel beau visage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il avait z</w:t>
      </w:r>
      <w:r w:rsidR="008C6777">
        <w:t>’</w:t>
      </w:r>
      <w:r w:rsidRPr="00B90685">
        <w:t>un nez</w:t>
      </w:r>
      <w:r w:rsidR="008C6777">
        <w:t xml:space="preserve"> ! </w:t>
      </w:r>
      <w:r w:rsidRPr="00B90685">
        <w:t>Cependant z</w:t>
      </w:r>
      <w:r w:rsidR="008C6777">
        <w:t>’</w:t>
      </w:r>
      <w:r w:rsidRPr="00B90685">
        <w:t>il y a de l</w:t>
      </w:r>
      <w:r w:rsidR="008C6777">
        <w:t>’</w:t>
      </w:r>
      <w:r w:rsidRPr="00B90685">
        <w:t>enflure</w:t>
      </w:r>
      <w:r w:rsidR="008C6777">
        <w:t xml:space="preserve">. </w:t>
      </w:r>
      <w:r w:rsidRPr="00B90685">
        <w:t>Il faut z</w:t>
      </w:r>
      <w:r w:rsidR="008C6777">
        <w:t>’</w:t>
      </w:r>
      <w:r w:rsidRPr="00B90685">
        <w:t>opérer un dégagement</w:t>
      </w:r>
      <w:r w:rsidR="008C6777">
        <w:t xml:space="preserve">. </w:t>
      </w:r>
      <w:r w:rsidRPr="00B90685">
        <w:t>Avalez-moi ça</w:t>
      </w:r>
      <w:r w:rsidR="008C6777">
        <w:t xml:space="preserve">, </w:t>
      </w:r>
      <w:r w:rsidRPr="00B90685">
        <w:t>mam</w:t>
      </w:r>
      <w:r w:rsidR="008C6777">
        <w:t>’</w:t>
      </w:r>
      <w:r w:rsidRPr="00B90685">
        <w:t>selle</w:t>
      </w:r>
      <w:r w:rsidR="008C6777">
        <w:t xml:space="preserve"> ; </w:t>
      </w:r>
      <w:r w:rsidRPr="00B90685">
        <w:t>avalez-moi ça</w:t>
      </w:r>
      <w:r w:rsidR="008C6777">
        <w:t>.</w:t>
      </w:r>
    </w:p>
    <w:p w14:paraId="247C4AF8" w14:textId="77777777" w:rsidR="008C6777" w:rsidRDefault="00B86016" w:rsidP="00855FAE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 tout d</w:t>
      </w:r>
      <w:r w:rsidR="008C6777">
        <w:t>’</w:t>
      </w:r>
      <w:r w:rsidRPr="008C6777">
        <w:t>suite</w:t>
      </w:r>
      <w:r w:rsidR="008C6777">
        <w:t>.</w:t>
      </w:r>
    </w:p>
    <w:p w14:paraId="02A4C5F0" w14:textId="77777777" w:rsidR="008C6777" w:rsidRDefault="00B86016" w:rsidP="00855FAE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</w:t>
      </w:r>
      <w:r w:rsidR="008C6777">
        <w:t>.</w:t>
      </w:r>
    </w:p>
    <w:p w14:paraId="14A9E00B" w14:textId="77777777" w:rsidR="00855FAE" w:rsidRDefault="00855FAE" w:rsidP="00855FAE">
      <w:pPr>
        <w:spacing w:before="0" w:after="0"/>
        <w:ind w:firstLine="0"/>
        <w:jc w:val="center"/>
      </w:pPr>
    </w:p>
    <w:p w14:paraId="68334230" w14:textId="77777777" w:rsidR="008C6777" w:rsidRDefault="00B86016" w:rsidP="00855FAE">
      <w:pPr>
        <w:spacing w:before="0" w:after="0"/>
        <w:ind w:firstLine="0"/>
        <w:jc w:val="center"/>
      </w:pPr>
      <w:r w:rsidRPr="008C6777">
        <w:t>Polisson</w:t>
      </w:r>
      <w:r w:rsidR="008C6777">
        <w:t xml:space="preserve">, </w:t>
      </w:r>
      <w:r w:rsidRPr="008C6777">
        <w:t>qu</w:t>
      </w:r>
      <w:r w:rsidR="008C6777">
        <w:t>’</w:t>
      </w:r>
      <w:r w:rsidRPr="008C6777">
        <w:t>allez-vous m</w:t>
      </w:r>
      <w:r w:rsidR="008C6777">
        <w:t>’</w:t>
      </w:r>
      <w:r w:rsidRPr="008C6777">
        <w:t>faire</w:t>
      </w:r>
      <w:r w:rsidR="008C6777">
        <w:t> ?</w:t>
      </w:r>
    </w:p>
    <w:p w14:paraId="56EA860A" w14:textId="77777777" w:rsidR="008C6777" w:rsidRDefault="00B86016" w:rsidP="00855FAE">
      <w:pPr>
        <w:spacing w:before="0" w:after="0"/>
        <w:ind w:firstLine="0"/>
        <w:jc w:val="center"/>
      </w:pPr>
      <w:r w:rsidRPr="008C6777">
        <w:t>Un lav</w:t>
      </w:r>
      <w:r w:rsidR="008C6777">
        <w:t>’</w:t>
      </w:r>
      <w:r w:rsidRPr="008C6777">
        <w:t>ment ne s</w:t>
      </w:r>
      <w:r w:rsidR="008C6777">
        <w:t>’</w:t>
      </w:r>
      <w:r w:rsidRPr="008C6777">
        <w:t>met pas là</w:t>
      </w:r>
      <w:r w:rsidR="008C6777">
        <w:t>.</w:t>
      </w:r>
    </w:p>
    <w:p w14:paraId="2F7B0DD2" w14:textId="117F2CE8" w:rsidR="00B86016" w:rsidRP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À la cour aujourd</w:t>
      </w:r>
      <w:r>
        <w:t>’</w:t>
      </w:r>
      <w:r w:rsidR="00B86016" w:rsidRPr="008C6777">
        <w:t>hui v</w:t>
      </w:r>
      <w:r>
        <w:t>’</w:t>
      </w:r>
      <w:r w:rsidR="00B86016" w:rsidRPr="008C6777">
        <w:t>là</w:t>
      </w:r>
    </w:p>
    <w:p w14:paraId="6E3A9783" w14:textId="77777777" w:rsidR="008C6777" w:rsidRDefault="00B86016" w:rsidP="00855FAE">
      <w:pPr>
        <w:spacing w:before="0" w:after="0"/>
        <w:ind w:firstLine="0"/>
        <w:jc w:val="center"/>
      </w:pPr>
      <w:r w:rsidRPr="008C6777">
        <w:t>Comm</w:t>
      </w:r>
      <w:r w:rsidR="008C6777">
        <w:t>’</w:t>
      </w:r>
      <w:r w:rsidRPr="008C6777">
        <w:t xml:space="preserve"> les dam</w:t>
      </w:r>
      <w:r w:rsidR="008C6777">
        <w:t>’</w:t>
      </w:r>
      <w:r w:rsidRPr="008C6777">
        <w:t>s prennent un crystère</w:t>
      </w:r>
      <w:r w:rsidR="008C6777">
        <w:t> ;</w:t>
      </w:r>
    </w:p>
    <w:p w14:paraId="44E00410" w14:textId="77777777" w:rsid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En c</w:t>
      </w:r>
      <w:r>
        <w:t>’</w:t>
      </w:r>
      <w:r w:rsidR="00B86016" w:rsidRPr="008C6777">
        <w:t>cas au zenre d</w:t>
      </w:r>
      <w:r>
        <w:t>’</w:t>
      </w:r>
      <w:r w:rsidR="00B86016" w:rsidRPr="008C6777">
        <w:t>la cour</w:t>
      </w:r>
      <w:r>
        <w:t>,</w:t>
      </w:r>
    </w:p>
    <w:p w14:paraId="23E9D5F9" w14:textId="77777777" w:rsidR="008C6777" w:rsidRDefault="00B86016" w:rsidP="00855FAE">
      <w:pPr>
        <w:spacing w:before="0" w:after="0"/>
        <w:ind w:firstLine="0"/>
        <w:jc w:val="center"/>
      </w:pPr>
      <w:r w:rsidRPr="008C6777">
        <w:t>Z</w:t>
      </w:r>
      <w:r w:rsidR="008C6777">
        <w:t>’</w:t>
      </w:r>
      <w:r w:rsidRPr="008C6777">
        <w:t>il est zust</w:t>
      </w:r>
      <w:r w:rsidR="008C6777">
        <w:t>’</w:t>
      </w:r>
      <w:r w:rsidRPr="008C6777">
        <w:t xml:space="preserve"> que j</w:t>
      </w:r>
      <w:r w:rsidR="008C6777">
        <w:t>’</w:t>
      </w:r>
      <w:r w:rsidRPr="008C6777">
        <w:t>me conforme</w:t>
      </w:r>
      <w:r w:rsidR="008C6777">
        <w:t>.</w:t>
      </w:r>
    </w:p>
    <w:p w14:paraId="4AB7DE11" w14:textId="6108A68A" w:rsidR="00B86016" w:rsidRPr="008C6777" w:rsidRDefault="00B86016" w:rsidP="00855FAE">
      <w:pPr>
        <w:spacing w:before="0" w:after="0"/>
        <w:ind w:firstLine="0"/>
        <w:jc w:val="center"/>
      </w:pPr>
      <w:r w:rsidRPr="008C6777">
        <w:t>Dieu</w:t>
      </w:r>
      <w:r w:rsidR="008C6777">
        <w:t xml:space="preserve"> ! </w:t>
      </w:r>
      <w:r w:rsidRPr="008C6777">
        <w:t>faudrait la bouche d</w:t>
      </w:r>
      <w:r w:rsidR="008C6777">
        <w:t>’</w:t>
      </w:r>
      <w:r w:rsidRPr="008C6777">
        <w:t>un four</w:t>
      </w:r>
    </w:p>
    <w:p w14:paraId="2D2D6261" w14:textId="77777777" w:rsidR="008C6777" w:rsidRDefault="00B86016" w:rsidP="00855FAE">
      <w:pPr>
        <w:spacing w:before="0" w:after="0"/>
        <w:ind w:firstLine="0"/>
        <w:jc w:val="center"/>
      </w:pPr>
      <w:r w:rsidRPr="008C6777">
        <w:t>Tant l</w:t>
      </w:r>
      <w:r w:rsidR="008C6777">
        <w:t>’</w:t>
      </w:r>
      <w:r w:rsidRPr="008C6777">
        <w:t>instrument est énorme</w:t>
      </w:r>
      <w:r w:rsidR="008C6777">
        <w:t> !</w:t>
      </w:r>
    </w:p>
    <w:p w14:paraId="41BF81A3" w14:textId="5CC28321" w:rsidR="00B86016" w:rsidRPr="008C6777" w:rsidRDefault="008C6777" w:rsidP="00855FAE">
      <w:pPr>
        <w:spacing w:before="0" w:after="0"/>
        <w:ind w:firstLine="0"/>
        <w:jc w:val="center"/>
      </w:pPr>
      <w:r>
        <w:t>— </w:t>
      </w:r>
      <w:r w:rsidR="00B86016" w:rsidRPr="008C6777">
        <w:t>C</w:t>
      </w:r>
      <w:r>
        <w:t>’</w:t>
      </w:r>
      <w:r w:rsidR="00B86016" w:rsidRPr="008C6777">
        <w:t>est trop d</w:t>
      </w:r>
      <w:r>
        <w:t>’</w:t>
      </w:r>
      <w:r w:rsidR="00B86016" w:rsidRPr="008C6777">
        <w:t>honneur</w:t>
      </w:r>
      <w:r>
        <w:t xml:space="preserve"> : </w:t>
      </w:r>
      <w:r w:rsidR="00B86016" w:rsidRPr="008C6777">
        <w:t>mais l</w:t>
      </w:r>
      <w:r>
        <w:t>’</w:t>
      </w:r>
      <w:r w:rsidR="00B86016" w:rsidRPr="008C6777">
        <w:t>moyen</w:t>
      </w:r>
    </w:p>
    <w:p w14:paraId="1AF32DFC" w14:textId="77777777" w:rsidR="008C6777" w:rsidRDefault="00B86016" w:rsidP="00855FAE">
      <w:pPr>
        <w:spacing w:before="0" w:after="0"/>
        <w:ind w:firstLine="0"/>
        <w:jc w:val="center"/>
      </w:pPr>
      <w:r w:rsidRPr="008C6777">
        <w:t>Serait d</w:t>
      </w:r>
      <w:r w:rsidR="008C6777">
        <w:t>’</w:t>
      </w:r>
      <w:r w:rsidRPr="008C6777">
        <w:t>vous fair</w:t>
      </w:r>
      <w:r w:rsidR="008C6777">
        <w:t>’</w:t>
      </w:r>
      <w:r w:rsidRPr="008C6777">
        <w:t xml:space="preserve"> la bouch</w:t>
      </w:r>
      <w:r w:rsidR="008C6777">
        <w:t>’</w:t>
      </w:r>
      <w:r w:rsidRPr="008C6777">
        <w:t xml:space="preserve"> moins p</w:t>
      </w:r>
      <w:r w:rsidR="008C6777">
        <w:t>’</w:t>
      </w:r>
      <w:r w:rsidRPr="008C6777">
        <w:t>tite</w:t>
      </w:r>
      <w:r w:rsidR="008C6777">
        <w:t> ;</w:t>
      </w:r>
    </w:p>
    <w:p w14:paraId="41E03D90" w14:textId="77777777" w:rsidR="008C6777" w:rsidRDefault="00B86016" w:rsidP="00855FAE">
      <w:pPr>
        <w:spacing w:before="0" w:after="0"/>
        <w:ind w:firstLine="0"/>
        <w:jc w:val="center"/>
      </w:pPr>
      <w:r w:rsidRPr="008C6777">
        <w:t>La bouch</w:t>
      </w:r>
      <w:r w:rsidR="008C6777">
        <w:t>’</w:t>
      </w:r>
      <w:r w:rsidRPr="008C6777">
        <w:t xml:space="preserve"> moins p</w:t>
      </w:r>
      <w:r w:rsidR="008C6777">
        <w:t>’</w:t>
      </w:r>
      <w:r w:rsidRPr="008C6777">
        <w:t>tite</w:t>
      </w:r>
      <w:r w:rsidR="008C6777">
        <w:t>.</w:t>
      </w:r>
    </w:p>
    <w:p w14:paraId="5B384DE4" w14:textId="77777777" w:rsidR="008C6777" w:rsidRDefault="00B86016" w:rsidP="008C6777">
      <w:r w:rsidRPr="00B90685">
        <w:lastRenderedPageBreak/>
        <w:t>Allons</w:t>
      </w:r>
      <w:r w:rsidR="008C6777">
        <w:t xml:space="preserve">, </w:t>
      </w:r>
      <w:r w:rsidRPr="00B90685">
        <w:t>mam</w:t>
      </w:r>
      <w:r w:rsidR="008C6777">
        <w:t>’</w:t>
      </w:r>
      <w:r w:rsidRPr="00B90685">
        <w:t>selle</w:t>
      </w:r>
      <w:r w:rsidR="008C6777">
        <w:t xml:space="preserve">, </w:t>
      </w:r>
      <w:r w:rsidRPr="00B90685">
        <w:t>élargissez les voies</w:t>
      </w:r>
      <w:r w:rsidR="008C6777">
        <w:t xml:space="preserve">, </w:t>
      </w:r>
      <w:r w:rsidRPr="00B90685">
        <w:t>et tandis que j</w:t>
      </w:r>
      <w:r w:rsidR="008C6777">
        <w:t>’</w:t>
      </w:r>
      <w:r w:rsidRPr="00B90685">
        <w:t>pousse donnez un coup de main</w:t>
      </w:r>
      <w:r w:rsidR="008C6777">
        <w:t xml:space="preserve">. </w:t>
      </w:r>
      <w:r w:rsidRPr="00B90685">
        <w:t>Si ça passe</w:t>
      </w:r>
      <w:r w:rsidR="008C6777">
        <w:t xml:space="preserve">, </w:t>
      </w:r>
      <w:r w:rsidRPr="00B90685">
        <w:t>vous êtes sauvée</w:t>
      </w:r>
      <w:r w:rsidR="008C6777">
        <w:t>.</w:t>
      </w:r>
    </w:p>
    <w:p w14:paraId="1BCBB92C" w14:textId="77777777" w:rsidR="008C6777" w:rsidRDefault="00B86016" w:rsidP="00C263AF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 tout de suite</w:t>
      </w:r>
      <w:r w:rsidR="008C6777">
        <w:t>,</w:t>
      </w:r>
    </w:p>
    <w:p w14:paraId="10223CAA" w14:textId="77777777" w:rsidR="008C6777" w:rsidRDefault="00B86016" w:rsidP="00C263AF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</w:t>
      </w:r>
      <w:r w:rsidR="008C6777">
        <w:t>.</w:t>
      </w:r>
    </w:p>
    <w:p w14:paraId="7D3AA9BD" w14:textId="77777777" w:rsidR="00C263AF" w:rsidRDefault="00C263AF" w:rsidP="00C263AF">
      <w:pPr>
        <w:spacing w:before="0" w:after="0"/>
        <w:ind w:firstLine="0"/>
        <w:jc w:val="center"/>
      </w:pPr>
    </w:p>
    <w:p w14:paraId="567653FD" w14:textId="77777777" w:rsidR="008C6777" w:rsidRDefault="00B86016" w:rsidP="00C263AF">
      <w:pPr>
        <w:spacing w:before="0" w:after="0"/>
        <w:ind w:firstLine="0"/>
        <w:jc w:val="center"/>
      </w:pPr>
      <w:r w:rsidRPr="008C6777">
        <w:t>Que vot</w:t>
      </w:r>
      <w:r w:rsidR="008C6777">
        <w:t>’</w:t>
      </w:r>
      <w:r w:rsidRPr="008C6777">
        <w:t xml:space="preserve"> s</w:t>
      </w:r>
      <w:r w:rsidR="008C6777">
        <w:t>’</w:t>
      </w:r>
      <w:r w:rsidRPr="008C6777">
        <w:t>ringue m</w:t>
      </w:r>
      <w:r w:rsidR="008C6777">
        <w:t>’</w:t>
      </w:r>
      <w:r w:rsidRPr="008C6777">
        <w:t>paraît douce</w:t>
      </w:r>
      <w:r w:rsidR="008C6777">
        <w:t> ?</w:t>
      </w:r>
    </w:p>
    <w:p w14:paraId="30086171" w14:textId="77777777" w:rsidR="008C6777" w:rsidRDefault="00B86016" w:rsidP="00C263AF">
      <w:pPr>
        <w:spacing w:before="0" w:after="0"/>
        <w:ind w:firstLine="0"/>
        <w:jc w:val="center"/>
      </w:pPr>
      <w:r w:rsidRPr="008C6777">
        <w:t>Mais z</w:t>
      </w:r>
      <w:r w:rsidR="008C6777">
        <w:t>’</w:t>
      </w:r>
      <w:r w:rsidRPr="008C6777">
        <w:t>redoute l</w:t>
      </w:r>
      <w:r w:rsidR="008C6777">
        <w:t>’</w:t>
      </w:r>
      <w:r w:rsidRPr="008C6777">
        <w:t>s accidents</w:t>
      </w:r>
      <w:r w:rsidR="008C6777">
        <w:t>.</w:t>
      </w:r>
    </w:p>
    <w:p w14:paraId="23DC64C8" w14:textId="77777777" w:rsidR="008C6777" w:rsidRDefault="008C6777" w:rsidP="00C263AF">
      <w:pPr>
        <w:spacing w:before="0" w:after="0"/>
        <w:ind w:firstLine="0"/>
        <w:jc w:val="center"/>
      </w:pPr>
      <w:r>
        <w:t>— </w:t>
      </w:r>
      <w:r w:rsidR="00B86016" w:rsidRPr="008C6777">
        <w:t>Jusqu</w:t>
      </w:r>
      <w:r>
        <w:t>’</w:t>
      </w:r>
      <w:r w:rsidR="00B86016" w:rsidRPr="008C6777">
        <w:t>au fond v</w:t>
      </w:r>
      <w:r>
        <w:t>’</w:t>
      </w:r>
      <w:r w:rsidR="00B86016" w:rsidRPr="008C6777">
        <w:t>là que j</w:t>
      </w:r>
      <w:r>
        <w:t>’</w:t>
      </w:r>
      <w:r w:rsidR="00B86016" w:rsidRPr="008C6777">
        <w:t>suis d</w:t>
      </w:r>
      <w:r>
        <w:t>’</w:t>
      </w:r>
      <w:r w:rsidR="00B86016" w:rsidRPr="008C6777">
        <w:t>dans</w:t>
      </w:r>
      <w:r>
        <w:t>,</w:t>
      </w:r>
    </w:p>
    <w:p w14:paraId="4AD6148E" w14:textId="77777777" w:rsidR="008C6777" w:rsidRDefault="00B86016" w:rsidP="00C263AF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craignez rien</w:t>
      </w:r>
      <w:r w:rsidR="008C6777">
        <w:t xml:space="preserve"> : </w:t>
      </w:r>
      <w:r w:rsidRPr="008C6777">
        <w:t>va comm</w:t>
      </w:r>
      <w:r w:rsidR="008C6777">
        <w:t>’</w:t>
      </w:r>
      <w:r w:rsidRPr="008C6777">
        <w:t xml:space="preserve"> j</w:t>
      </w:r>
      <w:r w:rsidR="008C6777">
        <w:t>’</w:t>
      </w:r>
      <w:r w:rsidRPr="008C6777">
        <w:t>te pousse</w:t>
      </w:r>
      <w:r w:rsidR="008C6777">
        <w:t>.</w:t>
      </w:r>
    </w:p>
    <w:p w14:paraId="4328CDEC" w14:textId="77777777" w:rsidR="008C6777" w:rsidRDefault="00B86016" w:rsidP="00C263AF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vous tortillez pas si fort</w:t>
      </w:r>
      <w:r w:rsidR="008C6777">
        <w:t>,</w:t>
      </w:r>
    </w:p>
    <w:p w14:paraId="73776EF3" w14:textId="77777777" w:rsidR="008C6777" w:rsidRDefault="00B86016" w:rsidP="00C263AF">
      <w:pPr>
        <w:spacing w:before="0" w:after="0"/>
        <w:ind w:firstLine="0"/>
        <w:jc w:val="center"/>
      </w:pPr>
      <w:r w:rsidRPr="008C6777">
        <w:t>Ça dérang</w:t>
      </w:r>
      <w:r w:rsidR="008C6777">
        <w:t>’</w:t>
      </w:r>
      <w:r w:rsidRPr="008C6777">
        <w:t>rait mon affaire</w:t>
      </w:r>
      <w:r w:rsidR="008C6777">
        <w:t>…</w:t>
      </w:r>
    </w:p>
    <w:p w14:paraId="34B3CF82" w14:textId="77777777" w:rsidR="008C6777" w:rsidRDefault="00B86016" w:rsidP="00C263AF">
      <w:pPr>
        <w:spacing w:before="0" w:after="0"/>
        <w:ind w:firstLine="0"/>
        <w:jc w:val="center"/>
      </w:pPr>
      <w:r w:rsidRPr="008C6777">
        <w:t>V</w:t>
      </w:r>
      <w:r w:rsidR="008C6777">
        <w:t>’</w:t>
      </w:r>
      <w:r w:rsidRPr="008C6777">
        <w:t>là qu</w:t>
      </w:r>
      <w:r w:rsidR="008C6777">
        <w:t>’</w:t>
      </w:r>
      <w:r w:rsidRPr="008C6777">
        <w:t>ça part</w:t>
      </w:r>
      <w:r w:rsidR="008C6777">
        <w:t xml:space="preserve">. </w:t>
      </w:r>
      <w:r w:rsidRPr="008C6777">
        <w:t>Ah</w:t>
      </w:r>
      <w:r w:rsidR="008C6777">
        <w:t xml:space="preserve"> ! </w:t>
      </w:r>
      <w:r w:rsidRPr="008C6777">
        <w:t>sans m</w:t>
      </w:r>
      <w:r w:rsidR="008C6777">
        <w:t>’</w:t>
      </w:r>
      <w:r w:rsidRPr="008C6777">
        <w:t>fair</w:t>
      </w:r>
      <w:r w:rsidR="008C6777">
        <w:t>’</w:t>
      </w:r>
      <w:r w:rsidRPr="008C6777">
        <w:t xml:space="preserve"> tort</w:t>
      </w:r>
      <w:r w:rsidR="008C6777">
        <w:t>,</w:t>
      </w:r>
    </w:p>
    <w:p w14:paraId="503C9616" w14:textId="77777777" w:rsidR="008C6777" w:rsidRDefault="00B86016" w:rsidP="00C263A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que j</w:t>
      </w:r>
      <w:r w:rsidR="008C6777">
        <w:t>’</w:t>
      </w:r>
      <w:r w:rsidRPr="008C6777">
        <w:t>vous donn</w:t>
      </w:r>
      <w:r w:rsidR="008C6777">
        <w:t>’</w:t>
      </w:r>
      <w:r w:rsidRPr="008C6777">
        <w:t xml:space="preserve"> n</w:t>
      </w:r>
      <w:r w:rsidR="008C6777">
        <w:t>’</w:t>
      </w:r>
      <w:r w:rsidRPr="008C6777">
        <w:t>est pas d</w:t>
      </w:r>
      <w:r w:rsidR="008C6777">
        <w:t>’</w:t>
      </w:r>
      <w:r w:rsidRPr="008C6777">
        <w:t>l</w:t>
      </w:r>
      <w:r w:rsidR="008C6777">
        <w:t>’</w:t>
      </w:r>
      <w:r w:rsidRPr="008C6777">
        <w:t>eau claire</w:t>
      </w:r>
      <w:r w:rsidR="008C6777">
        <w:t>,</w:t>
      </w:r>
    </w:p>
    <w:p w14:paraId="7A2E302B" w14:textId="77777777" w:rsidR="008C6777" w:rsidRDefault="008C6777" w:rsidP="00C263AF">
      <w:pPr>
        <w:spacing w:before="0" w:after="0"/>
        <w:ind w:firstLine="0"/>
        <w:jc w:val="center"/>
      </w:pPr>
      <w:r>
        <w:t>— </w:t>
      </w:r>
      <w:r w:rsidR="00B86016" w:rsidRPr="008C6777">
        <w:t>Tu m</w:t>
      </w:r>
      <w:r>
        <w:t>’</w:t>
      </w:r>
      <w:r w:rsidR="00B86016" w:rsidRPr="008C6777">
        <w:t>inond</w:t>
      </w:r>
      <w:r>
        <w:t xml:space="preserve">’, </w:t>
      </w:r>
      <w:r w:rsidR="00B86016" w:rsidRPr="008C6777">
        <w:t>oh</w:t>
      </w:r>
      <w:r>
        <w:t xml:space="preserve"> ! </w:t>
      </w:r>
      <w:r w:rsidR="00B86016" w:rsidRPr="008C6777">
        <w:t>sacré chien</w:t>
      </w:r>
      <w:r>
        <w:t>,</w:t>
      </w:r>
    </w:p>
    <w:p w14:paraId="2A5D3CEB" w14:textId="77777777" w:rsidR="008C6777" w:rsidRDefault="00B86016" w:rsidP="00C263AF">
      <w:pPr>
        <w:spacing w:before="0" w:after="0"/>
        <w:ind w:firstLine="0"/>
        <w:jc w:val="center"/>
      </w:pPr>
      <w:r w:rsidRPr="008C6777">
        <w:t>T</w:t>
      </w:r>
      <w:r w:rsidR="008C6777">
        <w:t>’</w:t>
      </w:r>
      <w:r w:rsidRPr="008C6777">
        <w:t>as poussé l</w:t>
      </w:r>
      <w:r w:rsidR="008C6777">
        <w:t>’</w:t>
      </w:r>
      <w:r w:rsidRPr="008C6777">
        <w:t>machin trop vite</w:t>
      </w:r>
      <w:r w:rsidR="008C6777">
        <w:t>,</w:t>
      </w:r>
    </w:p>
    <w:p w14:paraId="7AEA4E47" w14:textId="2226CD20" w:rsidR="008C6777" w:rsidRDefault="00043453" w:rsidP="00C263A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 xml:space="preserve">machin </w:t>
      </w:r>
      <w:r w:rsidR="00B86016" w:rsidRPr="008C6777">
        <w:t>trop vite</w:t>
      </w:r>
      <w:r w:rsidR="008C6777">
        <w:t>.</w:t>
      </w:r>
    </w:p>
    <w:p w14:paraId="229173F1" w14:textId="77777777" w:rsidR="008C6777" w:rsidRDefault="00B86016" w:rsidP="008C6777">
      <w:r w:rsidRPr="00B90685">
        <w:t>Oh</w:t>
      </w:r>
      <w:r w:rsidR="008C6777">
        <w:t xml:space="preserve"> ! </w:t>
      </w:r>
      <w:r w:rsidRPr="00B90685">
        <w:t>mon ser Zilles</w:t>
      </w:r>
      <w:r w:rsidR="008C6777">
        <w:t xml:space="preserve"> ! </w:t>
      </w:r>
      <w:r w:rsidRPr="00B90685">
        <w:t>ze n</w:t>
      </w:r>
      <w:r w:rsidR="008C6777">
        <w:t>’</w:t>
      </w:r>
      <w:r w:rsidRPr="00B90685">
        <w:t>y étais pas encore</w:t>
      </w:r>
      <w:r w:rsidR="008C6777">
        <w:t xml:space="preserve">. </w:t>
      </w:r>
      <w:r w:rsidRPr="00B90685">
        <w:t>C</w:t>
      </w:r>
      <w:r w:rsidR="008C6777">
        <w:t>’</w:t>
      </w:r>
      <w:r w:rsidRPr="00B90685">
        <w:t>pendant ça m</w:t>
      </w:r>
      <w:r w:rsidR="008C6777">
        <w:t>’</w:t>
      </w:r>
      <w:r w:rsidRPr="00B90685">
        <w:t>fait z</w:t>
      </w:r>
      <w:r w:rsidR="008C6777">
        <w:t>’</w:t>
      </w:r>
      <w:r w:rsidRPr="00B90685">
        <w:t>un peu d</w:t>
      </w:r>
      <w:r w:rsidR="008C6777">
        <w:t>’</w:t>
      </w:r>
      <w:r w:rsidRPr="00B90685">
        <w:t>effet</w:t>
      </w:r>
      <w:r w:rsidR="008C6777">
        <w:t xml:space="preserve">. </w:t>
      </w:r>
      <w:r w:rsidRPr="00B90685">
        <w:t>Pour que ma guérison soit complète</w:t>
      </w:r>
      <w:r w:rsidR="008C6777">
        <w:t xml:space="preserve">, </w:t>
      </w:r>
      <w:r w:rsidRPr="00B90685">
        <w:t>redouble la dose</w:t>
      </w:r>
      <w:r w:rsidR="008C6777">
        <w:t xml:space="preserve">, </w:t>
      </w:r>
      <w:r w:rsidRPr="00B90685">
        <w:t>mon ser Zilles</w:t>
      </w:r>
      <w:r w:rsidR="008C6777">
        <w:t xml:space="preserve">, </w:t>
      </w:r>
      <w:r w:rsidRPr="00B90685">
        <w:t>redouble la dose</w:t>
      </w:r>
      <w:r w:rsidR="008C6777">
        <w:t>.</w:t>
      </w:r>
    </w:p>
    <w:p w14:paraId="12708219" w14:textId="77777777" w:rsidR="008C6777" w:rsidRDefault="00B86016" w:rsidP="00C263AF">
      <w:pPr>
        <w:spacing w:before="0" w:after="0"/>
        <w:ind w:firstLine="0"/>
        <w:jc w:val="center"/>
      </w:pPr>
      <w:r w:rsidRPr="008C6777">
        <w:t>Ça me f</w:t>
      </w:r>
      <w:r w:rsidR="008C6777">
        <w:t>’</w:t>
      </w:r>
      <w:r w:rsidRPr="008C6777">
        <w:t>ra du bien tout d</w:t>
      </w:r>
      <w:r w:rsidR="008C6777">
        <w:t>’</w:t>
      </w:r>
      <w:r w:rsidRPr="008C6777">
        <w:t>suite</w:t>
      </w:r>
      <w:r w:rsidR="008C6777">
        <w:t> ;</w:t>
      </w:r>
    </w:p>
    <w:p w14:paraId="6D59ED73" w14:textId="77777777" w:rsidR="008C6777" w:rsidRDefault="00B86016" w:rsidP="00C263AF">
      <w:pPr>
        <w:spacing w:before="0" w:after="0"/>
        <w:ind w:firstLine="0"/>
        <w:jc w:val="center"/>
      </w:pPr>
      <w:r w:rsidRPr="008C6777">
        <w:t>Ça me f</w:t>
      </w:r>
      <w:r w:rsidR="008C6777">
        <w:t>’</w:t>
      </w:r>
      <w:r w:rsidRPr="008C6777">
        <w:t>ra du bien</w:t>
      </w:r>
      <w:r w:rsidR="008C6777">
        <w:t>.</w:t>
      </w:r>
    </w:p>
    <w:p w14:paraId="55A8D71C" w14:textId="77777777" w:rsidR="00C263AF" w:rsidRDefault="00C263AF" w:rsidP="00C263AF">
      <w:pPr>
        <w:spacing w:before="0" w:after="0"/>
        <w:ind w:firstLine="0"/>
        <w:jc w:val="center"/>
      </w:pPr>
    </w:p>
    <w:p w14:paraId="02703653" w14:textId="77777777" w:rsidR="008C6777" w:rsidRDefault="00B86016" w:rsidP="00C263A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la guéris</w:t>
      </w:r>
      <w:r w:rsidR="008C6777">
        <w:t xml:space="preserve">, </w:t>
      </w:r>
      <w:r w:rsidRPr="008C6777">
        <w:t>l</w:t>
      </w:r>
      <w:r w:rsidR="008C6777">
        <w:t>’</w:t>
      </w:r>
      <w:r w:rsidRPr="008C6777">
        <w:t>on peut bien l</w:t>
      </w:r>
      <w:r w:rsidR="008C6777">
        <w:t>’</w:t>
      </w:r>
      <w:r w:rsidRPr="008C6777">
        <w:t>croire</w:t>
      </w:r>
      <w:r w:rsidR="008C6777">
        <w:t>,</w:t>
      </w:r>
    </w:p>
    <w:p w14:paraId="397CBA28" w14:textId="77777777" w:rsidR="008C6777" w:rsidRDefault="00B86016" w:rsidP="00C263AF">
      <w:pPr>
        <w:spacing w:before="0" w:after="0"/>
        <w:ind w:firstLine="0"/>
        <w:jc w:val="center"/>
      </w:pPr>
      <w:r w:rsidRPr="008C6777">
        <w:t>Avec sept ou huit lav</w:t>
      </w:r>
      <w:r w:rsidR="008C6777">
        <w:t>’</w:t>
      </w:r>
      <w:r w:rsidRPr="008C6777">
        <w:t>mens</w:t>
      </w:r>
      <w:r w:rsidR="008C6777">
        <w:t> ;</w:t>
      </w:r>
    </w:p>
    <w:p w14:paraId="39A5A2CF" w14:textId="77777777" w:rsidR="008C6777" w:rsidRDefault="00B86016" w:rsidP="00C263AF">
      <w:pPr>
        <w:spacing w:before="0" w:after="0"/>
        <w:ind w:firstLine="0"/>
        <w:jc w:val="center"/>
      </w:pPr>
      <w:r w:rsidRPr="008C6777">
        <w:t>À cell</w:t>
      </w:r>
      <w:r w:rsidR="008C6777">
        <w:t>’</w:t>
      </w:r>
      <w:r w:rsidRPr="008C6777">
        <w:t>-là qui dit que j</w:t>
      </w:r>
      <w:r w:rsidR="008C6777">
        <w:t>’</w:t>
      </w:r>
      <w:r w:rsidRPr="008C6777">
        <w:t>mens</w:t>
      </w:r>
      <w:r w:rsidR="008C6777">
        <w:t>.</w:t>
      </w:r>
    </w:p>
    <w:p w14:paraId="639F75B8" w14:textId="77777777" w:rsidR="008C6777" w:rsidRDefault="00B86016" w:rsidP="00C263A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ma s</w:t>
      </w:r>
      <w:r w:rsidR="008C6777">
        <w:t>’</w:t>
      </w:r>
      <w:r w:rsidRPr="008C6777">
        <w:t>ringue prouve c</w:t>
      </w:r>
      <w:r w:rsidR="008C6777">
        <w:t>’</w:t>
      </w:r>
      <w:r w:rsidRPr="008C6777">
        <w:t>t histoire</w:t>
      </w:r>
      <w:r w:rsidR="008C6777">
        <w:t>,</w:t>
      </w:r>
    </w:p>
    <w:p w14:paraId="3923D9B3" w14:textId="77777777" w:rsidR="008C6777" w:rsidRDefault="00B86016" w:rsidP="00C263AF">
      <w:pPr>
        <w:spacing w:before="0" w:after="0"/>
        <w:ind w:firstLine="0"/>
        <w:jc w:val="center"/>
      </w:pPr>
      <w:r w:rsidRPr="008C6777">
        <w:t>Mettez la main sur vos yeux</w:t>
      </w:r>
      <w:r w:rsidR="008C6777">
        <w:t>,</w:t>
      </w:r>
    </w:p>
    <w:p w14:paraId="15748A9A" w14:textId="77777777" w:rsidR="008C6777" w:rsidRDefault="00B86016" w:rsidP="00C263AF">
      <w:pPr>
        <w:spacing w:before="0" w:after="0"/>
        <w:ind w:firstLine="0"/>
        <w:jc w:val="center"/>
      </w:pPr>
      <w:r w:rsidRPr="008C6777">
        <w:t>Puis entre vos doigts</w:t>
      </w:r>
      <w:r w:rsidR="008C6777">
        <w:t xml:space="preserve">, </w:t>
      </w:r>
      <w:r w:rsidRPr="008C6777">
        <w:t>mesdames</w:t>
      </w:r>
      <w:r w:rsidR="008C6777">
        <w:t>,</w:t>
      </w:r>
    </w:p>
    <w:p w14:paraId="733A4C5C" w14:textId="2F637461" w:rsidR="00B86016" w:rsidRPr="008C6777" w:rsidRDefault="00B86016" w:rsidP="00C263AF">
      <w:pPr>
        <w:spacing w:before="0" w:after="0"/>
        <w:ind w:firstLine="0"/>
        <w:jc w:val="center"/>
      </w:pPr>
      <w:r w:rsidRPr="008C6777">
        <w:t>R</w:t>
      </w:r>
      <w:r w:rsidR="008C6777">
        <w:t>’</w:t>
      </w:r>
      <w:r w:rsidRPr="008C6777">
        <w:t>luquez bien l</w:t>
      </w:r>
      <w:r w:rsidR="008C6777">
        <w:t>’</w:t>
      </w:r>
      <w:r w:rsidRPr="008C6777">
        <w:t>machin curieux</w:t>
      </w:r>
    </w:p>
    <w:p w14:paraId="20E5D071" w14:textId="77777777" w:rsidR="008C6777" w:rsidRDefault="00B86016" w:rsidP="00C263AF">
      <w:pPr>
        <w:spacing w:before="0" w:after="0"/>
        <w:ind w:firstLine="0"/>
        <w:jc w:val="center"/>
      </w:pPr>
      <w:r w:rsidRPr="008C6777">
        <w:t>Qui rend la santé z</w:t>
      </w:r>
      <w:r w:rsidR="008C6777">
        <w:t>’</w:t>
      </w:r>
      <w:r w:rsidRPr="008C6777">
        <w:t>aux femmes</w:t>
      </w:r>
      <w:r w:rsidR="008C6777">
        <w:t>.</w:t>
      </w:r>
    </w:p>
    <w:p w14:paraId="0AD72C5F" w14:textId="77777777" w:rsidR="008C6777" w:rsidRDefault="00B86016" w:rsidP="00C263AF">
      <w:pPr>
        <w:spacing w:before="0" w:after="0"/>
        <w:ind w:firstLine="0"/>
        <w:jc w:val="center"/>
      </w:pPr>
      <w:r w:rsidRPr="008C6777">
        <w:lastRenderedPageBreak/>
        <w:t>La vôtre n</w:t>
      </w:r>
      <w:r w:rsidR="008C6777">
        <w:t>’</w:t>
      </w:r>
      <w:r w:rsidRPr="008C6777">
        <w:t>vaut-elle rien</w:t>
      </w:r>
      <w:r w:rsidR="008C6777">
        <w:t> ?</w:t>
      </w:r>
    </w:p>
    <w:p w14:paraId="2827C076" w14:textId="77777777" w:rsidR="008C6777" w:rsidRDefault="00B86016" w:rsidP="00C263AF">
      <w:pPr>
        <w:spacing w:before="0" w:after="0"/>
        <w:ind w:firstLine="0"/>
        <w:jc w:val="center"/>
      </w:pPr>
      <w:r w:rsidRPr="008C6777">
        <w:t>Profitez d</w:t>
      </w:r>
      <w:r w:rsidR="008C6777">
        <w:t>’</w:t>
      </w:r>
      <w:r w:rsidRPr="008C6777">
        <w:t>mon grand mérite</w:t>
      </w:r>
      <w:r w:rsidR="008C6777">
        <w:t>,</w:t>
      </w:r>
    </w:p>
    <w:p w14:paraId="194EC881" w14:textId="77777777" w:rsidR="008C6777" w:rsidRDefault="00B86016" w:rsidP="00C263AF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mon grand mérite</w:t>
      </w:r>
      <w:r w:rsidR="008C6777">
        <w:t>,</w:t>
      </w:r>
    </w:p>
    <w:p w14:paraId="77F40553" w14:textId="77777777" w:rsidR="008C6777" w:rsidRDefault="00B86016" w:rsidP="008C6777">
      <w:r w:rsidRPr="00B90685">
        <w:t>Voyez</w:t>
      </w:r>
      <w:r w:rsidR="008C6777">
        <w:t xml:space="preserve">, </w:t>
      </w:r>
      <w:r w:rsidRPr="00B90685">
        <w:t>mesdames</w:t>
      </w:r>
      <w:r w:rsidR="008C6777">
        <w:t xml:space="preserve">, </w:t>
      </w:r>
      <w:r w:rsidRPr="00B90685">
        <w:t>décidez-vous</w:t>
      </w:r>
      <w:r w:rsidR="008C6777">
        <w:t xml:space="preserve">, </w:t>
      </w:r>
      <w:r w:rsidRPr="00B90685">
        <w:t>faites comme mam</w:t>
      </w:r>
      <w:r w:rsidR="008C6777">
        <w:t>’</w:t>
      </w:r>
      <w:r w:rsidRPr="00B90685">
        <w:t>selle Zirzabelle</w:t>
      </w:r>
      <w:r w:rsidR="008C6777">
        <w:t xml:space="preserve">. </w:t>
      </w:r>
      <w:r w:rsidRPr="00B90685">
        <w:t>Qu</w:t>
      </w:r>
      <w:r w:rsidR="008C6777">
        <w:t>’</w:t>
      </w:r>
      <w:r w:rsidRPr="00B90685">
        <w:t>est-ce qu</w:t>
      </w:r>
      <w:r w:rsidR="008C6777">
        <w:t>’</w:t>
      </w:r>
      <w:r w:rsidRPr="00B90685">
        <w:t>en veut</w:t>
      </w:r>
      <w:r w:rsidR="008C6777">
        <w:t xml:space="preserve"> ? </w:t>
      </w:r>
      <w:r w:rsidRPr="00B90685">
        <w:t>huit</w:t>
      </w:r>
      <w:r w:rsidR="008C6777">
        <w:t xml:space="preserve">, </w:t>
      </w:r>
      <w:r w:rsidRPr="00B90685">
        <w:t>dix</w:t>
      </w:r>
      <w:r w:rsidR="008C6777">
        <w:t xml:space="preserve">, </w:t>
      </w:r>
      <w:r w:rsidRPr="00B90685">
        <w:t>douze</w:t>
      </w:r>
      <w:r w:rsidR="008C6777">
        <w:t xml:space="preserve"> ! </w:t>
      </w:r>
      <w:r w:rsidRPr="00B90685">
        <w:t>Ne boudez pas contre vot</w:t>
      </w:r>
      <w:r w:rsidR="008C6777">
        <w:t>’</w:t>
      </w:r>
      <w:r>
        <w:t xml:space="preserve"> </w:t>
      </w:r>
      <w:r w:rsidRPr="00B90685">
        <w:t>ventre</w:t>
      </w:r>
      <w:r w:rsidR="008C6777">
        <w:t xml:space="preserve">. </w:t>
      </w:r>
      <w:r w:rsidRPr="00B90685">
        <w:t>J</w:t>
      </w:r>
      <w:r w:rsidR="008C6777">
        <w:t>’</w:t>
      </w:r>
      <w:r w:rsidRPr="00B90685">
        <w:t>suis tout prêt</w:t>
      </w:r>
      <w:r w:rsidR="008C6777">
        <w:t>.</w:t>
      </w:r>
    </w:p>
    <w:p w14:paraId="4B860EB3" w14:textId="77777777" w:rsidR="008C6777" w:rsidRDefault="00B86016" w:rsidP="00C263AF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 tout d</w:t>
      </w:r>
      <w:r w:rsidR="008C6777">
        <w:t>’</w:t>
      </w:r>
      <w:r w:rsidRPr="008C6777">
        <w:t>suite</w:t>
      </w:r>
      <w:r w:rsidR="008C6777">
        <w:t>,</w:t>
      </w:r>
    </w:p>
    <w:p w14:paraId="161D8923" w14:textId="77777777" w:rsidR="008C6777" w:rsidRDefault="00B86016" w:rsidP="00C263AF">
      <w:pPr>
        <w:spacing w:before="0" w:after="0"/>
        <w:ind w:firstLine="0"/>
        <w:jc w:val="center"/>
      </w:pPr>
      <w:r w:rsidRPr="008C6777">
        <w:t>Ça vous f</w:t>
      </w:r>
      <w:r w:rsidR="008C6777">
        <w:t>’</w:t>
      </w:r>
      <w:r w:rsidRPr="008C6777">
        <w:t>ra du bien</w:t>
      </w:r>
      <w:r w:rsidR="008C6777">
        <w:t>.</w:t>
      </w:r>
    </w:p>
    <w:p w14:paraId="7F64473E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D</w:t>
      </w:r>
      <w:r w:rsidRPr="00C263AF">
        <w:rPr>
          <w:rStyle w:val="Taille-1Caracteres"/>
        </w:rPr>
        <w:t>ERANGER</w:t>
      </w:r>
      <w:r w:rsidR="008C6777">
        <w:t>.</w:t>
      </w:r>
    </w:p>
    <w:p w14:paraId="2FE57DB0" w14:textId="0EA48904" w:rsidR="00B86016" w:rsidRPr="00B90685" w:rsidRDefault="00B86016" w:rsidP="008C6777">
      <w:pPr>
        <w:pStyle w:val="Titre2"/>
        <w:rPr>
          <w:szCs w:val="44"/>
        </w:rPr>
      </w:pPr>
      <w:bookmarkStart w:id="133" w:name="_Toc275359181"/>
      <w:bookmarkStart w:id="134" w:name="_Toc199525825"/>
      <w:r w:rsidRPr="00B90685">
        <w:rPr>
          <w:szCs w:val="44"/>
        </w:rPr>
        <w:lastRenderedPageBreak/>
        <w:t>LE TRALALA</w:t>
      </w:r>
      <w:bookmarkEnd w:id="133"/>
      <w:bookmarkEnd w:id="134"/>
    </w:p>
    <w:p w14:paraId="3FDBB9A1" w14:textId="77777777" w:rsidR="008C6777" w:rsidRDefault="00B86016" w:rsidP="00D947B8">
      <w:pPr>
        <w:spacing w:after="480"/>
        <w:ind w:firstLine="0"/>
        <w:jc w:val="center"/>
        <w:rPr>
          <w:i/>
        </w:rPr>
      </w:pPr>
      <w:r w:rsidRPr="008C6777">
        <w:rPr>
          <w:i/>
        </w:rPr>
        <w:t>Chanson traditionnelle</w:t>
      </w:r>
      <w:r w:rsidR="008C6777">
        <w:rPr>
          <w:i/>
        </w:rPr>
        <w:t>.</w:t>
      </w:r>
    </w:p>
    <w:p w14:paraId="36AA52F2" w14:textId="07D98BFA" w:rsidR="00B86016" w:rsidRPr="008C6777" w:rsidRDefault="00B86016" w:rsidP="00D947B8">
      <w:pPr>
        <w:spacing w:before="0" w:after="0"/>
        <w:ind w:firstLine="0"/>
        <w:jc w:val="center"/>
      </w:pPr>
      <w:r w:rsidRPr="008C6777">
        <w:t>Il est une vieil</w:t>
      </w:r>
      <w:r w:rsidR="008C6777">
        <w:t>’</w:t>
      </w:r>
      <w:r w:rsidRPr="008C6777">
        <w:t xml:space="preserve"> racaill</w:t>
      </w:r>
      <w:r w:rsidR="008C6777">
        <w:t>’</w:t>
      </w:r>
    </w:p>
    <w:p w14:paraId="58F3C1B6" w14:textId="77777777" w:rsidR="008C6777" w:rsidRDefault="00B86016" w:rsidP="00D947B8">
      <w:pPr>
        <w:spacing w:before="0" w:after="0"/>
        <w:ind w:firstLine="0"/>
        <w:jc w:val="center"/>
      </w:pPr>
      <w:r w:rsidRPr="008C6777">
        <w:t>Qui rest</w:t>
      </w:r>
      <w:r w:rsidR="008C6777">
        <w:t>’</w:t>
      </w:r>
      <w:r w:rsidRPr="008C6777">
        <w:t xml:space="preserve"> sur mon carré</w:t>
      </w:r>
      <w:r w:rsidR="008C6777">
        <w:t>,</w:t>
      </w:r>
    </w:p>
    <w:p w14:paraId="1D06FAA2" w14:textId="6B6D3E16" w:rsidR="00B86016" w:rsidRPr="008C6777" w:rsidRDefault="00B86016" w:rsidP="00D947B8">
      <w:pPr>
        <w:spacing w:before="0" w:after="0"/>
        <w:ind w:firstLine="0"/>
        <w:jc w:val="center"/>
      </w:pPr>
      <w:r w:rsidRPr="008C6777">
        <w:t>Qui dit que j</w:t>
      </w:r>
      <w:r w:rsidR="008C6777">
        <w:t>’</w:t>
      </w:r>
      <w:r w:rsidRPr="008C6777">
        <w:t>suis un</w:t>
      </w:r>
      <w:r w:rsidR="008C6777">
        <w:t>’</w:t>
      </w:r>
      <w:r w:rsidRPr="008C6777">
        <w:t xml:space="preserve"> canaille</w:t>
      </w:r>
    </w:p>
    <w:p w14:paraId="3841600F" w14:textId="77777777" w:rsidR="008C6777" w:rsidRDefault="00B86016" w:rsidP="00D947B8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 faut guillotiner</w:t>
      </w:r>
      <w:r w:rsidR="008C6777">
        <w:t> ;</w:t>
      </w:r>
    </w:p>
    <w:p w14:paraId="705C4E63" w14:textId="1A5B365D" w:rsidR="00B86016" w:rsidRPr="008C6777" w:rsidRDefault="00B86016" w:rsidP="00D947B8">
      <w:pPr>
        <w:spacing w:before="0" w:after="0"/>
        <w:ind w:firstLine="0"/>
        <w:jc w:val="center"/>
      </w:pPr>
      <w:r w:rsidRPr="008C6777">
        <w:t>Tout ça pour la bêtise</w:t>
      </w:r>
    </w:p>
    <w:p w14:paraId="3948428B" w14:textId="77777777" w:rsidR="008C6777" w:rsidRDefault="00B86016" w:rsidP="00D947B8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un soir rentrant pochard</w:t>
      </w:r>
      <w:r w:rsidR="008C6777">
        <w:t>,</w:t>
      </w:r>
    </w:p>
    <w:p w14:paraId="21FE2DAB" w14:textId="3F0EE3DC" w:rsidR="00B86016" w:rsidRPr="008C6777" w:rsidRDefault="00B86016" w:rsidP="00D947B8">
      <w:pPr>
        <w:spacing w:before="0" w:after="0"/>
        <w:ind w:firstLine="0"/>
        <w:jc w:val="center"/>
      </w:pPr>
      <w:r w:rsidRPr="008C6777">
        <w:t>En changeant de chemise</w:t>
      </w:r>
    </w:p>
    <w:p w14:paraId="04F6500F" w14:textId="77777777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lui ai fait voir mon dard</w:t>
      </w:r>
      <w:r w:rsidR="008C6777">
        <w:t>.</w:t>
      </w:r>
    </w:p>
    <w:p w14:paraId="7AC58A4E" w14:textId="77777777" w:rsidR="00B836FA" w:rsidRDefault="00B836FA" w:rsidP="00D947B8">
      <w:pPr>
        <w:spacing w:before="0" w:after="0"/>
        <w:ind w:firstLine="0"/>
        <w:jc w:val="center"/>
      </w:pPr>
    </w:p>
    <w:p w14:paraId="35D15E5B" w14:textId="242D9D3F" w:rsidR="008C6777" w:rsidRDefault="00B86016" w:rsidP="00D947B8">
      <w:pPr>
        <w:spacing w:before="0" w:after="0"/>
        <w:ind w:firstLine="0"/>
        <w:jc w:val="center"/>
      </w:pPr>
      <w:r w:rsidRPr="008C6777">
        <w:t>REFRAIN</w:t>
      </w:r>
    </w:p>
    <w:p w14:paraId="4BE1F029" w14:textId="77777777" w:rsidR="00B836FA" w:rsidRDefault="00B836FA" w:rsidP="00D947B8">
      <w:pPr>
        <w:spacing w:before="0" w:after="0"/>
        <w:ind w:firstLine="0"/>
        <w:jc w:val="center"/>
      </w:pPr>
    </w:p>
    <w:p w14:paraId="15585746" w14:textId="77777777" w:rsidR="008C6777" w:rsidRDefault="00B86016" w:rsidP="00D947B8">
      <w:pPr>
        <w:spacing w:before="0" w:after="0"/>
        <w:ind w:firstLine="0"/>
        <w:jc w:val="center"/>
      </w:pPr>
      <w:r w:rsidRPr="008C6777">
        <w:t>Moquons-nous d</w:t>
      </w:r>
      <w:r w:rsidR="008C6777">
        <w:t>’</w:t>
      </w:r>
      <w:r w:rsidRPr="008C6777">
        <w:t>ça</w:t>
      </w:r>
      <w:r w:rsidR="008C6777">
        <w:t xml:space="preserve">, </w:t>
      </w:r>
      <w:r w:rsidRPr="008C6777">
        <w:t>tralala</w:t>
      </w:r>
      <w:r w:rsidR="008C6777">
        <w:t> !</w:t>
      </w:r>
    </w:p>
    <w:p w14:paraId="48954678" w14:textId="77777777" w:rsidR="008C6777" w:rsidRDefault="00B86016" w:rsidP="00D947B8">
      <w:pPr>
        <w:spacing w:before="0" w:after="0"/>
        <w:ind w:firstLine="0"/>
        <w:jc w:val="center"/>
      </w:pPr>
      <w:r w:rsidRPr="008C6777">
        <w:t>Foutons-nous d</w:t>
      </w:r>
      <w:r w:rsidR="008C6777">
        <w:t>’</w:t>
      </w:r>
      <w:r w:rsidRPr="008C6777">
        <w:t>ça</w:t>
      </w:r>
      <w:r w:rsidR="008C6777">
        <w:t xml:space="preserve">, </w:t>
      </w:r>
      <w:r w:rsidRPr="008C6777">
        <w:t>tralala</w:t>
      </w:r>
      <w:r w:rsidR="008C6777">
        <w:t> !</w:t>
      </w:r>
    </w:p>
    <w:p w14:paraId="74974D94" w14:textId="77777777" w:rsidR="008C6777" w:rsidRDefault="00B86016" w:rsidP="00D947B8">
      <w:pPr>
        <w:spacing w:before="0" w:after="0"/>
        <w:ind w:firstLine="0"/>
        <w:jc w:val="center"/>
      </w:pPr>
      <w:r w:rsidRPr="008C6777">
        <w:t>Morbleu</w:t>
      </w:r>
      <w:r w:rsidR="008C6777">
        <w:t xml:space="preserve"> ! </w:t>
      </w:r>
      <w:r w:rsidR="008C6777">
        <w:rPr>
          <w:i/>
        </w:rPr>
        <w:t>(</w:t>
      </w:r>
      <w:r w:rsidRPr="008C6777">
        <w:rPr>
          <w:i/>
        </w:rPr>
        <w:t>bis</w:t>
      </w:r>
      <w:r w:rsidR="008C6777">
        <w:rPr>
          <w:i/>
        </w:rPr>
        <w:t xml:space="preserve">) </w:t>
      </w:r>
      <w:r w:rsidRPr="008C6777">
        <w:t>Moquons-nous d</w:t>
      </w:r>
      <w:r w:rsidR="008C6777">
        <w:t>’</w:t>
      </w:r>
      <w:r w:rsidRPr="008C6777">
        <w:t>ça</w:t>
      </w:r>
      <w:r w:rsidR="008C6777">
        <w:t>.</w:t>
      </w:r>
    </w:p>
    <w:p w14:paraId="621500C9" w14:textId="77777777" w:rsidR="008C6777" w:rsidRDefault="00B86016" w:rsidP="00D947B8">
      <w:pPr>
        <w:spacing w:before="0" w:after="0"/>
        <w:ind w:firstLine="0"/>
        <w:jc w:val="center"/>
      </w:pPr>
      <w:r w:rsidRPr="008C6777">
        <w:t>Tralala</w:t>
      </w:r>
      <w:r w:rsidR="008C6777">
        <w:t> !</w:t>
      </w:r>
    </w:p>
    <w:p w14:paraId="3527D62B" w14:textId="77777777" w:rsidR="00B836FA" w:rsidRDefault="00B836FA" w:rsidP="00D947B8">
      <w:pPr>
        <w:spacing w:before="0" w:after="0"/>
        <w:ind w:firstLine="0"/>
        <w:jc w:val="center"/>
      </w:pPr>
    </w:p>
    <w:p w14:paraId="61D6F666" w14:textId="77777777" w:rsidR="008C6777" w:rsidRDefault="00B86016" w:rsidP="00D947B8">
      <w:pPr>
        <w:spacing w:before="0" w:after="0"/>
        <w:ind w:firstLine="0"/>
        <w:jc w:val="center"/>
      </w:pPr>
      <w:r w:rsidRPr="008C6777">
        <w:t>Je suis dans la débine</w:t>
      </w:r>
      <w:r w:rsidR="008C6777">
        <w:t>,</w:t>
      </w:r>
    </w:p>
    <w:p w14:paraId="31799B9F" w14:textId="77777777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mets tout au mont-d</w:t>
      </w:r>
      <w:r w:rsidR="008C6777">
        <w:t>’</w:t>
      </w:r>
      <w:r w:rsidRPr="008C6777">
        <w:t>piété</w:t>
      </w:r>
      <w:r w:rsidR="008C6777">
        <w:t> ;</w:t>
      </w:r>
    </w:p>
    <w:p w14:paraId="2DE6336E" w14:textId="77777777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y ai voulu mettre ma p</w:t>
      </w:r>
      <w:r w:rsidR="008C6777">
        <w:t>…,</w:t>
      </w:r>
    </w:p>
    <w:p w14:paraId="56EB17C5" w14:textId="77777777" w:rsidR="008C6777" w:rsidRDefault="00B86016" w:rsidP="00D947B8">
      <w:pPr>
        <w:spacing w:before="0" w:after="0"/>
        <w:ind w:firstLine="0"/>
        <w:jc w:val="center"/>
      </w:pPr>
      <w:r w:rsidRPr="008C6777">
        <w:t>On n</w:t>
      </w:r>
      <w:r w:rsidR="008C6777">
        <w:t>’</w:t>
      </w:r>
      <w:r w:rsidRPr="008C6777">
        <w:t>m</w:t>
      </w:r>
      <w:r w:rsidR="008C6777">
        <w:t>’</w:t>
      </w:r>
      <w:r w:rsidRPr="008C6777">
        <w:t>en a rien donné</w:t>
      </w:r>
      <w:r w:rsidR="008C6777">
        <w:t>.</w:t>
      </w:r>
    </w:p>
    <w:p w14:paraId="1DFCFBCF" w14:textId="734FC951" w:rsidR="00B86016" w:rsidRPr="008C6777" w:rsidRDefault="00B86016" w:rsidP="00D947B8">
      <w:pPr>
        <w:spacing w:before="0" w:after="0"/>
        <w:ind w:firstLine="0"/>
        <w:jc w:val="center"/>
      </w:pPr>
      <w:r w:rsidRPr="008C6777">
        <w:t>Du cul de ma maîtresse</w:t>
      </w:r>
    </w:p>
    <w:p w14:paraId="3AB7FEA0" w14:textId="77777777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espérais trouver mieux</w:t>
      </w:r>
      <w:r w:rsidR="008C6777">
        <w:t>,</w:t>
      </w:r>
    </w:p>
    <w:p w14:paraId="63849785" w14:textId="77777777" w:rsidR="008C6777" w:rsidRDefault="00B86016" w:rsidP="00D947B8">
      <w:pPr>
        <w:spacing w:before="0" w:after="0"/>
        <w:ind w:firstLine="0"/>
        <w:jc w:val="center"/>
      </w:pPr>
      <w:r w:rsidRPr="008C6777">
        <w:t>Mais en voyant ses fesses</w:t>
      </w:r>
      <w:r w:rsidR="008C6777">
        <w:t>,</w:t>
      </w:r>
    </w:p>
    <w:p w14:paraId="07CEFA33" w14:textId="77777777" w:rsidR="008C6777" w:rsidRDefault="00B86016" w:rsidP="00D947B8">
      <w:pPr>
        <w:spacing w:before="0" w:after="0"/>
        <w:ind w:firstLine="0"/>
        <w:jc w:val="center"/>
      </w:pPr>
      <w:r w:rsidRPr="008C6777">
        <w:t>On m</w:t>
      </w:r>
      <w:r w:rsidR="008C6777">
        <w:t>’</w:t>
      </w:r>
      <w:r w:rsidRPr="008C6777">
        <w:t>a dit</w:t>
      </w:r>
      <w:r w:rsidR="008C6777">
        <w:t xml:space="preserve"> : </w:t>
      </w:r>
      <w:r w:rsidRPr="008C6777">
        <w:t>C</w:t>
      </w:r>
      <w:r w:rsidR="008C6777">
        <w:t>’</w:t>
      </w:r>
      <w:r w:rsidRPr="008C6777">
        <w:t>est trop vieux</w:t>
      </w:r>
      <w:r w:rsidR="008C6777">
        <w:t> !</w:t>
      </w:r>
    </w:p>
    <w:p w14:paraId="1C76B1D4" w14:textId="77777777" w:rsidR="00B836FA" w:rsidRDefault="00B836FA" w:rsidP="00D947B8">
      <w:pPr>
        <w:spacing w:before="0" w:after="0"/>
        <w:ind w:firstLine="0"/>
        <w:jc w:val="center"/>
      </w:pPr>
    </w:p>
    <w:p w14:paraId="4DAF4AC1" w14:textId="4F3A39FA" w:rsidR="008C6777" w:rsidRDefault="008C6777" w:rsidP="00D947B8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1E11D7A5" w14:textId="77777777" w:rsidR="00B836FA" w:rsidRDefault="00B836FA" w:rsidP="00D947B8">
      <w:pPr>
        <w:spacing w:before="0" w:after="0"/>
        <w:ind w:firstLine="0"/>
        <w:jc w:val="center"/>
      </w:pPr>
    </w:p>
    <w:p w14:paraId="4B6EC6D9" w14:textId="1090CCEA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 eu plus d</w:t>
      </w:r>
      <w:r w:rsidR="008C6777">
        <w:t>’</w:t>
      </w:r>
      <w:r w:rsidRPr="008C6777">
        <w:t>vingt chaud</w:t>
      </w:r>
      <w:r w:rsidR="008C6777">
        <w:t>’</w:t>
      </w:r>
      <w:r w:rsidRPr="008C6777">
        <w:t>-pisses</w:t>
      </w:r>
      <w:r w:rsidR="008C6777">
        <w:t>,</w:t>
      </w:r>
    </w:p>
    <w:p w14:paraId="7089CD80" w14:textId="77777777" w:rsidR="008C6777" w:rsidRDefault="00B86016" w:rsidP="00D947B8">
      <w:pPr>
        <w:spacing w:before="0" w:after="0"/>
        <w:ind w:firstLine="0"/>
        <w:jc w:val="center"/>
      </w:pPr>
      <w:r w:rsidRPr="008C6777">
        <w:lastRenderedPageBreak/>
        <w:t>Mais j</w:t>
      </w:r>
      <w:r w:rsidR="008C6777">
        <w:t>’</w:t>
      </w:r>
      <w:r w:rsidRPr="008C6777">
        <w:t>suis pas écœuré</w:t>
      </w:r>
      <w:r w:rsidR="008C6777">
        <w:t> ;</w:t>
      </w:r>
    </w:p>
    <w:p w14:paraId="487C7309" w14:textId="77777777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 eu des chancr</w:t>
      </w:r>
      <w:r w:rsidR="008C6777">
        <w:t>’</w:t>
      </w:r>
      <w:r w:rsidRPr="008C6777">
        <w:t>s aux cuisses</w:t>
      </w:r>
      <w:r w:rsidR="008C6777">
        <w:t>,</w:t>
      </w:r>
    </w:p>
    <w:p w14:paraId="2012F0BF" w14:textId="77777777" w:rsidR="008C6777" w:rsidRDefault="00B86016" w:rsidP="00D947B8">
      <w:pPr>
        <w:spacing w:before="0" w:after="0"/>
        <w:ind w:firstLine="0"/>
        <w:jc w:val="center"/>
      </w:pPr>
      <w:r w:rsidRPr="008C6777">
        <w:t>Mais tout n</w:t>
      </w:r>
      <w:r w:rsidR="008C6777">
        <w:t>’</w:t>
      </w:r>
      <w:r w:rsidRPr="008C6777">
        <w:t>est pas rongé</w:t>
      </w:r>
      <w:r w:rsidR="008C6777">
        <w:t>.</w:t>
      </w:r>
    </w:p>
    <w:p w14:paraId="5753D3F8" w14:textId="77777777" w:rsidR="008C6777" w:rsidRDefault="00B86016" w:rsidP="00D947B8">
      <w:pPr>
        <w:spacing w:before="0" w:after="0"/>
        <w:ind w:firstLine="0"/>
        <w:jc w:val="center"/>
      </w:pPr>
      <w:r w:rsidRPr="008C6777">
        <w:t>Quand j</w:t>
      </w:r>
      <w:r w:rsidR="008C6777">
        <w:t>’</w:t>
      </w:r>
      <w:r w:rsidRPr="008C6777">
        <w:t>rencontre une gourgande</w:t>
      </w:r>
      <w:r w:rsidR="008C6777">
        <w:t>,</w:t>
      </w:r>
    </w:p>
    <w:p w14:paraId="01A7CABB" w14:textId="11AA8F9A" w:rsidR="00B86016" w:rsidRP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brave encore le péril</w:t>
      </w:r>
    </w:p>
    <w:p w14:paraId="4D92B463" w14:textId="77777777" w:rsidR="008C6777" w:rsidRDefault="00B86016" w:rsidP="00D947B8">
      <w:pPr>
        <w:spacing w:before="0" w:after="0"/>
        <w:ind w:firstLine="0"/>
        <w:jc w:val="center"/>
      </w:pPr>
      <w:r w:rsidRPr="008C6777">
        <w:t>Et j</w:t>
      </w:r>
      <w:r w:rsidR="008C6777">
        <w:t>’</w:t>
      </w:r>
      <w:r w:rsidRPr="008C6777">
        <w:t>lui fais fair</w:t>
      </w:r>
      <w:r w:rsidR="008C6777">
        <w:t xml:space="preserve">’, </w:t>
      </w:r>
      <w:r w:rsidRPr="008C6777">
        <w:t>quand j</w:t>
      </w:r>
      <w:r w:rsidR="008C6777">
        <w:t>’</w:t>
      </w:r>
      <w:r w:rsidRPr="008C6777">
        <w:t>bande</w:t>
      </w:r>
      <w:r w:rsidR="008C6777">
        <w:t>,</w:t>
      </w:r>
    </w:p>
    <w:p w14:paraId="6C8F7A4B" w14:textId="77777777" w:rsidR="008C6777" w:rsidRDefault="00B86016" w:rsidP="00D947B8">
      <w:pPr>
        <w:spacing w:before="0" w:after="0"/>
        <w:ind w:firstLine="0"/>
        <w:jc w:val="center"/>
      </w:pPr>
      <w:r w:rsidRPr="008C6777">
        <w:t>La pirouett</w:t>
      </w:r>
      <w:r w:rsidR="008C6777">
        <w:t>’</w:t>
      </w:r>
      <w:r w:rsidRPr="008C6777">
        <w:t xml:space="preserve"> sur l</w:t>
      </w:r>
      <w:r w:rsidR="008C6777">
        <w:t>’</w:t>
      </w:r>
      <w:r w:rsidRPr="008C6777">
        <w:t>nombril</w:t>
      </w:r>
      <w:r w:rsidR="008C6777">
        <w:t>.</w:t>
      </w:r>
    </w:p>
    <w:p w14:paraId="38A88B23" w14:textId="77777777" w:rsidR="00B836FA" w:rsidRDefault="00B836FA" w:rsidP="00D947B8">
      <w:pPr>
        <w:spacing w:before="0" w:after="0"/>
        <w:ind w:firstLine="0"/>
        <w:jc w:val="center"/>
      </w:pPr>
    </w:p>
    <w:p w14:paraId="1737F177" w14:textId="2A6129DB" w:rsidR="008C6777" w:rsidRDefault="008C6777" w:rsidP="00D947B8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3D9B3264" w14:textId="77777777" w:rsidR="00B836FA" w:rsidRDefault="00B836FA" w:rsidP="00D947B8">
      <w:pPr>
        <w:spacing w:before="0" w:after="0"/>
        <w:ind w:firstLine="0"/>
        <w:jc w:val="center"/>
      </w:pPr>
    </w:p>
    <w:p w14:paraId="646B331D" w14:textId="34EE8619" w:rsidR="00B86016" w:rsidRPr="008C6777" w:rsidRDefault="00B86016" w:rsidP="00D947B8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çà</w:t>
      </w:r>
      <w:r w:rsidR="008C6777">
        <w:t xml:space="preserve">, </w:t>
      </w:r>
      <w:r w:rsidRPr="008C6777">
        <w:t>pas d</w:t>
      </w:r>
      <w:r w:rsidR="008C6777">
        <w:t>’</w:t>
      </w:r>
      <w:r w:rsidRPr="008C6777">
        <w:t>fariboles</w:t>
      </w:r>
    </w:p>
    <w:p w14:paraId="7F94B94C" w14:textId="6DF01FF3" w:rsidR="00B86016" w:rsidRPr="008C6777" w:rsidRDefault="00B86016" w:rsidP="00D947B8">
      <w:pPr>
        <w:spacing w:before="0" w:after="0"/>
        <w:ind w:firstLine="0"/>
        <w:jc w:val="center"/>
      </w:pPr>
      <w:r w:rsidRPr="008C6777">
        <w:t>Et surtout pas d</w:t>
      </w:r>
      <w:r w:rsidR="008C6777">
        <w:t>’</w:t>
      </w:r>
      <w:r w:rsidRPr="008C6777">
        <w:t>bêch</w:t>
      </w:r>
      <w:r w:rsidR="008C6777">
        <w:t>’</w:t>
      </w:r>
      <w:r w:rsidRPr="008C6777">
        <w:t>ment</w:t>
      </w:r>
    </w:p>
    <w:p w14:paraId="079589AE" w14:textId="77777777" w:rsidR="00B86016" w:rsidRPr="008C6777" w:rsidRDefault="00B86016" w:rsidP="00D947B8">
      <w:pPr>
        <w:spacing w:before="0" w:after="0"/>
        <w:ind w:firstLine="0"/>
        <w:jc w:val="center"/>
      </w:pPr>
      <w:r w:rsidRPr="008C6777">
        <w:t>Ou le roi des mariolles</w:t>
      </w:r>
    </w:p>
    <w:p w14:paraId="56483B68" w14:textId="77777777" w:rsidR="008C6777" w:rsidRDefault="00B86016" w:rsidP="00D947B8">
      <w:pPr>
        <w:spacing w:before="0" w:after="0"/>
        <w:ind w:firstLine="0"/>
        <w:jc w:val="center"/>
      </w:pPr>
      <w:r w:rsidRPr="008C6777">
        <w:t>Va vous enl</w:t>
      </w:r>
      <w:r w:rsidR="008C6777">
        <w:t>’</w:t>
      </w:r>
      <w:r w:rsidRPr="008C6777">
        <w:t>ver l</w:t>
      </w:r>
      <w:r w:rsidR="008C6777">
        <w:t>’</w:t>
      </w:r>
      <w:r w:rsidRPr="008C6777">
        <w:t>fondement</w:t>
      </w:r>
      <w:r w:rsidR="008C6777">
        <w:t>.</w:t>
      </w:r>
    </w:p>
    <w:p w14:paraId="4374D43A" w14:textId="77777777" w:rsidR="008C6777" w:rsidRDefault="00B86016" w:rsidP="00D947B8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aim</w:t>
      </w:r>
      <w:r w:rsidR="008C6777">
        <w:t>’</w:t>
      </w:r>
      <w:r w:rsidRPr="008C6777">
        <w:t xml:space="preserve"> pas la critique</w:t>
      </w:r>
      <w:r w:rsidR="008C6777">
        <w:t>,</w:t>
      </w:r>
    </w:p>
    <w:p w14:paraId="096C7EEC" w14:textId="77777777" w:rsidR="008C6777" w:rsidRDefault="00B86016" w:rsidP="00D947B8">
      <w:pPr>
        <w:spacing w:before="0" w:after="0"/>
        <w:ind w:firstLine="0"/>
        <w:jc w:val="center"/>
      </w:pPr>
      <w:r w:rsidRPr="008C6777">
        <w:t>Si j</w:t>
      </w:r>
      <w:r w:rsidR="008C6777">
        <w:t>’</w:t>
      </w:r>
      <w:r w:rsidRPr="008C6777">
        <w:t>suis galant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qu</w:t>
      </w:r>
      <w:r w:rsidR="008C6777">
        <w:t>’</w:t>
      </w:r>
      <w:r w:rsidRPr="008C6777">
        <w:t>je l</w:t>
      </w:r>
      <w:r w:rsidR="008C6777">
        <w:t>’</w:t>
      </w:r>
      <w:r w:rsidRPr="008C6777">
        <w:t>veux</w:t>
      </w:r>
      <w:r w:rsidR="008C6777">
        <w:t>.</w:t>
      </w:r>
    </w:p>
    <w:p w14:paraId="4C54202D" w14:textId="73FE9A25" w:rsidR="00B86016" w:rsidRPr="008C6777" w:rsidRDefault="00B86016" w:rsidP="00D947B8">
      <w:pPr>
        <w:spacing w:before="0" w:after="0"/>
        <w:ind w:firstLine="0"/>
        <w:jc w:val="center"/>
      </w:pPr>
      <w:r w:rsidRPr="008C6777">
        <w:t>Vive la République</w:t>
      </w:r>
    </w:p>
    <w:p w14:paraId="371E354A" w14:textId="77777777" w:rsidR="008C6777" w:rsidRDefault="00B86016" w:rsidP="00D947B8">
      <w:pPr>
        <w:spacing w:before="0" w:after="0"/>
        <w:ind w:firstLine="0"/>
        <w:jc w:val="center"/>
      </w:pPr>
      <w:r w:rsidRPr="008C6777">
        <w:t>Et à bas les merdeux</w:t>
      </w:r>
      <w:r w:rsidRPr="008C6777">
        <w:rPr>
          <w:rStyle w:val="Appelnotedebasdep"/>
        </w:rPr>
        <w:footnoteReference w:id="8"/>
      </w:r>
      <w:r w:rsidR="008C6777">
        <w:t>.</w:t>
      </w:r>
    </w:p>
    <w:p w14:paraId="56D22221" w14:textId="77777777" w:rsidR="00B836FA" w:rsidRDefault="00B836FA" w:rsidP="00D947B8">
      <w:pPr>
        <w:spacing w:before="0" w:after="0"/>
        <w:ind w:firstLine="0"/>
        <w:jc w:val="center"/>
      </w:pPr>
    </w:p>
    <w:p w14:paraId="684292AD" w14:textId="575370E0" w:rsidR="008C6777" w:rsidRDefault="008C6777" w:rsidP="00D947B8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40FBA644" w14:textId="77777777" w:rsidR="00B836FA" w:rsidRDefault="00B836FA" w:rsidP="00D947B8">
      <w:pPr>
        <w:spacing w:before="0" w:after="0"/>
        <w:ind w:firstLine="0"/>
        <w:jc w:val="center"/>
      </w:pPr>
    </w:p>
    <w:p w14:paraId="2C9B1FFC" w14:textId="567426A7" w:rsidR="008C6777" w:rsidRDefault="00B86016" w:rsidP="00D947B8">
      <w:pPr>
        <w:spacing w:before="0" w:after="0"/>
        <w:ind w:firstLine="0"/>
        <w:jc w:val="center"/>
      </w:pPr>
      <w:r w:rsidRPr="008C6777">
        <w:t>Si jamais la fortune</w:t>
      </w:r>
      <w:r w:rsidR="008C6777">
        <w:t>,</w:t>
      </w:r>
    </w:p>
    <w:p w14:paraId="2CD143C2" w14:textId="77777777" w:rsidR="008C6777" w:rsidRDefault="00B86016" w:rsidP="00D947B8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te n</w:t>
      </w:r>
      <w:r w:rsidR="008C6777">
        <w:t xml:space="preserve">. </w:t>
      </w:r>
      <w:r w:rsidRPr="008C6777">
        <w:t>de D</w:t>
      </w:r>
      <w:r w:rsidR="008C6777">
        <w:t xml:space="preserve">. </w:t>
      </w:r>
      <w:r w:rsidRPr="008C6777">
        <w:t>d</w:t>
      </w:r>
      <w:r w:rsidR="008C6777">
        <w:t>’</w:t>
      </w:r>
      <w:r w:rsidRPr="008C6777">
        <w:t>putain</w:t>
      </w:r>
      <w:r w:rsidR="008C6777">
        <w:t>,</w:t>
      </w:r>
    </w:p>
    <w:p w14:paraId="59E30854" w14:textId="5626E2A2" w:rsidR="00B86016" w:rsidRPr="008C6777" w:rsidRDefault="00B86016" w:rsidP="00D947B8">
      <w:pPr>
        <w:spacing w:before="0" w:after="0"/>
        <w:ind w:firstLine="0"/>
        <w:jc w:val="center"/>
      </w:pPr>
      <w:r w:rsidRPr="008C6777">
        <w:t>Voulait m</w:t>
      </w:r>
      <w:r w:rsidR="008C6777">
        <w:t>’</w:t>
      </w:r>
      <w:r w:rsidRPr="008C6777">
        <w:t>coller d</w:t>
      </w:r>
      <w:r w:rsidR="008C6777">
        <w:t>’</w:t>
      </w:r>
      <w:r w:rsidRPr="008C6777">
        <w:t>la tune</w:t>
      </w:r>
    </w:p>
    <w:p w14:paraId="5CC75B9E" w14:textId="77777777" w:rsidR="008C6777" w:rsidRDefault="00B86016" w:rsidP="00D947B8">
      <w:pPr>
        <w:spacing w:before="0" w:after="0"/>
        <w:ind w:firstLine="0"/>
        <w:jc w:val="center"/>
      </w:pPr>
      <w:r w:rsidRPr="008C6777">
        <w:t>Seulement plein les deux mains</w:t>
      </w:r>
      <w:r w:rsidR="008C6777">
        <w:t>,</w:t>
      </w:r>
    </w:p>
    <w:p w14:paraId="4E6DFB97" w14:textId="77777777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voudrais</w:t>
      </w:r>
      <w:r w:rsidR="008C6777">
        <w:t xml:space="preserve">, </w:t>
      </w:r>
      <w:r w:rsidRPr="008C6777">
        <w:t>cré mill</w:t>
      </w:r>
      <w:r w:rsidR="008C6777">
        <w:t>’</w:t>
      </w:r>
      <w:r w:rsidRPr="008C6777">
        <w:t xml:space="preserve"> tonnerres</w:t>
      </w:r>
      <w:r w:rsidR="008C6777">
        <w:t> !</w:t>
      </w:r>
    </w:p>
    <w:p w14:paraId="494E06A0" w14:textId="77777777" w:rsidR="008C6777" w:rsidRDefault="00B86016" w:rsidP="00D947B8">
      <w:pPr>
        <w:spacing w:before="0" w:after="0"/>
        <w:ind w:firstLine="0"/>
        <w:jc w:val="center"/>
      </w:pPr>
      <w:r w:rsidRPr="008C6777">
        <w:t>Soul</w:t>
      </w:r>
      <w:r w:rsidR="008C6777">
        <w:t>’</w:t>
      </w:r>
      <w:r w:rsidRPr="008C6777">
        <w:t>ver les Iroquois</w:t>
      </w:r>
      <w:r w:rsidR="008C6777">
        <w:t>,</w:t>
      </w:r>
    </w:p>
    <w:p w14:paraId="60976C87" w14:textId="6C59BA54" w:rsidR="00B86016" w:rsidRPr="008C6777" w:rsidRDefault="00B86016" w:rsidP="00D947B8">
      <w:pPr>
        <w:spacing w:before="0" w:after="0"/>
        <w:ind w:firstLine="0"/>
        <w:jc w:val="center"/>
      </w:pPr>
      <w:r w:rsidRPr="008C6777">
        <w:t>Pocharder tout</w:t>
      </w:r>
      <w:r w:rsidR="008C6777">
        <w:t>’</w:t>
      </w:r>
      <w:r w:rsidRPr="008C6777">
        <w:t xml:space="preserve"> la terre</w:t>
      </w:r>
    </w:p>
    <w:p w14:paraId="1F507803" w14:textId="77777777" w:rsidR="008C6777" w:rsidRDefault="00B86016" w:rsidP="00D947B8">
      <w:pPr>
        <w:spacing w:before="0" w:after="0"/>
        <w:ind w:firstLine="0"/>
        <w:jc w:val="center"/>
      </w:pPr>
      <w:r w:rsidRPr="008C6777">
        <w:t>Et j</w:t>
      </w:r>
      <w:r w:rsidR="008C6777">
        <w:t>’</w:t>
      </w:r>
      <w:r w:rsidRPr="008C6777">
        <w:t>encul</w:t>
      </w:r>
      <w:r w:rsidR="008C6777">
        <w:t>’</w:t>
      </w:r>
      <w:r w:rsidRPr="008C6777">
        <w:t>rais les rois</w:t>
      </w:r>
      <w:r w:rsidR="008C6777">
        <w:t> !</w:t>
      </w:r>
    </w:p>
    <w:p w14:paraId="06030AFA" w14:textId="77777777" w:rsidR="00B836FA" w:rsidRDefault="00B836FA" w:rsidP="00D947B8">
      <w:pPr>
        <w:spacing w:before="0" w:after="0"/>
        <w:ind w:firstLine="0"/>
        <w:jc w:val="center"/>
      </w:pPr>
    </w:p>
    <w:p w14:paraId="56A6CC06" w14:textId="1CEF31A6" w:rsidR="008C6777" w:rsidRDefault="008C6777" w:rsidP="00D947B8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59278A3D" w14:textId="77777777" w:rsidR="00B836FA" w:rsidRDefault="00B836FA" w:rsidP="00D947B8">
      <w:pPr>
        <w:spacing w:before="0" w:after="0"/>
        <w:ind w:firstLine="0"/>
        <w:jc w:val="center"/>
      </w:pPr>
    </w:p>
    <w:p w14:paraId="5B40FBEF" w14:textId="3DC8BDD6" w:rsid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n</w:t>
      </w:r>
      <w:r w:rsidR="008C6777">
        <w:t>’</w:t>
      </w:r>
      <w:r w:rsidRPr="008C6777">
        <w:t>ai jamais fait fortune</w:t>
      </w:r>
      <w:r w:rsidR="008C6777">
        <w:t>,</w:t>
      </w:r>
    </w:p>
    <w:p w14:paraId="0DE47BFF" w14:textId="57EDDCEB" w:rsidR="00B86016" w:rsidRPr="008C6777" w:rsidRDefault="00B86016" w:rsidP="00D947B8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ai souvent gouappé</w:t>
      </w:r>
    </w:p>
    <w:p w14:paraId="1175A03C" w14:textId="0DEB06E7" w:rsidR="00B86016" w:rsidRPr="008C6777" w:rsidRDefault="00B86016" w:rsidP="00D947B8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ventre au clair de la lune</w:t>
      </w:r>
    </w:p>
    <w:p w14:paraId="1D693222" w14:textId="6E006DE1" w:rsidR="008C6777" w:rsidRDefault="00B86016" w:rsidP="00D947B8">
      <w:pPr>
        <w:spacing w:before="0" w:after="0"/>
        <w:ind w:firstLine="0"/>
        <w:jc w:val="center"/>
      </w:pPr>
      <w:r w:rsidRPr="008C6777">
        <w:t xml:space="preserve">Et </w:t>
      </w:r>
      <w:r w:rsidR="00CF09F7" w:rsidRPr="008C6777">
        <w:t>l</w:t>
      </w:r>
      <w:r w:rsidR="008C6777">
        <w:t>’</w:t>
      </w:r>
      <w:r w:rsidR="00CF09F7" w:rsidRPr="008C6777">
        <w:t xml:space="preserve">cu </w:t>
      </w:r>
      <w:r w:rsidRPr="008C6777">
        <w:t>dans un fossé</w:t>
      </w:r>
      <w:r w:rsidR="008C6777">
        <w:t> ;</w:t>
      </w:r>
    </w:p>
    <w:p w14:paraId="27557483" w14:textId="77777777" w:rsidR="008C6777" w:rsidRDefault="00B86016" w:rsidP="00D947B8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sens qu</w:t>
      </w:r>
      <w:r w:rsidR="008C6777">
        <w:t>’</w:t>
      </w:r>
      <w:r w:rsidRPr="008C6777">
        <w:t>ça m</w:t>
      </w:r>
      <w:r w:rsidR="008C6777">
        <w:t>’</w:t>
      </w:r>
      <w:r w:rsidRPr="008C6777">
        <w:t>gargouille</w:t>
      </w:r>
      <w:r w:rsidR="008C6777">
        <w:t>,</w:t>
      </w:r>
    </w:p>
    <w:p w14:paraId="4B94DFE5" w14:textId="77777777" w:rsidR="008C6777" w:rsidRDefault="00B86016" w:rsidP="00D947B8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sal</w:t>
      </w:r>
      <w:r w:rsidR="008C6777">
        <w:t>’</w:t>
      </w:r>
      <w:r w:rsidRPr="008C6777">
        <w:t xml:space="preserve"> de faire un r</w:t>
      </w:r>
      <w:r w:rsidR="008C6777">
        <w:t>’</w:t>
      </w:r>
      <w:r w:rsidRPr="008C6777">
        <w:t>nard</w:t>
      </w:r>
      <w:r w:rsidR="008C6777">
        <w:t>,</w:t>
      </w:r>
    </w:p>
    <w:p w14:paraId="11C0E66E" w14:textId="14639697" w:rsidR="00B86016" w:rsidRPr="008C6777" w:rsidRDefault="00B86016" w:rsidP="00D947B8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emmerde la patrouille</w:t>
      </w:r>
    </w:p>
    <w:p w14:paraId="69E06C02" w14:textId="77777777" w:rsidR="008C6777" w:rsidRDefault="00B86016" w:rsidP="00D947B8">
      <w:pPr>
        <w:spacing w:before="0" w:after="0"/>
        <w:ind w:firstLine="0"/>
        <w:jc w:val="center"/>
      </w:pPr>
      <w:r w:rsidRPr="008C6777">
        <w:t>Et je repionc</w:t>
      </w:r>
      <w:r w:rsidR="008C6777">
        <w:t>’</w:t>
      </w:r>
      <w:r w:rsidRPr="008C6777">
        <w:t xml:space="preserve"> d</w:t>
      </w:r>
      <w:r w:rsidR="008C6777">
        <w:t>’</w:t>
      </w:r>
      <w:r w:rsidRPr="008C6777">
        <w:t>achar</w:t>
      </w:r>
      <w:r w:rsidR="008C6777">
        <w:t>…</w:t>
      </w:r>
    </w:p>
    <w:p w14:paraId="60D021F3" w14:textId="77777777" w:rsidR="00B836FA" w:rsidRDefault="00B836FA" w:rsidP="00D947B8">
      <w:pPr>
        <w:spacing w:before="0" w:after="0"/>
        <w:ind w:firstLine="0"/>
        <w:jc w:val="center"/>
      </w:pPr>
    </w:p>
    <w:p w14:paraId="524C7EE1" w14:textId="6D18C23C" w:rsidR="008C6777" w:rsidRDefault="008C6777" w:rsidP="00D947B8">
      <w:pPr>
        <w:spacing w:before="0" w:after="0"/>
        <w:jc w:val="right"/>
      </w:pPr>
      <w:r>
        <w:t>(</w:t>
      </w:r>
      <w:r w:rsidR="00B86016" w:rsidRPr="008C6777">
        <w:rPr>
          <w:i/>
        </w:rPr>
        <w:t>Refrain</w:t>
      </w:r>
      <w:r>
        <w:t>.)</w:t>
      </w:r>
    </w:p>
    <w:p w14:paraId="00157E82" w14:textId="77777777" w:rsidR="008C6777" w:rsidRDefault="00B86016" w:rsidP="008C6777">
      <w:pPr>
        <w:jc w:val="right"/>
      </w:pPr>
      <w:r w:rsidRPr="008C6777">
        <w:t>P</w:t>
      </w:r>
      <w:r w:rsidRPr="00D947B8">
        <w:rPr>
          <w:rStyle w:val="Taille-1Caracteres"/>
        </w:rPr>
        <w:t>AR PLUSIEURS ANONYMES DU QUARTIER LATIN</w:t>
      </w:r>
      <w:r w:rsidR="008C6777">
        <w:t>.</w:t>
      </w:r>
    </w:p>
    <w:p w14:paraId="567BA650" w14:textId="2BB34E88" w:rsidR="00B86016" w:rsidRPr="00B90685" w:rsidRDefault="00B86016" w:rsidP="008C6777">
      <w:pPr>
        <w:pStyle w:val="Titre2"/>
        <w:rPr>
          <w:szCs w:val="44"/>
        </w:rPr>
      </w:pPr>
      <w:bookmarkStart w:id="135" w:name="_Toc275359182"/>
      <w:bookmarkStart w:id="136" w:name="_Toc199525826"/>
      <w:r w:rsidRPr="00B90685">
        <w:rPr>
          <w:szCs w:val="44"/>
        </w:rPr>
        <w:lastRenderedPageBreak/>
        <w:t>LA PETITE OUVRIÈRE</w:t>
      </w:r>
      <w:bookmarkEnd w:id="135"/>
      <w:bookmarkEnd w:id="136"/>
    </w:p>
    <w:p w14:paraId="395508FD" w14:textId="77777777" w:rsidR="008C6777" w:rsidRDefault="00B86016" w:rsidP="00B836FA">
      <w:pPr>
        <w:spacing w:after="480"/>
        <w:ind w:firstLine="0"/>
        <w:jc w:val="center"/>
        <w:rPr>
          <w:i/>
        </w:rPr>
      </w:pPr>
      <w:r w:rsidRPr="008C6777">
        <w:t>AIR</w:t>
      </w:r>
      <w:r w:rsidR="008C6777">
        <w:t xml:space="preserve"> : </w:t>
      </w:r>
      <w:r w:rsidRPr="008C6777">
        <w:rPr>
          <w:i/>
        </w:rPr>
        <w:t>À ma Margot</w:t>
      </w:r>
      <w:r w:rsidR="008C6777">
        <w:rPr>
          <w:i/>
        </w:rPr>
        <w:t xml:space="preserve">, </w:t>
      </w:r>
      <w:r w:rsidRPr="008C6777">
        <w:rPr>
          <w:i/>
        </w:rPr>
        <w:t>de bas en haut</w:t>
      </w:r>
      <w:r w:rsidR="008C6777">
        <w:rPr>
          <w:i/>
        </w:rPr>
        <w:t>.</w:t>
      </w:r>
    </w:p>
    <w:p w14:paraId="46D90633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</w:t>
      </w:r>
      <w:r w:rsidR="008C6777">
        <w:t>’</w:t>
      </w:r>
      <w:r w:rsidRPr="00B90685">
        <w:t>vois</w:t>
      </w:r>
      <w:r w:rsidR="008C6777">
        <w:t>,</w:t>
      </w:r>
    </w:p>
    <w:p w14:paraId="509E5D9D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76AE132A" w14:textId="77777777" w:rsidR="008C6777" w:rsidRDefault="00B86016" w:rsidP="007E0EB7">
      <w:pPr>
        <w:spacing w:before="0" w:after="0"/>
      </w:pPr>
      <w:r w:rsidRPr="00B90685">
        <w:t>Défunt</w:t>
      </w:r>
      <w:r w:rsidR="008C6777">
        <w:t>’</w:t>
      </w:r>
      <w:r w:rsidRPr="00B90685">
        <w:t xml:space="preserve"> maman m</w:t>
      </w:r>
      <w:r w:rsidR="008C6777">
        <w:t>’</w:t>
      </w:r>
      <w:r w:rsidRPr="00B90685">
        <w:t>disait sans cesse</w:t>
      </w:r>
      <w:r w:rsidR="008C6777">
        <w:t> :</w:t>
      </w:r>
    </w:p>
    <w:p w14:paraId="2F441B9D" w14:textId="77777777" w:rsidR="008C6777" w:rsidRDefault="00B86016" w:rsidP="007E0EB7">
      <w:pPr>
        <w:spacing w:before="0" w:after="0"/>
      </w:pPr>
      <w:r w:rsidRPr="00B90685">
        <w:t>Au bout d</w:t>
      </w:r>
      <w:r w:rsidR="008C6777">
        <w:t>’</w:t>
      </w:r>
      <w:r w:rsidRPr="00B90685">
        <w:t>tes doigts est la richesse</w:t>
      </w:r>
      <w:r w:rsidR="008C6777">
        <w:t>.</w:t>
      </w:r>
    </w:p>
    <w:p w14:paraId="67A37B94" w14:textId="0F223B28" w:rsidR="00B86016" w:rsidRPr="00B90685" w:rsidRDefault="00B86016" w:rsidP="007E0EB7">
      <w:pPr>
        <w:spacing w:before="0" w:after="0"/>
      </w:pPr>
      <w:r w:rsidRPr="00B90685">
        <w:t>Fill</w:t>
      </w:r>
      <w:r w:rsidR="008C6777">
        <w:t>’</w:t>
      </w:r>
      <w:r w:rsidRPr="00B90685">
        <w:t xml:space="preserve"> qui travaille avec honneur</w:t>
      </w:r>
    </w:p>
    <w:p w14:paraId="65612950" w14:textId="77777777" w:rsidR="008C6777" w:rsidRDefault="00B86016" w:rsidP="007E0EB7">
      <w:pPr>
        <w:spacing w:before="0" w:after="0"/>
      </w:pPr>
      <w:r w:rsidRPr="00B90685">
        <w:t>S</w:t>
      </w:r>
      <w:r w:rsidR="008C6777">
        <w:t>’</w:t>
      </w:r>
      <w:r w:rsidRPr="00B90685">
        <w:t>fait soi-même son p</w:t>
      </w:r>
      <w:r w:rsidR="008C6777">
        <w:t>’</w:t>
      </w:r>
      <w:r w:rsidRPr="00B90685">
        <w:t>tit bonheur</w:t>
      </w:r>
      <w:r w:rsidR="008C6777">
        <w:t>.</w:t>
      </w:r>
    </w:p>
    <w:p w14:paraId="143E7CC4" w14:textId="77777777" w:rsidR="008C6777" w:rsidRDefault="00B86016" w:rsidP="007E0EB7">
      <w:pPr>
        <w:spacing w:before="0" w:after="0"/>
      </w:pPr>
      <w:r w:rsidRPr="00B90685">
        <w:t>Quel plaisir</w:t>
      </w:r>
      <w:r w:rsidR="008C6777">
        <w:t xml:space="preserve"> </w:t>
      </w:r>
      <w:r w:rsidR="008C6777">
        <w:rPr>
          <w:i/>
        </w:rPr>
        <w:t>(</w:t>
      </w:r>
      <w:r w:rsidRPr="00B90685">
        <w:rPr>
          <w:i/>
        </w:rPr>
        <w:t>bis</w:t>
      </w:r>
      <w:r w:rsidR="008C6777">
        <w:rPr>
          <w:i/>
        </w:rPr>
        <w:t xml:space="preserve">) </w:t>
      </w:r>
      <w:r w:rsidRPr="00B90685">
        <w:t>je r</w:t>
      </w:r>
      <w:r w:rsidR="008C6777">
        <w:t>’</w:t>
      </w:r>
      <w:r w:rsidRPr="00B90685">
        <w:t>sens à l</w:t>
      </w:r>
      <w:r w:rsidR="008C6777">
        <w:t>’</w:t>
      </w:r>
      <w:r w:rsidRPr="00B90685">
        <w:t>ouvrage</w:t>
      </w:r>
      <w:r w:rsidR="008C6777">
        <w:t> !</w:t>
      </w:r>
    </w:p>
    <w:p w14:paraId="447FD652" w14:textId="77777777" w:rsidR="008C6777" w:rsidRDefault="00B86016" w:rsidP="00D35F26">
      <w:pPr>
        <w:spacing w:before="0" w:after="0"/>
        <w:ind w:firstLine="0"/>
        <w:jc w:val="center"/>
      </w:pPr>
      <w:r w:rsidRPr="00B90685">
        <w:t>Ah</w:t>
      </w:r>
      <w:r w:rsidR="008C6777">
        <w:t xml:space="preserve"> ! </w:t>
      </w:r>
      <w:r w:rsidRPr="00B90685">
        <w:t>je suis tout en nage</w:t>
      </w:r>
      <w:r w:rsidR="008C6777">
        <w:t>.</w:t>
      </w:r>
    </w:p>
    <w:p w14:paraId="014E953E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</w:t>
      </w:r>
      <w:r w:rsidR="008C6777">
        <w:t>’</w:t>
      </w:r>
      <w:r w:rsidRPr="00B90685">
        <w:t>vois</w:t>
      </w:r>
      <w:r w:rsidR="008C6777">
        <w:t>,</w:t>
      </w:r>
    </w:p>
    <w:p w14:paraId="6BAB9216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7DFB157C" w14:textId="77777777" w:rsidR="00D35F26" w:rsidRDefault="00D35F26" w:rsidP="007E0EB7">
      <w:pPr>
        <w:spacing w:before="0" w:after="0"/>
      </w:pPr>
    </w:p>
    <w:p w14:paraId="78D3E704" w14:textId="77777777" w:rsidR="008C6777" w:rsidRDefault="00B86016" w:rsidP="007E0EB7">
      <w:pPr>
        <w:spacing w:before="0" w:after="0"/>
      </w:pPr>
      <w:r w:rsidRPr="00B90685">
        <w:t>L</w:t>
      </w:r>
      <w:r w:rsidR="008C6777">
        <w:t>’</w:t>
      </w:r>
      <w:r w:rsidRPr="00B90685">
        <w:t>cœur à l</w:t>
      </w:r>
      <w:r w:rsidR="008C6777">
        <w:t>’</w:t>
      </w:r>
      <w:r w:rsidRPr="00B90685">
        <w:t>ouvrage au mois d</w:t>
      </w:r>
      <w:r w:rsidR="008C6777">
        <w:t>’</w:t>
      </w:r>
      <w:r w:rsidRPr="00B90685">
        <w:t>décembre</w:t>
      </w:r>
      <w:r w:rsidR="008C6777">
        <w:t>,</w:t>
      </w:r>
    </w:p>
    <w:p w14:paraId="64DE6F20" w14:textId="30103527" w:rsidR="00B86016" w:rsidRPr="00B90685" w:rsidRDefault="00B86016" w:rsidP="007E0EB7">
      <w:pPr>
        <w:spacing w:before="0" w:after="0"/>
      </w:pPr>
      <w:r w:rsidRPr="00B90685">
        <w:t>Sans feu j</w:t>
      </w:r>
      <w:r w:rsidR="008C6777">
        <w:t>’</w:t>
      </w:r>
      <w:r w:rsidRPr="00B90685">
        <w:t>m</w:t>
      </w:r>
      <w:r w:rsidR="008C6777">
        <w:t>’</w:t>
      </w:r>
      <w:r w:rsidRPr="00B90685">
        <w:t>enferme dans ma chambre</w:t>
      </w:r>
    </w:p>
    <w:p w14:paraId="1B22A517" w14:textId="77777777" w:rsidR="008C6777" w:rsidRDefault="00B86016" w:rsidP="007E0EB7">
      <w:pPr>
        <w:spacing w:before="0" w:after="0"/>
      </w:pPr>
      <w:r w:rsidRPr="00B90685">
        <w:t>Quand il gèle à claquer des dents</w:t>
      </w:r>
      <w:r w:rsidR="008C6777">
        <w:t>,</w:t>
      </w:r>
    </w:p>
    <w:p w14:paraId="556C99F1" w14:textId="77777777" w:rsidR="008C6777" w:rsidRDefault="00B86016" w:rsidP="007E0EB7">
      <w:pPr>
        <w:spacing w:before="0" w:after="0"/>
      </w:pPr>
      <w:r w:rsidRPr="00B90685">
        <w:t>J</w:t>
      </w:r>
      <w:r w:rsidR="008C6777">
        <w:t>’</w:t>
      </w:r>
      <w:r w:rsidRPr="00B90685">
        <w:t>réchauff</w:t>
      </w:r>
      <w:r w:rsidR="008C6777">
        <w:t>’</w:t>
      </w:r>
      <w:r w:rsidRPr="00B90685">
        <w:t xml:space="preserve"> mes doigts sans souffler d</w:t>
      </w:r>
      <w:r w:rsidR="008C6777">
        <w:t>’</w:t>
      </w:r>
      <w:r w:rsidRPr="00B90685">
        <w:t>dans</w:t>
      </w:r>
      <w:r w:rsidR="008C6777">
        <w:t>.</w:t>
      </w:r>
    </w:p>
    <w:p w14:paraId="299749AC" w14:textId="77777777" w:rsidR="008C6777" w:rsidRDefault="00B86016" w:rsidP="007E0EB7">
      <w:pPr>
        <w:spacing w:before="0" w:after="0"/>
      </w:pPr>
      <w:r w:rsidRPr="00B90685">
        <w:t>Quel plaisir</w:t>
      </w:r>
      <w:r w:rsidR="008C6777">
        <w:t xml:space="preserve"> </w:t>
      </w:r>
      <w:r w:rsidR="008C6777">
        <w:rPr>
          <w:i/>
        </w:rPr>
        <w:t>(</w:t>
      </w:r>
      <w:r w:rsidRPr="00B90685">
        <w:rPr>
          <w:i/>
        </w:rPr>
        <w:t>bis</w:t>
      </w:r>
      <w:r w:rsidR="008C6777">
        <w:rPr>
          <w:i/>
        </w:rPr>
        <w:t xml:space="preserve">) </w:t>
      </w:r>
      <w:r w:rsidRPr="00B90685">
        <w:t>je r</w:t>
      </w:r>
      <w:r w:rsidR="008C6777">
        <w:t>’</w:t>
      </w:r>
      <w:r w:rsidRPr="00B90685">
        <w:t>sens à l</w:t>
      </w:r>
      <w:r w:rsidR="008C6777">
        <w:t>’</w:t>
      </w:r>
      <w:r w:rsidRPr="00B90685">
        <w:t>ouvrage</w:t>
      </w:r>
      <w:r w:rsidR="008C6777">
        <w:t> !</w:t>
      </w:r>
    </w:p>
    <w:p w14:paraId="7E926C3E" w14:textId="77777777" w:rsidR="008C6777" w:rsidRDefault="00B86016" w:rsidP="00D35F26">
      <w:pPr>
        <w:spacing w:before="0" w:after="0"/>
        <w:ind w:firstLine="0"/>
        <w:jc w:val="center"/>
      </w:pPr>
      <w:r w:rsidRPr="00B90685">
        <w:t>Ah</w:t>
      </w:r>
      <w:r w:rsidR="008C6777">
        <w:t xml:space="preserve"> ! </w:t>
      </w:r>
      <w:r w:rsidRPr="00B90685">
        <w:t>je suis tout en nage</w:t>
      </w:r>
      <w:r w:rsidR="008C6777">
        <w:t>.</w:t>
      </w:r>
    </w:p>
    <w:p w14:paraId="4E1EB444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</w:t>
      </w:r>
      <w:r w:rsidR="008C6777">
        <w:t>’</w:t>
      </w:r>
      <w:r w:rsidRPr="00B90685">
        <w:t>vois</w:t>
      </w:r>
      <w:r w:rsidR="008C6777">
        <w:t>,</w:t>
      </w:r>
    </w:p>
    <w:p w14:paraId="2E45D647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17ED9709" w14:textId="77777777" w:rsidR="00D35F26" w:rsidRDefault="00D35F26" w:rsidP="007E0EB7">
      <w:pPr>
        <w:spacing w:before="0" w:after="0"/>
      </w:pPr>
    </w:p>
    <w:p w14:paraId="379931C2" w14:textId="0AF68480" w:rsidR="00B86016" w:rsidRPr="00B90685" w:rsidRDefault="00B86016" w:rsidP="007E0EB7">
      <w:pPr>
        <w:spacing w:before="0" w:after="0"/>
      </w:pPr>
      <w:r w:rsidRPr="00B90685">
        <w:t>D</w:t>
      </w:r>
      <w:r w:rsidR="008C6777">
        <w:t>’</w:t>
      </w:r>
      <w:r w:rsidRPr="00B90685">
        <w:t>beaux messieurs proposent de m</w:t>
      </w:r>
      <w:r w:rsidR="008C6777">
        <w:t>’</w:t>
      </w:r>
      <w:r w:rsidRPr="00B90685">
        <w:t>faire</w:t>
      </w:r>
    </w:p>
    <w:p w14:paraId="7A42C7B9" w14:textId="77777777" w:rsidR="008C6777" w:rsidRDefault="00B86016" w:rsidP="007E0EB7">
      <w:pPr>
        <w:spacing w:before="0" w:after="0"/>
      </w:pPr>
      <w:r w:rsidRPr="00B90685">
        <w:t>Des enfants qui mourraient de misère</w:t>
      </w:r>
      <w:r w:rsidR="008C6777">
        <w:t> ;</w:t>
      </w:r>
    </w:p>
    <w:p w14:paraId="02DE5DF2" w14:textId="483A28FA" w:rsidR="00B86016" w:rsidRPr="00B90685" w:rsidRDefault="00B86016" w:rsidP="007E0EB7">
      <w:pPr>
        <w:spacing w:before="0" w:after="0"/>
      </w:pPr>
      <w:r w:rsidRPr="00B90685">
        <w:t>Chers enfants</w:t>
      </w:r>
      <w:r w:rsidR="008C6777">
        <w:t xml:space="preserve">, </w:t>
      </w:r>
      <w:r w:rsidRPr="00B90685">
        <w:t>par le travail que v</w:t>
      </w:r>
      <w:r w:rsidR="008C6777">
        <w:t>’</w:t>
      </w:r>
      <w:r w:rsidRPr="00B90685">
        <w:t>là</w:t>
      </w:r>
    </w:p>
    <w:p w14:paraId="4732F346" w14:textId="77777777" w:rsidR="008C6777" w:rsidRDefault="00B86016" w:rsidP="007E0EB7">
      <w:pPr>
        <w:spacing w:before="0" w:after="0"/>
      </w:pPr>
      <w:r w:rsidRPr="00B90685">
        <w:t>Je vous épargne ce chagrin-là</w:t>
      </w:r>
      <w:r w:rsidR="008C6777">
        <w:t>,</w:t>
      </w:r>
    </w:p>
    <w:p w14:paraId="3DB7EE26" w14:textId="77777777" w:rsidR="008C6777" w:rsidRDefault="00B86016" w:rsidP="007E0EB7">
      <w:pPr>
        <w:spacing w:before="0" w:after="0"/>
      </w:pPr>
      <w:r w:rsidRPr="00B90685">
        <w:t>Quel plaisir</w:t>
      </w:r>
      <w:r w:rsidR="008C6777">
        <w:t xml:space="preserve"> </w:t>
      </w:r>
      <w:r w:rsidR="008C6777">
        <w:rPr>
          <w:i/>
        </w:rPr>
        <w:t>(</w:t>
      </w:r>
      <w:r w:rsidRPr="00B90685">
        <w:rPr>
          <w:i/>
        </w:rPr>
        <w:t>bis</w:t>
      </w:r>
      <w:r w:rsidR="008C6777">
        <w:rPr>
          <w:i/>
        </w:rPr>
        <w:t xml:space="preserve">) </w:t>
      </w:r>
      <w:r w:rsidRPr="00B90685">
        <w:t>je r</w:t>
      </w:r>
      <w:r w:rsidR="008C6777">
        <w:t>’</w:t>
      </w:r>
      <w:r w:rsidRPr="00B90685">
        <w:t>sens à l</w:t>
      </w:r>
      <w:r w:rsidR="008C6777">
        <w:t>’</w:t>
      </w:r>
      <w:r w:rsidRPr="00B90685">
        <w:t>ouvrage</w:t>
      </w:r>
      <w:r w:rsidR="008C6777">
        <w:t> !</w:t>
      </w:r>
    </w:p>
    <w:p w14:paraId="032B2E0D" w14:textId="77777777" w:rsidR="008C6777" w:rsidRDefault="00B86016" w:rsidP="00D35F26">
      <w:pPr>
        <w:spacing w:before="0" w:after="0"/>
        <w:ind w:firstLine="0"/>
        <w:jc w:val="center"/>
      </w:pPr>
      <w:r w:rsidRPr="00B90685">
        <w:t>Ah</w:t>
      </w:r>
      <w:r w:rsidR="008C6777">
        <w:t xml:space="preserve"> ! </w:t>
      </w:r>
      <w:r w:rsidRPr="00B90685">
        <w:t>je suis tout en nage</w:t>
      </w:r>
      <w:r w:rsidR="008C6777">
        <w:t>.</w:t>
      </w:r>
    </w:p>
    <w:p w14:paraId="4908034F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</w:t>
      </w:r>
      <w:r w:rsidR="008C6777">
        <w:t>’</w:t>
      </w:r>
      <w:r w:rsidRPr="00B90685">
        <w:t>vois</w:t>
      </w:r>
      <w:r w:rsidR="008C6777">
        <w:t>,</w:t>
      </w:r>
    </w:p>
    <w:p w14:paraId="1C3C24FD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62E3DB99" w14:textId="77777777" w:rsidR="00D35F26" w:rsidRDefault="00D35F26" w:rsidP="007E0EB7">
      <w:pPr>
        <w:spacing w:before="0" w:after="0"/>
      </w:pPr>
    </w:p>
    <w:p w14:paraId="34DF0F76" w14:textId="5373CAE9" w:rsidR="00B86016" w:rsidRPr="00B90685" w:rsidRDefault="00B86016" w:rsidP="007E0EB7">
      <w:pPr>
        <w:spacing w:before="0" w:after="0"/>
      </w:pPr>
      <w:r w:rsidRPr="00B90685">
        <w:t>Pour m</w:t>
      </w:r>
      <w:r w:rsidR="008C6777">
        <w:t>’</w:t>
      </w:r>
      <w:r w:rsidRPr="00B90685">
        <w:t>amuser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abord j</w:t>
      </w:r>
      <w:r w:rsidR="008C6777">
        <w:t>’</w:t>
      </w:r>
      <w:r w:rsidRPr="00B90685">
        <w:t>m</w:t>
      </w:r>
      <w:r w:rsidR="008C6777">
        <w:t>’</w:t>
      </w:r>
      <w:r w:rsidRPr="00B90685">
        <w:t>occupe</w:t>
      </w:r>
    </w:p>
    <w:p w14:paraId="6E7C0A6B" w14:textId="77777777" w:rsidR="008C6777" w:rsidRDefault="00B86016" w:rsidP="007E0EB7">
      <w:pPr>
        <w:spacing w:before="0" w:after="0"/>
      </w:pPr>
      <w:r w:rsidRPr="00B90685">
        <w:t>D</w:t>
      </w:r>
      <w:r w:rsidR="008C6777">
        <w:t>’</w:t>
      </w:r>
      <w:r w:rsidRPr="00B90685">
        <w:t>not</w:t>
      </w:r>
      <w:r w:rsidR="008C6777">
        <w:t>’</w:t>
      </w:r>
      <w:r w:rsidRPr="00B90685">
        <w:t xml:space="preserve"> boulanger z</w:t>
      </w:r>
      <w:r w:rsidR="008C6777">
        <w:t>’</w:t>
      </w:r>
      <w:r w:rsidRPr="00B90685">
        <w:t>avec sa jupe</w:t>
      </w:r>
      <w:r w:rsidR="008C6777">
        <w:t> ;</w:t>
      </w:r>
    </w:p>
    <w:p w14:paraId="5D943838" w14:textId="4A63B74E" w:rsidR="00B86016" w:rsidRPr="00B90685" w:rsidRDefault="00B86016" w:rsidP="007E0EB7">
      <w:pPr>
        <w:spacing w:before="0" w:after="0"/>
      </w:pPr>
      <w:r w:rsidRPr="00B90685">
        <w:t>En jupe j</w:t>
      </w:r>
      <w:r w:rsidR="008C6777">
        <w:t>’</w:t>
      </w:r>
      <w:r w:rsidRPr="00B90685">
        <w:t>me r</w:t>
      </w:r>
      <w:r w:rsidR="008C6777">
        <w:t>’</w:t>
      </w:r>
      <w:r w:rsidRPr="00B90685">
        <w:t>présent</w:t>
      </w:r>
      <w:r w:rsidR="008C6777">
        <w:t>’</w:t>
      </w:r>
      <w:r w:rsidRPr="00B90685">
        <w:t xml:space="preserve"> toujours</w:t>
      </w:r>
    </w:p>
    <w:p w14:paraId="09DACA8E" w14:textId="77777777" w:rsidR="008C6777" w:rsidRDefault="00B86016" w:rsidP="007E0EB7">
      <w:pPr>
        <w:spacing w:before="0" w:after="0"/>
      </w:pPr>
      <w:r w:rsidRPr="00B90685">
        <w:t>C</w:t>
      </w:r>
      <w:r w:rsidR="008C6777">
        <w:t>’</w:t>
      </w:r>
      <w:r w:rsidRPr="00B90685">
        <w:t>garçon d</w:t>
      </w:r>
      <w:r w:rsidR="008C6777">
        <w:t>’</w:t>
      </w:r>
      <w:r w:rsidRPr="00B90685">
        <w:t>esprit v</w:t>
      </w:r>
      <w:r w:rsidR="008C6777">
        <w:t>’</w:t>
      </w:r>
      <w:r w:rsidRPr="00B90685">
        <w:t>lu comme un ours</w:t>
      </w:r>
      <w:r w:rsidR="008C6777">
        <w:t>.</w:t>
      </w:r>
    </w:p>
    <w:p w14:paraId="7DC48743" w14:textId="77777777" w:rsidR="008C6777" w:rsidRDefault="00B86016" w:rsidP="007E0EB7">
      <w:pPr>
        <w:spacing w:before="0" w:after="0"/>
      </w:pPr>
      <w:r w:rsidRPr="00B90685">
        <w:t>Quel plaisir</w:t>
      </w:r>
      <w:r w:rsidR="008C6777">
        <w:t xml:space="preserve"> </w:t>
      </w:r>
      <w:r w:rsidR="008C6777">
        <w:rPr>
          <w:i/>
        </w:rPr>
        <w:t>(</w:t>
      </w:r>
      <w:r w:rsidRPr="00B90685">
        <w:rPr>
          <w:i/>
        </w:rPr>
        <w:t>bis</w:t>
      </w:r>
      <w:r w:rsidR="008C6777">
        <w:rPr>
          <w:i/>
        </w:rPr>
        <w:t xml:space="preserve">) </w:t>
      </w:r>
      <w:r w:rsidRPr="00B90685">
        <w:t>je r</w:t>
      </w:r>
      <w:r w:rsidR="008C6777">
        <w:t>’</w:t>
      </w:r>
      <w:r w:rsidRPr="00B90685">
        <w:t>sens à l</w:t>
      </w:r>
      <w:r w:rsidR="008C6777">
        <w:t>’</w:t>
      </w:r>
      <w:r w:rsidRPr="00B90685">
        <w:t>ouvrage</w:t>
      </w:r>
      <w:r w:rsidR="008C6777">
        <w:t> !</w:t>
      </w:r>
    </w:p>
    <w:p w14:paraId="6E31A473" w14:textId="77777777" w:rsidR="008C6777" w:rsidRDefault="00B86016" w:rsidP="00D35F26">
      <w:pPr>
        <w:spacing w:before="0" w:after="0"/>
        <w:ind w:firstLine="0"/>
        <w:jc w:val="center"/>
      </w:pPr>
      <w:r w:rsidRPr="00B90685">
        <w:t>Ah</w:t>
      </w:r>
      <w:r w:rsidR="008C6777">
        <w:t xml:space="preserve"> ! </w:t>
      </w:r>
      <w:r w:rsidRPr="00B90685">
        <w:t>je suis tout en nage</w:t>
      </w:r>
      <w:r w:rsidR="008C6777">
        <w:t>.</w:t>
      </w:r>
    </w:p>
    <w:p w14:paraId="7776B384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</w:t>
      </w:r>
      <w:r w:rsidR="008C6777">
        <w:t>’</w:t>
      </w:r>
      <w:r w:rsidRPr="00B90685">
        <w:t>vois</w:t>
      </w:r>
      <w:r w:rsidR="008C6777">
        <w:t>,</w:t>
      </w:r>
    </w:p>
    <w:p w14:paraId="4DC03D5B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09619D3B" w14:textId="77777777" w:rsidR="00D35F26" w:rsidRDefault="00D35F26" w:rsidP="007E0EB7">
      <w:pPr>
        <w:spacing w:before="0" w:after="0"/>
      </w:pPr>
    </w:p>
    <w:p w14:paraId="5EC1D3A1" w14:textId="77777777" w:rsidR="008C6777" w:rsidRDefault="00B86016" w:rsidP="007E0EB7">
      <w:pPr>
        <w:spacing w:before="0" w:after="0"/>
      </w:pPr>
      <w:r w:rsidRPr="00B90685">
        <w:t>Je m</w:t>
      </w:r>
      <w:r w:rsidR="008C6777">
        <w:t>’</w:t>
      </w:r>
      <w:r w:rsidRPr="00B90685">
        <w:t>rappelle aussi l</w:t>
      </w:r>
      <w:r w:rsidR="008C6777">
        <w:t>’</w:t>
      </w:r>
      <w:r w:rsidRPr="00B90685">
        <w:t>grand Léandre</w:t>
      </w:r>
      <w:r w:rsidR="008C6777">
        <w:t>,</w:t>
      </w:r>
    </w:p>
    <w:p w14:paraId="230912DC" w14:textId="62FEA9B8" w:rsidR="00B86016" w:rsidRPr="00B90685" w:rsidRDefault="00B86016" w:rsidP="007E0EB7">
      <w:pPr>
        <w:spacing w:before="0" w:after="0"/>
      </w:pPr>
      <w:r w:rsidRPr="00B90685">
        <w:t>Qui d</w:t>
      </w:r>
      <w:r w:rsidR="008C6777">
        <w:t>’</w:t>
      </w:r>
      <w:r w:rsidRPr="00B90685">
        <w:t>vant ma f</w:t>
      </w:r>
      <w:r w:rsidR="008C6777">
        <w:t>’</w:t>
      </w:r>
      <w:r w:rsidRPr="00B90685">
        <w:t>nêtre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air tendre</w:t>
      </w:r>
    </w:p>
    <w:p w14:paraId="6388236E" w14:textId="77777777" w:rsidR="008C6777" w:rsidRDefault="00B86016" w:rsidP="007E0EB7">
      <w:pPr>
        <w:spacing w:before="0" w:after="0"/>
      </w:pPr>
      <w:r w:rsidRPr="00B90685">
        <w:t>S</w:t>
      </w:r>
      <w:r w:rsidR="008C6777">
        <w:t>’</w:t>
      </w:r>
      <w:r w:rsidRPr="00B90685">
        <w:t>déboutonne comme un impur</w:t>
      </w:r>
      <w:r w:rsidR="008C6777">
        <w:t>,</w:t>
      </w:r>
    </w:p>
    <w:p w14:paraId="19A3C72A" w14:textId="77777777" w:rsidR="008C6777" w:rsidRDefault="00B86016" w:rsidP="007E0EB7">
      <w:pPr>
        <w:spacing w:before="0" w:after="0"/>
      </w:pPr>
      <w:r w:rsidRPr="00B90685">
        <w:t>Sans s</w:t>
      </w:r>
      <w:r w:rsidR="008C6777">
        <w:t>’</w:t>
      </w:r>
      <w:r w:rsidRPr="00B90685">
        <w:t>tourner du côté du mur</w:t>
      </w:r>
      <w:r w:rsidR="008C6777">
        <w:t>.</w:t>
      </w:r>
    </w:p>
    <w:p w14:paraId="4B281639" w14:textId="77777777" w:rsidR="008C6777" w:rsidRDefault="00B86016" w:rsidP="007E0EB7">
      <w:pPr>
        <w:spacing w:before="0" w:after="0"/>
      </w:pPr>
      <w:r w:rsidRPr="00B90685">
        <w:t>Quel plaisir</w:t>
      </w:r>
      <w:r w:rsidR="008C6777">
        <w:t xml:space="preserve"> </w:t>
      </w:r>
      <w:r w:rsidR="008C6777">
        <w:rPr>
          <w:i/>
        </w:rPr>
        <w:t>(</w:t>
      </w:r>
      <w:r w:rsidRPr="00B90685">
        <w:rPr>
          <w:i/>
        </w:rPr>
        <w:t>bis</w:t>
      </w:r>
      <w:r w:rsidR="008C6777">
        <w:rPr>
          <w:i/>
        </w:rPr>
        <w:t xml:space="preserve">) </w:t>
      </w:r>
      <w:r w:rsidRPr="00B90685">
        <w:t>je r</w:t>
      </w:r>
      <w:r w:rsidR="008C6777">
        <w:t>’</w:t>
      </w:r>
      <w:r w:rsidRPr="00B90685">
        <w:t>sens à l</w:t>
      </w:r>
      <w:r w:rsidR="008C6777">
        <w:t>’</w:t>
      </w:r>
      <w:r w:rsidRPr="00B90685">
        <w:t>ouvrage</w:t>
      </w:r>
      <w:r w:rsidR="008C6777">
        <w:t> !</w:t>
      </w:r>
    </w:p>
    <w:p w14:paraId="226DF26E" w14:textId="77777777" w:rsidR="008C6777" w:rsidRDefault="00B86016" w:rsidP="00D35F26">
      <w:pPr>
        <w:spacing w:before="0" w:after="0"/>
        <w:ind w:firstLine="0"/>
        <w:jc w:val="center"/>
      </w:pPr>
      <w:r w:rsidRPr="00B90685">
        <w:t>Ah</w:t>
      </w:r>
      <w:r w:rsidR="008C6777">
        <w:t xml:space="preserve"> ! </w:t>
      </w:r>
      <w:r w:rsidRPr="00B90685">
        <w:t>je suis tout en nage</w:t>
      </w:r>
      <w:r w:rsidR="008C6777">
        <w:t>.</w:t>
      </w:r>
    </w:p>
    <w:p w14:paraId="10B0B5AF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le vois</w:t>
      </w:r>
      <w:r w:rsidR="008C6777">
        <w:t>,</w:t>
      </w:r>
    </w:p>
    <w:p w14:paraId="5B32F538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33B35E59" w14:textId="77777777" w:rsidR="00D35F26" w:rsidRDefault="00D35F26" w:rsidP="007E0EB7">
      <w:pPr>
        <w:spacing w:before="0" w:after="0"/>
      </w:pPr>
    </w:p>
    <w:p w14:paraId="3C93147A" w14:textId="6636B10C" w:rsidR="00B86016" w:rsidRPr="00B90685" w:rsidRDefault="00B86016" w:rsidP="007E0EB7">
      <w:pPr>
        <w:spacing w:before="0" w:after="0"/>
      </w:pPr>
      <w:r w:rsidRPr="00B90685">
        <w:t>L</w:t>
      </w:r>
      <w:r w:rsidR="008C6777">
        <w:t>’</w:t>
      </w:r>
      <w:r w:rsidRPr="00B90685">
        <w:t>ouvrièr</w:t>
      </w:r>
      <w:r w:rsidR="008C6777">
        <w:t>’</w:t>
      </w:r>
      <w:r w:rsidRPr="00B90685">
        <w:t xml:space="preserve"> qui craint la satire</w:t>
      </w:r>
    </w:p>
    <w:p w14:paraId="21DC51F8" w14:textId="77777777" w:rsidR="008C6777" w:rsidRDefault="00B86016" w:rsidP="007E0EB7">
      <w:pPr>
        <w:spacing w:before="0" w:after="0"/>
      </w:pPr>
      <w:r w:rsidRPr="00B90685">
        <w:t>Doit s</w:t>
      </w:r>
      <w:r w:rsidR="008C6777">
        <w:t>’</w:t>
      </w:r>
      <w:r w:rsidRPr="00B90685">
        <w:t>chatouiller pour se fair</w:t>
      </w:r>
      <w:r w:rsidR="008C6777">
        <w:t>’</w:t>
      </w:r>
      <w:r w:rsidRPr="00B90685">
        <w:t>rire</w:t>
      </w:r>
      <w:r w:rsidR="008C6777">
        <w:t> ;</w:t>
      </w:r>
    </w:p>
    <w:p w14:paraId="0F9D174D" w14:textId="77777777" w:rsidR="008C6777" w:rsidRDefault="00B86016" w:rsidP="007E0EB7">
      <w:pPr>
        <w:spacing w:before="0" w:after="0"/>
      </w:pPr>
      <w:r w:rsidRPr="00B90685">
        <w:t>En travaillant ça rend l</w:t>
      </w:r>
      <w:r w:rsidR="008C6777">
        <w:t>’</w:t>
      </w:r>
      <w:r w:rsidRPr="00B90685">
        <w:t>cœur gai</w:t>
      </w:r>
      <w:r w:rsidR="008C6777">
        <w:t>,</w:t>
      </w:r>
    </w:p>
    <w:p w14:paraId="72157C65" w14:textId="77777777" w:rsidR="008C6777" w:rsidRDefault="00B86016" w:rsidP="007E0EB7">
      <w:pPr>
        <w:spacing w:before="0" w:after="0"/>
      </w:pPr>
      <w:r w:rsidRPr="00B90685">
        <w:t>Et l</w:t>
      </w:r>
      <w:r w:rsidR="008C6777">
        <w:t>’</w:t>
      </w:r>
      <w:r w:rsidRPr="00B90685">
        <w:t>poignet seul est fatigué</w:t>
      </w:r>
      <w:r w:rsidR="008C6777">
        <w:t>.</w:t>
      </w:r>
    </w:p>
    <w:p w14:paraId="11CFFC1E" w14:textId="77777777" w:rsidR="008C6777" w:rsidRDefault="00B86016" w:rsidP="007E0EB7">
      <w:pPr>
        <w:spacing w:before="0" w:after="0"/>
      </w:pPr>
      <w:r w:rsidRPr="00B90685">
        <w:t>Quel plaisir</w:t>
      </w:r>
      <w:r w:rsidR="008C6777">
        <w:t xml:space="preserve"> </w:t>
      </w:r>
      <w:r w:rsidR="008C6777">
        <w:rPr>
          <w:i/>
        </w:rPr>
        <w:t>(</w:t>
      </w:r>
      <w:r w:rsidRPr="00B90685">
        <w:rPr>
          <w:i/>
        </w:rPr>
        <w:t>bis</w:t>
      </w:r>
      <w:r w:rsidR="008C6777">
        <w:rPr>
          <w:i/>
        </w:rPr>
        <w:t xml:space="preserve">) </w:t>
      </w:r>
      <w:r w:rsidRPr="00B90685">
        <w:t>je r</w:t>
      </w:r>
      <w:r w:rsidR="008C6777">
        <w:t>’</w:t>
      </w:r>
      <w:r w:rsidRPr="00B90685">
        <w:t>sens à l</w:t>
      </w:r>
      <w:r w:rsidR="008C6777">
        <w:t>’</w:t>
      </w:r>
      <w:r w:rsidRPr="00B90685">
        <w:t>ouvrage</w:t>
      </w:r>
      <w:r w:rsidR="008C6777">
        <w:t> !</w:t>
      </w:r>
    </w:p>
    <w:p w14:paraId="0D5B40D0" w14:textId="77777777" w:rsidR="008C6777" w:rsidRDefault="00B86016" w:rsidP="00D35F26">
      <w:pPr>
        <w:spacing w:before="0" w:after="0"/>
        <w:ind w:firstLine="0"/>
        <w:jc w:val="center"/>
      </w:pPr>
      <w:r w:rsidRPr="00B90685">
        <w:t>Ah</w:t>
      </w:r>
      <w:r w:rsidR="008C6777">
        <w:t xml:space="preserve"> ! </w:t>
      </w:r>
      <w:r w:rsidRPr="00B90685">
        <w:t>je suis tout en nage</w:t>
      </w:r>
      <w:r w:rsidR="008C6777">
        <w:t>.</w:t>
      </w:r>
    </w:p>
    <w:p w14:paraId="1B842BB3" w14:textId="77777777" w:rsidR="008C6777" w:rsidRDefault="00B86016" w:rsidP="007E0EB7">
      <w:pPr>
        <w:spacing w:before="0" w:after="0"/>
      </w:pPr>
      <w:r w:rsidRPr="00B90685">
        <w:t>Ma mère avait raison</w:t>
      </w:r>
      <w:r w:rsidR="008C6777">
        <w:t xml:space="preserve">, </w:t>
      </w:r>
      <w:r w:rsidRPr="00B90685">
        <w:t>je l</w:t>
      </w:r>
      <w:r w:rsidR="008C6777">
        <w:t>’</w:t>
      </w:r>
      <w:r w:rsidRPr="00B90685">
        <w:t>vois</w:t>
      </w:r>
      <w:r w:rsidR="008C6777">
        <w:t>,</w:t>
      </w:r>
    </w:p>
    <w:p w14:paraId="1B6011F8" w14:textId="77777777" w:rsidR="008C6777" w:rsidRDefault="00B86016" w:rsidP="007E0EB7">
      <w:pPr>
        <w:spacing w:before="0" w:after="0"/>
      </w:pPr>
      <w:r w:rsidRPr="00B90685">
        <w:t>Not</w:t>
      </w:r>
      <w:r w:rsidR="008C6777">
        <w:t>’</w:t>
      </w:r>
      <w:r w:rsidRPr="00B90685">
        <w:t xml:space="preserve"> bonheur est au bout d</w:t>
      </w:r>
      <w:r w:rsidR="008C6777">
        <w:t>’</w:t>
      </w:r>
      <w:r w:rsidRPr="00B90685">
        <w:t>nos doigts</w:t>
      </w:r>
      <w:r w:rsidR="008C6777">
        <w:t>.</w:t>
      </w:r>
    </w:p>
    <w:p w14:paraId="7E1F282A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B</w:t>
      </w:r>
      <w:r w:rsidRPr="007E0EB7">
        <w:rPr>
          <w:rStyle w:val="Taille-1Caracteres"/>
        </w:rPr>
        <w:t>ÉRANGER</w:t>
      </w:r>
      <w:r w:rsidR="008C6777">
        <w:t>.</w:t>
      </w:r>
    </w:p>
    <w:p w14:paraId="0ABB3A70" w14:textId="7643B720" w:rsidR="00B86016" w:rsidRPr="00B90685" w:rsidRDefault="00B86016" w:rsidP="008C6777">
      <w:pPr>
        <w:pStyle w:val="Titre2"/>
        <w:rPr>
          <w:szCs w:val="44"/>
        </w:rPr>
      </w:pPr>
      <w:bookmarkStart w:id="137" w:name="_Toc275359183"/>
      <w:bookmarkStart w:id="138" w:name="_Toc199525827"/>
      <w:r w:rsidRPr="00B90685">
        <w:rPr>
          <w:szCs w:val="44"/>
        </w:rPr>
        <w:lastRenderedPageBreak/>
        <w:t>MADAME BARBE-BLEUE OU L</w:t>
      </w:r>
      <w:r w:rsidR="008C6777">
        <w:rPr>
          <w:szCs w:val="44"/>
        </w:rPr>
        <w:t>’</w:t>
      </w:r>
      <w:r w:rsidRPr="00B90685">
        <w:rPr>
          <w:szCs w:val="44"/>
        </w:rPr>
        <w:t>OGRESSE</w:t>
      </w:r>
      <w:bookmarkEnd w:id="137"/>
      <w:bookmarkEnd w:id="138"/>
    </w:p>
    <w:p w14:paraId="5D6338F2" w14:textId="77777777" w:rsidR="008C6777" w:rsidRDefault="00B86016" w:rsidP="006C6D9D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Voilà la petite Laitière</w:t>
      </w:r>
      <w:r w:rsidR="008C6777">
        <w:t>.</w:t>
      </w:r>
    </w:p>
    <w:p w14:paraId="217A1FB1" w14:textId="77777777" w:rsidR="008C6777" w:rsidRDefault="00B86016" w:rsidP="006C6D9D">
      <w:pPr>
        <w:spacing w:before="0" w:after="0"/>
        <w:ind w:firstLine="0"/>
        <w:jc w:val="center"/>
      </w:pPr>
      <w:r w:rsidRPr="008C6777">
        <w:t>Je suis</w:t>
      </w:r>
      <w:r w:rsidR="008C6777">
        <w:t xml:space="preserve">, </w:t>
      </w:r>
      <w:r w:rsidRPr="008C6777">
        <w:t>morbleu</w:t>
      </w:r>
      <w:r w:rsidR="008C6777">
        <w:t>,</w:t>
      </w:r>
    </w:p>
    <w:p w14:paraId="61E71EF3" w14:textId="77777777" w:rsidR="008C6777" w:rsidRDefault="00B86016" w:rsidP="006C6D9D">
      <w:pPr>
        <w:spacing w:before="0" w:after="0"/>
        <w:ind w:firstLine="0"/>
        <w:jc w:val="center"/>
      </w:pPr>
      <w:r w:rsidRPr="008C6777">
        <w:t>Madame Barbe-Bleu</w:t>
      </w:r>
      <w:r w:rsidR="008C6777">
        <w:t>,</w:t>
      </w:r>
    </w:p>
    <w:p w14:paraId="2F40E056" w14:textId="77777777" w:rsidR="008C6777" w:rsidRDefault="00B86016" w:rsidP="006C6D9D">
      <w:pPr>
        <w:spacing w:before="0" w:after="0"/>
      </w:pPr>
      <w:r w:rsidRPr="00B90685">
        <w:t>Tête-bleu</w:t>
      </w:r>
      <w:r w:rsidR="008C6777">
        <w:t xml:space="preserve"> ! </w:t>
      </w:r>
      <w:r w:rsidRPr="00B90685">
        <w:t>corbleu</w:t>
      </w:r>
      <w:r w:rsidR="008C6777">
        <w:t xml:space="preserve"> ! </w:t>
      </w:r>
      <w:r w:rsidRPr="00B90685">
        <w:t>ventre-bleu</w:t>
      </w:r>
      <w:r w:rsidR="008C6777">
        <w:t>.</w:t>
      </w:r>
    </w:p>
    <w:p w14:paraId="62E1C8A7" w14:textId="77777777" w:rsidR="006C6D9D" w:rsidRDefault="006C6D9D" w:rsidP="006C6D9D">
      <w:pPr>
        <w:spacing w:before="0" w:after="0"/>
      </w:pPr>
    </w:p>
    <w:p w14:paraId="63E18AA5" w14:textId="77777777" w:rsidR="008C6777" w:rsidRDefault="00B86016" w:rsidP="006C6D9D">
      <w:pPr>
        <w:spacing w:before="0" w:after="0"/>
      </w:pPr>
      <w:r w:rsidRPr="00B90685">
        <w:t>Tubleu</w:t>
      </w:r>
      <w:r w:rsidR="008C6777">
        <w:t xml:space="preserve"> ! </w:t>
      </w:r>
      <w:r w:rsidRPr="00B90685">
        <w:t>damoiseaux étourdis</w:t>
      </w:r>
      <w:r w:rsidR="008C6777">
        <w:t>,</w:t>
      </w:r>
    </w:p>
    <w:p w14:paraId="73F324C9" w14:textId="77777777" w:rsidR="008C6777" w:rsidRDefault="00B86016" w:rsidP="006C6D9D">
      <w:pPr>
        <w:spacing w:before="0" w:after="0"/>
      </w:pPr>
      <w:r w:rsidRPr="00B90685">
        <w:t>Redoutez-moi</w:t>
      </w:r>
      <w:r w:rsidR="008C6777">
        <w:t xml:space="preserve"> : </w:t>
      </w:r>
      <w:r w:rsidRPr="00B90685">
        <w:t>je suis ogresse</w:t>
      </w:r>
      <w:r w:rsidR="008C6777">
        <w:t>.</w:t>
      </w:r>
    </w:p>
    <w:p w14:paraId="071860A0" w14:textId="5E90CC1C" w:rsidR="00B86016" w:rsidRPr="00B90685" w:rsidRDefault="00B86016" w:rsidP="006C6D9D">
      <w:pPr>
        <w:spacing w:before="0" w:after="0"/>
      </w:pPr>
      <w:r w:rsidRPr="00B90685">
        <w:t>Des ogresses du temps jadis</w:t>
      </w:r>
    </w:p>
    <w:p w14:paraId="47B26501" w14:textId="77777777" w:rsidR="008C6777" w:rsidRDefault="00B86016" w:rsidP="006C6D9D">
      <w:pPr>
        <w:spacing w:before="0" w:after="0"/>
      </w:pPr>
      <w:r w:rsidRPr="00B90685">
        <w:t>J</w:t>
      </w:r>
      <w:r w:rsidR="008C6777">
        <w:t>’</w:t>
      </w:r>
      <w:r w:rsidRPr="00B90685">
        <w:t>ai l</w:t>
      </w:r>
      <w:r w:rsidR="008C6777">
        <w:t>’</w:t>
      </w:r>
      <w:r w:rsidRPr="00B90685">
        <w:t>appétit et la tendresse</w:t>
      </w:r>
      <w:r w:rsidR="008C6777">
        <w:t>,</w:t>
      </w:r>
    </w:p>
    <w:p w14:paraId="3A136B2C" w14:textId="77777777" w:rsidR="008C6777" w:rsidRDefault="00B86016" w:rsidP="006C6D9D">
      <w:pPr>
        <w:spacing w:before="0" w:after="0"/>
      </w:pPr>
      <w:r w:rsidRPr="00B90685">
        <w:t>Jurant</w:t>
      </w:r>
      <w:r w:rsidR="008C6777">
        <w:t xml:space="preserve">, </w:t>
      </w:r>
      <w:r w:rsidRPr="00B90685">
        <w:t>sacrant comme un démon</w:t>
      </w:r>
      <w:r w:rsidR="008C6777">
        <w:t>,</w:t>
      </w:r>
    </w:p>
    <w:p w14:paraId="16C7F145" w14:textId="0E488913" w:rsidR="008C6777" w:rsidRDefault="00B86016" w:rsidP="006C6D9D">
      <w:pPr>
        <w:spacing w:before="0" w:after="0"/>
      </w:pPr>
      <w:r w:rsidRPr="00B90685">
        <w:t xml:space="preserve">À ma </w:t>
      </w:r>
      <w:r w:rsidR="00C251AD">
        <w:t>b</w:t>
      </w:r>
      <w:r w:rsidRPr="00B90685">
        <w:t>arbe je dois mon nom</w:t>
      </w:r>
      <w:r w:rsidR="008C6777">
        <w:t>.</w:t>
      </w:r>
    </w:p>
    <w:p w14:paraId="25DF5492" w14:textId="77777777" w:rsidR="006C6D9D" w:rsidRDefault="006C6D9D" w:rsidP="006C6D9D">
      <w:pPr>
        <w:spacing w:before="0" w:after="0"/>
      </w:pPr>
    </w:p>
    <w:p w14:paraId="2D3E9D29" w14:textId="77777777" w:rsidR="008C6777" w:rsidRDefault="00B86016" w:rsidP="006C6D9D">
      <w:pPr>
        <w:spacing w:before="0" w:after="0"/>
        <w:ind w:firstLine="0"/>
        <w:jc w:val="center"/>
      </w:pPr>
      <w:r w:rsidRPr="008C6777">
        <w:t>Je suis</w:t>
      </w:r>
      <w:r w:rsidR="008C6777">
        <w:t xml:space="preserve">, </w:t>
      </w:r>
      <w:r w:rsidRPr="008C6777">
        <w:t>morbleu</w:t>
      </w:r>
      <w:r w:rsidR="008C6777">
        <w:t>,</w:t>
      </w:r>
    </w:p>
    <w:p w14:paraId="23DE7F9A" w14:textId="77777777" w:rsidR="008C6777" w:rsidRDefault="00B86016" w:rsidP="006C6D9D">
      <w:pPr>
        <w:spacing w:before="0" w:after="0"/>
        <w:ind w:firstLine="0"/>
        <w:jc w:val="center"/>
      </w:pPr>
      <w:r w:rsidRPr="008C6777">
        <w:t>Madame Barbe-Bleu</w:t>
      </w:r>
      <w:r w:rsidR="008C6777">
        <w:t>,</w:t>
      </w:r>
    </w:p>
    <w:p w14:paraId="79A16EC9" w14:textId="77777777" w:rsidR="008C6777" w:rsidRDefault="00B86016" w:rsidP="006C6D9D">
      <w:pPr>
        <w:spacing w:before="0" w:after="0"/>
      </w:pPr>
      <w:r w:rsidRPr="00B90685">
        <w:t>Tête-bleu</w:t>
      </w:r>
      <w:r w:rsidR="008C6777">
        <w:t xml:space="preserve"> ! </w:t>
      </w:r>
      <w:r w:rsidRPr="00B90685">
        <w:t>corbleu</w:t>
      </w:r>
      <w:r w:rsidR="008C6777">
        <w:t xml:space="preserve"> ! </w:t>
      </w:r>
      <w:r w:rsidRPr="00B90685">
        <w:t>ventre-bleu</w:t>
      </w:r>
      <w:r w:rsidR="008C6777">
        <w:t>.</w:t>
      </w:r>
    </w:p>
    <w:p w14:paraId="0A92FD76" w14:textId="77777777" w:rsidR="006C6D9D" w:rsidRDefault="006C6D9D" w:rsidP="006C6D9D">
      <w:pPr>
        <w:spacing w:before="0" w:after="0"/>
      </w:pPr>
    </w:p>
    <w:p w14:paraId="29C472E3" w14:textId="769699B0" w:rsidR="00B86016" w:rsidRPr="00B90685" w:rsidRDefault="00B86016" w:rsidP="006C6D9D">
      <w:pPr>
        <w:spacing w:before="0" w:after="0"/>
      </w:pPr>
      <w:r w:rsidRPr="00B90685">
        <w:t>Pour bien juger de quels morceaux</w:t>
      </w:r>
    </w:p>
    <w:p w14:paraId="1E91716D" w14:textId="77777777" w:rsidR="008C6777" w:rsidRDefault="00B86016" w:rsidP="006C6D9D">
      <w:pPr>
        <w:spacing w:before="0" w:after="0"/>
      </w:pPr>
      <w:r w:rsidRPr="00B90685">
        <w:t>Il faut que ma faim se repaisse</w:t>
      </w:r>
      <w:r w:rsidR="008C6777">
        <w:t>,</w:t>
      </w:r>
    </w:p>
    <w:p w14:paraId="773C9E48" w14:textId="77777777" w:rsidR="008C6777" w:rsidRDefault="00B86016" w:rsidP="006C6D9D">
      <w:pPr>
        <w:spacing w:before="0" w:after="0"/>
      </w:pPr>
      <w:r w:rsidRPr="00B90685">
        <w:t>Galant</w:t>
      </w:r>
      <w:r w:rsidR="008C6777">
        <w:t xml:space="preserve">, </w:t>
      </w:r>
      <w:r w:rsidRPr="00B90685">
        <w:t>qui crains les longs assauts</w:t>
      </w:r>
      <w:r w:rsidR="008C6777">
        <w:t>,</w:t>
      </w:r>
    </w:p>
    <w:p w14:paraId="3B2CF447" w14:textId="77777777" w:rsidR="008C6777" w:rsidRDefault="00B86016" w:rsidP="006C6D9D">
      <w:pPr>
        <w:spacing w:before="0" w:after="0"/>
      </w:pPr>
      <w:r w:rsidRPr="00B90685">
        <w:t>Contemple cette barbe épaisse</w:t>
      </w:r>
      <w:r w:rsidR="008C6777">
        <w:t> ;</w:t>
      </w:r>
    </w:p>
    <w:p w14:paraId="1F77AEE0" w14:textId="77777777" w:rsidR="008C6777" w:rsidRDefault="00B86016" w:rsidP="006C6D9D">
      <w:pPr>
        <w:spacing w:before="0" w:after="0"/>
      </w:pPr>
      <w:r w:rsidRPr="00B90685">
        <w:t>Sans trembler l</w:t>
      </w:r>
      <w:r w:rsidR="008C6777">
        <w:t>’</w:t>
      </w:r>
      <w:r w:rsidRPr="00B90685">
        <w:t>on ne peut la voir</w:t>
      </w:r>
      <w:r w:rsidR="008C6777">
        <w:t> :</w:t>
      </w:r>
    </w:p>
    <w:p w14:paraId="3BC10C06" w14:textId="77777777" w:rsidR="008C6777" w:rsidRDefault="00B86016" w:rsidP="006C6D9D">
      <w:pPr>
        <w:spacing w:before="0" w:after="0"/>
      </w:pPr>
      <w:r w:rsidRPr="00B90685">
        <w:t>Elle défierait le rasoir</w:t>
      </w:r>
      <w:r w:rsidR="008C6777">
        <w:t>.</w:t>
      </w:r>
    </w:p>
    <w:p w14:paraId="62C8C8D4" w14:textId="77777777" w:rsidR="006C6D9D" w:rsidRDefault="006C6D9D" w:rsidP="006C6D9D">
      <w:pPr>
        <w:spacing w:before="0" w:after="0"/>
      </w:pPr>
    </w:p>
    <w:p w14:paraId="5BD2D651" w14:textId="77777777" w:rsidR="008C6777" w:rsidRDefault="00B86016" w:rsidP="006C6D9D">
      <w:pPr>
        <w:spacing w:before="0" w:after="0"/>
        <w:ind w:firstLine="0"/>
        <w:jc w:val="center"/>
      </w:pPr>
      <w:r w:rsidRPr="008C6777">
        <w:t>Je suis</w:t>
      </w:r>
      <w:r w:rsidR="008C6777">
        <w:t xml:space="preserve">, </w:t>
      </w:r>
      <w:r w:rsidRPr="008C6777">
        <w:t>morbleu</w:t>
      </w:r>
      <w:r w:rsidR="008C6777">
        <w:t>,</w:t>
      </w:r>
    </w:p>
    <w:p w14:paraId="16CD4883" w14:textId="77777777" w:rsidR="008C6777" w:rsidRDefault="00B86016" w:rsidP="006C6D9D">
      <w:pPr>
        <w:spacing w:before="0" w:after="0"/>
        <w:ind w:firstLine="0"/>
        <w:jc w:val="center"/>
      </w:pPr>
      <w:r w:rsidRPr="008C6777">
        <w:t>Madame Barbe-Bleu</w:t>
      </w:r>
      <w:r w:rsidR="008C6777">
        <w:t>,</w:t>
      </w:r>
    </w:p>
    <w:p w14:paraId="70010400" w14:textId="77777777" w:rsidR="008C6777" w:rsidRDefault="00B86016" w:rsidP="006C6D9D">
      <w:pPr>
        <w:spacing w:before="0" w:after="0"/>
      </w:pPr>
      <w:r w:rsidRPr="00B90685">
        <w:t>Tête-bleu</w:t>
      </w:r>
      <w:r w:rsidR="008C6777">
        <w:t xml:space="preserve"> ! </w:t>
      </w:r>
      <w:r w:rsidRPr="00B90685">
        <w:t>corbleu</w:t>
      </w:r>
      <w:r w:rsidR="008C6777">
        <w:t xml:space="preserve"> ! </w:t>
      </w:r>
      <w:r w:rsidRPr="00B90685">
        <w:t>ventre-bleu</w:t>
      </w:r>
      <w:r w:rsidR="008C6777">
        <w:t>.</w:t>
      </w:r>
    </w:p>
    <w:p w14:paraId="211223F8" w14:textId="77777777" w:rsidR="006C6D9D" w:rsidRDefault="006C6D9D" w:rsidP="006C6D9D">
      <w:pPr>
        <w:spacing w:before="0" w:after="0"/>
      </w:pPr>
    </w:p>
    <w:p w14:paraId="0765D979" w14:textId="4BCD6114" w:rsidR="008C6777" w:rsidRDefault="00B86016" w:rsidP="006C6D9D">
      <w:pPr>
        <w:spacing w:before="0" w:after="0"/>
      </w:pPr>
      <w:r w:rsidRPr="00B90685">
        <w:t>Voulant vous détruire en un jour</w:t>
      </w:r>
      <w:r w:rsidR="008C6777">
        <w:t>,</w:t>
      </w:r>
    </w:p>
    <w:p w14:paraId="6EF04372" w14:textId="77777777" w:rsidR="008C6777" w:rsidRDefault="00B86016" w:rsidP="006C6D9D">
      <w:pPr>
        <w:spacing w:before="0" w:after="0"/>
      </w:pPr>
      <w:r w:rsidRPr="00B90685">
        <w:t>Petits blondins</w:t>
      </w:r>
      <w:r w:rsidR="008C6777">
        <w:t xml:space="preserve">, </w:t>
      </w:r>
      <w:r w:rsidRPr="00B90685">
        <w:t>faibles espèces</w:t>
      </w:r>
      <w:r w:rsidR="008C6777">
        <w:t>,</w:t>
      </w:r>
    </w:p>
    <w:p w14:paraId="47096320" w14:textId="6954A2A3" w:rsidR="00B86016" w:rsidRPr="00B90685" w:rsidRDefault="00B86016" w:rsidP="006C6D9D">
      <w:pPr>
        <w:spacing w:before="0" w:after="0"/>
      </w:pPr>
      <w:r w:rsidRPr="00B90685">
        <w:lastRenderedPageBreak/>
        <w:t>Que Vénus batte le tambour</w:t>
      </w:r>
    </w:p>
    <w:p w14:paraId="6077B2C1" w14:textId="77777777" w:rsidR="008C6777" w:rsidRDefault="00B86016" w:rsidP="006C6D9D">
      <w:pPr>
        <w:spacing w:before="0" w:after="0"/>
      </w:pPr>
      <w:r w:rsidRPr="00B90685">
        <w:t>Et lève un régiment d</w:t>
      </w:r>
      <w:r w:rsidR="008C6777">
        <w:t>’</w:t>
      </w:r>
      <w:r w:rsidRPr="00B90685">
        <w:t>ogresses</w:t>
      </w:r>
      <w:r w:rsidR="008C6777">
        <w:t> ;</w:t>
      </w:r>
    </w:p>
    <w:p w14:paraId="219DA5D8" w14:textId="12584C66" w:rsidR="00B86016" w:rsidRPr="00B90685" w:rsidRDefault="00B86016" w:rsidP="006C6D9D">
      <w:pPr>
        <w:spacing w:before="0" w:after="0"/>
      </w:pPr>
      <w:r w:rsidRPr="00B90685">
        <w:t>Pour vous faire de belles peurs</w:t>
      </w:r>
    </w:p>
    <w:p w14:paraId="19147D64" w14:textId="77777777" w:rsidR="008C6777" w:rsidRDefault="00B86016" w:rsidP="006C6D9D">
      <w:pPr>
        <w:spacing w:before="0" w:after="0"/>
      </w:pPr>
      <w:r w:rsidRPr="00B90685">
        <w:t>Je commanderai les sapeurs</w:t>
      </w:r>
      <w:r w:rsidR="008C6777">
        <w:t>.</w:t>
      </w:r>
    </w:p>
    <w:p w14:paraId="5D615CD8" w14:textId="77777777" w:rsidR="006C6D9D" w:rsidRDefault="006C6D9D" w:rsidP="006C6D9D">
      <w:pPr>
        <w:spacing w:before="0" w:after="0"/>
      </w:pPr>
    </w:p>
    <w:p w14:paraId="253FE0C0" w14:textId="77777777" w:rsidR="008C6777" w:rsidRDefault="00B86016" w:rsidP="006C6D9D">
      <w:pPr>
        <w:spacing w:before="0" w:after="0"/>
        <w:ind w:firstLine="0"/>
        <w:jc w:val="center"/>
      </w:pPr>
      <w:r w:rsidRPr="008C6777">
        <w:t>Je suis</w:t>
      </w:r>
      <w:r w:rsidR="008C6777">
        <w:t xml:space="preserve">, </w:t>
      </w:r>
      <w:r w:rsidRPr="008C6777">
        <w:t>morbleu</w:t>
      </w:r>
      <w:r w:rsidR="008C6777">
        <w:t>,</w:t>
      </w:r>
    </w:p>
    <w:p w14:paraId="2BC273CB" w14:textId="77777777" w:rsidR="008C6777" w:rsidRDefault="00B86016" w:rsidP="006C6D9D">
      <w:pPr>
        <w:spacing w:before="0" w:after="0"/>
        <w:ind w:firstLine="0"/>
        <w:jc w:val="center"/>
      </w:pPr>
      <w:r w:rsidRPr="008C6777">
        <w:t>Madame Barbe-Bleu</w:t>
      </w:r>
      <w:r w:rsidR="008C6777">
        <w:t>,</w:t>
      </w:r>
    </w:p>
    <w:p w14:paraId="18A4E21B" w14:textId="77777777" w:rsidR="008C6777" w:rsidRDefault="00B86016" w:rsidP="006C6D9D">
      <w:pPr>
        <w:spacing w:before="0" w:after="0"/>
      </w:pPr>
      <w:r w:rsidRPr="00B90685">
        <w:t>Tête-bleu</w:t>
      </w:r>
      <w:r w:rsidR="008C6777">
        <w:t xml:space="preserve"> ! </w:t>
      </w:r>
      <w:r w:rsidRPr="00B90685">
        <w:t>corbleu</w:t>
      </w:r>
      <w:r w:rsidR="008C6777">
        <w:t xml:space="preserve"> ! </w:t>
      </w:r>
      <w:r w:rsidRPr="00B90685">
        <w:t>ventre-bleu</w:t>
      </w:r>
      <w:r w:rsidR="008C6777">
        <w:t>.</w:t>
      </w:r>
    </w:p>
    <w:p w14:paraId="0A18DB02" w14:textId="77777777" w:rsidR="006C6D9D" w:rsidRDefault="006C6D9D" w:rsidP="006C6D9D">
      <w:pPr>
        <w:spacing w:before="0" w:after="0"/>
      </w:pPr>
    </w:p>
    <w:p w14:paraId="1F7D4FB1" w14:textId="7B33B7A3" w:rsidR="008C6777" w:rsidRDefault="00B86016" w:rsidP="006C6D9D">
      <w:pPr>
        <w:spacing w:before="0" w:after="0"/>
      </w:pPr>
      <w:r w:rsidRPr="00B90685">
        <w:t>Malgré mes appétits gloutons</w:t>
      </w:r>
      <w:r w:rsidR="008C6777">
        <w:t>,</w:t>
      </w:r>
    </w:p>
    <w:p w14:paraId="112E5F14" w14:textId="0882DDA2" w:rsidR="00B86016" w:rsidRPr="00B90685" w:rsidRDefault="00B86016" w:rsidP="006C6D9D">
      <w:pPr>
        <w:spacing w:before="0" w:after="0"/>
      </w:pPr>
      <w:r w:rsidRPr="00B90685">
        <w:t>Jamais de jour qu</w:t>
      </w:r>
      <w:r w:rsidR="008C6777">
        <w:t>’</w:t>
      </w:r>
      <w:r w:rsidRPr="00B90685">
        <w:t>il ne me vienne</w:t>
      </w:r>
    </w:p>
    <w:p w14:paraId="3B024181" w14:textId="77777777" w:rsidR="00B86016" w:rsidRPr="00B90685" w:rsidRDefault="00B86016" w:rsidP="006C6D9D">
      <w:pPr>
        <w:spacing w:before="0" w:after="0"/>
      </w:pPr>
      <w:r w:rsidRPr="00B90685">
        <w:t>Des barbes de tous les cantons</w:t>
      </w:r>
    </w:p>
    <w:p w14:paraId="7CF1ADC8" w14:textId="77777777" w:rsidR="008C6777" w:rsidRDefault="00B86016" w:rsidP="006C6D9D">
      <w:pPr>
        <w:spacing w:before="0" w:after="0"/>
      </w:pPr>
      <w:r w:rsidRPr="00B90685">
        <w:t>Pour se mesurer à la mienne</w:t>
      </w:r>
      <w:r w:rsidR="008C6777">
        <w:t>.</w:t>
      </w:r>
    </w:p>
    <w:p w14:paraId="75D9E23B" w14:textId="77777777" w:rsidR="008C6777" w:rsidRDefault="00B86016" w:rsidP="006C6D9D">
      <w:pPr>
        <w:spacing w:before="0" w:after="0"/>
      </w:pPr>
      <w:r w:rsidRPr="00B90685">
        <w:t>Barbe de prêtre</w:t>
      </w:r>
      <w:r w:rsidR="008C6777">
        <w:t xml:space="preserve">, </w:t>
      </w:r>
      <w:r w:rsidRPr="00B90685">
        <w:t>de robin</w:t>
      </w:r>
      <w:r w:rsidR="008C6777">
        <w:t>.</w:t>
      </w:r>
    </w:p>
    <w:p w14:paraId="330D1ED3" w14:textId="77777777" w:rsidR="008C6777" w:rsidRDefault="00B86016" w:rsidP="006C6D9D">
      <w:pPr>
        <w:spacing w:before="0" w:after="0"/>
      </w:pPr>
      <w:r w:rsidRPr="00B90685">
        <w:t>Barbe de Turc et de rabbin</w:t>
      </w:r>
      <w:r w:rsidR="008C6777">
        <w:t>.</w:t>
      </w:r>
    </w:p>
    <w:p w14:paraId="0C9C43BF" w14:textId="77777777" w:rsidR="006C6D9D" w:rsidRDefault="006C6D9D" w:rsidP="006C6D9D">
      <w:pPr>
        <w:spacing w:before="0" w:after="0"/>
      </w:pPr>
    </w:p>
    <w:p w14:paraId="3B55F044" w14:textId="77777777" w:rsidR="008C6777" w:rsidRDefault="00B86016" w:rsidP="006C6D9D">
      <w:pPr>
        <w:spacing w:before="0" w:after="0"/>
        <w:ind w:firstLine="0"/>
        <w:jc w:val="center"/>
      </w:pPr>
      <w:r w:rsidRPr="008C6777">
        <w:t>Je suis</w:t>
      </w:r>
      <w:r w:rsidR="008C6777">
        <w:t xml:space="preserve">, </w:t>
      </w:r>
      <w:r w:rsidRPr="008C6777">
        <w:t>morbleu</w:t>
      </w:r>
      <w:r w:rsidR="008C6777">
        <w:t>,</w:t>
      </w:r>
    </w:p>
    <w:p w14:paraId="72F9C274" w14:textId="77777777" w:rsidR="008C6777" w:rsidRDefault="00B86016" w:rsidP="006C6D9D">
      <w:pPr>
        <w:spacing w:before="0" w:after="0"/>
        <w:ind w:firstLine="0"/>
        <w:jc w:val="center"/>
      </w:pPr>
      <w:r w:rsidRPr="008C6777">
        <w:t>Madame Barbe-Bleu</w:t>
      </w:r>
      <w:r w:rsidR="008C6777">
        <w:t>,</w:t>
      </w:r>
    </w:p>
    <w:p w14:paraId="60AF65F4" w14:textId="77777777" w:rsidR="008C6777" w:rsidRDefault="00B86016" w:rsidP="006C6D9D">
      <w:pPr>
        <w:spacing w:before="0" w:after="0"/>
      </w:pPr>
      <w:r w:rsidRPr="008C6777">
        <w:t>Tête-bleu</w:t>
      </w:r>
      <w:r w:rsidR="008C6777">
        <w:t xml:space="preserve"> ! </w:t>
      </w:r>
      <w:r w:rsidRPr="008C6777">
        <w:t>corbleu</w:t>
      </w:r>
      <w:r w:rsidR="008C6777">
        <w:t xml:space="preserve"> ! </w:t>
      </w:r>
      <w:r w:rsidRPr="008C6777">
        <w:t>ventre-bleu</w:t>
      </w:r>
      <w:r w:rsidR="008C6777">
        <w:t>.</w:t>
      </w:r>
    </w:p>
    <w:p w14:paraId="5FC5EF73" w14:textId="77777777" w:rsidR="006C6D9D" w:rsidRDefault="006C6D9D" w:rsidP="006C6D9D">
      <w:pPr>
        <w:spacing w:before="0" w:after="0"/>
      </w:pPr>
    </w:p>
    <w:p w14:paraId="3791C917" w14:textId="61DFBF97" w:rsidR="00B86016" w:rsidRPr="00B90685" w:rsidRDefault="00B86016" w:rsidP="006C6D9D">
      <w:pPr>
        <w:spacing w:before="0" w:after="0"/>
      </w:pPr>
      <w:r w:rsidRPr="00B90685">
        <w:t>Mais</w:t>
      </w:r>
      <w:r w:rsidR="008C6777">
        <w:t xml:space="preserve">, </w:t>
      </w:r>
      <w:r w:rsidRPr="00B90685">
        <w:t>quoi qu</w:t>
      </w:r>
      <w:r w:rsidR="008C6777">
        <w:t>’</w:t>
      </w:r>
      <w:r w:rsidRPr="00B90685">
        <w:t>on fasse</w:t>
      </w:r>
      <w:r w:rsidR="008C6777">
        <w:t xml:space="preserve">, </w:t>
      </w:r>
      <w:r w:rsidRPr="00B90685">
        <w:t>je pâtis</w:t>
      </w:r>
    </w:p>
    <w:p w14:paraId="18435F40" w14:textId="77777777" w:rsidR="008C6777" w:rsidRDefault="00B86016" w:rsidP="006C6D9D">
      <w:pPr>
        <w:spacing w:before="0" w:after="0"/>
      </w:pPr>
      <w:r w:rsidRPr="00B90685">
        <w:t>Et tout m</w:t>
      </w:r>
      <w:r w:rsidR="008C6777">
        <w:t>’</w:t>
      </w:r>
      <w:r w:rsidRPr="00B90685">
        <w:t>est bon lorsque je souffre</w:t>
      </w:r>
      <w:r w:rsidR="008C6777">
        <w:t>.</w:t>
      </w:r>
    </w:p>
    <w:p w14:paraId="136BF0A0" w14:textId="43E7375A" w:rsidR="00B86016" w:rsidRPr="00B90685" w:rsidRDefault="00B86016" w:rsidP="006C6D9D">
      <w:pPr>
        <w:spacing w:before="0" w:after="0"/>
      </w:pPr>
      <w:r w:rsidRPr="00B90685">
        <w:t>Deux mille amants grands et petits</w:t>
      </w:r>
    </w:p>
    <w:p w14:paraId="6C6E686E" w14:textId="77777777" w:rsidR="008C6777" w:rsidRDefault="00B86016" w:rsidP="006C6D9D">
      <w:pPr>
        <w:spacing w:before="0" w:after="0"/>
      </w:pPr>
      <w:r w:rsidRPr="00B90685">
        <w:t>N</w:t>
      </w:r>
      <w:r w:rsidR="008C6777">
        <w:t>’</w:t>
      </w:r>
      <w:r w:rsidRPr="00B90685">
        <w:t>ont encor pu combler ce gouffre</w:t>
      </w:r>
      <w:r w:rsidR="008C6777">
        <w:t> ;</w:t>
      </w:r>
    </w:p>
    <w:p w14:paraId="0FB1F326" w14:textId="77777777" w:rsidR="008C6777" w:rsidRDefault="00B86016" w:rsidP="006C6D9D">
      <w:pPr>
        <w:spacing w:before="0" w:after="0"/>
      </w:pPr>
      <w:r w:rsidRPr="00B90685">
        <w:t>Bien d</w:t>
      </w:r>
      <w:r w:rsidR="008C6777">
        <w:t>’</w:t>
      </w:r>
      <w:r w:rsidRPr="00B90685">
        <w:t>autres</w:t>
      </w:r>
      <w:r w:rsidR="008C6777">
        <w:t xml:space="preserve">, </w:t>
      </w:r>
      <w:r w:rsidRPr="00B90685">
        <w:t>non moins échauffés</w:t>
      </w:r>
      <w:r w:rsidR="008C6777">
        <w:t>,</w:t>
      </w:r>
    </w:p>
    <w:p w14:paraId="2EEE14C8" w14:textId="77777777" w:rsidR="008C6777" w:rsidRDefault="00B86016" w:rsidP="006C6D9D">
      <w:pPr>
        <w:spacing w:before="0" w:after="0"/>
      </w:pPr>
      <w:r w:rsidRPr="00B90685">
        <w:t>De ma barbe mourront coiffés</w:t>
      </w:r>
      <w:r w:rsidR="008C6777">
        <w:t>.</w:t>
      </w:r>
    </w:p>
    <w:p w14:paraId="15DA0FB9" w14:textId="77777777" w:rsidR="006C6D9D" w:rsidRDefault="006C6D9D" w:rsidP="006C6D9D">
      <w:pPr>
        <w:spacing w:before="0" w:after="0"/>
      </w:pPr>
    </w:p>
    <w:p w14:paraId="5DD6BFF4" w14:textId="478008AF" w:rsidR="008C6777" w:rsidRDefault="00B86016" w:rsidP="006C6D9D">
      <w:pPr>
        <w:spacing w:before="0" w:after="0"/>
        <w:ind w:firstLine="0"/>
        <w:jc w:val="center"/>
      </w:pPr>
      <w:r w:rsidRPr="00B90685">
        <w:t>Je suis morbleu</w:t>
      </w:r>
      <w:r w:rsidR="008C6777">
        <w:t>,</w:t>
      </w:r>
    </w:p>
    <w:p w14:paraId="0FC9072E" w14:textId="77777777" w:rsidR="008C6777" w:rsidRDefault="00B86016" w:rsidP="006C6D9D">
      <w:pPr>
        <w:spacing w:before="0" w:after="0"/>
        <w:ind w:firstLine="0"/>
        <w:jc w:val="center"/>
      </w:pPr>
      <w:r w:rsidRPr="00B90685">
        <w:t>Madame Barbe-Bleu</w:t>
      </w:r>
      <w:r w:rsidR="008C6777">
        <w:t>,</w:t>
      </w:r>
    </w:p>
    <w:p w14:paraId="6389E5AD" w14:textId="77777777" w:rsidR="008C6777" w:rsidRDefault="00B86016" w:rsidP="006C6D9D">
      <w:pPr>
        <w:spacing w:before="0" w:after="0"/>
      </w:pPr>
      <w:r w:rsidRPr="00B90685">
        <w:t>Tête-bleu</w:t>
      </w:r>
      <w:r w:rsidR="008C6777">
        <w:t xml:space="preserve"> ! </w:t>
      </w:r>
      <w:r w:rsidRPr="00B90685">
        <w:t>corbleu</w:t>
      </w:r>
      <w:r w:rsidR="008C6777">
        <w:t xml:space="preserve"> ! </w:t>
      </w:r>
      <w:r w:rsidRPr="00B90685">
        <w:t>ventre-bleu</w:t>
      </w:r>
      <w:r w:rsidR="008C6777">
        <w:t>.</w:t>
      </w:r>
    </w:p>
    <w:p w14:paraId="4F384D78" w14:textId="77777777" w:rsidR="006C6D9D" w:rsidRDefault="006C6D9D" w:rsidP="006C6D9D">
      <w:pPr>
        <w:spacing w:before="0" w:after="0"/>
      </w:pPr>
    </w:p>
    <w:p w14:paraId="0A0DEB94" w14:textId="77777777" w:rsidR="008C6777" w:rsidRDefault="00B86016" w:rsidP="006C6D9D">
      <w:pPr>
        <w:spacing w:before="0" w:after="0"/>
      </w:pPr>
      <w:r w:rsidRPr="00B90685">
        <w:t>J</w:t>
      </w:r>
      <w:r w:rsidR="008C6777">
        <w:t>’</w:t>
      </w:r>
      <w:r w:rsidRPr="00B90685">
        <w:t>avalerais sans les mâcher</w:t>
      </w:r>
      <w:r w:rsidR="008C6777">
        <w:t>,</w:t>
      </w:r>
    </w:p>
    <w:p w14:paraId="255213A9" w14:textId="77777777" w:rsidR="008C6777" w:rsidRDefault="00B86016" w:rsidP="006C6D9D">
      <w:pPr>
        <w:spacing w:before="0" w:after="0"/>
      </w:pPr>
      <w:r w:rsidRPr="00B90685">
        <w:t>En un jour</w:t>
      </w:r>
      <w:r w:rsidR="008C6777">
        <w:t xml:space="preserve">, </w:t>
      </w:r>
      <w:r w:rsidRPr="00B90685">
        <w:t>deux abbés</w:t>
      </w:r>
      <w:r w:rsidR="008C6777">
        <w:t xml:space="preserve">, </w:t>
      </w:r>
      <w:r w:rsidRPr="00B90685">
        <w:t>trois carmes</w:t>
      </w:r>
      <w:r w:rsidR="008C6777">
        <w:t>,</w:t>
      </w:r>
    </w:p>
    <w:p w14:paraId="34849A32" w14:textId="77777777" w:rsidR="008C6777" w:rsidRDefault="00B86016" w:rsidP="006C6D9D">
      <w:pPr>
        <w:spacing w:before="0" w:after="0"/>
      </w:pPr>
      <w:r w:rsidRPr="00B90685">
        <w:lastRenderedPageBreak/>
        <w:t>Les six gros garçons du boucher</w:t>
      </w:r>
      <w:r w:rsidR="008C6777">
        <w:t>,</w:t>
      </w:r>
    </w:p>
    <w:p w14:paraId="7BDD363A" w14:textId="77777777" w:rsidR="008C6777" w:rsidRDefault="00B86016" w:rsidP="006C6D9D">
      <w:pPr>
        <w:spacing w:before="0" w:after="0"/>
      </w:pPr>
      <w:r w:rsidRPr="00B90685">
        <w:t>Huit portefaix et dix gendarmes</w:t>
      </w:r>
      <w:r w:rsidR="008C6777">
        <w:t> ;</w:t>
      </w:r>
    </w:p>
    <w:p w14:paraId="0262297F" w14:textId="77777777" w:rsidR="008C6777" w:rsidRDefault="00B86016" w:rsidP="006C6D9D">
      <w:pPr>
        <w:spacing w:before="0" w:after="0"/>
      </w:pPr>
      <w:r w:rsidRPr="00B90685">
        <w:t>Quand tout un bataillon viendrait</w:t>
      </w:r>
      <w:r w:rsidR="008C6777">
        <w:t>,</w:t>
      </w:r>
    </w:p>
    <w:p w14:paraId="18C78418" w14:textId="77777777" w:rsidR="008C6777" w:rsidRDefault="00B86016" w:rsidP="006C6D9D">
      <w:pPr>
        <w:spacing w:before="0" w:after="0"/>
      </w:pPr>
      <w:r w:rsidRPr="00B90685">
        <w:t>Par ma barbe</w:t>
      </w:r>
      <w:r w:rsidR="008C6777">
        <w:t xml:space="preserve">, </w:t>
      </w:r>
      <w:r w:rsidRPr="00B90685">
        <w:t>il y passerait</w:t>
      </w:r>
      <w:r w:rsidR="008C6777">
        <w:t>.</w:t>
      </w:r>
    </w:p>
    <w:p w14:paraId="41F6333C" w14:textId="77777777" w:rsidR="006C6D9D" w:rsidRDefault="006C6D9D" w:rsidP="006C6D9D">
      <w:pPr>
        <w:spacing w:before="0" w:after="0"/>
      </w:pPr>
    </w:p>
    <w:p w14:paraId="189E9126" w14:textId="77777777" w:rsidR="008C6777" w:rsidRDefault="00B86016" w:rsidP="006C6D9D">
      <w:pPr>
        <w:spacing w:before="0" w:after="0"/>
        <w:ind w:firstLine="0"/>
        <w:jc w:val="center"/>
      </w:pPr>
      <w:r w:rsidRPr="008C6777">
        <w:t>Je suis</w:t>
      </w:r>
      <w:r w:rsidR="008C6777">
        <w:t xml:space="preserve">, </w:t>
      </w:r>
      <w:r w:rsidRPr="008C6777">
        <w:t>morbleu</w:t>
      </w:r>
      <w:r w:rsidR="008C6777">
        <w:t>,</w:t>
      </w:r>
    </w:p>
    <w:p w14:paraId="41DAF41C" w14:textId="77777777" w:rsidR="008C6777" w:rsidRDefault="00B86016" w:rsidP="006C6D9D">
      <w:pPr>
        <w:spacing w:before="0" w:after="0"/>
        <w:ind w:firstLine="0"/>
        <w:jc w:val="center"/>
      </w:pPr>
      <w:r w:rsidRPr="008C6777">
        <w:t>Madame Barbe-Bleu</w:t>
      </w:r>
      <w:r w:rsidR="008C6777">
        <w:t>,</w:t>
      </w:r>
    </w:p>
    <w:p w14:paraId="60A3C2C9" w14:textId="77777777" w:rsidR="008C6777" w:rsidRDefault="00B86016" w:rsidP="006C6D9D">
      <w:pPr>
        <w:spacing w:before="0" w:after="0"/>
      </w:pPr>
      <w:r w:rsidRPr="008C6777">
        <w:t>Tête-bleu</w:t>
      </w:r>
      <w:r w:rsidR="008C6777">
        <w:t xml:space="preserve"> ! </w:t>
      </w:r>
      <w:r w:rsidRPr="008C6777">
        <w:t>corbleu</w:t>
      </w:r>
      <w:r w:rsidR="008C6777">
        <w:t xml:space="preserve"> ! </w:t>
      </w:r>
      <w:r w:rsidRPr="008C6777">
        <w:t>ventre-bleu</w:t>
      </w:r>
      <w:r w:rsidR="008C6777">
        <w:t>.</w:t>
      </w:r>
    </w:p>
    <w:p w14:paraId="5FBA8FD7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 xml:space="preserve">de </w:t>
      </w:r>
      <w:r w:rsidRPr="006C6D9D">
        <w:t>B</w:t>
      </w:r>
      <w:r w:rsidRPr="006C6D9D">
        <w:rPr>
          <w:rStyle w:val="Taille-1Caracteres"/>
        </w:rPr>
        <w:t>ÉRANGER</w:t>
      </w:r>
      <w:r w:rsidR="008C6777">
        <w:t>.</w:t>
      </w:r>
    </w:p>
    <w:p w14:paraId="42850F26" w14:textId="05747509" w:rsidR="00B86016" w:rsidRPr="00B90685" w:rsidRDefault="00B86016" w:rsidP="008C6777">
      <w:pPr>
        <w:pStyle w:val="Titre2"/>
        <w:rPr>
          <w:szCs w:val="44"/>
        </w:rPr>
      </w:pPr>
      <w:bookmarkStart w:id="139" w:name="_Toc275359184"/>
      <w:bookmarkStart w:id="140" w:name="_Toc199525828"/>
      <w:r w:rsidRPr="00B90685">
        <w:rPr>
          <w:szCs w:val="44"/>
        </w:rPr>
        <w:lastRenderedPageBreak/>
        <w:t>LE SOUS-LIEUTENANT</w:t>
      </w:r>
      <w:bookmarkEnd w:id="139"/>
      <w:bookmarkEnd w:id="140"/>
      <w:r w:rsidRPr="00B90685">
        <w:rPr>
          <w:szCs w:val="44"/>
        </w:rPr>
        <w:br/>
      </w:r>
    </w:p>
    <w:p w14:paraId="05C6A303" w14:textId="77777777" w:rsidR="008C6777" w:rsidRDefault="00B86016" w:rsidP="00CC1491">
      <w:pPr>
        <w:spacing w:before="0" w:after="0"/>
      </w:pPr>
      <w:r w:rsidRPr="00B90685">
        <w:t>Un sous-lieut</w:t>
      </w:r>
      <w:r w:rsidR="008C6777">
        <w:t>’</w:t>
      </w:r>
      <w:r w:rsidRPr="00B90685">
        <w:t>nant</w:t>
      </w:r>
      <w:r w:rsidR="008C6777">
        <w:t xml:space="preserve">, </w:t>
      </w:r>
      <w:r w:rsidRPr="00B90685">
        <w:t>accablé de besogne</w:t>
      </w:r>
      <w:r w:rsidR="008C6777">
        <w:t>,</w:t>
      </w:r>
    </w:p>
    <w:p w14:paraId="2ECED5DE" w14:textId="77777777" w:rsidR="008C6777" w:rsidRDefault="00B86016" w:rsidP="00CC1491">
      <w:pPr>
        <w:spacing w:before="0" w:after="0"/>
      </w:pPr>
      <w:r w:rsidRPr="00B90685">
        <w:t>Laissa sa femme un jour emboîter l</w:t>
      </w:r>
      <w:r w:rsidR="008C6777">
        <w:t>’</w:t>
      </w:r>
      <w:r w:rsidRPr="00B90685">
        <w:t>pas</w:t>
      </w:r>
      <w:r w:rsidR="008C6777">
        <w:t>.</w:t>
      </w:r>
    </w:p>
    <w:p w14:paraId="2EA2169F" w14:textId="77777777" w:rsidR="008C6777" w:rsidRDefault="00B86016" w:rsidP="00CC1491">
      <w:pPr>
        <w:spacing w:before="0" w:after="0"/>
      </w:pPr>
      <w:r w:rsidRPr="00B90685">
        <w:t>Elle partit seul</w:t>
      </w:r>
      <w:r w:rsidR="008C6777">
        <w:t>’</w:t>
      </w:r>
      <w:r w:rsidRPr="00B90685">
        <w:t xml:space="preserve"> pour le bois d</w:t>
      </w:r>
      <w:r w:rsidR="008C6777">
        <w:t>’</w:t>
      </w:r>
      <w:r w:rsidRPr="00B90685">
        <w:t>Boulogne</w:t>
      </w:r>
      <w:r w:rsidR="008C6777">
        <w:t>,</w:t>
      </w:r>
    </w:p>
    <w:p w14:paraId="1AA6049F" w14:textId="77777777" w:rsidR="008C6777" w:rsidRDefault="00B86016" w:rsidP="00CC1491">
      <w:pPr>
        <w:spacing w:before="0" w:after="0"/>
      </w:pPr>
      <w:r w:rsidRPr="00B90685">
        <w:t>En emportant un dragon sous son bras</w:t>
      </w:r>
      <w:r w:rsidR="008C6777">
        <w:t>…</w:t>
      </w:r>
    </w:p>
    <w:p w14:paraId="49DC3F9B" w14:textId="77777777" w:rsidR="0043688A" w:rsidRDefault="0043688A" w:rsidP="00CC1491">
      <w:pPr>
        <w:spacing w:before="0" w:after="0"/>
      </w:pPr>
    </w:p>
    <w:p w14:paraId="5CA0E59B" w14:textId="61C3E30F" w:rsidR="008C6777" w:rsidRDefault="00B86016" w:rsidP="00CC1491">
      <w:pPr>
        <w:spacing w:before="0" w:after="0"/>
        <w:rPr>
          <w:i/>
        </w:rPr>
      </w:pP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>.</w:t>
      </w:r>
    </w:p>
    <w:p w14:paraId="342DEA93" w14:textId="7FD49DE7" w:rsidR="008C6777" w:rsidRDefault="00B86016" w:rsidP="00CC1491">
      <w:pPr>
        <w:spacing w:before="0" w:after="0"/>
        <w:rPr>
          <w:i/>
        </w:rPr>
      </w:pP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>.</w:t>
      </w:r>
    </w:p>
    <w:p w14:paraId="6B3762BE" w14:textId="77777777" w:rsidR="0043688A" w:rsidRDefault="0043688A" w:rsidP="00CC1491">
      <w:pPr>
        <w:spacing w:before="0" w:after="0"/>
      </w:pPr>
    </w:p>
    <w:p w14:paraId="1904C70B" w14:textId="2180F4AD" w:rsidR="008C6777" w:rsidRDefault="00B86016" w:rsidP="00CC1491">
      <w:pPr>
        <w:spacing w:before="0" w:after="0"/>
      </w:pPr>
      <w:r w:rsidRPr="00B90685">
        <w:t>D</w:t>
      </w:r>
      <w:r w:rsidR="008C6777">
        <w:t>’</w:t>
      </w:r>
      <w:r w:rsidRPr="00B90685">
        <w:t>un</w:t>
      </w:r>
      <w:r w:rsidR="008C6777">
        <w:t>’</w:t>
      </w:r>
      <w:r w:rsidRPr="00B90685">
        <w:t xml:space="preserve"> tell</w:t>
      </w:r>
      <w:r w:rsidR="008C6777">
        <w:t>’</w:t>
      </w:r>
      <w:r w:rsidRPr="00B90685">
        <w:t xml:space="preserve"> confianc</w:t>
      </w:r>
      <w:r w:rsidR="008C6777">
        <w:t>’</w:t>
      </w:r>
      <w:r w:rsidRPr="00B90685">
        <w:t xml:space="preserve"> le dragon était digne</w:t>
      </w:r>
      <w:r w:rsidR="008C6777">
        <w:t> :</w:t>
      </w:r>
    </w:p>
    <w:p w14:paraId="34958EDF" w14:textId="77777777" w:rsidR="008C6777" w:rsidRDefault="00B86016" w:rsidP="00CC1491">
      <w:pPr>
        <w:spacing w:before="0" w:after="0"/>
      </w:pPr>
      <w:r w:rsidRPr="00B90685">
        <w:t>Pendant trois jours il fut très empressé</w:t>
      </w:r>
      <w:r w:rsidR="008C6777">
        <w:t> ;</w:t>
      </w:r>
    </w:p>
    <w:p w14:paraId="7E5C6E9B" w14:textId="404EC0EB" w:rsidR="008C6777" w:rsidRDefault="00B86016" w:rsidP="00CC1491">
      <w:pPr>
        <w:spacing w:before="0" w:after="0"/>
      </w:pPr>
      <w:r w:rsidRPr="00B90685">
        <w:t>Y</w:t>
      </w:r>
      <w:r w:rsidR="008C6777">
        <w:t>’</w:t>
      </w:r>
      <w:r w:rsidRPr="00B90685">
        <w:t>en a qui dis</w:t>
      </w:r>
      <w:r w:rsidR="008C6777">
        <w:t>’</w:t>
      </w:r>
      <w:r w:rsidRPr="00B90685">
        <w:t>nt qu</w:t>
      </w:r>
      <w:r w:rsidR="008C6777">
        <w:t>’</w:t>
      </w:r>
      <w:r w:rsidRPr="00B90685">
        <w:t xml:space="preserve">ils </w:t>
      </w:r>
      <w:r w:rsidR="00AA2643" w:rsidRPr="00B90685">
        <w:t>p</w:t>
      </w:r>
      <w:r w:rsidR="00AA2643">
        <w:t>ê</w:t>
      </w:r>
      <w:r w:rsidR="00AA2643" w:rsidRPr="00B90685">
        <w:t xml:space="preserve">chaient </w:t>
      </w:r>
      <w:r w:rsidRPr="00B90685">
        <w:t>à la ligne</w:t>
      </w:r>
      <w:r w:rsidR="008C6777">
        <w:t>,</w:t>
      </w:r>
    </w:p>
    <w:p w14:paraId="5C607256" w14:textId="77777777" w:rsidR="008C6777" w:rsidRDefault="00B86016" w:rsidP="00CC1491">
      <w:pPr>
        <w:spacing w:before="0" w:after="0"/>
      </w:pPr>
      <w:r w:rsidRPr="00B90685">
        <w:t>Moi je soutiens qu</w:t>
      </w:r>
      <w:r w:rsidR="008C6777">
        <w:t>’</w:t>
      </w:r>
      <w:r w:rsidRPr="00B90685">
        <w:t>ils ont herborisé</w:t>
      </w:r>
      <w:r w:rsidR="008C6777">
        <w:t>…</w:t>
      </w:r>
    </w:p>
    <w:p w14:paraId="05D26034" w14:textId="77777777" w:rsidR="0043688A" w:rsidRDefault="0043688A" w:rsidP="00CC1491">
      <w:pPr>
        <w:spacing w:before="0" w:after="0"/>
      </w:pPr>
    </w:p>
    <w:p w14:paraId="12FB9888" w14:textId="1ABAA82C" w:rsidR="008C6777" w:rsidRDefault="00B86016" w:rsidP="00CC1491">
      <w:pPr>
        <w:spacing w:before="0" w:after="0"/>
      </w:pP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etc</w:t>
      </w:r>
      <w:r w:rsidR="008C6777">
        <w:t>.</w:t>
      </w:r>
    </w:p>
    <w:p w14:paraId="7D6283EE" w14:textId="77777777" w:rsidR="0043688A" w:rsidRDefault="0043688A" w:rsidP="00CC1491">
      <w:pPr>
        <w:spacing w:before="0" w:after="0"/>
      </w:pPr>
    </w:p>
    <w:p w14:paraId="6F9C785F" w14:textId="72C1518D" w:rsidR="008C6777" w:rsidRDefault="00B86016" w:rsidP="00CC1491">
      <w:pPr>
        <w:spacing w:before="0" w:after="0"/>
      </w:pPr>
      <w:r w:rsidRPr="00B90685">
        <w:t>Le sous-lieut</w:t>
      </w:r>
      <w:r w:rsidR="008C6777">
        <w:t>’</w:t>
      </w:r>
      <w:r w:rsidRPr="00B90685">
        <w:t>nant</w:t>
      </w:r>
      <w:r w:rsidR="008C6777">
        <w:t xml:space="preserve">, </w:t>
      </w:r>
      <w:r w:rsidRPr="00B90685">
        <w:t>le désespoir dans l</w:t>
      </w:r>
      <w:r w:rsidR="008C6777">
        <w:t>’</w:t>
      </w:r>
      <w:r w:rsidRPr="00B90685">
        <w:t>âme</w:t>
      </w:r>
      <w:r w:rsidR="008C6777">
        <w:t>,</w:t>
      </w:r>
    </w:p>
    <w:p w14:paraId="2CAF4A81" w14:textId="77777777" w:rsidR="008C6777" w:rsidRDefault="00B86016" w:rsidP="00CC1491">
      <w:pPr>
        <w:spacing w:before="0" w:after="0"/>
      </w:pPr>
      <w:r w:rsidRPr="00B90685">
        <w:t>Au bois d</w:t>
      </w:r>
      <w:r w:rsidR="008C6777">
        <w:t>’</w:t>
      </w:r>
      <w:r w:rsidRPr="00B90685">
        <w:t>Boulogne accourut tout inquiet</w:t>
      </w:r>
      <w:r w:rsidR="008C6777">
        <w:t>…</w:t>
      </w:r>
    </w:p>
    <w:p w14:paraId="7231B816" w14:textId="77777777" w:rsidR="008C6777" w:rsidRDefault="00B86016" w:rsidP="00CC1491">
      <w:pPr>
        <w:spacing w:before="0" w:after="0"/>
      </w:pPr>
      <w:r w:rsidRPr="00B90685">
        <w:t>Mais l</w:t>
      </w:r>
      <w:r w:rsidR="008C6777">
        <w:t>’</w:t>
      </w:r>
      <w:r w:rsidRPr="00B90685">
        <w:t>malheureux</w:t>
      </w:r>
      <w:r w:rsidR="008C6777">
        <w:t xml:space="preserve">, </w:t>
      </w:r>
      <w:r w:rsidRPr="00B90685">
        <w:t>quand il r</w:t>
      </w:r>
      <w:r w:rsidR="008C6777">
        <w:t>’</w:t>
      </w:r>
      <w:r w:rsidRPr="00B90685">
        <w:t>trouva sa femme</w:t>
      </w:r>
      <w:r w:rsidR="008C6777">
        <w:t>,</w:t>
      </w:r>
    </w:p>
    <w:p w14:paraId="7E6363C7" w14:textId="77777777" w:rsidR="008C6777" w:rsidRDefault="00B86016" w:rsidP="00CC1491">
      <w:pPr>
        <w:spacing w:before="0" w:after="0"/>
      </w:pPr>
      <w:r w:rsidRPr="00B90685">
        <w:t>Fut parfaitement convaincu qu</w:t>
      </w:r>
      <w:r w:rsidR="008C6777">
        <w:t>’</w:t>
      </w:r>
      <w:r w:rsidRPr="00B90685">
        <w:t>il était</w:t>
      </w:r>
      <w:r w:rsidR="008C6777">
        <w:t>…</w:t>
      </w:r>
    </w:p>
    <w:p w14:paraId="2130D0B6" w14:textId="77777777" w:rsidR="0043688A" w:rsidRDefault="0043688A" w:rsidP="00CC1491">
      <w:pPr>
        <w:spacing w:before="0" w:after="0"/>
      </w:pPr>
    </w:p>
    <w:p w14:paraId="4B3C7E70" w14:textId="476C4F73" w:rsidR="008C6777" w:rsidRDefault="00B86016" w:rsidP="00CC1491">
      <w:pPr>
        <w:spacing w:before="0" w:after="0"/>
      </w:pP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drinn</w:t>
      </w:r>
      <w:r w:rsidR="008C6777">
        <w:t xml:space="preserve">, </w:t>
      </w:r>
      <w:r w:rsidRPr="00B90685">
        <w:t>etc</w:t>
      </w:r>
      <w:r w:rsidR="008C6777">
        <w:t>.</w:t>
      </w:r>
    </w:p>
    <w:p w14:paraId="1AA65B80" w14:textId="77777777" w:rsidR="008C6777" w:rsidRDefault="00B86016" w:rsidP="008C6777">
      <w:pPr>
        <w:jc w:val="right"/>
      </w:pPr>
      <w:r w:rsidRPr="008C6777">
        <w:t>Léon G</w:t>
      </w:r>
      <w:r w:rsidRPr="00CC1491">
        <w:rPr>
          <w:rStyle w:val="Taille-1Caracteres"/>
        </w:rPr>
        <w:t>OZLAN</w:t>
      </w:r>
      <w:r w:rsidR="008C6777">
        <w:t>.</w:t>
      </w:r>
    </w:p>
    <w:p w14:paraId="1F6B8BB0" w14:textId="0ED65621" w:rsidR="00B86016" w:rsidRPr="00B90685" w:rsidRDefault="00B86016" w:rsidP="008C6777">
      <w:pPr>
        <w:pStyle w:val="Titre2"/>
        <w:rPr>
          <w:szCs w:val="44"/>
        </w:rPr>
      </w:pPr>
      <w:bookmarkStart w:id="141" w:name="_Toc275359185"/>
      <w:bookmarkStart w:id="142" w:name="_Toc199525829"/>
      <w:r w:rsidRPr="00B90685">
        <w:rPr>
          <w:szCs w:val="44"/>
        </w:rPr>
        <w:lastRenderedPageBreak/>
        <w:t>LES CULOTTES</w:t>
      </w:r>
      <w:bookmarkEnd w:id="141"/>
      <w:bookmarkEnd w:id="142"/>
    </w:p>
    <w:p w14:paraId="54142636" w14:textId="77777777" w:rsidR="008C6777" w:rsidRDefault="00B86016" w:rsidP="00967039">
      <w:pPr>
        <w:spacing w:after="480"/>
        <w:ind w:firstLine="0"/>
        <w:jc w:val="center"/>
        <w:rPr>
          <w:i/>
        </w:rPr>
      </w:pPr>
      <w:r w:rsidRPr="008C6777">
        <w:rPr>
          <w:i/>
        </w:rPr>
        <w:t>Chanson en manière d</w:t>
      </w:r>
      <w:r w:rsidR="008C6777">
        <w:rPr>
          <w:i/>
        </w:rPr>
        <w:t>’</w:t>
      </w:r>
      <w:r w:rsidRPr="008C6777">
        <w:rPr>
          <w:i/>
        </w:rPr>
        <w:t>ordures</w:t>
      </w:r>
      <w:r w:rsidR="008C6777">
        <w:rPr>
          <w:i/>
        </w:rPr>
        <w:t>.</w:t>
      </w:r>
    </w:p>
    <w:p w14:paraId="4EDAD516" w14:textId="77777777" w:rsidR="008C6777" w:rsidRDefault="00B86016" w:rsidP="008C6777">
      <w:r w:rsidRPr="00B90685">
        <w:t>Faite par ce polisson de Gilles</w:t>
      </w:r>
      <w:r w:rsidR="008C6777">
        <w:t xml:space="preserve">, </w:t>
      </w:r>
      <w:r w:rsidRPr="00B90685">
        <w:t>dessus mam</w:t>
      </w:r>
      <w:r w:rsidR="008C6777">
        <w:t>’</w:t>
      </w:r>
      <w:r w:rsidRPr="00B90685">
        <w:t>selle Zirzabelle</w:t>
      </w:r>
      <w:r w:rsidR="008C6777">
        <w:t xml:space="preserve">, </w:t>
      </w:r>
      <w:r w:rsidRPr="00B90685">
        <w:t>qui aime à se mettre en homme</w:t>
      </w:r>
      <w:r w:rsidR="008C6777">
        <w:t xml:space="preserve">, </w:t>
      </w:r>
      <w:r w:rsidRPr="00B90685">
        <w:t>parce que ça lui fait plaisir</w:t>
      </w:r>
      <w:r w:rsidR="008C6777">
        <w:t>.</w:t>
      </w:r>
    </w:p>
    <w:p w14:paraId="37CE7FBE" w14:textId="77777777" w:rsidR="008C6777" w:rsidRDefault="00B86016" w:rsidP="00E10A45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Tout le long de la rivière</w:t>
      </w:r>
      <w:r w:rsidR="008C6777">
        <w:t>.</w:t>
      </w:r>
    </w:p>
    <w:p w14:paraId="22442552" w14:textId="77777777" w:rsidR="008C6777" w:rsidRDefault="00B86016" w:rsidP="00E10A45">
      <w:pPr>
        <w:spacing w:before="0" w:after="0"/>
        <w:ind w:firstLine="0"/>
        <w:jc w:val="center"/>
      </w:pPr>
      <w:r w:rsidRPr="008C6777">
        <w:t>Zirzabelle</w:t>
      </w:r>
      <w:r w:rsidR="008C6777">
        <w:t xml:space="preserve">, </w:t>
      </w:r>
      <w:r w:rsidRPr="008C6777">
        <w:t>est-c</w:t>
      </w:r>
      <w:r w:rsidR="008C6777">
        <w:t>’</w:t>
      </w:r>
      <w:r w:rsidRPr="008C6777">
        <w:t xml:space="preserve"> ben vous que j</w:t>
      </w:r>
      <w:r w:rsidR="008C6777">
        <w:t>’</w:t>
      </w:r>
      <w:r w:rsidRPr="008C6777">
        <w:t>vois</w:t>
      </w:r>
      <w:r w:rsidR="008C6777">
        <w:t> ?</w:t>
      </w:r>
    </w:p>
    <w:p w14:paraId="7C62632A" w14:textId="77777777" w:rsidR="008C6777" w:rsidRDefault="00B86016" w:rsidP="00E10A45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vous r</w:t>
      </w:r>
      <w:r w:rsidR="008C6777">
        <w:t>’</w:t>
      </w:r>
      <w:r w:rsidRPr="008C6777">
        <w:t>connaissons à vot</w:t>
      </w:r>
      <w:r w:rsidR="008C6777">
        <w:t>’</w:t>
      </w:r>
      <w:r w:rsidRPr="008C6777">
        <w:t xml:space="preserve"> minois</w:t>
      </w:r>
      <w:r w:rsidR="008C6777">
        <w:t> ;</w:t>
      </w:r>
    </w:p>
    <w:p w14:paraId="73FBE441" w14:textId="77777777" w:rsidR="008C6777" w:rsidRDefault="00B86016" w:rsidP="00E10A45">
      <w:pPr>
        <w:spacing w:before="0" w:after="0"/>
        <w:ind w:firstLine="0"/>
        <w:jc w:val="center"/>
      </w:pPr>
      <w:r w:rsidRPr="008C6777">
        <w:t>Est-ce encor mam</w:t>
      </w:r>
      <w:r w:rsidR="008C6777">
        <w:t>’</w:t>
      </w:r>
      <w:r w:rsidRPr="008C6777">
        <w:t>sell</w:t>
      </w:r>
      <w:r w:rsidR="008C6777">
        <w:t>’</w:t>
      </w:r>
      <w:r w:rsidRPr="008C6777">
        <w:t xml:space="preserve"> qu</w:t>
      </w:r>
      <w:r w:rsidR="008C6777">
        <w:t>’</w:t>
      </w:r>
      <w:r w:rsidRPr="008C6777">
        <w:t>on vous nomme</w:t>
      </w:r>
      <w:r w:rsidR="008C6777">
        <w:t> ?</w:t>
      </w:r>
    </w:p>
    <w:p w14:paraId="75354080" w14:textId="77777777" w:rsidR="008C6777" w:rsidRDefault="00B86016" w:rsidP="00E10A45">
      <w:pPr>
        <w:spacing w:before="0" w:after="0"/>
        <w:ind w:firstLine="0"/>
        <w:jc w:val="center"/>
      </w:pPr>
      <w:r w:rsidRPr="008C6777">
        <w:t>Vous voilà costumé z</w:t>
      </w:r>
      <w:r w:rsidR="008C6777">
        <w:t>’</w:t>
      </w:r>
      <w:r w:rsidRPr="008C6777">
        <w:t>en homme</w:t>
      </w:r>
      <w:r w:rsidR="008C6777">
        <w:t>.</w:t>
      </w:r>
    </w:p>
    <w:p w14:paraId="54E3D3E4" w14:textId="77777777" w:rsidR="008C6777" w:rsidRDefault="00B86016" w:rsidP="00E10A45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t habit raplatit vos appas</w:t>
      </w:r>
      <w:r w:rsidR="008C6777">
        <w:t>,</w:t>
      </w:r>
    </w:p>
    <w:p w14:paraId="3E211DC8" w14:textId="77777777" w:rsidR="008C6777" w:rsidRDefault="00B86016" w:rsidP="00E10A45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qu</w:t>
      </w:r>
      <w:r w:rsidR="008C6777">
        <w:t>’</w:t>
      </w:r>
      <w:r w:rsidRPr="008C6777">
        <w:t>aujourd</w:t>
      </w:r>
      <w:r w:rsidR="008C6777">
        <w:t>’</w:t>
      </w:r>
      <w:r w:rsidRPr="008C6777">
        <w:t>hui vous n</w:t>
      </w:r>
      <w:r w:rsidR="008C6777">
        <w:t>’</w:t>
      </w:r>
      <w:r w:rsidRPr="008C6777">
        <w:t>étalez pas</w:t>
      </w:r>
      <w:r w:rsidR="008C6777">
        <w:t> ?</w:t>
      </w:r>
    </w:p>
    <w:p w14:paraId="33653BBF" w14:textId="77777777" w:rsidR="008C6777" w:rsidRDefault="00B86016" w:rsidP="00E10A45">
      <w:pPr>
        <w:spacing w:before="0" w:after="0"/>
        <w:ind w:firstLine="0"/>
        <w:jc w:val="center"/>
      </w:pPr>
      <w:r w:rsidRPr="008C6777">
        <w:t>Rien d</w:t>
      </w:r>
      <w:r w:rsidR="008C6777">
        <w:t>’</w:t>
      </w:r>
      <w:r w:rsidRPr="008C6777">
        <w:t>moins gênant z</w:t>
      </w:r>
      <w:r w:rsidR="008C6777">
        <w:t>’</w:t>
      </w:r>
      <w:r w:rsidRPr="008C6777">
        <w:t>avec vous qu</w:t>
      </w:r>
      <w:r w:rsidR="008C6777">
        <w:t>’</w:t>
      </w:r>
      <w:r w:rsidRPr="008C6777">
        <w:t>une cotte</w:t>
      </w:r>
      <w:r w:rsidR="008C6777">
        <w:t>,</w:t>
      </w:r>
    </w:p>
    <w:p w14:paraId="3DF2E18F" w14:textId="77777777" w:rsidR="008C6777" w:rsidRDefault="00B86016" w:rsidP="00E10A45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selle</w:t>
      </w:r>
      <w:r w:rsidR="008C6777">
        <w:t xml:space="preserve">, </w:t>
      </w:r>
      <w:r w:rsidRPr="008C6777">
        <w:t>ôtez donc</w:t>
      </w:r>
      <w:r w:rsidR="008C6777">
        <w:t xml:space="preserve">, </w:t>
      </w:r>
      <w:r w:rsidRPr="008C6777">
        <w:t>ôtez votre culotte</w:t>
      </w:r>
      <w:r w:rsidR="008C6777">
        <w:t> ;</w:t>
      </w:r>
    </w:p>
    <w:p w14:paraId="620C5321" w14:textId="77777777" w:rsidR="008C6777" w:rsidRDefault="00B86016" w:rsidP="00E10A45">
      <w:pPr>
        <w:spacing w:before="0" w:after="0"/>
        <w:ind w:firstLine="0"/>
        <w:jc w:val="center"/>
      </w:pPr>
      <w:r w:rsidRPr="008C6777">
        <w:t>Ôtez donc</w:t>
      </w:r>
      <w:r w:rsidR="008C6777">
        <w:t xml:space="preserve">, </w:t>
      </w:r>
      <w:r w:rsidRPr="008C6777">
        <w:t>ôtez votre culotte</w:t>
      </w:r>
      <w:r w:rsidR="008C6777">
        <w:t>.</w:t>
      </w:r>
    </w:p>
    <w:p w14:paraId="10680680" w14:textId="77777777" w:rsidR="00234EA2" w:rsidRDefault="00234EA2" w:rsidP="00E10A45">
      <w:pPr>
        <w:spacing w:before="0" w:after="0"/>
        <w:ind w:firstLine="0"/>
        <w:jc w:val="center"/>
      </w:pPr>
    </w:p>
    <w:p w14:paraId="15FF0A2F" w14:textId="29C412A7" w:rsidR="00B86016" w:rsidRPr="008C6777" w:rsidRDefault="00B86016" w:rsidP="00E10A45">
      <w:pPr>
        <w:spacing w:before="0" w:after="0"/>
        <w:ind w:firstLine="0"/>
        <w:jc w:val="center"/>
      </w:pPr>
      <w:r w:rsidRPr="008C6777">
        <w:t>Changer de sesque c</w:t>
      </w:r>
      <w:r w:rsidR="008C6777">
        <w:t>’</w:t>
      </w:r>
      <w:r w:rsidRPr="008C6777">
        <w:t>est fort mal</w:t>
      </w:r>
    </w:p>
    <w:p w14:paraId="1763190F" w14:textId="77777777" w:rsidR="008C6777" w:rsidRDefault="00B86016" w:rsidP="00E10A45">
      <w:pPr>
        <w:spacing w:before="0" w:after="0"/>
        <w:ind w:firstLine="0"/>
        <w:jc w:val="center"/>
      </w:pPr>
      <w:r w:rsidRPr="008C6777">
        <w:t>Quand on n</w:t>
      </w:r>
      <w:r w:rsidR="008C6777">
        <w:t>’</w:t>
      </w:r>
      <w:r w:rsidRPr="008C6777">
        <w:t>est plus dans l</w:t>
      </w:r>
      <w:r w:rsidR="008C6777">
        <w:t>’</w:t>
      </w:r>
      <w:r w:rsidRPr="008C6777">
        <w:t>carnaval</w:t>
      </w:r>
      <w:r w:rsidR="008C6777">
        <w:t> ;</w:t>
      </w:r>
    </w:p>
    <w:p w14:paraId="588B15B4" w14:textId="77777777" w:rsidR="008C6777" w:rsidRDefault="00B86016" w:rsidP="00E10A45">
      <w:pPr>
        <w:spacing w:before="0" w:after="0"/>
        <w:ind w:firstLine="0"/>
        <w:jc w:val="center"/>
      </w:pPr>
      <w:r w:rsidRPr="008C6777">
        <w:t>P</w:t>
      </w:r>
      <w:r w:rsidR="008C6777">
        <w:t>’</w:t>
      </w:r>
      <w:r w:rsidRPr="008C6777">
        <w:t>t-être aussi qu</w:t>
      </w:r>
      <w:r w:rsidR="008C6777">
        <w:t>’</w:t>
      </w:r>
      <w:r w:rsidRPr="008C6777">
        <w:t>vous changez d</w:t>
      </w:r>
      <w:r w:rsidR="008C6777">
        <w:t>’</w:t>
      </w:r>
      <w:r w:rsidRPr="008C6777">
        <w:t>manière</w:t>
      </w:r>
      <w:r w:rsidR="008C6777">
        <w:t>,</w:t>
      </w:r>
    </w:p>
    <w:p w14:paraId="41D2DEC0" w14:textId="77777777" w:rsidR="008C6777" w:rsidRDefault="00B86016" w:rsidP="00E10A45">
      <w:pPr>
        <w:spacing w:before="0" w:after="0"/>
        <w:ind w:firstLine="0"/>
        <w:jc w:val="center"/>
      </w:pPr>
      <w:r w:rsidRPr="008C6777">
        <w:t>Et qu</w:t>
      </w:r>
      <w:r w:rsidR="008C6777">
        <w:t>’</w:t>
      </w:r>
      <w:r w:rsidRPr="008C6777">
        <w:t>aux femmes vous voulez plaire</w:t>
      </w:r>
      <w:r w:rsidR="008C6777">
        <w:t> ;</w:t>
      </w:r>
    </w:p>
    <w:p w14:paraId="25B43F22" w14:textId="77777777" w:rsidR="008C6777" w:rsidRDefault="00B86016" w:rsidP="00E10A45">
      <w:pPr>
        <w:spacing w:before="0" w:after="0"/>
        <w:ind w:firstLine="0"/>
        <w:jc w:val="center"/>
      </w:pPr>
      <w:r w:rsidRPr="008C6777">
        <w:t>Ce s</w:t>
      </w:r>
      <w:r w:rsidR="008C6777">
        <w:t>’</w:t>
      </w:r>
      <w:r w:rsidRPr="008C6777">
        <w:t>rait deux bons goûts à la fois</w:t>
      </w:r>
      <w:r w:rsidR="008C6777">
        <w:t> :</w:t>
      </w:r>
    </w:p>
    <w:p w14:paraId="44BC3672" w14:textId="77777777" w:rsidR="008C6777" w:rsidRDefault="00B86016" w:rsidP="00E10A45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vous crois fait</w:t>
      </w:r>
      <w:r w:rsidR="008C6777">
        <w:t>’</w:t>
      </w:r>
      <w:r w:rsidRPr="008C6777">
        <w:t xml:space="preserve"> pour en avoir trois</w:t>
      </w:r>
      <w:r w:rsidR="008C6777">
        <w:t>.</w:t>
      </w:r>
    </w:p>
    <w:p w14:paraId="362BF5D5" w14:textId="0EE6BBB8" w:rsidR="00B86016" w:rsidRPr="008C6777" w:rsidRDefault="00B86016" w:rsidP="00E10A45">
      <w:pPr>
        <w:spacing w:before="0" w:after="0"/>
        <w:ind w:firstLine="0"/>
        <w:jc w:val="center"/>
      </w:pPr>
      <w:r w:rsidRPr="008C6777">
        <w:t>Mais d</w:t>
      </w:r>
      <w:r w:rsidR="008C6777">
        <w:t>’</w:t>
      </w:r>
      <w:r w:rsidRPr="008C6777">
        <w:t>quéq</w:t>
      </w:r>
      <w:r w:rsidR="008C6777">
        <w:t>’</w:t>
      </w:r>
      <w:r w:rsidRPr="008C6777">
        <w:t xml:space="preserve"> côté qu</w:t>
      </w:r>
      <w:r w:rsidR="008C6777">
        <w:t>’</w:t>
      </w:r>
      <w:r w:rsidRPr="008C6777">
        <w:t>on vous porte une botte</w:t>
      </w:r>
    </w:p>
    <w:p w14:paraId="1946289F" w14:textId="77777777" w:rsidR="008C6777" w:rsidRDefault="00B86016" w:rsidP="00E10A45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selle</w:t>
      </w:r>
      <w:r w:rsidR="008C6777">
        <w:t xml:space="preserve">, </w:t>
      </w:r>
      <w:r w:rsidRPr="008C6777">
        <w:t>ôtez donc</w:t>
      </w:r>
      <w:r w:rsidR="008C6777">
        <w:t xml:space="preserve">, </w:t>
      </w:r>
      <w:r w:rsidRPr="008C6777">
        <w:t>ôtez votre culotte</w:t>
      </w:r>
      <w:r w:rsidR="008C6777">
        <w:t> ;</w:t>
      </w:r>
    </w:p>
    <w:p w14:paraId="5E1C732D" w14:textId="77777777" w:rsidR="008C6777" w:rsidRDefault="00B86016" w:rsidP="00E10A45">
      <w:pPr>
        <w:spacing w:before="0" w:after="0"/>
        <w:ind w:firstLine="0"/>
        <w:jc w:val="center"/>
      </w:pPr>
      <w:r w:rsidRPr="008C6777">
        <w:t>Ôtez donc</w:t>
      </w:r>
      <w:r w:rsidR="008C6777">
        <w:t xml:space="preserve">, </w:t>
      </w:r>
      <w:r w:rsidRPr="008C6777">
        <w:t>ôtez votre culotte</w:t>
      </w:r>
      <w:r w:rsidR="008C6777">
        <w:t>.</w:t>
      </w:r>
    </w:p>
    <w:p w14:paraId="58B24237" w14:textId="77777777" w:rsidR="00234EA2" w:rsidRDefault="00234EA2" w:rsidP="00E10A45">
      <w:pPr>
        <w:spacing w:before="0" w:after="0"/>
        <w:ind w:firstLine="0"/>
        <w:jc w:val="center"/>
      </w:pPr>
    </w:p>
    <w:p w14:paraId="0F581F93" w14:textId="77777777" w:rsidR="008C6777" w:rsidRDefault="00B86016" w:rsidP="00E10A45">
      <w:pPr>
        <w:spacing w:before="0" w:after="0"/>
        <w:ind w:firstLine="0"/>
        <w:jc w:val="center"/>
      </w:pPr>
      <w:r w:rsidRPr="008C6777">
        <w:t>Comme l</w:t>
      </w:r>
      <w:r w:rsidR="008C6777">
        <w:t>’</w:t>
      </w:r>
      <w:r w:rsidRPr="008C6777">
        <w:t>amour rend z</w:t>
      </w:r>
      <w:r w:rsidR="008C6777">
        <w:t>’</w:t>
      </w:r>
      <w:r w:rsidRPr="008C6777">
        <w:t>inconstant</w:t>
      </w:r>
      <w:r w:rsidR="008C6777">
        <w:t> !</w:t>
      </w:r>
    </w:p>
    <w:p w14:paraId="5A58F3F6" w14:textId="77777777" w:rsidR="008C6777" w:rsidRDefault="00B86016" w:rsidP="00E10A45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finis par trouver ça piquant</w:t>
      </w:r>
      <w:r w:rsidR="008C6777">
        <w:t>.</w:t>
      </w:r>
    </w:p>
    <w:p w14:paraId="47243690" w14:textId="77777777" w:rsidR="008C6777" w:rsidRDefault="00B86016" w:rsidP="00E10A45">
      <w:pPr>
        <w:spacing w:before="0" w:after="0"/>
        <w:ind w:firstLine="0"/>
        <w:jc w:val="center"/>
      </w:pPr>
      <w:r w:rsidRPr="008C6777">
        <w:lastRenderedPageBreak/>
        <w:t>Permettez que j</w:t>
      </w:r>
      <w:r w:rsidR="008C6777">
        <w:t>’</w:t>
      </w:r>
      <w:r w:rsidRPr="008C6777">
        <w:t>vous déboutonne</w:t>
      </w:r>
      <w:r w:rsidR="008C6777">
        <w:t>…</w:t>
      </w:r>
    </w:p>
    <w:p w14:paraId="72AE176D" w14:textId="77777777" w:rsidR="008C6777" w:rsidRDefault="00B86016" w:rsidP="00E10A45">
      <w:pPr>
        <w:spacing w:before="0" w:after="0"/>
        <w:ind w:firstLine="0"/>
        <w:jc w:val="center"/>
      </w:pPr>
      <w:r w:rsidRPr="008C6777">
        <w:t>Mais</w:t>
      </w:r>
      <w:r w:rsidR="008C6777">
        <w:t xml:space="preserve">, </w:t>
      </w:r>
      <w:r w:rsidRPr="008C6777">
        <w:t>jarni</w:t>
      </w:r>
      <w:r w:rsidR="008C6777">
        <w:t xml:space="preserve">, </w:t>
      </w:r>
      <w:r w:rsidRPr="008C6777">
        <w:t>ne vient-il personne</w:t>
      </w:r>
      <w:r w:rsidR="008C6777">
        <w:t> ?</w:t>
      </w:r>
    </w:p>
    <w:p w14:paraId="4877DD00" w14:textId="534E01F6" w:rsidR="00B86016" w:rsidRPr="008C6777" w:rsidRDefault="00B86016" w:rsidP="00E10A45">
      <w:pPr>
        <w:spacing w:before="0" w:after="0"/>
        <w:ind w:firstLine="0"/>
        <w:jc w:val="center"/>
      </w:pPr>
      <w:r w:rsidRPr="008C6777">
        <w:t>On peut nous voir de c</w:t>
      </w:r>
      <w:r w:rsidR="008C6777">
        <w:t>’</w:t>
      </w:r>
      <w:r w:rsidRPr="008C6777">
        <w:t>te façon</w:t>
      </w:r>
    </w:p>
    <w:p w14:paraId="07CC54DD" w14:textId="77777777" w:rsidR="008C6777" w:rsidRDefault="00B86016" w:rsidP="00E10A45">
      <w:pPr>
        <w:spacing w:before="0" w:after="0"/>
        <w:ind w:firstLine="0"/>
        <w:jc w:val="center"/>
      </w:pPr>
      <w:r w:rsidRPr="008C6777">
        <w:t>Et vous prendre pour un garçon</w:t>
      </w:r>
      <w:r w:rsidR="008C6777">
        <w:t> ;</w:t>
      </w:r>
    </w:p>
    <w:p w14:paraId="6EFEB7B9" w14:textId="77777777" w:rsidR="008C6777" w:rsidRDefault="00B86016" w:rsidP="00E10A45">
      <w:pPr>
        <w:spacing w:before="0" w:after="0"/>
        <w:ind w:firstLine="0"/>
        <w:jc w:val="center"/>
      </w:pPr>
      <w:r w:rsidRPr="008C6777">
        <w:t>Pour qu</w:t>
      </w:r>
      <w:r w:rsidR="008C6777">
        <w:t>’</w:t>
      </w:r>
      <w:r w:rsidRPr="008C6777">
        <w:t>on n</w:t>
      </w:r>
      <w:r w:rsidR="008C6777">
        <w:t>’</w:t>
      </w:r>
      <w:r w:rsidRPr="008C6777">
        <w:t>dise pas qu</w:t>
      </w:r>
      <w:r w:rsidR="008C6777">
        <w:t>’</w:t>
      </w:r>
      <w:r w:rsidRPr="008C6777">
        <w:t>j</w:t>
      </w:r>
      <w:r w:rsidR="008C6777">
        <w:t>’</w:t>
      </w:r>
      <w:r w:rsidRPr="008C6777">
        <w:t>ai changé de marotte</w:t>
      </w:r>
      <w:r w:rsidR="008C6777">
        <w:t>,</w:t>
      </w:r>
    </w:p>
    <w:p w14:paraId="3DE42F95" w14:textId="77777777" w:rsidR="008C6777" w:rsidRDefault="00B86016" w:rsidP="00E10A45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selle</w:t>
      </w:r>
      <w:r w:rsidR="008C6777">
        <w:t xml:space="preserve">, </w:t>
      </w:r>
      <w:r w:rsidRPr="008C6777">
        <w:t>ôtez donc</w:t>
      </w:r>
      <w:r w:rsidR="008C6777">
        <w:t xml:space="preserve">, </w:t>
      </w:r>
      <w:r w:rsidRPr="008C6777">
        <w:t>ôtez votre culotte</w:t>
      </w:r>
      <w:r w:rsidR="008C6777">
        <w:t> ;</w:t>
      </w:r>
    </w:p>
    <w:p w14:paraId="4F3B5F00" w14:textId="77777777" w:rsidR="008C6777" w:rsidRDefault="00B86016" w:rsidP="00E10A45">
      <w:pPr>
        <w:spacing w:before="0" w:after="0"/>
        <w:ind w:firstLine="0"/>
        <w:jc w:val="center"/>
      </w:pPr>
      <w:r w:rsidRPr="008C6777">
        <w:t>Ôtez donc</w:t>
      </w:r>
      <w:r w:rsidR="008C6777">
        <w:t xml:space="preserve">, </w:t>
      </w:r>
      <w:r w:rsidRPr="008C6777">
        <w:t>ôtez votre culotte</w:t>
      </w:r>
      <w:r w:rsidR="008C6777">
        <w:t>.</w:t>
      </w:r>
    </w:p>
    <w:p w14:paraId="133CA7F2" w14:textId="77777777" w:rsidR="00234EA2" w:rsidRDefault="00234EA2" w:rsidP="00E10A45">
      <w:pPr>
        <w:spacing w:before="0" w:after="0"/>
        <w:ind w:firstLine="0"/>
        <w:jc w:val="center"/>
      </w:pPr>
    </w:p>
    <w:p w14:paraId="100B3CD4" w14:textId="76023F17" w:rsidR="00B86016" w:rsidRPr="008C6777" w:rsidRDefault="00B86016" w:rsidP="00E10A45">
      <w:pPr>
        <w:spacing w:before="0" w:after="0"/>
        <w:ind w:firstLine="0"/>
        <w:jc w:val="center"/>
      </w:pPr>
      <w:r w:rsidRPr="008C6777">
        <w:t>Dépêchez</w:t>
      </w:r>
      <w:r w:rsidR="008C6777">
        <w:t xml:space="preserve">, </w:t>
      </w:r>
      <w:r w:rsidRPr="008C6777">
        <w:t>ou j</w:t>
      </w:r>
      <w:r w:rsidR="008C6777">
        <w:t>’</w:t>
      </w:r>
      <w:r w:rsidRPr="008C6777">
        <w:t>vais par-dessus</w:t>
      </w:r>
    </w:p>
    <w:p w14:paraId="40F14B3F" w14:textId="77777777" w:rsidR="008C6777" w:rsidRDefault="00B86016" w:rsidP="00E10A45">
      <w:pPr>
        <w:spacing w:before="0" w:after="0"/>
        <w:ind w:firstLine="0"/>
        <w:jc w:val="center"/>
      </w:pPr>
      <w:r w:rsidRPr="008C6777">
        <w:t>Vous faire un</w:t>
      </w:r>
      <w:r w:rsidR="008C6777">
        <w:t>’</w:t>
      </w:r>
      <w:r w:rsidRPr="008C6777">
        <w:t xml:space="preserve"> boutonnière de plus</w:t>
      </w:r>
      <w:r w:rsidR="008C6777">
        <w:t> :</w:t>
      </w:r>
    </w:p>
    <w:p w14:paraId="57080224" w14:textId="77777777" w:rsidR="008C6777" w:rsidRDefault="00B86016" w:rsidP="00E10A45">
      <w:pPr>
        <w:spacing w:before="0" w:after="0"/>
        <w:ind w:firstLine="0"/>
        <w:jc w:val="center"/>
      </w:pPr>
      <w:r w:rsidRPr="008C6777">
        <w:t>Mais v</w:t>
      </w:r>
      <w:r w:rsidR="008C6777">
        <w:t>’</w:t>
      </w:r>
      <w:r w:rsidRPr="008C6777">
        <w:t>là que j</w:t>
      </w:r>
      <w:r w:rsidR="008C6777">
        <w:t>’</w:t>
      </w:r>
      <w:r w:rsidRPr="008C6777">
        <w:t>vous tache</w:t>
      </w:r>
      <w:r w:rsidR="008C6777">
        <w:t xml:space="preserve">, </w:t>
      </w:r>
      <w:r w:rsidRPr="008C6777">
        <w:t>mam</w:t>
      </w:r>
      <w:r w:rsidR="008C6777">
        <w:t>’</w:t>
      </w:r>
      <w:r w:rsidRPr="008C6777">
        <w:t>selle</w:t>
      </w:r>
      <w:r w:rsidR="008C6777">
        <w:t> ;</w:t>
      </w:r>
    </w:p>
    <w:p w14:paraId="620A6994" w14:textId="77777777" w:rsidR="008C6777" w:rsidRDefault="00B86016" w:rsidP="00E10A45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la faute de vot</w:t>
      </w:r>
      <w:r w:rsidR="008C6777">
        <w:t>’</w:t>
      </w:r>
      <w:r w:rsidRPr="008C6777">
        <w:t xml:space="preserve"> bertelle</w:t>
      </w:r>
      <w:r w:rsidR="008C6777">
        <w:t> ;</w:t>
      </w:r>
    </w:p>
    <w:p w14:paraId="2B0C02CF" w14:textId="77777777" w:rsidR="008C6777" w:rsidRDefault="00B86016" w:rsidP="00E10A45">
      <w:pPr>
        <w:spacing w:before="0" w:after="0"/>
        <w:ind w:firstLine="0"/>
        <w:jc w:val="center"/>
      </w:pPr>
      <w:r w:rsidRPr="008C6777">
        <w:t>Plus que mon amour elle tenait</w:t>
      </w:r>
      <w:r w:rsidR="008C6777">
        <w:t> ;</w:t>
      </w:r>
    </w:p>
    <w:p w14:paraId="2339BABD" w14:textId="77777777" w:rsidR="008C6777" w:rsidRDefault="00B86016" w:rsidP="00E10A45">
      <w:pPr>
        <w:spacing w:before="0" w:after="0"/>
        <w:ind w:firstLine="0"/>
        <w:jc w:val="center"/>
      </w:pPr>
      <w:r w:rsidRPr="008C6777">
        <w:t>Bonsoir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ai remis mon bonnet</w:t>
      </w:r>
      <w:r w:rsidR="008C6777">
        <w:t>.</w:t>
      </w:r>
    </w:p>
    <w:p w14:paraId="220888C3" w14:textId="77777777" w:rsidR="008C6777" w:rsidRDefault="00B86016" w:rsidP="00E10A45">
      <w:pPr>
        <w:spacing w:before="0" w:after="0"/>
        <w:ind w:firstLine="0"/>
        <w:jc w:val="center"/>
      </w:pPr>
      <w:r w:rsidRPr="008C6777">
        <w:t>Sans étrenner r</w:t>
      </w:r>
      <w:r w:rsidR="008C6777">
        <w:t>’</w:t>
      </w:r>
      <w:r w:rsidRPr="008C6777">
        <w:t>montez tout dans la hotte</w:t>
      </w:r>
      <w:r w:rsidR="008C6777">
        <w:t>,</w:t>
      </w:r>
    </w:p>
    <w:p w14:paraId="30456FCA" w14:textId="77777777" w:rsidR="008C6777" w:rsidRDefault="00B86016" w:rsidP="00E10A45">
      <w:pPr>
        <w:spacing w:before="0" w:after="0"/>
        <w:ind w:firstLine="0"/>
        <w:jc w:val="center"/>
      </w:pPr>
      <w:r w:rsidRPr="008C6777">
        <w:t>Mam</w:t>
      </w:r>
      <w:r w:rsidR="008C6777">
        <w:t>’</w:t>
      </w:r>
      <w:r w:rsidRPr="008C6777">
        <w:t>selle</w:t>
      </w:r>
      <w:r w:rsidR="008C6777">
        <w:t xml:space="preserve">, </w:t>
      </w:r>
      <w:r w:rsidRPr="008C6777">
        <w:t>r</w:t>
      </w:r>
      <w:r w:rsidR="008C6777">
        <w:t>’</w:t>
      </w:r>
      <w:r w:rsidRPr="008C6777">
        <w:t>montez</w:t>
      </w:r>
      <w:r w:rsidR="008C6777">
        <w:t xml:space="preserve">, </w:t>
      </w:r>
      <w:r w:rsidRPr="008C6777">
        <w:t>r</w:t>
      </w:r>
      <w:r w:rsidR="008C6777">
        <w:t>’</w:t>
      </w:r>
      <w:r w:rsidRPr="008C6777">
        <w:t>montez votre culotte</w:t>
      </w:r>
      <w:r w:rsidR="008C6777">
        <w:t> ;</w:t>
      </w:r>
    </w:p>
    <w:p w14:paraId="5686B7C8" w14:textId="77777777" w:rsidR="008C6777" w:rsidRDefault="00B86016" w:rsidP="00E10A45">
      <w:pPr>
        <w:spacing w:before="0" w:after="0"/>
        <w:ind w:firstLine="0"/>
        <w:jc w:val="center"/>
      </w:pPr>
      <w:r w:rsidRPr="008C6777">
        <w:t>R</w:t>
      </w:r>
      <w:r w:rsidR="008C6777">
        <w:t>’</w:t>
      </w:r>
      <w:r w:rsidRPr="008C6777">
        <w:t>montez donc</w:t>
      </w:r>
      <w:r w:rsidR="008C6777">
        <w:t xml:space="preserve">, </w:t>
      </w:r>
      <w:r w:rsidRPr="008C6777">
        <w:t>r</w:t>
      </w:r>
      <w:r w:rsidR="008C6777">
        <w:t>’</w:t>
      </w:r>
      <w:r w:rsidRPr="008C6777">
        <w:t>montez votre culotte</w:t>
      </w:r>
      <w:r w:rsidR="008C6777">
        <w:t>.</w:t>
      </w:r>
    </w:p>
    <w:p w14:paraId="3C73BCC0" w14:textId="77777777" w:rsidR="00234EA2" w:rsidRDefault="00234EA2" w:rsidP="00E10A45">
      <w:pPr>
        <w:spacing w:before="0" w:after="0"/>
        <w:ind w:firstLine="0"/>
        <w:jc w:val="center"/>
      </w:pPr>
    </w:p>
    <w:p w14:paraId="42DD5142" w14:textId="77777777" w:rsidR="008C6777" w:rsidRDefault="00B86016" w:rsidP="00E10A45">
      <w:pPr>
        <w:spacing w:before="0" w:after="0"/>
        <w:ind w:firstLine="0"/>
        <w:jc w:val="center"/>
      </w:pPr>
      <w:r w:rsidRPr="008C6777">
        <w:t>Mesdam</w:t>
      </w:r>
      <w:r w:rsidR="008C6777">
        <w:t xml:space="preserve">’, </w:t>
      </w:r>
      <w:r w:rsidRPr="008C6777">
        <w:t>la morale est mon fort</w:t>
      </w:r>
      <w:r w:rsidR="008C6777">
        <w:t>.</w:t>
      </w:r>
    </w:p>
    <w:p w14:paraId="2453B984" w14:textId="77777777" w:rsidR="008C6777" w:rsidRDefault="00B86016" w:rsidP="00E10A45">
      <w:pPr>
        <w:spacing w:before="0" w:after="0"/>
        <w:ind w:firstLine="0"/>
        <w:jc w:val="center"/>
      </w:pPr>
      <w:r w:rsidRPr="008C6777">
        <w:t>Or donc</w:t>
      </w:r>
      <w:r w:rsidR="008C6777">
        <w:t xml:space="preserve">, </w:t>
      </w:r>
      <w:r w:rsidRPr="008C6777">
        <w:t>notre habit vous fait tort</w:t>
      </w:r>
      <w:r w:rsidR="008C6777">
        <w:t> :</w:t>
      </w:r>
    </w:p>
    <w:p w14:paraId="3C85F1C2" w14:textId="3F831F47" w:rsidR="00B86016" w:rsidRPr="008C6777" w:rsidRDefault="00B86016" w:rsidP="00E10A45">
      <w:pPr>
        <w:spacing w:before="0" w:after="0"/>
        <w:ind w:firstLine="0"/>
        <w:jc w:val="center"/>
      </w:pPr>
      <w:r w:rsidRPr="008C6777">
        <w:t>Ne prenez c</w:t>
      </w:r>
      <w:r w:rsidR="008C6777">
        <w:t>’</w:t>
      </w:r>
      <w:r w:rsidRPr="008C6777">
        <w:t>costume nuisible</w:t>
      </w:r>
    </w:p>
    <w:p w14:paraId="278B1A75" w14:textId="77777777" w:rsidR="008C6777" w:rsidRDefault="00B86016" w:rsidP="00E10A45">
      <w:pPr>
        <w:spacing w:before="0" w:after="0"/>
        <w:ind w:firstLine="0"/>
        <w:jc w:val="center"/>
      </w:pPr>
      <w:r w:rsidRPr="008C6777">
        <w:t>Que pour tromper</w:t>
      </w:r>
      <w:r w:rsidR="008C6777">
        <w:t xml:space="preserve">, </w:t>
      </w:r>
      <w:r w:rsidRPr="008C6777">
        <w:t>si c</w:t>
      </w:r>
      <w:r w:rsidR="008C6777">
        <w:t>’</w:t>
      </w:r>
      <w:r w:rsidRPr="008C6777">
        <w:t>est possible</w:t>
      </w:r>
      <w:r w:rsidR="008C6777">
        <w:t>,</w:t>
      </w:r>
    </w:p>
    <w:p w14:paraId="68EBD02C" w14:textId="3B00C4CF" w:rsidR="00B86016" w:rsidRPr="008C6777" w:rsidRDefault="00B86016" w:rsidP="00E10A45">
      <w:pPr>
        <w:spacing w:before="0" w:after="0"/>
        <w:ind w:firstLine="0"/>
        <w:jc w:val="center"/>
      </w:pPr>
      <w:r w:rsidRPr="008C6777">
        <w:t>Les homm</w:t>
      </w:r>
      <w:r w:rsidR="008C6777">
        <w:t>’</w:t>
      </w:r>
      <w:r w:rsidRPr="008C6777">
        <w:t>s impurs qui sont l</w:t>
      </w:r>
      <w:r w:rsidR="008C6777">
        <w:t>’</w:t>
      </w:r>
      <w:r w:rsidRPr="008C6777">
        <w:t>effroi</w:t>
      </w:r>
    </w:p>
    <w:p w14:paraId="1AC5D4E7" w14:textId="77777777" w:rsidR="008C6777" w:rsidRDefault="00B86016" w:rsidP="00E10A45">
      <w:pPr>
        <w:spacing w:before="0" w:after="0"/>
        <w:ind w:firstLine="0"/>
        <w:jc w:val="center"/>
      </w:pPr>
      <w:r w:rsidRPr="008C6777">
        <w:t>Des jolis garçons comme moi</w:t>
      </w:r>
      <w:r w:rsidR="008C6777">
        <w:t>.</w:t>
      </w:r>
    </w:p>
    <w:p w14:paraId="43FB2964" w14:textId="77777777" w:rsidR="008C6777" w:rsidRDefault="00B86016" w:rsidP="00E10A45">
      <w:pPr>
        <w:spacing w:before="0" w:after="0"/>
        <w:ind w:firstLine="0"/>
        <w:jc w:val="center"/>
      </w:pPr>
      <w:r w:rsidRPr="008C6777">
        <w:t>Autrement qu</w:t>
      </w:r>
      <w:r w:rsidR="008C6777">
        <w:t>’</w:t>
      </w:r>
      <w:r w:rsidRPr="008C6777">
        <w:t>ça</w:t>
      </w:r>
      <w:r w:rsidR="008C6777">
        <w:t xml:space="preserve">, </w:t>
      </w:r>
      <w:r w:rsidRPr="008C6777">
        <w:t>dit l</w:t>
      </w:r>
      <w:r w:rsidR="008C6777">
        <w:t>’</w:t>
      </w:r>
      <w:r w:rsidRPr="008C6777">
        <w:t>Saint-Père aux dévotes</w:t>
      </w:r>
      <w:r w:rsidR="008C6777">
        <w:t>,</w:t>
      </w:r>
    </w:p>
    <w:p w14:paraId="7D185383" w14:textId="77777777" w:rsidR="008C6777" w:rsidRDefault="00B86016" w:rsidP="00E10A45">
      <w:pPr>
        <w:spacing w:before="0" w:after="0"/>
        <w:ind w:firstLine="0"/>
        <w:jc w:val="center"/>
      </w:pPr>
      <w:r w:rsidRPr="008C6777">
        <w:t>Mesdam</w:t>
      </w:r>
      <w:r w:rsidR="008C6777">
        <w:t xml:space="preserve">’, </w:t>
      </w:r>
      <w:r w:rsidRPr="008C6777">
        <w:t>ne mettez qu</w:t>
      </w:r>
      <w:r w:rsidR="008C6777">
        <w:t>’</w:t>
      </w:r>
      <w:r w:rsidRPr="008C6777">
        <w:t>la main dans la culotte</w:t>
      </w:r>
      <w:r w:rsidR="008C6777">
        <w:t> ;</w:t>
      </w:r>
    </w:p>
    <w:p w14:paraId="64F90BC5" w14:textId="77777777" w:rsidR="008C6777" w:rsidRDefault="00B86016" w:rsidP="00E10A45">
      <w:pPr>
        <w:spacing w:before="0" w:after="0"/>
        <w:ind w:firstLine="0"/>
        <w:jc w:val="center"/>
      </w:pPr>
      <w:r w:rsidRPr="008C6777">
        <w:t>Ne mettez qu</w:t>
      </w:r>
      <w:r w:rsidR="008C6777">
        <w:t>’</w:t>
      </w:r>
      <w:r w:rsidRPr="008C6777">
        <w:t>la main dans la culotte</w:t>
      </w:r>
      <w:r w:rsidR="008C6777">
        <w:t>.</w:t>
      </w:r>
    </w:p>
    <w:p w14:paraId="22D26D70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B</w:t>
      </w:r>
      <w:r w:rsidRPr="00E10A45">
        <w:rPr>
          <w:rStyle w:val="Taille-1Caracteres"/>
        </w:rPr>
        <w:t>ÉRANGER</w:t>
      </w:r>
      <w:r w:rsidR="008C6777">
        <w:t>.</w:t>
      </w:r>
    </w:p>
    <w:p w14:paraId="078F8B8E" w14:textId="3F1CDDE1" w:rsidR="00B86016" w:rsidRPr="00B90685" w:rsidRDefault="00B86016" w:rsidP="008C6777">
      <w:pPr>
        <w:pStyle w:val="Titre2"/>
        <w:rPr>
          <w:szCs w:val="44"/>
        </w:rPr>
      </w:pPr>
      <w:bookmarkStart w:id="143" w:name="_Toc275359186"/>
      <w:bookmarkStart w:id="144" w:name="_Toc199525830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ORATOIRE D</w:t>
      </w:r>
      <w:r w:rsidR="008C6777">
        <w:rPr>
          <w:szCs w:val="44"/>
        </w:rPr>
        <w:t>’</w:t>
      </w:r>
      <w:r w:rsidRPr="00B90685">
        <w:rPr>
          <w:szCs w:val="44"/>
        </w:rPr>
        <w:t>UNE DÉVOTE</w:t>
      </w:r>
      <w:bookmarkEnd w:id="143"/>
      <w:bookmarkEnd w:id="144"/>
    </w:p>
    <w:p w14:paraId="1B0B74D3" w14:textId="77777777" w:rsidR="008C6777" w:rsidRDefault="00B86016" w:rsidP="00EF6C5F">
      <w:pPr>
        <w:spacing w:after="480"/>
        <w:ind w:firstLine="0"/>
        <w:jc w:val="center"/>
      </w:pPr>
      <w:r w:rsidRPr="008C6777">
        <w:t xml:space="preserve">AIR </w:t>
      </w:r>
      <w:r w:rsidRPr="008C6777">
        <w:rPr>
          <w:i/>
        </w:rPr>
        <w:t>du Roi d</w:t>
      </w:r>
      <w:r w:rsidR="008C6777">
        <w:rPr>
          <w:i/>
        </w:rPr>
        <w:t>’</w:t>
      </w:r>
      <w:r w:rsidRPr="008C6777">
        <w:rPr>
          <w:i/>
        </w:rPr>
        <w:t>Yvetot</w:t>
      </w:r>
      <w:r w:rsidR="008C6777">
        <w:t>.</w:t>
      </w:r>
    </w:p>
    <w:p w14:paraId="4CC58CF8" w14:textId="77777777" w:rsidR="008C6777" w:rsidRDefault="00B86016" w:rsidP="00EF6C5F">
      <w:pPr>
        <w:spacing w:before="0" w:after="0"/>
        <w:ind w:firstLine="0"/>
        <w:jc w:val="center"/>
      </w:pPr>
      <w:r w:rsidRPr="008C6777">
        <w:t>Bien malgré vous je suis entré</w:t>
      </w:r>
      <w:r w:rsidR="008C6777">
        <w:t>,</w:t>
      </w:r>
    </w:p>
    <w:p w14:paraId="356612A8" w14:textId="218D821E" w:rsidR="00B86016" w:rsidRPr="008C6777" w:rsidRDefault="00B86016" w:rsidP="00EF6C5F">
      <w:pPr>
        <w:spacing w:before="0" w:after="0"/>
        <w:ind w:firstLine="0"/>
        <w:jc w:val="center"/>
      </w:pPr>
      <w:r w:rsidRPr="008C6777">
        <w:t>Claire</w:t>
      </w:r>
      <w:r w:rsidR="008C6777">
        <w:t xml:space="preserve">, </w:t>
      </w:r>
      <w:r w:rsidRPr="008C6777">
        <w:t>et je ne puis croire</w:t>
      </w:r>
    </w:p>
    <w:p w14:paraId="27E67CCB" w14:textId="77777777" w:rsidR="00B86016" w:rsidRPr="008C6777" w:rsidRDefault="00B86016" w:rsidP="00EF6C5F">
      <w:pPr>
        <w:spacing w:before="0" w:after="0"/>
        <w:ind w:firstLine="0"/>
        <w:jc w:val="center"/>
      </w:pPr>
      <w:r w:rsidRPr="008C6777">
        <w:t>Que ce lieu si bien décoré</w:t>
      </w:r>
    </w:p>
    <w:p w14:paraId="7B1F72AF" w14:textId="77777777" w:rsidR="008C6777" w:rsidRDefault="00B86016" w:rsidP="00EF6C5F">
      <w:pPr>
        <w:spacing w:before="0" w:after="0"/>
        <w:ind w:firstLine="0"/>
        <w:jc w:val="center"/>
      </w:pPr>
      <w:r w:rsidRPr="008C6777">
        <w:t>Soit un oratoire</w:t>
      </w:r>
      <w:r w:rsidR="008C6777">
        <w:t>.</w:t>
      </w:r>
    </w:p>
    <w:p w14:paraId="3B6A5EA9" w14:textId="77777777" w:rsidR="008C6777" w:rsidRDefault="00B86016" w:rsidP="00EF6C5F">
      <w:pPr>
        <w:spacing w:before="0" w:after="0"/>
        <w:ind w:firstLine="0"/>
        <w:jc w:val="center"/>
      </w:pPr>
      <w:r w:rsidRPr="008C6777">
        <w:t>Vous y priez matin et soir</w:t>
      </w:r>
      <w:r w:rsidR="008C6777">
        <w:t> :</w:t>
      </w:r>
    </w:p>
    <w:p w14:paraId="26C5519E" w14:textId="007FA1AF" w:rsidR="00B86016" w:rsidRPr="008C6777" w:rsidRDefault="00B86016" w:rsidP="00EF6C5F">
      <w:pPr>
        <w:spacing w:before="0" w:after="0"/>
        <w:ind w:firstLine="0"/>
        <w:jc w:val="center"/>
      </w:pPr>
      <w:r w:rsidRPr="008C6777">
        <w:t>Aussi je veux dans ce boudoir</w:t>
      </w:r>
    </w:p>
    <w:p w14:paraId="73919629" w14:textId="77777777" w:rsidR="008C6777" w:rsidRDefault="00B86016" w:rsidP="00EF6C5F">
      <w:pPr>
        <w:spacing w:before="0" w:after="0"/>
        <w:ind w:firstLine="0"/>
        <w:jc w:val="center"/>
      </w:pPr>
      <w:r w:rsidRPr="008C6777">
        <w:t>Tout voir</w:t>
      </w:r>
      <w:r w:rsidR="008C6777">
        <w:t> ;</w:t>
      </w:r>
    </w:p>
    <w:p w14:paraId="6B9B474F" w14:textId="77777777" w:rsidR="008C6777" w:rsidRDefault="00B86016" w:rsidP="00EF6C5F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> !</w:t>
      </w:r>
    </w:p>
    <w:p w14:paraId="3AD09DF1" w14:textId="77777777" w:rsidR="008C6777" w:rsidRDefault="00B86016" w:rsidP="00EF6C5F">
      <w:pPr>
        <w:spacing w:before="0" w:after="0"/>
        <w:ind w:firstLine="0"/>
        <w:jc w:val="center"/>
      </w:pPr>
      <w:r w:rsidRPr="008C6777">
        <w:t>Le joli sopha que voilà</w:t>
      </w:r>
      <w:r w:rsidR="008C6777">
        <w:t>,</w:t>
      </w:r>
    </w:p>
    <w:p w14:paraId="133005EE" w14:textId="77777777" w:rsidR="008C6777" w:rsidRDefault="00B86016" w:rsidP="00EF6C5F">
      <w:pPr>
        <w:spacing w:before="0" w:after="0"/>
        <w:ind w:firstLine="0"/>
        <w:jc w:val="center"/>
      </w:pPr>
      <w:r w:rsidRPr="008C6777">
        <w:t>La</w:t>
      </w:r>
      <w:r w:rsidR="008C6777">
        <w:t xml:space="preserve">, </w:t>
      </w:r>
      <w:r w:rsidRPr="008C6777">
        <w:t>la</w:t>
      </w:r>
      <w:r w:rsidR="008C6777">
        <w:t>.</w:t>
      </w:r>
    </w:p>
    <w:p w14:paraId="0C71C1F0" w14:textId="77777777" w:rsidR="00674BBC" w:rsidRDefault="00674BBC" w:rsidP="00EF6C5F">
      <w:pPr>
        <w:spacing w:before="0" w:after="0"/>
        <w:ind w:firstLine="0"/>
        <w:jc w:val="center"/>
      </w:pPr>
    </w:p>
    <w:p w14:paraId="682C47E9" w14:textId="77777777" w:rsidR="008C6777" w:rsidRDefault="00B86016" w:rsidP="00EF6C5F">
      <w:pPr>
        <w:spacing w:before="0" w:after="0"/>
        <w:ind w:firstLine="0"/>
        <w:jc w:val="center"/>
      </w:pPr>
      <w:r w:rsidRPr="008C6777">
        <w:t>Quel est ce livre à filets d</w:t>
      </w:r>
      <w:r w:rsidR="008C6777">
        <w:t>’</w:t>
      </w:r>
      <w:r w:rsidRPr="008C6777">
        <w:t>or</w:t>
      </w:r>
      <w:r w:rsidR="008C6777">
        <w:t> ?</w:t>
      </w:r>
    </w:p>
    <w:p w14:paraId="09ABB819" w14:textId="77777777" w:rsidR="008C6777" w:rsidRDefault="00B86016" w:rsidP="00EF6C5F">
      <w:pPr>
        <w:spacing w:before="0" w:after="0"/>
        <w:ind w:firstLine="0"/>
        <w:jc w:val="center"/>
      </w:pPr>
      <w:r w:rsidRPr="008C6777">
        <w:t>Un paroissien fidèle</w:t>
      </w:r>
      <w:r w:rsidR="008C6777">
        <w:t>.</w:t>
      </w:r>
    </w:p>
    <w:p w14:paraId="6C079CBC" w14:textId="05CFA2F8" w:rsidR="00B86016" w:rsidRPr="008C6777" w:rsidRDefault="00B86016" w:rsidP="00EF6C5F">
      <w:pPr>
        <w:spacing w:before="0" w:after="0"/>
        <w:ind w:firstLine="0"/>
        <w:jc w:val="center"/>
      </w:pPr>
      <w:r w:rsidRPr="008C6777">
        <w:t>Quoi</w:t>
      </w:r>
      <w:r w:rsidR="008C6777">
        <w:t xml:space="preserve"> ! </w:t>
      </w:r>
      <w:r w:rsidRPr="008C6777">
        <w:t>c</w:t>
      </w:r>
      <w:r w:rsidR="008C6777">
        <w:t>’</w:t>
      </w:r>
      <w:r w:rsidRPr="008C6777">
        <w:t>est l</w:t>
      </w:r>
      <w:r w:rsidR="008C6777">
        <w:t>’</w:t>
      </w:r>
      <w:r w:rsidRPr="008C6777">
        <w:t>infâme</w:t>
      </w:r>
      <w:r w:rsidR="008C6777">
        <w:t xml:space="preserve"> !… </w:t>
      </w:r>
      <w:r w:rsidRPr="008C6777">
        <w:t>Ah</w:t>
      </w:r>
      <w:r w:rsidR="008C6777">
        <w:t xml:space="preserve"> ! </w:t>
      </w:r>
      <w:r w:rsidRPr="008C6777">
        <w:t>Claire</w:t>
      </w:r>
      <w:r w:rsidR="008C6777">
        <w:t xml:space="preserve">, </w:t>
      </w:r>
      <w:r w:rsidRPr="008C6777">
        <w:t>encor</w:t>
      </w:r>
    </w:p>
    <w:p w14:paraId="08095DBF" w14:textId="77777777" w:rsidR="008C6777" w:rsidRDefault="00B86016" w:rsidP="00EF6C5F">
      <w:pPr>
        <w:spacing w:before="0" w:after="0"/>
        <w:ind w:firstLine="0"/>
        <w:jc w:val="center"/>
        <w:rPr>
          <w:i/>
        </w:rPr>
      </w:pPr>
      <w:r w:rsidRPr="008C6777">
        <w:t>Si c</w:t>
      </w:r>
      <w:r w:rsidR="008C6777">
        <w:t>’</w:t>
      </w:r>
      <w:r w:rsidRPr="008C6777">
        <w:t xml:space="preserve">était la </w:t>
      </w:r>
      <w:r w:rsidRPr="008C6777">
        <w:rPr>
          <w:i/>
        </w:rPr>
        <w:t>Pucelle</w:t>
      </w:r>
      <w:r w:rsidR="008C6777">
        <w:rPr>
          <w:i/>
        </w:rPr>
        <w:t> !</w:t>
      </w:r>
    </w:p>
    <w:p w14:paraId="6885EA75" w14:textId="1BC24CCF" w:rsidR="00B86016" w:rsidRPr="008C6777" w:rsidRDefault="00B86016" w:rsidP="00EF6C5F">
      <w:pPr>
        <w:spacing w:before="0" w:after="0"/>
        <w:ind w:firstLine="0"/>
        <w:jc w:val="center"/>
      </w:pPr>
      <w:r w:rsidRPr="008C6777">
        <w:t>Ma dévote a choisi vraiment</w:t>
      </w:r>
    </w:p>
    <w:p w14:paraId="74808828" w14:textId="77777777" w:rsidR="00B86016" w:rsidRPr="008C6777" w:rsidRDefault="00B86016" w:rsidP="00EF6C5F">
      <w:pPr>
        <w:spacing w:before="0" w:after="0"/>
        <w:ind w:firstLine="0"/>
        <w:jc w:val="center"/>
      </w:pPr>
      <w:r w:rsidRPr="008C6777">
        <w:t>Pour la mémoire un ornement</w:t>
      </w:r>
    </w:p>
    <w:p w14:paraId="3606CE7A" w14:textId="77777777" w:rsidR="008C6777" w:rsidRDefault="00B86016" w:rsidP="00EF6C5F">
      <w:pPr>
        <w:spacing w:before="0" w:after="0"/>
        <w:ind w:firstLine="0"/>
        <w:jc w:val="center"/>
      </w:pPr>
      <w:r w:rsidRPr="008C6777">
        <w:t>Charmant</w:t>
      </w:r>
      <w:r w:rsidR="008C6777">
        <w:t>.</w:t>
      </w:r>
    </w:p>
    <w:p w14:paraId="3729D696" w14:textId="77777777" w:rsidR="008C6777" w:rsidRDefault="00B86016" w:rsidP="00EF6C5F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> !</w:t>
      </w:r>
    </w:p>
    <w:p w14:paraId="1038AFD5" w14:textId="77777777" w:rsidR="008C6777" w:rsidRDefault="00B86016" w:rsidP="00EF6C5F">
      <w:pPr>
        <w:spacing w:before="0" w:after="0"/>
        <w:ind w:firstLine="0"/>
        <w:jc w:val="center"/>
      </w:pPr>
      <w:r w:rsidRPr="008C6777">
        <w:t>Priez-vous dans ce livre-là</w:t>
      </w:r>
      <w:r w:rsidR="008C6777">
        <w:t> ?</w:t>
      </w:r>
    </w:p>
    <w:p w14:paraId="42689AC3" w14:textId="77777777" w:rsidR="008C6777" w:rsidRDefault="00B86016" w:rsidP="00EF6C5F">
      <w:pPr>
        <w:spacing w:before="0" w:after="0"/>
        <w:ind w:firstLine="0"/>
        <w:jc w:val="center"/>
      </w:pPr>
      <w:r w:rsidRPr="008C6777">
        <w:t>La</w:t>
      </w:r>
      <w:r w:rsidR="008C6777">
        <w:t xml:space="preserve">, </w:t>
      </w:r>
      <w:r w:rsidRPr="008C6777">
        <w:t>la</w:t>
      </w:r>
      <w:r w:rsidR="008C6777">
        <w:t>.</w:t>
      </w:r>
    </w:p>
    <w:p w14:paraId="456CA972" w14:textId="77777777" w:rsidR="00674BBC" w:rsidRDefault="00674BBC" w:rsidP="00EF6C5F">
      <w:pPr>
        <w:spacing w:before="0" w:after="0"/>
        <w:ind w:firstLine="0"/>
        <w:jc w:val="center"/>
      </w:pPr>
    </w:p>
    <w:p w14:paraId="7CD44E89" w14:textId="77777777" w:rsidR="008C6777" w:rsidRDefault="00B86016" w:rsidP="00EF6C5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en vain que vous vous fâchez</w:t>
      </w:r>
      <w:r w:rsidR="008C6777">
        <w:t>,</w:t>
      </w:r>
    </w:p>
    <w:p w14:paraId="5F36534B" w14:textId="77777777" w:rsidR="008C6777" w:rsidRDefault="00B86016" w:rsidP="00EF6C5F">
      <w:pPr>
        <w:spacing w:before="0" w:after="0"/>
        <w:ind w:firstLine="0"/>
        <w:jc w:val="center"/>
      </w:pPr>
      <w:r w:rsidRPr="008C6777">
        <w:t>Déroulons ces images</w:t>
      </w:r>
      <w:r w:rsidR="008C6777">
        <w:t>.</w:t>
      </w:r>
    </w:p>
    <w:p w14:paraId="52E0445E" w14:textId="77777777" w:rsidR="008C6777" w:rsidRDefault="00B86016" w:rsidP="00EF6C5F">
      <w:pPr>
        <w:spacing w:before="0" w:after="0"/>
        <w:ind w:firstLine="0"/>
        <w:jc w:val="center"/>
      </w:pPr>
      <w:r w:rsidRPr="008C6777">
        <w:t>Ce sont des saints que vous cachez</w:t>
      </w:r>
      <w:r w:rsidR="008C6777">
        <w:t> ?</w:t>
      </w:r>
    </w:p>
    <w:p w14:paraId="53B37319" w14:textId="77777777" w:rsidR="008C6777" w:rsidRDefault="00B86016" w:rsidP="00EF6C5F">
      <w:pPr>
        <w:spacing w:before="0" w:after="0"/>
        <w:ind w:firstLine="0"/>
        <w:jc w:val="center"/>
      </w:pPr>
      <w:r w:rsidRPr="008C6777">
        <w:t>Peste</w:t>
      </w:r>
      <w:r w:rsidR="008C6777">
        <w:t xml:space="preserve"> ! </w:t>
      </w:r>
      <w:r w:rsidRPr="008C6777">
        <w:t>les beaux visages</w:t>
      </w:r>
      <w:r w:rsidR="008C6777">
        <w:t> !</w:t>
      </w:r>
    </w:p>
    <w:p w14:paraId="69FAE231" w14:textId="77777777" w:rsidR="008C6777" w:rsidRDefault="00B86016" w:rsidP="00EF6C5F">
      <w:pPr>
        <w:spacing w:before="0" w:after="0"/>
        <w:ind w:firstLine="0"/>
        <w:jc w:val="center"/>
      </w:pPr>
      <w:r w:rsidRPr="008C6777">
        <w:t>Ce n</w:t>
      </w:r>
      <w:r w:rsidR="008C6777">
        <w:t>’</w:t>
      </w:r>
      <w:r w:rsidRPr="008C6777">
        <w:t>est pas le mot tout à fait</w:t>
      </w:r>
      <w:r w:rsidR="008C6777">
        <w:t>,</w:t>
      </w:r>
    </w:p>
    <w:p w14:paraId="15E8281F" w14:textId="26536FF5" w:rsidR="00B86016" w:rsidRPr="008C6777" w:rsidRDefault="00B86016" w:rsidP="00EF6C5F">
      <w:pPr>
        <w:spacing w:before="0" w:after="0"/>
        <w:ind w:firstLine="0"/>
        <w:jc w:val="center"/>
      </w:pPr>
      <w:r w:rsidRPr="008C6777">
        <w:t>Mais ces tableaux sont d</w:t>
      </w:r>
      <w:r w:rsidR="008C6777">
        <w:t>’</w:t>
      </w:r>
      <w:r w:rsidRPr="008C6777">
        <w:t>un effet</w:t>
      </w:r>
    </w:p>
    <w:p w14:paraId="0222CFE1" w14:textId="77777777" w:rsidR="008C6777" w:rsidRDefault="00B86016" w:rsidP="00EF6C5F">
      <w:pPr>
        <w:spacing w:before="0" w:after="0"/>
        <w:ind w:firstLine="0"/>
        <w:jc w:val="center"/>
      </w:pPr>
      <w:r w:rsidRPr="008C6777">
        <w:lastRenderedPageBreak/>
        <w:t>Parfait</w:t>
      </w:r>
      <w:r w:rsidR="008C6777">
        <w:t>.</w:t>
      </w:r>
    </w:p>
    <w:p w14:paraId="2D01B7ED" w14:textId="77777777" w:rsidR="008C6777" w:rsidRDefault="00B86016" w:rsidP="00EF6C5F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> !</w:t>
      </w:r>
    </w:p>
    <w:p w14:paraId="4D546143" w14:textId="77777777" w:rsidR="008C6777" w:rsidRDefault="00B86016" w:rsidP="00EF6C5F">
      <w:pPr>
        <w:spacing w:before="0" w:after="0"/>
        <w:ind w:firstLine="0"/>
        <w:jc w:val="center"/>
      </w:pPr>
      <w:r w:rsidRPr="008C6777">
        <w:t>Tous les bienheureux que voilà</w:t>
      </w:r>
      <w:r w:rsidR="008C6777">
        <w:t> !</w:t>
      </w:r>
    </w:p>
    <w:p w14:paraId="3D13711D" w14:textId="77777777" w:rsidR="008C6777" w:rsidRDefault="00B86016" w:rsidP="00EF6C5F">
      <w:pPr>
        <w:spacing w:before="0" w:after="0"/>
        <w:ind w:firstLine="0"/>
        <w:jc w:val="center"/>
      </w:pPr>
      <w:r w:rsidRPr="008C6777">
        <w:t>La</w:t>
      </w:r>
      <w:r w:rsidR="008C6777">
        <w:t xml:space="preserve">, </w:t>
      </w:r>
      <w:r w:rsidRPr="008C6777">
        <w:t>la</w:t>
      </w:r>
      <w:r w:rsidR="008C6777">
        <w:t>.</w:t>
      </w:r>
    </w:p>
    <w:p w14:paraId="3B20F548" w14:textId="77777777" w:rsidR="00674BBC" w:rsidRDefault="00674BBC" w:rsidP="00EF6C5F">
      <w:pPr>
        <w:spacing w:before="0" w:after="0"/>
        <w:ind w:firstLine="0"/>
        <w:jc w:val="center"/>
      </w:pPr>
    </w:p>
    <w:p w14:paraId="18B6D73C" w14:textId="77777777" w:rsidR="008C6777" w:rsidRDefault="00B86016" w:rsidP="00EF6C5F">
      <w:pPr>
        <w:spacing w:before="0" w:after="0"/>
        <w:ind w:firstLine="0"/>
        <w:jc w:val="center"/>
      </w:pPr>
      <w:r w:rsidRPr="008C6777">
        <w:t>Que vois-je</w:t>
      </w:r>
      <w:r w:rsidR="008C6777">
        <w:t xml:space="preserve">, </w:t>
      </w:r>
      <w:r w:rsidRPr="008C6777">
        <w:t>orné d</w:t>
      </w:r>
      <w:r w:rsidR="008C6777">
        <w:t>’</w:t>
      </w:r>
      <w:r w:rsidRPr="008C6777">
        <w:t>une faveur</w:t>
      </w:r>
      <w:r w:rsidR="008C6777">
        <w:t>,</w:t>
      </w:r>
    </w:p>
    <w:p w14:paraId="794BB6CB" w14:textId="77777777" w:rsidR="008C6777" w:rsidRDefault="00B86016" w:rsidP="00EF6C5F">
      <w:pPr>
        <w:spacing w:before="0" w:after="0"/>
        <w:ind w:firstLine="0"/>
        <w:jc w:val="center"/>
      </w:pPr>
      <w:r w:rsidRPr="008C6777">
        <w:t>Là dans votre corbeille</w:t>
      </w:r>
      <w:r w:rsidR="008C6777">
        <w:t> ?</w:t>
      </w:r>
    </w:p>
    <w:p w14:paraId="585E18F3" w14:textId="77777777" w:rsidR="008C6777" w:rsidRDefault="00B86016" w:rsidP="00EF6C5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un agnus</w:t>
      </w:r>
      <w:r w:rsidR="008C6777">
        <w:t xml:space="preserve"> ?… </w:t>
      </w:r>
      <w:r w:rsidRPr="008C6777">
        <w:t>Ah</w:t>
      </w:r>
      <w:r w:rsidR="008C6777">
        <w:t xml:space="preserve"> ! </w:t>
      </w:r>
      <w:r w:rsidRPr="008C6777">
        <w:t>doux Seigneur</w:t>
      </w:r>
      <w:r w:rsidR="008C6777">
        <w:t> !</w:t>
      </w:r>
    </w:p>
    <w:p w14:paraId="110355E8" w14:textId="77777777" w:rsidR="008C6777" w:rsidRDefault="00B86016" w:rsidP="00EF6C5F">
      <w:pPr>
        <w:spacing w:before="0" w:after="0"/>
        <w:ind w:firstLine="0"/>
        <w:jc w:val="center"/>
      </w:pPr>
      <w:r w:rsidRPr="008C6777">
        <w:t>Sa taille est sans pareille</w:t>
      </w:r>
      <w:r w:rsidR="008C6777">
        <w:t>.</w:t>
      </w:r>
    </w:p>
    <w:p w14:paraId="42B044D0" w14:textId="77777777" w:rsidR="008C6777" w:rsidRDefault="00B86016" w:rsidP="00EF6C5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un</w:t>
      </w:r>
      <w:r w:rsidR="008C6777">
        <w:t xml:space="preserve">… </w:t>
      </w:r>
      <w:r w:rsidRPr="008C6777">
        <w:t>Ma foi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ressemblant</w:t>
      </w:r>
      <w:r w:rsidR="008C6777">
        <w:t>,</w:t>
      </w:r>
    </w:p>
    <w:p w14:paraId="3E8289CE" w14:textId="77777777" w:rsidR="008C6777" w:rsidRDefault="00B86016" w:rsidP="00EF6C5F">
      <w:pPr>
        <w:spacing w:before="0" w:after="0"/>
        <w:ind w:firstLine="0"/>
        <w:jc w:val="center"/>
      </w:pPr>
      <w:r w:rsidRPr="008C6777">
        <w:t>Bien ferme</w:t>
      </w:r>
      <w:r w:rsidR="008C6777">
        <w:t xml:space="preserve">, </w:t>
      </w:r>
      <w:r w:rsidRPr="008C6777">
        <w:t>bien gros</w:t>
      </w:r>
      <w:r w:rsidR="008C6777">
        <w:t xml:space="preserve">, </w:t>
      </w:r>
      <w:r w:rsidRPr="008C6777">
        <w:t>bien roulant</w:t>
      </w:r>
      <w:r w:rsidR="008C6777">
        <w:t>,</w:t>
      </w:r>
    </w:p>
    <w:p w14:paraId="20BEF5BF" w14:textId="77777777" w:rsidR="008C6777" w:rsidRDefault="00B86016" w:rsidP="00EF6C5F">
      <w:pPr>
        <w:spacing w:before="0" w:after="0"/>
        <w:ind w:firstLine="0"/>
        <w:jc w:val="center"/>
      </w:pPr>
      <w:r w:rsidRPr="008C6777">
        <w:t>Bien blanc</w:t>
      </w:r>
      <w:r w:rsidR="008C6777">
        <w:t>.</w:t>
      </w:r>
    </w:p>
    <w:p w14:paraId="1BCC61AD" w14:textId="77777777" w:rsidR="008C6777" w:rsidRDefault="00B86016" w:rsidP="00EF6C5F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> !</w:t>
      </w:r>
    </w:p>
    <w:p w14:paraId="4E299A75" w14:textId="77777777" w:rsidR="008C6777" w:rsidRDefault="00B86016" w:rsidP="00EF6C5F">
      <w:pPr>
        <w:spacing w:before="0" w:after="0"/>
        <w:ind w:firstLine="0"/>
        <w:jc w:val="center"/>
      </w:pPr>
      <w:r w:rsidRPr="008C6777">
        <w:t>Quelle relique avez-vous là</w:t>
      </w:r>
      <w:r w:rsidR="008C6777">
        <w:t> !</w:t>
      </w:r>
    </w:p>
    <w:p w14:paraId="71F7920E" w14:textId="77777777" w:rsidR="008C6777" w:rsidRDefault="00B86016" w:rsidP="00EF6C5F">
      <w:pPr>
        <w:spacing w:before="0" w:after="0"/>
        <w:ind w:firstLine="0"/>
        <w:jc w:val="center"/>
      </w:pPr>
      <w:r w:rsidRPr="008C6777">
        <w:t>La</w:t>
      </w:r>
      <w:r w:rsidR="008C6777">
        <w:t xml:space="preserve">, </w:t>
      </w:r>
      <w:r w:rsidRPr="008C6777">
        <w:t>la</w:t>
      </w:r>
      <w:r w:rsidR="008C6777">
        <w:t>.</w:t>
      </w:r>
    </w:p>
    <w:p w14:paraId="022417A8" w14:textId="77777777" w:rsidR="00674BBC" w:rsidRDefault="00674BBC" w:rsidP="00EF6C5F">
      <w:pPr>
        <w:spacing w:before="0" w:after="0"/>
        <w:ind w:firstLine="0"/>
        <w:jc w:val="center"/>
      </w:pPr>
    </w:p>
    <w:p w14:paraId="59708DED" w14:textId="77777777" w:rsidR="008C6777" w:rsidRDefault="00B86016" w:rsidP="00EF6C5F">
      <w:pPr>
        <w:spacing w:before="0" w:after="0"/>
        <w:ind w:firstLine="0"/>
        <w:jc w:val="center"/>
      </w:pPr>
      <w:r w:rsidRPr="008C6777">
        <w:t>Claire</w:t>
      </w:r>
      <w:r w:rsidR="008C6777">
        <w:t xml:space="preserve">, </w:t>
      </w:r>
      <w:r w:rsidRPr="008C6777">
        <w:t>on voulait nous marier</w:t>
      </w:r>
      <w:r w:rsidR="008C6777">
        <w:t>,</w:t>
      </w:r>
    </w:p>
    <w:p w14:paraId="5BAF810F" w14:textId="41AB0877" w:rsidR="00B86016" w:rsidRPr="008C6777" w:rsidRDefault="00B86016" w:rsidP="00EF6C5F">
      <w:pPr>
        <w:spacing w:before="0" w:after="0"/>
        <w:ind w:firstLine="0"/>
        <w:jc w:val="center"/>
      </w:pPr>
      <w:r w:rsidRPr="008C6777">
        <w:t>Mais croyez-vous possible</w:t>
      </w:r>
    </w:p>
    <w:p w14:paraId="76F70EF0" w14:textId="77777777" w:rsidR="00B86016" w:rsidRPr="008C6777" w:rsidRDefault="00B86016" w:rsidP="00EF6C5F">
      <w:pPr>
        <w:spacing w:before="0" w:after="0"/>
        <w:ind w:firstLine="0"/>
        <w:jc w:val="center"/>
      </w:pPr>
      <w:r w:rsidRPr="008C6777">
        <w:t>Que mon cœur ose défier</w:t>
      </w:r>
    </w:p>
    <w:p w14:paraId="31A2FD59" w14:textId="77777777" w:rsidR="008C6777" w:rsidRDefault="00B86016" w:rsidP="00EF6C5F">
      <w:pPr>
        <w:spacing w:before="0" w:after="0"/>
        <w:ind w:firstLine="0"/>
        <w:jc w:val="center"/>
      </w:pPr>
      <w:r w:rsidRPr="008C6777">
        <w:t>Un rival si terrible</w:t>
      </w:r>
      <w:r w:rsidR="008C6777">
        <w:t> ?</w:t>
      </w:r>
    </w:p>
    <w:p w14:paraId="64A13F60" w14:textId="77777777" w:rsidR="008C6777" w:rsidRDefault="00B86016" w:rsidP="00EF6C5F">
      <w:pPr>
        <w:spacing w:before="0" w:after="0"/>
        <w:ind w:firstLine="0"/>
        <w:jc w:val="center"/>
      </w:pPr>
      <w:r w:rsidRPr="008C6777">
        <w:t>Il est taillé pour vos attraits</w:t>
      </w:r>
      <w:r w:rsidR="008C6777">
        <w:t> ;</w:t>
      </w:r>
    </w:p>
    <w:p w14:paraId="4D7DCDB3" w14:textId="54DE0637" w:rsidR="00B86016" w:rsidRPr="008C6777" w:rsidRDefault="00B86016" w:rsidP="00EF6C5F">
      <w:pPr>
        <w:spacing w:before="0" w:after="0"/>
        <w:ind w:firstLine="0"/>
        <w:jc w:val="center"/>
      </w:pPr>
      <w:r w:rsidRPr="008C6777">
        <w:t>Combien mince je paraîtrais</w:t>
      </w:r>
    </w:p>
    <w:p w14:paraId="0F06D62A" w14:textId="77777777" w:rsidR="008C6777" w:rsidRDefault="00B86016" w:rsidP="00EF6C5F">
      <w:pPr>
        <w:spacing w:before="0" w:after="0"/>
        <w:ind w:firstLine="0"/>
        <w:jc w:val="center"/>
      </w:pPr>
      <w:r w:rsidRPr="008C6777">
        <w:t>Auprès</w:t>
      </w:r>
      <w:r w:rsidR="008C6777">
        <w:t> !</w:t>
      </w:r>
    </w:p>
    <w:p w14:paraId="444D7369" w14:textId="77777777" w:rsidR="008C6777" w:rsidRDefault="00B86016" w:rsidP="00EF6C5F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oh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ah</w:t>
      </w:r>
      <w:r w:rsidR="008C6777">
        <w:t> !</w:t>
      </w:r>
    </w:p>
    <w:p w14:paraId="4D6EEC78" w14:textId="77777777" w:rsidR="008C6777" w:rsidRDefault="00B86016" w:rsidP="00EF6C5F">
      <w:pPr>
        <w:spacing w:before="0" w:after="0"/>
        <w:ind w:firstLine="0"/>
        <w:jc w:val="center"/>
      </w:pPr>
      <w:r w:rsidRPr="008C6777">
        <w:t>Rendez heureux ce monsieur-là</w:t>
      </w:r>
      <w:r w:rsidR="008C6777">
        <w:t> !</w:t>
      </w:r>
    </w:p>
    <w:p w14:paraId="4F2DAAE1" w14:textId="77777777" w:rsidR="008C6777" w:rsidRDefault="00B86016" w:rsidP="00EF6C5F">
      <w:pPr>
        <w:spacing w:before="0" w:after="0"/>
        <w:ind w:firstLine="0"/>
        <w:jc w:val="center"/>
      </w:pPr>
      <w:r w:rsidRPr="008C6777">
        <w:t>La</w:t>
      </w:r>
      <w:r w:rsidR="008C6777">
        <w:t xml:space="preserve">, </w:t>
      </w:r>
      <w:r w:rsidRPr="008C6777">
        <w:t>la</w:t>
      </w:r>
      <w:r w:rsidR="008C6777">
        <w:t>.</w:t>
      </w:r>
    </w:p>
    <w:p w14:paraId="1F7F5D72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B</w:t>
      </w:r>
      <w:r w:rsidRPr="00674BBC">
        <w:rPr>
          <w:rStyle w:val="Taille-1Caracteres"/>
        </w:rPr>
        <w:t>ÉRANGER</w:t>
      </w:r>
      <w:r w:rsidR="008C6777">
        <w:t>.</w:t>
      </w:r>
    </w:p>
    <w:p w14:paraId="42AFC8CA" w14:textId="40754FD6" w:rsidR="00B86016" w:rsidRPr="00B90685" w:rsidRDefault="00B86016" w:rsidP="008C6777">
      <w:pPr>
        <w:pStyle w:val="Titre2"/>
        <w:rPr>
          <w:szCs w:val="44"/>
        </w:rPr>
      </w:pPr>
      <w:bookmarkStart w:id="145" w:name="_Toc275359187"/>
      <w:bookmarkStart w:id="146" w:name="_Toc199525831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HERMAPHRODITE</w:t>
      </w:r>
      <w:bookmarkEnd w:id="145"/>
      <w:bookmarkEnd w:id="146"/>
    </w:p>
    <w:p w14:paraId="05FACDC6" w14:textId="77777777" w:rsidR="008C6777" w:rsidRDefault="00B86016" w:rsidP="00674BBC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Trop de pétulance gâte tout</w:t>
      </w:r>
      <w:r w:rsidR="008C6777">
        <w:t>.</w:t>
      </w:r>
    </w:p>
    <w:p w14:paraId="6B0B1275" w14:textId="74308F6A" w:rsidR="00B86016" w:rsidRPr="00B90685" w:rsidRDefault="00B86016" w:rsidP="00674BBC">
      <w:pPr>
        <w:spacing w:before="0" w:after="0"/>
      </w:pPr>
      <w:r w:rsidRPr="00B90685">
        <w:t>Admirez à la promenade</w:t>
      </w:r>
    </w:p>
    <w:p w14:paraId="22D00FF0" w14:textId="77777777" w:rsidR="00B86016" w:rsidRPr="00B90685" w:rsidRDefault="00B86016" w:rsidP="00674BBC">
      <w:pPr>
        <w:spacing w:before="0" w:after="0"/>
      </w:pPr>
      <w:r w:rsidRPr="00B90685">
        <w:t>Ce petit être tant joli</w:t>
      </w:r>
    </w:p>
    <w:p w14:paraId="0F32BE3C" w14:textId="77777777" w:rsidR="008C6777" w:rsidRDefault="00B86016" w:rsidP="00674BBC">
      <w:pPr>
        <w:spacing w:before="0" w:after="0"/>
      </w:pPr>
      <w:r w:rsidRPr="00B90685">
        <w:t>Qui près des jeunes gens est fade</w:t>
      </w:r>
      <w:r w:rsidR="008C6777">
        <w:t>,</w:t>
      </w:r>
    </w:p>
    <w:p w14:paraId="548C3C60" w14:textId="77777777" w:rsidR="008C6777" w:rsidRDefault="00B86016" w:rsidP="00674BBC">
      <w:pPr>
        <w:spacing w:before="0" w:after="0"/>
      </w:pPr>
      <w:r w:rsidRPr="00B90685">
        <w:t>Près des dames n</w:t>
      </w:r>
      <w:r w:rsidR="008C6777">
        <w:t>’</w:t>
      </w:r>
      <w:r w:rsidRPr="00B90685">
        <w:t>est que poli</w:t>
      </w:r>
      <w:r w:rsidR="008C6777">
        <w:t>.</w:t>
      </w:r>
    </w:p>
    <w:p w14:paraId="2EC375FD" w14:textId="77777777" w:rsidR="008C6777" w:rsidRDefault="00B86016" w:rsidP="00674BBC">
      <w:pPr>
        <w:spacing w:before="0" w:after="0"/>
      </w:pPr>
      <w:r w:rsidRPr="00B90685">
        <w:t>Son teint</w:t>
      </w:r>
      <w:r w:rsidR="008C6777">
        <w:t xml:space="preserve">, </w:t>
      </w:r>
      <w:r w:rsidRPr="00B90685">
        <w:t>reluisant de pommade</w:t>
      </w:r>
      <w:r w:rsidR="008C6777">
        <w:t>,</w:t>
      </w:r>
    </w:p>
    <w:p w14:paraId="52DD8885" w14:textId="77777777" w:rsidR="008C6777" w:rsidRDefault="00B86016" w:rsidP="00674BBC">
      <w:pPr>
        <w:spacing w:before="0" w:after="0"/>
      </w:pPr>
      <w:r w:rsidRPr="00B90685">
        <w:t>Par le carmin est embelli</w:t>
      </w:r>
      <w:r w:rsidR="008C6777">
        <w:t>.</w:t>
      </w:r>
    </w:p>
    <w:p w14:paraId="69EC15BA" w14:textId="77777777" w:rsidR="008C6777" w:rsidRDefault="00B86016" w:rsidP="00674BBC">
      <w:pPr>
        <w:spacing w:before="0" w:after="0"/>
      </w:pPr>
      <w:r w:rsidRPr="00B90685">
        <w:t>Joli petit fils</w:t>
      </w:r>
      <w:r w:rsidR="008C6777">
        <w:t xml:space="preserve">, </w:t>
      </w:r>
      <w:r w:rsidRPr="00B90685">
        <w:t>petit mignon</w:t>
      </w:r>
      <w:r w:rsidR="008C6777">
        <w:t>,</w:t>
      </w:r>
    </w:p>
    <w:p w14:paraId="26E1CCCF" w14:textId="77777777" w:rsidR="008C6777" w:rsidRDefault="00B86016" w:rsidP="00674BBC">
      <w:pPr>
        <w:spacing w:before="0" w:after="0"/>
      </w:pPr>
      <w:r w:rsidRPr="00B90685">
        <w:t>Mâle ou femelle</w:t>
      </w:r>
      <w:r w:rsidR="008C6777">
        <w:t xml:space="preserve">, </w:t>
      </w:r>
      <w:r w:rsidRPr="00B90685">
        <w:t>je sais ton nom</w:t>
      </w:r>
      <w:r w:rsidR="008C6777">
        <w:t>.</w:t>
      </w:r>
    </w:p>
    <w:p w14:paraId="2DAA0BB2" w14:textId="77777777" w:rsidR="0066445E" w:rsidRDefault="0066445E" w:rsidP="00674BBC">
      <w:pPr>
        <w:spacing w:before="0" w:after="0"/>
      </w:pPr>
    </w:p>
    <w:p w14:paraId="67601575" w14:textId="77777777" w:rsidR="008C6777" w:rsidRDefault="00B86016" w:rsidP="00674BBC">
      <w:pPr>
        <w:spacing w:before="0" w:after="0"/>
      </w:pPr>
      <w:r w:rsidRPr="00B90685">
        <w:t>On le devine quand il passe</w:t>
      </w:r>
      <w:r w:rsidR="008C6777">
        <w:t>,</w:t>
      </w:r>
    </w:p>
    <w:p w14:paraId="3D6D2F75" w14:textId="77777777" w:rsidR="008C6777" w:rsidRDefault="00B86016" w:rsidP="00674BBC">
      <w:pPr>
        <w:spacing w:before="0" w:after="0"/>
      </w:pPr>
      <w:r w:rsidRPr="00B90685">
        <w:t>Autour de lui l</w:t>
      </w:r>
      <w:r w:rsidR="008C6777">
        <w:t>’</w:t>
      </w:r>
      <w:r w:rsidRPr="00B90685">
        <w:t>air est ambré</w:t>
      </w:r>
      <w:r w:rsidR="008C6777">
        <w:t>,</w:t>
      </w:r>
    </w:p>
    <w:p w14:paraId="61332A96" w14:textId="77777777" w:rsidR="008C6777" w:rsidRDefault="00B86016" w:rsidP="00674BBC">
      <w:pPr>
        <w:spacing w:before="0" w:after="0"/>
      </w:pPr>
      <w:r w:rsidRPr="00B90685">
        <w:t>Ses cheveux bouclent avec grâce</w:t>
      </w:r>
      <w:r w:rsidR="008C6777">
        <w:t>,</w:t>
      </w:r>
    </w:p>
    <w:p w14:paraId="22A08C09" w14:textId="77777777" w:rsidR="008C6777" w:rsidRDefault="00B86016" w:rsidP="00674BBC">
      <w:pPr>
        <w:spacing w:before="0" w:after="0"/>
      </w:pPr>
      <w:r w:rsidRPr="00B90685">
        <w:t>Son habit presse un dos cambré</w:t>
      </w:r>
      <w:r w:rsidR="008C6777">
        <w:t> :</w:t>
      </w:r>
    </w:p>
    <w:p w14:paraId="33ABEB13" w14:textId="77777777" w:rsidR="008C6777" w:rsidRDefault="00B86016" w:rsidP="00674BBC">
      <w:pPr>
        <w:spacing w:before="0" w:after="0"/>
      </w:pPr>
      <w:r w:rsidRPr="00B90685">
        <w:rPr>
          <w:rFonts w:cs="FuturaA Bk BT"/>
        </w:rPr>
        <w:t xml:space="preserve">Comme </w:t>
      </w:r>
      <w:r w:rsidRPr="00B90685">
        <w:t>une coquette un peu grosse</w:t>
      </w:r>
      <w:r w:rsidR="008C6777">
        <w:t>,</w:t>
      </w:r>
    </w:p>
    <w:p w14:paraId="17EE95C2" w14:textId="77777777" w:rsidR="008C6777" w:rsidRDefault="00B86016" w:rsidP="00674BBC">
      <w:pPr>
        <w:spacing w:before="0" w:after="0"/>
      </w:pPr>
      <w:r w:rsidRPr="00B90685">
        <w:t>Dans un corset il est serré</w:t>
      </w:r>
      <w:r w:rsidR="008C6777">
        <w:t>,</w:t>
      </w:r>
    </w:p>
    <w:p w14:paraId="481AB75A" w14:textId="77777777" w:rsidR="008C6777" w:rsidRDefault="00B86016" w:rsidP="00674BBC">
      <w:pPr>
        <w:spacing w:before="0" w:after="0"/>
      </w:pPr>
      <w:r w:rsidRPr="00B90685">
        <w:t>Joli petit fils</w:t>
      </w:r>
      <w:r w:rsidR="008C6777">
        <w:t xml:space="preserve">, </w:t>
      </w:r>
      <w:r w:rsidRPr="00B90685">
        <w:t>petit mignon</w:t>
      </w:r>
      <w:r w:rsidR="008C6777">
        <w:t>,</w:t>
      </w:r>
    </w:p>
    <w:p w14:paraId="7C0C019E" w14:textId="40AEEA56" w:rsidR="00B86016" w:rsidRDefault="00B86016" w:rsidP="00674BBC">
      <w:pPr>
        <w:spacing w:before="0" w:after="0"/>
      </w:pPr>
      <w:r w:rsidRPr="00B90685">
        <w:t>Mâle ou femelle</w:t>
      </w:r>
      <w:r w:rsidR="008C6777">
        <w:t xml:space="preserve">, </w:t>
      </w:r>
      <w:r w:rsidRPr="00B90685">
        <w:t>je sais ton nom</w:t>
      </w:r>
      <w:r w:rsidR="008C6777">
        <w:t>.</w:t>
      </w:r>
    </w:p>
    <w:p w14:paraId="6FA85B8B" w14:textId="77777777" w:rsidR="0066445E" w:rsidRPr="00B90685" w:rsidRDefault="0066445E" w:rsidP="00674BBC">
      <w:pPr>
        <w:spacing w:before="0" w:after="0"/>
      </w:pPr>
    </w:p>
    <w:p w14:paraId="73A70A73" w14:textId="535FC8C7" w:rsidR="00B86016" w:rsidRPr="00B90685" w:rsidRDefault="00B86016" w:rsidP="00674BBC">
      <w:pPr>
        <w:spacing w:before="0" w:after="0"/>
      </w:pPr>
      <w:r w:rsidRPr="00B90685">
        <w:t>Bien qu</w:t>
      </w:r>
      <w:r w:rsidR="008C6777">
        <w:t>’</w:t>
      </w:r>
      <w:r w:rsidRPr="00B90685">
        <w:t>au rigide honneur des dames</w:t>
      </w:r>
    </w:p>
    <w:p w14:paraId="3D03D580" w14:textId="77777777" w:rsidR="008C6777" w:rsidRDefault="00B86016" w:rsidP="00674BBC">
      <w:pPr>
        <w:spacing w:before="0" w:after="0"/>
      </w:pPr>
      <w:r w:rsidRPr="00B90685">
        <w:t>Il n</w:t>
      </w:r>
      <w:r w:rsidR="008C6777">
        <w:t>’</w:t>
      </w:r>
      <w:r w:rsidRPr="00B90685">
        <w:t>ait fait tort d</w:t>
      </w:r>
      <w:r w:rsidR="008C6777">
        <w:t>’</w:t>
      </w:r>
      <w:r w:rsidRPr="00B90685">
        <w:t>un iota</w:t>
      </w:r>
      <w:r w:rsidR="008C6777">
        <w:t>,</w:t>
      </w:r>
    </w:p>
    <w:p w14:paraId="052B9DF5" w14:textId="43F8DB5A" w:rsidR="00B86016" w:rsidRPr="00B90685" w:rsidRDefault="00B86016" w:rsidP="00674BBC">
      <w:pPr>
        <w:spacing w:before="0" w:after="0"/>
      </w:pPr>
      <w:r w:rsidRPr="00B90685">
        <w:t>Plus d</w:t>
      </w:r>
      <w:r w:rsidR="008C6777">
        <w:t>’</w:t>
      </w:r>
      <w:r w:rsidRPr="00B90685">
        <w:t>une par ses épigrammes</w:t>
      </w:r>
    </w:p>
    <w:p w14:paraId="5DB465D6" w14:textId="77777777" w:rsidR="008C6777" w:rsidRDefault="00B86016" w:rsidP="00674BBC">
      <w:pPr>
        <w:spacing w:before="0" w:after="0"/>
      </w:pPr>
      <w:r w:rsidRPr="00B90685">
        <w:t>Maintes fois le déconcerta</w:t>
      </w:r>
      <w:r w:rsidR="008C6777">
        <w:t>.</w:t>
      </w:r>
    </w:p>
    <w:p w14:paraId="3588F7C8" w14:textId="5722661E" w:rsidR="00B86016" w:rsidRPr="00B90685" w:rsidRDefault="00B86016" w:rsidP="00674BBC">
      <w:pPr>
        <w:spacing w:before="0" w:after="0"/>
      </w:pPr>
      <w:r w:rsidRPr="00B90685">
        <w:t>Il met des épingles aux femmes</w:t>
      </w:r>
    </w:p>
    <w:p w14:paraId="4508C995" w14:textId="77777777" w:rsidR="008C6777" w:rsidRDefault="00B86016" w:rsidP="00674BBC">
      <w:pPr>
        <w:spacing w:before="0" w:after="0"/>
      </w:pPr>
      <w:r w:rsidRPr="00B90685">
        <w:t>Et jamais ne leur en ôta</w:t>
      </w:r>
      <w:r w:rsidR="008C6777">
        <w:t>.</w:t>
      </w:r>
    </w:p>
    <w:p w14:paraId="548B0171" w14:textId="77777777" w:rsidR="008C6777" w:rsidRDefault="00B86016" w:rsidP="00674BBC">
      <w:pPr>
        <w:spacing w:before="0" w:after="0"/>
      </w:pPr>
      <w:r w:rsidRPr="00B90685">
        <w:t>Joli petit fils</w:t>
      </w:r>
      <w:r w:rsidR="008C6777">
        <w:t xml:space="preserve">, </w:t>
      </w:r>
      <w:r w:rsidRPr="00B90685">
        <w:t>petit mignon</w:t>
      </w:r>
      <w:r w:rsidR="008C6777">
        <w:t>,</w:t>
      </w:r>
    </w:p>
    <w:p w14:paraId="206EEF0E" w14:textId="77777777" w:rsidR="008C6777" w:rsidRDefault="00B86016" w:rsidP="00674BBC">
      <w:pPr>
        <w:spacing w:before="0" w:after="0"/>
      </w:pPr>
      <w:r w:rsidRPr="00B90685">
        <w:t>Mâle ou femelle</w:t>
      </w:r>
      <w:r w:rsidR="008C6777">
        <w:t xml:space="preserve">, </w:t>
      </w:r>
      <w:r w:rsidRPr="00B90685">
        <w:t>je sais ton nom</w:t>
      </w:r>
      <w:r w:rsidR="008C6777">
        <w:t>.</w:t>
      </w:r>
    </w:p>
    <w:p w14:paraId="3723E96D" w14:textId="77777777" w:rsidR="0066445E" w:rsidRDefault="0066445E" w:rsidP="00674BBC">
      <w:pPr>
        <w:spacing w:before="0" w:after="0"/>
      </w:pPr>
    </w:p>
    <w:p w14:paraId="296DC303" w14:textId="73C324FD" w:rsidR="00B86016" w:rsidRPr="00B90685" w:rsidRDefault="00B86016" w:rsidP="00674BBC">
      <w:pPr>
        <w:spacing w:before="0" w:after="0"/>
      </w:pPr>
      <w:r w:rsidRPr="00B90685">
        <w:t>Il est là-bas</w:t>
      </w:r>
      <w:r w:rsidR="008C6777">
        <w:t xml:space="preserve">, </w:t>
      </w:r>
      <w:r w:rsidRPr="00B90685">
        <w:t>à la poursuite</w:t>
      </w:r>
    </w:p>
    <w:p w14:paraId="51F5165C" w14:textId="77777777" w:rsidR="008C6777" w:rsidRDefault="00B86016" w:rsidP="00674BBC">
      <w:pPr>
        <w:spacing w:before="0" w:after="0"/>
      </w:pPr>
      <w:r w:rsidRPr="00B90685">
        <w:lastRenderedPageBreak/>
        <w:t>D</w:t>
      </w:r>
      <w:r w:rsidR="008C6777">
        <w:t>’</w:t>
      </w:r>
      <w:r w:rsidRPr="00B90685">
        <w:t>un blondin digne de son choix</w:t>
      </w:r>
      <w:r w:rsidR="008C6777">
        <w:t> ;</w:t>
      </w:r>
    </w:p>
    <w:p w14:paraId="733BEC9B" w14:textId="5AD5AA5A" w:rsidR="00B86016" w:rsidRPr="00B90685" w:rsidRDefault="00B86016" w:rsidP="00674BBC">
      <w:pPr>
        <w:spacing w:before="0" w:after="0"/>
      </w:pPr>
      <w:r w:rsidRPr="00B90685">
        <w:t>Mais un vieil ami s</w:t>
      </w:r>
      <w:r w:rsidR="008C6777">
        <w:t>’</w:t>
      </w:r>
      <w:r w:rsidRPr="00B90685">
        <w:t>en irrite</w:t>
      </w:r>
    </w:p>
    <w:p w14:paraId="1F9EF69D" w14:textId="77777777" w:rsidR="008C6777" w:rsidRDefault="00B86016" w:rsidP="00674BBC">
      <w:pPr>
        <w:spacing w:before="0" w:after="0"/>
      </w:pPr>
      <w:r w:rsidRPr="00B90685">
        <w:t>Et l</w:t>
      </w:r>
      <w:r w:rsidR="008C6777">
        <w:t>’</w:t>
      </w:r>
      <w:r w:rsidRPr="00B90685">
        <w:t>entraîne au fond de ce bois</w:t>
      </w:r>
      <w:r w:rsidR="008C6777">
        <w:t>.</w:t>
      </w:r>
    </w:p>
    <w:p w14:paraId="240E0740" w14:textId="4267B531" w:rsidR="00B86016" w:rsidRPr="00B90685" w:rsidRDefault="00B86016" w:rsidP="00674BBC">
      <w:pPr>
        <w:spacing w:before="0" w:after="0"/>
      </w:pPr>
      <w:r w:rsidRPr="00B90685">
        <w:t>L</w:t>
      </w:r>
      <w:r w:rsidR="008C6777">
        <w:t>’</w:t>
      </w:r>
      <w:r w:rsidRPr="00B90685">
        <w:t>Amour à notre hermaphrodite</w:t>
      </w:r>
    </w:p>
    <w:p w14:paraId="13B40FD9" w14:textId="77777777" w:rsidR="008C6777" w:rsidRDefault="00B86016" w:rsidP="00674BBC">
      <w:pPr>
        <w:spacing w:before="0" w:after="0"/>
      </w:pPr>
      <w:r w:rsidRPr="00B90685">
        <w:t>A-t-il donné flèche ou carquois</w:t>
      </w:r>
      <w:r w:rsidR="008C6777">
        <w:t> ?</w:t>
      </w:r>
    </w:p>
    <w:p w14:paraId="4A84F925" w14:textId="77777777" w:rsidR="008C6777" w:rsidRDefault="00B86016" w:rsidP="00674BBC">
      <w:pPr>
        <w:spacing w:before="0" w:after="0"/>
      </w:pPr>
      <w:r w:rsidRPr="00B90685">
        <w:t>Joli petit fils</w:t>
      </w:r>
      <w:r w:rsidR="008C6777">
        <w:t xml:space="preserve">, </w:t>
      </w:r>
      <w:r w:rsidRPr="00B90685">
        <w:t>petit mignon</w:t>
      </w:r>
      <w:r w:rsidR="008C6777">
        <w:t>,</w:t>
      </w:r>
    </w:p>
    <w:p w14:paraId="21FDC273" w14:textId="77777777" w:rsidR="008C6777" w:rsidRDefault="00B86016" w:rsidP="00674BBC">
      <w:pPr>
        <w:spacing w:before="0" w:after="0"/>
      </w:pPr>
      <w:r w:rsidRPr="00B90685">
        <w:t>Mâle ou femelle</w:t>
      </w:r>
      <w:r w:rsidR="008C6777">
        <w:t xml:space="preserve">, </w:t>
      </w:r>
      <w:r w:rsidRPr="00B90685">
        <w:t>je sais ton nom</w:t>
      </w:r>
      <w:r w:rsidR="008C6777">
        <w:t>.</w:t>
      </w:r>
    </w:p>
    <w:p w14:paraId="6C8A19A5" w14:textId="77777777" w:rsidR="0066445E" w:rsidRDefault="0066445E" w:rsidP="00674BBC">
      <w:pPr>
        <w:spacing w:before="0" w:after="0"/>
      </w:pPr>
    </w:p>
    <w:p w14:paraId="2FFB50DA" w14:textId="77777777" w:rsidR="008C6777" w:rsidRDefault="00B86016" w:rsidP="00674BBC">
      <w:pPr>
        <w:spacing w:before="0" w:after="0"/>
      </w:pPr>
      <w:r w:rsidRPr="00B90685">
        <w:t>Mais de savoir comme il se nomme</w:t>
      </w:r>
      <w:r w:rsidR="008C6777">
        <w:t>,</w:t>
      </w:r>
    </w:p>
    <w:p w14:paraId="2027E96E" w14:textId="77777777" w:rsidR="008C6777" w:rsidRDefault="00B86016" w:rsidP="00674BBC">
      <w:pPr>
        <w:spacing w:before="0" w:after="0"/>
      </w:pPr>
      <w:r w:rsidRPr="00B90685">
        <w:t>Après tout il est un moyen</w:t>
      </w:r>
      <w:r w:rsidR="008C6777">
        <w:t> :</w:t>
      </w:r>
    </w:p>
    <w:p w14:paraId="797D05F6" w14:textId="575983F3" w:rsidR="00B86016" w:rsidRPr="00B90685" w:rsidRDefault="00B86016" w:rsidP="00674BBC">
      <w:pPr>
        <w:spacing w:before="0" w:after="0"/>
      </w:pPr>
      <w:r w:rsidRPr="00B90685">
        <w:t>Puisque l</w:t>
      </w:r>
      <w:r w:rsidR="008C6777">
        <w:t>’</w:t>
      </w:r>
      <w:r w:rsidRPr="00B90685">
        <w:t>un des siens eut à Rome</w:t>
      </w:r>
    </w:p>
    <w:p w14:paraId="59CFBE8B" w14:textId="77777777" w:rsidR="008C6777" w:rsidRDefault="00B86016" w:rsidP="00674BBC">
      <w:pPr>
        <w:spacing w:before="0" w:after="0"/>
      </w:pPr>
      <w:r w:rsidRPr="00B90685">
        <w:t>Les bonnes grâces d</w:t>
      </w:r>
      <w:r w:rsidR="008C6777">
        <w:t>’</w:t>
      </w:r>
      <w:r w:rsidRPr="00B90685">
        <w:t>Adrien</w:t>
      </w:r>
      <w:r w:rsidR="008C6777">
        <w:t>,</w:t>
      </w:r>
    </w:p>
    <w:p w14:paraId="1EC7F3AC" w14:textId="77777777" w:rsidR="008C6777" w:rsidRDefault="00B86016" w:rsidP="00674BBC">
      <w:pPr>
        <w:spacing w:before="0" w:after="0"/>
      </w:pPr>
      <w:r w:rsidRPr="00B90685">
        <w:t>Jadis échevins de Sodome</w:t>
      </w:r>
      <w:r w:rsidR="008C6777">
        <w:t>,</w:t>
      </w:r>
    </w:p>
    <w:p w14:paraId="44D12BAD" w14:textId="77777777" w:rsidR="008C6777" w:rsidRDefault="00B86016" w:rsidP="00674BBC">
      <w:pPr>
        <w:spacing w:before="0" w:after="0"/>
      </w:pPr>
      <w:r w:rsidRPr="00B90685">
        <w:t>Ses aïeux étaient gens de bien</w:t>
      </w:r>
      <w:r w:rsidR="008C6777">
        <w:t>.</w:t>
      </w:r>
    </w:p>
    <w:p w14:paraId="44BA55AD" w14:textId="77777777" w:rsidR="008C6777" w:rsidRDefault="00B86016" w:rsidP="00674BBC">
      <w:pPr>
        <w:spacing w:before="0" w:after="0"/>
      </w:pPr>
      <w:r w:rsidRPr="00B90685">
        <w:t>Joli petit fils</w:t>
      </w:r>
      <w:r w:rsidR="008C6777">
        <w:t xml:space="preserve">, </w:t>
      </w:r>
      <w:r w:rsidRPr="00B90685">
        <w:t>petit mignon</w:t>
      </w:r>
      <w:r w:rsidR="008C6777">
        <w:t>,</w:t>
      </w:r>
    </w:p>
    <w:p w14:paraId="2D190C51" w14:textId="77777777" w:rsidR="008C6777" w:rsidRDefault="00B86016" w:rsidP="00674BBC">
      <w:pPr>
        <w:spacing w:before="0" w:after="0"/>
      </w:pPr>
      <w:r w:rsidRPr="00B90685">
        <w:t>Mâle ou femelle</w:t>
      </w:r>
      <w:r w:rsidR="008C6777">
        <w:t xml:space="preserve">, </w:t>
      </w:r>
      <w:r w:rsidRPr="00B90685">
        <w:t>je sais ton nom</w:t>
      </w:r>
      <w:r w:rsidR="008C6777">
        <w:t>.</w:t>
      </w:r>
    </w:p>
    <w:p w14:paraId="001A7B97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B</w:t>
      </w:r>
      <w:r w:rsidRPr="00674BBC">
        <w:rPr>
          <w:rStyle w:val="Taille-1Caracteres"/>
        </w:rPr>
        <w:t>ÉRANGER</w:t>
      </w:r>
      <w:r w:rsidR="008C6777">
        <w:t>.</w:t>
      </w:r>
    </w:p>
    <w:p w14:paraId="6A1B1AF2" w14:textId="0906C1F6" w:rsidR="00B86016" w:rsidRPr="00B90685" w:rsidRDefault="00B86016" w:rsidP="008C6777">
      <w:pPr>
        <w:pStyle w:val="Titre2"/>
        <w:rPr>
          <w:szCs w:val="44"/>
        </w:rPr>
      </w:pPr>
      <w:bookmarkStart w:id="147" w:name="_Toc275359188"/>
      <w:bookmarkStart w:id="148" w:name="_Toc199525832"/>
      <w:r w:rsidRPr="00B90685">
        <w:rPr>
          <w:szCs w:val="44"/>
        </w:rPr>
        <w:lastRenderedPageBreak/>
        <w:t>NICETTE</w:t>
      </w:r>
      <w:bookmarkEnd w:id="147"/>
      <w:bookmarkEnd w:id="148"/>
    </w:p>
    <w:p w14:paraId="7BB5F83D" w14:textId="77777777" w:rsidR="008C6777" w:rsidRDefault="00B86016" w:rsidP="0066445E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Il était une fille</w:t>
      </w:r>
      <w:r w:rsidR="008C6777">
        <w:t>.</w:t>
      </w:r>
    </w:p>
    <w:p w14:paraId="3EC8BE46" w14:textId="77777777" w:rsidR="008C6777" w:rsidRDefault="00B86016" w:rsidP="0066445E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innocente Nicette</w:t>
      </w:r>
      <w:r w:rsidR="008C6777">
        <w:t>,</w:t>
      </w:r>
    </w:p>
    <w:p w14:paraId="5F434581" w14:textId="0F014535" w:rsidR="00B86016" w:rsidRPr="008C6777" w:rsidRDefault="00B86016" w:rsidP="0066445E">
      <w:pPr>
        <w:spacing w:before="0" w:after="0"/>
        <w:ind w:firstLine="0"/>
        <w:jc w:val="center"/>
      </w:pPr>
      <w:r w:rsidRPr="008C6777">
        <w:t>Un jour vit les doux jeux</w:t>
      </w:r>
    </w:p>
    <w:p w14:paraId="2876733C" w14:textId="77777777" w:rsidR="008C6777" w:rsidRDefault="00B86016" w:rsidP="0066445E">
      <w:pPr>
        <w:spacing w:before="0" w:after="0"/>
        <w:ind w:firstLine="0"/>
        <w:jc w:val="center"/>
      </w:pPr>
      <w:r w:rsidRPr="008C6777">
        <w:t>De deux beaux pigeons amoureux</w:t>
      </w:r>
      <w:r w:rsidR="008C6777">
        <w:t>.</w:t>
      </w:r>
    </w:p>
    <w:p w14:paraId="33CED16F" w14:textId="77777777" w:rsidR="008C6777" w:rsidRDefault="00B86016" w:rsidP="0066445E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est-ce</w:t>
      </w:r>
      <w:r w:rsidR="008C6777">
        <w:t xml:space="preserve">, </w:t>
      </w:r>
      <w:r w:rsidRPr="008C6777">
        <w:t>dit la pauvrette</w:t>
      </w:r>
      <w:r w:rsidR="008C6777">
        <w:t>,</w:t>
      </w:r>
    </w:p>
    <w:p w14:paraId="1E79491E" w14:textId="77777777" w:rsidR="008C6777" w:rsidRDefault="00B86016" w:rsidP="0066445E">
      <w:pPr>
        <w:spacing w:before="0" w:after="0"/>
        <w:ind w:firstLine="0"/>
        <w:jc w:val="center"/>
      </w:pPr>
      <w:r w:rsidRPr="008C6777">
        <w:t>Et que font-ils donc là</w:t>
      </w:r>
      <w:r w:rsidR="008C6777">
        <w:t> ?</w:t>
      </w:r>
    </w:p>
    <w:p w14:paraId="6FFC2BFB" w14:textId="77777777" w:rsidR="008C6777" w:rsidRDefault="00B86016" w:rsidP="0066445E">
      <w:pPr>
        <w:spacing w:before="0" w:after="0"/>
        <w:ind w:firstLine="0"/>
        <w:jc w:val="center"/>
      </w:pPr>
      <w:r w:rsidRPr="008C6777">
        <w:t>Puis son cœur soupira</w:t>
      </w:r>
      <w:r w:rsidR="008C6777">
        <w:t>,</w:t>
      </w:r>
    </w:p>
    <w:p w14:paraId="2A5BF83D" w14:textId="77777777" w:rsidR="008C6777" w:rsidRDefault="00B86016" w:rsidP="0066445E">
      <w:pPr>
        <w:spacing w:before="0" w:after="0"/>
        <w:ind w:firstLine="0"/>
        <w:jc w:val="center"/>
      </w:pPr>
      <w:r w:rsidRPr="008C6777">
        <w:t>Ah</w:t>
      </w:r>
      <w:r w:rsidR="008C6777">
        <w:t> !</w:t>
      </w:r>
    </w:p>
    <w:p w14:paraId="7704C9CB" w14:textId="77777777" w:rsidR="0066445E" w:rsidRDefault="0066445E" w:rsidP="0066445E">
      <w:pPr>
        <w:spacing w:before="0" w:after="0"/>
        <w:ind w:firstLine="0"/>
        <w:jc w:val="center"/>
      </w:pPr>
    </w:p>
    <w:p w14:paraId="503CD9D3" w14:textId="3830272F" w:rsidR="00B86016" w:rsidRPr="008C6777" w:rsidRDefault="00B86016" w:rsidP="0066445E">
      <w:pPr>
        <w:spacing w:before="0" w:after="0"/>
        <w:ind w:firstLine="0"/>
        <w:jc w:val="center"/>
      </w:pPr>
      <w:r w:rsidRPr="008C6777">
        <w:t>Le lendemain la belle</w:t>
      </w:r>
    </w:p>
    <w:p w14:paraId="62881826" w14:textId="77777777" w:rsidR="008C6777" w:rsidRDefault="00B86016" w:rsidP="0066445E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approcha de Colin</w:t>
      </w:r>
      <w:r w:rsidR="008C6777">
        <w:t>,</w:t>
      </w:r>
    </w:p>
    <w:p w14:paraId="739A9A22" w14:textId="77777777" w:rsidR="008C6777" w:rsidRDefault="00B86016" w:rsidP="0066445E">
      <w:pPr>
        <w:spacing w:before="0" w:after="0"/>
        <w:ind w:firstLine="0"/>
        <w:jc w:val="center"/>
      </w:pPr>
      <w:r w:rsidRPr="008C6777">
        <w:t>Qui de baisers couvrit son sein</w:t>
      </w:r>
      <w:r w:rsidR="008C6777">
        <w:t>.</w:t>
      </w:r>
    </w:p>
    <w:p w14:paraId="6AB38570" w14:textId="77777777" w:rsidR="008C6777" w:rsidRDefault="00B86016" w:rsidP="0066445E">
      <w:pPr>
        <w:spacing w:before="0" w:after="0"/>
        <w:ind w:firstLine="0"/>
        <w:jc w:val="center"/>
      </w:pPr>
      <w:r w:rsidRPr="008C6777">
        <w:t>Oh</w:t>
      </w:r>
      <w:r w:rsidR="008C6777">
        <w:t xml:space="preserve"> ! </w:t>
      </w:r>
      <w:r w:rsidRPr="008C6777">
        <w:t>Colin</w:t>
      </w:r>
      <w:r w:rsidR="008C6777">
        <w:t xml:space="preserve">, </w:t>
      </w:r>
      <w:r w:rsidRPr="008C6777">
        <w:t>lui dit-elle</w:t>
      </w:r>
      <w:r w:rsidR="008C6777">
        <w:t>,</w:t>
      </w:r>
    </w:p>
    <w:p w14:paraId="67996241" w14:textId="77777777" w:rsidR="008C6777" w:rsidRDefault="00B86016" w:rsidP="0066445E">
      <w:pPr>
        <w:spacing w:before="0" w:after="0"/>
        <w:ind w:firstLine="0"/>
        <w:jc w:val="center"/>
      </w:pPr>
      <w:r w:rsidRPr="008C6777">
        <w:t>Pourquoi baiser cela</w:t>
      </w:r>
      <w:r w:rsidR="008C6777">
        <w:t> ?</w:t>
      </w:r>
    </w:p>
    <w:p w14:paraId="0250C09D" w14:textId="77777777" w:rsidR="008C6777" w:rsidRDefault="00B86016" w:rsidP="0066445E">
      <w:pPr>
        <w:spacing w:before="0" w:after="0"/>
        <w:ind w:firstLine="0"/>
        <w:jc w:val="center"/>
      </w:pPr>
      <w:r w:rsidRPr="008C6777">
        <w:t>Et Colin répéta</w:t>
      </w:r>
      <w:r w:rsidR="008C6777">
        <w:t> :</w:t>
      </w:r>
    </w:p>
    <w:p w14:paraId="086DEC5B" w14:textId="77777777" w:rsidR="008C6777" w:rsidRDefault="00B86016" w:rsidP="0066445E">
      <w:pPr>
        <w:spacing w:before="0" w:after="0"/>
        <w:ind w:firstLine="0"/>
        <w:jc w:val="center"/>
      </w:pPr>
      <w:r w:rsidRPr="008C6777">
        <w:t>Ah</w:t>
      </w:r>
      <w:r w:rsidR="008C6777">
        <w:t> !</w:t>
      </w:r>
    </w:p>
    <w:p w14:paraId="5EE021EF" w14:textId="77777777" w:rsidR="0066445E" w:rsidRDefault="0066445E" w:rsidP="0066445E">
      <w:pPr>
        <w:spacing w:before="0" w:after="0"/>
        <w:ind w:firstLine="0"/>
        <w:jc w:val="center"/>
      </w:pPr>
    </w:p>
    <w:p w14:paraId="37FACCAE" w14:textId="77777777" w:rsidR="008C6777" w:rsidRDefault="00B86016" w:rsidP="0066445E">
      <w:pPr>
        <w:spacing w:before="0" w:after="0"/>
        <w:ind w:firstLine="0"/>
        <w:jc w:val="center"/>
      </w:pPr>
      <w:r w:rsidRPr="008C6777">
        <w:t>Doucement il la pousse</w:t>
      </w:r>
      <w:r w:rsidR="008C6777">
        <w:t>,</w:t>
      </w:r>
    </w:p>
    <w:p w14:paraId="43E60F13" w14:textId="7C111FB8" w:rsidR="00B86016" w:rsidRPr="008C6777" w:rsidRDefault="00B86016" w:rsidP="0066445E">
      <w:pPr>
        <w:spacing w:before="0" w:after="0"/>
        <w:ind w:firstLine="0"/>
        <w:jc w:val="center"/>
      </w:pPr>
      <w:r w:rsidRPr="008C6777">
        <w:t>Et grâce à la saison</w:t>
      </w:r>
    </w:p>
    <w:p w14:paraId="106583B5" w14:textId="77777777" w:rsidR="008C6777" w:rsidRDefault="00B86016" w:rsidP="0066445E">
      <w:pPr>
        <w:spacing w:before="0" w:after="0"/>
        <w:ind w:firstLine="0"/>
        <w:jc w:val="center"/>
      </w:pPr>
      <w:r w:rsidRPr="008C6777">
        <w:t>Tous deux tombent sur le gazon</w:t>
      </w:r>
      <w:r w:rsidR="008C6777">
        <w:t>.</w:t>
      </w:r>
    </w:p>
    <w:p w14:paraId="71CB59C6" w14:textId="77777777" w:rsidR="008C6777" w:rsidRDefault="00B86016" w:rsidP="0066445E">
      <w:pPr>
        <w:spacing w:before="0" w:after="0"/>
        <w:ind w:firstLine="0"/>
        <w:jc w:val="center"/>
      </w:pPr>
      <w:r w:rsidRPr="008C6777">
        <w:t>Malgré le lit de mousse</w:t>
      </w:r>
      <w:r w:rsidR="008C6777">
        <w:t>,</w:t>
      </w:r>
    </w:p>
    <w:p w14:paraId="2D226200" w14:textId="77777777" w:rsidR="008C6777" w:rsidRDefault="00B86016" w:rsidP="0066445E">
      <w:pPr>
        <w:spacing w:before="0" w:after="0"/>
        <w:ind w:firstLine="0"/>
        <w:jc w:val="center"/>
      </w:pPr>
      <w:r w:rsidRPr="008C6777">
        <w:t>On dit qu</w:t>
      </w:r>
      <w:r w:rsidR="008C6777">
        <w:t>’</w:t>
      </w:r>
      <w:r w:rsidRPr="008C6777">
        <w:t>il la blessa</w:t>
      </w:r>
      <w:r w:rsidR="008C6777">
        <w:t> ;</w:t>
      </w:r>
    </w:p>
    <w:p w14:paraId="449B10FB" w14:textId="77777777" w:rsidR="008C6777" w:rsidRDefault="00B86016" w:rsidP="0066445E">
      <w:pPr>
        <w:spacing w:before="0" w:after="0"/>
        <w:ind w:firstLine="0"/>
        <w:jc w:val="center"/>
      </w:pPr>
      <w:r w:rsidRPr="008C6777">
        <w:t>Que même elle cria</w:t>
      </w:r>
      <w:r w:rsidR="008C6777">
        <w:t> :</w:t>
      </w:r>
    </w:p>
    <w:p w14:paraId="41187450" w14:textId="77777777" w:rsidR="008C6777" w:rsidRDefault="00B86016" w:rsidP="0066445E">
      <w:pPr>
        <w:spacing w:before="0" w:after="0"/>
        <w:ind w:firstLine="0"/>
        <w:jc w:val="center"/>
      </w:pPr>
      <w:r w:rsidRPr="008C6777">
        <w:t>Ah</w:t>
      </w:r>
      <w:r w:rsidR="008C6777">
        <w:t> !</w:t>
      </w:r>
    </w:p>
    <w:p w14:paraId="4EF3220D" w14:textId="77777777" w:rsidR="0066445E" w:rsidRDefault="0066445E" w:rsidP="0066445E">
      <w:pPr>
        <w:spacing w:before="0" w:after="0"/>
        <w:ind w:firstLine="0"/>
        <w:jc w:val="center"/>
      </w:pPr>
    </w:p>
    <w:p w14:paraId="5E742799" w14:textId="0BE73CE9" w:rsidR="00B86016" w:rsidRPr="008C6777" w:rsidRDefault="00B86016" w:rsidP="0066445E">
      <w:pPr>
        <w:spacing w:before="0" w:after="0"/>
        <w:ind w:firstLine="0"/>
        <w:jc w:val="center"/>
      </w:pPr>
      <w:r w:rsidRPr="008C6777">
        <w:t>Depuis ce temps Nicette</w:t>
      </w:r>
    </w:p>
    <w:p w14:paraId="292011AB" w14:textId="16C024E7" w:rsidR="00B86016" w:rsidRPr="008C6777" w:rsidRDefault="00B86016" w:rsidP="0066445E">
      <w:pPr>
        <w:spacing w:before="0" w:after="0"/>
        <w:ind w:firstLine="0"/>
        <w:jc w:val="center"/>
      </w:pPr>
      <w:r w:rsidRPr="008C6777">
        <w:t>Craint que l</w:t>
      </w:r>
      <w:r w:rsidR="008C6777">
        <w:t>’</w:t>
      </w:r>
      <w:r w:rsidRPr="008C6777">
        <w:t>écho jaloux</w:t>
      </w:r>
    </w:p>
    <w:p w14:paraId="55E20358" w14:textId="77777777" w:rsidR="008C6777" w:rsidRDefault="00B86016" w:rsidP="0066445E">
      <w:pPr>
        <w:spacing w:before="0" w:after="0"/>
        <w:ind w:firstLine="0"/>
        <w:jc w:val="center"/>
      </w:pPr>
      <w:r w:rsidRPr="008C6777">
        <w:t>Ne répète des ah</w:t>
      </w:r>
      <w:r w:rsidR="008C6777">
        <w:t xml:space="preserve"> ! </w:t>
      </w:r>
      <w:r w:rsidRPr="008C6777">
        <w:t>plus doux</w:t>
      </w:r>
      <w:r w:rsidR="008C6777">
        <w:t>.</w:t>
      </w:r>
    </w:p>
    <w:p w14:paraId="512A1C14" w14:textId="6232E758" w:rsidR="00B86016" w:rsidRPr="008C6777" w:rsidRDefault="00B86016" w:rsidP="0066445E">
      <w:pPr>
        <w:spacing w:before="0" w:after="0"/>
        <w:ind w:firstLine="0"/>
        <w:jc w:val="center"/>
      </w:pPr>
      <w:r w:rsidRPr="008C6777">
        <w:t>Mais plus d</w:t>
      </w:r>
      <w:r w:rsidR="008C6777">
        <w:t>’</w:t>
      </w:r>
      <w:r w:rsidRPr="008C6777">
        <w:t>une fillette</w:t>
      </w:r>
    </w:p>
    <w:p w14:paraId="5783FC43" w14:textId="77777777" w:rsidR="00B86016" w:rsidRPr="008C6777" w:rsidRDefault="00B86016" w:rsidP="0066445E">
      <w:pPr>
        <w:spacing w:before="0" w:after="0"/>
        <w:ind w:firstLine="0"/>
        <w:jc w:val="center"/>
      </w:pPr>
      <w:r w:rsidRPr="008C6777">
        <w:lastRenderedPageBreak/>
        <w:t>Comme elle rougira</w:t>
      </w:r>
    </w:p>
    <w:p w14:paraId="58C7D530" w14:textId="77777777" w:rsidR="008C6777" w:rsidRDefault="00B86016" w:rsidP="0066445E">
      <w:pPr>
        <w:spacing w:before="0" w:after="0"/>
        <w:ind w:firstLine="0"/>
        <w:jc w:val="center"/>
      </w:pPr>
      <w:r w:rsidRPr="008C6777">
        <w:t>Quand l</w:t>
      </w:r>
      <w:r w:rsidR="008C6777">
        <w:t>’</w:t>
      </w:r>
      <w:r w:rsidRPr="008C6777">
        <w:t>écho redira</w:t>
      </w:r>
      <w:r w:rsidR="008C6777">
        <w:t> :</w:t>
      </w:r>
    </w:p>
    <w:p w14:paraId="168FAA48" w14:textId="77777777" w:rsidR="008C6777" w:rsidRDefault="00B86016" w:rsidP="0066445E">
      <w:pPr>
        <w:keepNext/>
        <w:spacing w:before="0" w:after="0"/>
        <w:ind w:firstLine="0"/>
        <w:jc w:val="center"/>
      </w:pPr>
      <w:r w:rsidRPr="008C6777">
        <w:t>Ah</w:t>
      </w:r>
      <w:r w:rsidR="008C6777">
        <w:t> !</w:t>
      </w:r>
    </w:p>
    <w:p w14:paraId="5BE9F112" w14:textId="054A82FC" w:rsidR="00B86016" w:rsidRP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 de B</w:t>
      </w:r>
      <w:r w:rsidRPr="0066445E">
        <w:rPr>
          <w:rStyle w:val="Taille-1Caracteres"/>
        </w:rPr>
        <w:t>ÉRANGER</w:t>
      </w:r>
    </w:p>
    <w:p w14:paraId="38D215EF" w14:textId="606E3911" w:rsidR="00B86016" w:rsidRPr="00B90685" w:rsidRDefault="00B86016" w:rsidP="008C6777">
      <w:pPr>
        <w:pStyle w:val="Titre2"/>
        <w:rPr>
          <w:szCs w:val="44"/>
        </w:rPr>
      </w:pPr>
      <w:bookmarkStart w:id="149" w:name="_Toc275359189"/>
      <w:bookmarkStart w:id="150" w:name="_Toc199525833"/>
      <w:r w:rsidRPr="00B90685">
        <w:rPr>
          <w:szCs w:val="44"/>
        </w:rPr>
        <w:lastRenderedPageBreak/>
        <w:t>LA SOURIS</w:t>
      </w:r>
      <w:bookmarkEnd w:id="149"/>
      <w:bookmarkEnd w:id="150"/>
    </w:p>
    <w:p w14:paraId="0F10BE6E" w14:textId="77777777" w:rsidR="008C6777" w:rsidRDefault="00B86016" w:rsidP="0066445E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Dans les gardes françaises</w:t>
      </w:r>
      <w:r w:rsidR="008C6777">
        <w:t>.</w:t>
      </w:r>
    </w:p>
    <w:p w14:paraId="3B118763" w14:textId="77777777" w:rsidR="008C6777" w:rsidRDefault="00B86016" w:rsidP="0066445E">
      <w:pPr>
        <w:spacing w:before="0" w:after="0"/>
        <w:ind w:firstLine="0"/>
        <w:jc w:val="center"/>
      </w:pPr>
      <w:r w:rsidRPr="008C6777">
        <w:t>Lise</w:t>
      </w:r>
      <w:r w:rsidR="008C6777">
        <w:t xml:space="preserve">, </w:t>
      </w:r>
      <w:r w:rsidRPr="008C6777">
        <w:t>jeune et craintive</w:t>
      </w:r>
      <w:r w:rsidR="008C6777">
        <w:t>,</w:t>
      </w:r>
    </w:p>
    <w:p w14:paraId="1A82A3EF" w14:textId="77777777" w:rsidR="008C6777" w:rsidRDefault="00B86016" w:rsidP="0066445E">
      <w:pPr>
        <w:spacing w:before="0" w:after="0"/>
        <w:ind w:firstLine="0"/>
        <w:jc w:val="center"/>
      </w:pPr>
      <w:r w:rsidRPr="008C6777">
        <w:t>Redoute les souris</w:t>
      </w:r>
      <w:r w:rsidR="008C6777">
        <w:t> ;</w:t>
      </w:r>
    </w:p>
    <w:p w14:paraId="0F551427" w14:textId="2A83B9FB" w:rsidR="00B86016" w:rsidRPr="008C6777" w:rsidRDefault="00B86016" w:rsidP="0066445E">
      <w:pPr>
        <w:spacing w:before="0" w:after="0"/>
        <w:ind w:firstLine="0"/>
        <w:jc w:val="center"/>
      </w:pPr>
      <w:r w:rsidRPr="008C6777">
        <w:t>Une souris bien vive</w:t>
      </w:r>
    </w:p>
    <w:p w14:paraId="10335F65" w14:textId="77777777" w:rsidR="008C6777" w:rsidRDefault="00B86016" w:rsidP="0066445E">
      <w:pPr>
        <w:spacing w:before="0" w:after="0"/>
        <w:ind w:firstLine="0"/>
        <w:jc w:val="center"/>
      </w:pPr>
      <w:r w:rsidRPr="008C6777">
        <w:t>Vient exciter ses cris</w:t>
      </w:r>
      <w:r w:rsidR="008C6777">
        <w:t> ;</w:t>
      </w:r>
    </w:p>
    <w:p w14:paraId="201E4DBF" w14:textId="77777777" w:rsidR="008C6777" w:rsidRDefault="00B86016" w:rsidP="0066445E">
      <w:pPr>
        <w:spacing w:before="0" w:after="0"/>
        <w:ind w:firstLine="0"/>
        <w:jc w:val="center"/>
      </w:pPr>
      <w:r w:rsidRPr="008C6777">
        <w:t>Pour cause aussi légère</w:t>
      </w:r>
      <w:r w:rsidR="008C6777">
        <w:t>,</w:t>
      </w:r>
    </w:p>
    <w:p w14:paraId="28B7A427" w14:textId="77777777" w:rsidR="008C6777" w:rsidRDefault="00B86016" w:rsidP="0066445E">
      <w:pPr>
        <w:spacing w:before="0" w:after="0"/>
        <w:ind w:firstLine="0"/>
        <w:jc w:val="center"/>
      </w:pPr>
      <w:r w:rsidRPr="008C6777">
        <w:t>Le bruit me paraît fou</w:t>
      </w:r>
      <w:r w:rsidR="008C6777">
        <w:t>.</w:t>
      </w:r>
    </w:p>
    <w:p w14:paraId="1C431209" w14:textId="77777777" w:rsidR="008C6777" w:rsidRDefault="00B86016" w:rsidP="0066445E">
      <w:pPr>
        <w:spacing w:before="0" w:after="0"/>
        <w:ind w:firstLine="0"/>
        <w:jc w:val="center"/>
      </w:pPr>
      <w:r w:rsidRPr="008C6777">
        <w:t>Lise</w:t>
      </w:r>
      <w:r w:rsidR="008C6777">
        <w:t xml:space="preserve">, </w:t>
      </w:r>
      <w:r w:rsidRPr="008C6777">
        <w:t>laissez-la faire</w:t>
      </w:r>
      <w:r w:rsidR="008C6777">
        <w:t> :</w:t>
      </w:r>
    </w:p>
    <w:p w14:paraId="296BFEA3" w14:textId="77777777" w:rsidR="008C6777" w:rsidRDefault="00B86016" w:rsidP="0066445E">
      <w:pPr>
        <w:spacing w:before="0" w:after="0"/>
        <w:ind w:firstLine="0"/>
        <w:jc w:val="center"/>
      </w:pPr>
      <w:r w:rsidRPr="008C6777">
        <w:t>Elle cherche son trou</w:t>
      </w:r>
      <w:r w:rsidR="008C6777">
        <w:t>.</w:t>
      </w:r>
    </w:p>
    <w:p w14:paraId="03B70E96" w14:textId="77777777" w:rsidR="0066445E" w:rsidRDefault="0066445E" w:rsidP="0066445E">
      <w:pPr>
        <w:spacing w:before="0" w:after="0"/>
        <w:ind w:firstLine="0"/>
        <w:jc w:val="center"/>
      </w:pPr>
    </w:p>
    <w:p w14:paraId="3EB12F15" w14:textId="77777777" w:rsidR="008C6777" w:rsidRDefault="00B86016" w:rsidP="0066445E">
      <w:pPr>
        <w:spacing w:before="0" w:after="0"/>
        <w:ind w:firstLine="0"/>
        <w:jc w:val="center"/>
      </w:pPr>
      <w:r w:rsidRPr="008C6777">
        <w:t>Dans sa peur qui redouble</w:t>
      </w:r>
      <w:r w:rsidR="008C6777">
        <w:t>,</w:t>
      </w:r>
    </w:p>
    <w:p w14:paraId="6973F8F2" w14:textId="77777777" w:rsidR="008C6777" w:rsidRDefault="00B86016" w:rsidP="0066445E">
      <w:pPr>
        <w:spacing w:before="0" w:after="0"/>
        <w:ind w:firstLine="0"/>
        <w:jc w:val="center"/>
      </w:pPr>
      <w:r w:rsidRPr="008C6777">
        <w:t>Lise fuit</w:t>
      </w:r>
      <w:r w:rsidR="008C6777">
        <w:t xml:space="preserve">, </w:t>
      </w:r>
      <w:r w:rsidRPr="008C6777">
        <w:t>mais en vain</w:t>
      </w:r>
      <w:r w:rsidR="008C6777">
        <w:t> ;</w:t>
      </w:r>
    </w:p>
    <w:p w14:paraId="29EF749F" w14:textId="2E68117F" w:rsidR="00B86016" w:rsidRPr="008C6777" w:rsidRDefault="00B86016" w:rsidP="0066445E">
      <w:pPr>
        <w:spacing w:before="0" w:after="0"/>
        <w:ind w:firstLine="0"/>
        <w:jc w:val="center"/>
      </w:pPr>
      <w:r w:rsidRPr="008C6777">
        <w:t>La souris qui se trouble</w:t>
      </w:r>
    </w:p>
    <w:p w14:paraId="3AAB454F" w14:textId="77777777" w:rsidR="008C6777" w:rsidRDefault="00B86016" w:rsidP="0066445E">
      <w:pPr>
        <w:spacing w:before="0" w:after="0"/>
        <w:ind w:firstLine="0"/>
        <w:jc w:val="center"/>
      </w:pPr>
      <w:r w:rsidRPr="008C6777">
        <w:t>Lui saute dans la main</w:t>
      </w:r>
      <w:r w:rsidR="008C6777">
        <w:t>.</w:t>
      </w:r>
    </w:p>
    <w:p w14:paraId="29AB5F8D" w14:textId="21224484" w:rsidR="00B86016" w:rsidRPr="008C6777" w:rsidRDefault="00B86016" w:rsidP="0066445E">
      <w:pPr>
        <w:spacing w:before="0" w:after="0"/>
        <w:ind w:firstLine="0"/>
        <w:jc w:val="center"/>
      </w:pPr>
      <w:r w:rsidRPr="008C6777">
        <w:t>La belle</w:t>
      </w:r>
      <w:r w:rsidR="008C6777">
        <w:t xml:space="preserve">, </w:t>
      </w:r>
      <w:r w:rsidRPr="008C6777">
        <w:t>en criant</w:t>
      </w:r>
      <w:r w:rsidR="008C6777">
        <w:t xml:space="preserve">, </w:t>
      </w:r>
      <w:r w:rsidRPr="008C6777">
        <w:t>serre</w:t>
      </w:r>
    </w:p>
    <w:p w14:paraId="19A3C851" w14:textId="77777777" w:rsidR="008C6777" w:rsidRDefault="00B86016" w:rsidP="0066445E">
      <w:pPr>
        <w:spacing w:before="0" w:after="0"/>
        <w:ind w:firstLine="0"/>
        <w:jc w:val="center"/>
      </w:pPr>
      <w:r w:rsidRPr="008C6777">
        <w:t>Cet animal filou</w:t>
      </w:r>
      <w:r w:rsidR="008C6777">
        <w:t>.</w:t>
      </w:r>
    </w:p>
    <w:p w14:paraId="6A60F13F" w14:textId="77777777" w:rsidR="008C6777" w:rsidRDefault="00B86016" w:rsidP="0066445E">
      <w:pPr>
        <w:spacing w:before="0" w:after="0"/>
        <w:ind w:firstLine="0"/>
        <w:jc w:val="center"/>
      </w:pPr>
      <w:r w:rsidRPr="008C6777">
        <w:t>Lise</w:t>
      </w:r>
      <w:r w:rsidR="008C6777">
        <w:t xml:space="preserve">, </w:t>
      </w:r>
      <w:r w:rsidRPr="008C6777">
        <w:t>laissez-la faire</w:t>
      </w:r>
      <w:r w:rsidR="008C6777">
        <w:t> :</w:t>
      </w:r>
    </w:p>
    <w:p w14:paraId="2CE53717" w14:textId="77777777" w:rsidR="008C6777" w:rsidRDefault="00B86016" w:rsidP="0066445E">
      <w:pPr>
        <w:spacing w:before="0" w:after="0"/>
        <w:ind w:firstLine="0"/>
        <w:jc w:val="center"/>
      </w:pPr>
      <w:r w:rsidRPr="008C6777">
        <w:t>Elle cherche son trou</w:t>
      </w:r>
      <w:r w:rsidR="008C6777">
        <w:t>.</w:t>
      </w:r>
    </w:p>
    <w:p w14:paraId="3263CB02" w14:textId="77777777" w:rsidR="0066445E" w:rsidRDefault="0066445E" w:rsidP="0066445E">
      <w:pPr>
        <w:spacing w:before="0" w:after="0"/>
        <w:ind w:firstLine="0"/>
        <w:jc w:val="center"/>
      </w:pPr>
    </w:p>
    <w:p w14:paraId="5CEC8592" w14:textId="77777777" w:rsidR="008C6777" w:rsidRDefault="00B86016" w:rsidP="0066445E">
      <w:pPr>
        <w:spacing w:before="0" w:after="0"/>
        <w:ind w:firstLine="0"/>
        <w:jc w:val="center"/>
      </w:pPr>
      <w:r w:rsidRPr="008C6777">
        <w:t>Mais l</w:t>
      </w:r>
      <w:r w:rsidR="008C6777">
        <w:t>’</w:t>
      </w:r>
      <w:r w:rsidRPr="008C6777">
        <w:t>effroi la domine</w:t>
      </w:r>
      <w:r w:rsidR="008C6777">
        <w:t> :</w:t>
      </w:r>
    </w:p>
    <w:p w14:paraId="6CC38E9E" w14:textId="77777777" w:rsidR="008C6777" w:rsidRDefault="00B86016" w:rsidP="0066445E">
      <w:pPr>
        <w:spacing w:before="0" w:after="0"/>
        <w:ind w:firstLine="0"/>
        <w:jc w:val="center"/>
      </w:pPr>
      <w:r w:rsidRPr="008C6777">
        <w:t>Lise s</w:t>
      </w:r>
      <w:r w:rsidR="008C6777">
        <w:t>’</w:t>
      </w:r>
      <w:r w:rsidRPr="008C6777">
        <w:t>évanouit</w:t>
      </w:r>
      <w:r w:rsidR="008C6777">
        <w:t>.</w:t>
      </w:r>
    </w:p>
    <w:p w14:paraId="11A1C27F" w14:textId="78CD0847" w:rsidR="00B86016" w:rsidRPr="008C6777" w:rsidRDefault="00B86016" w:rsidP="0066445E">
      <w:pPr>
        <w:spacing w:before="0" w:after="0"/>
        <w:ind w:firstLine="0"/>
        <w:jc w:val="center"/>
      </w:pPr>
      <w:r w:rsidRPr="008C6777">
        <w:t>La souris libertine</w:t>
      </w:r>
    </w:p>
    <w:p w14:paraId="1B9FF515" w14:textId="77777777" w:rsidR="008C6777" w:rsidRDefault="00B86016" w:rsidP="0066445E">
      <w:pPr>
        <w:spacing w:before="0" w:after="0"/>
        <w:ind w:firstLine="0"/>
        <w:jc w:val="center"/>
      </w:pPr>
      <w:r w:rsidRPr="008C6777">
        <w:t>Gagne alors son réduit</w:t>
      </w:r>
      <w:r w:rsidR="008C6777">
        <w:t>.</w:t>
      </w:r>
    </w:p>
    <w:p w14:paraId="5D89AF17" w14:textId="77777777" w:rsidR="008C6777" w:rsidRDefault="00B86016" w:rsidP="0066445E">
      <w:pPr>
        <w:spacing w:before="0" w:after="0"/>
        <w:ind w:firstLine="0"/>
        <w:jc w:val="center"/>
      </w:pPr>
      <w:r w:rsidRPr="008C6777">
        <w:t>Cette souris</w:t>
      </w:r>
      <w:r w:rsidR="008C6777">
        <w:t xml:space="preserve">, </w:t>
      </w:r>
      <w:r w:rsidRPr="008C6777">
        <w:t>ma chère</w:t>
      </w:r>
      <w:r w:rsidR="008C6777">
        <w:t>,</w:t>
      </w:r>
    </w:p>
    <w:p w14:paraId="076986BD" w14:textId="77777777" w:rsidR="008C6777" w:rsidRDefault="00B86016" w:rsidP="0066445E">
      <w:pPr>
        <w:spacing w:before="0" w:after="0"/>
        <w:ind w:firstLine="0"/>
        <w:jc w:val="center"/>
      </w:pPr>
      <w:r w:rsidRPr="008C6777">
        <w:t>Ne craint plus le matou</w:t>
      </w:r>
      <w:r w:rsidR="008C6777">
        <w:t>.</w:t>
      </w:r>
    </w:p>
    <w:p w14:paraId="45B37CB8" w14:textId="77777777" w:rsidR="008C6777" w:rsidRDefault="00B86016" w:rsidP="0066445E">
      <w:pPr>
        <w:spacing w:before="0" w:after="0"/>
        <w:ind w:firstLine="0"/>
        <w:jc w:val="center"/>
      </w:pPr>
      <w:r w:rsidRPr="008C6777">
        <w:t>Lise</w:t>
      </w:r>
      <w:r w:rsidR="008C6777">
        <w:t xml:space="preserve">, </w:t>
      </w:r>
      <w:r w:rsidRPr="008C6777">
        <w:t>laissez-la faire</w:t>
      </w:r>
      <w:r w:rsidR="008C6777">
        <w:t> :</w:t>
      </w:r>
    </w:p>
    <w:p w14:paraId="3B3F4D43" w14:textId="77777777" w:rsidR="008C6777" w:rsidRDefault="00B86016" w:rsidP="0066445E">
      <w:pPr>
        <w:spacing w:before="0" w:after="0"/>
        <w:ind w:firstLine="0"/>
        <w:jc w:val="center"/>
      </w:pPr>
      <w:r w:rsidRPr="008C6777">
        <w:t>Elle a trouvé son trou</w:t>
      </w:r>
      <w:r w:rsidR="008C6777">
        <w:t>.</w:t>
      </w:r>
    </w:p>
    <w:p w14:paraId="0A36917E" w14:textId="77777777" w:rsidR="008C6777" w:rsidRDefault="00B86016" w:rsidP="008C6777">
      <w:pPr>
        <w:jc w:val="right"/>
      </w:pPr>
      <w:r w:rsidRPr="008C6777">
        <w:t>J</w:t>
      </w:r>
      <w:r w:rsidR="008C6777">
        <w:t xml:space="preserve">. </w:t>
      </w:r>
      <w:r w:rsidRPr="008C6777">
        <w:t>-P</w:t>
      </w:r>
      <w:r w:rsidR="008C6777">
        <w:t xml:space="preserve">. </w:t>
      </w:r>
      <w:r w:rsidRPr="008C6777">
        <w:t>de B</w:t>
      </w:r>
      <w:r w:rsidRPr="0066445E">
        <w:rPr>
          <w:rStyle w:val="Taille-1Caracteres"/>
        </w:rPr>
        <w:t>ÉRANGER</w:t>
      </w:r>
      <w:r w:rsidR="008C6777">
        <w:t>.</w:t>
      </w:r>
    </w:p>
    <w:p w14:paraId="4A6D6957" w14:textId="7D21B14A" w:rsidR="00B86016" w:rsidRPr="00B90685" w:rsidRDefault="00B86016" w:rsidP="008C6777">
      <w:pPr>
        <w:pStyle w:val="Titre2"/>
        <w:rPr>
          <w:szCs w:val="44"/>
        </w:rPr>
      </w:pPr>
      <w:bookmarkStart w:id="151" w:name="_Toc275359190"/>
      <w:bookmarkStart w:id="152" w:name="_Toc199525834"/>
      <w:r w:rsidRPr="00B90685">
        <w:rPr>
          <w:szCs w:val="44"/>
        </w:rPr>
        <w:lastRenderedPageBreak/>
        <w:t>SERMON D</w:t>
      </w:r>
      <w:r w:rsidR="008C6777">
        <w:rPr>
          <w:szCs w:val="44"/>
        </w:rPr>
        <w:t>’</w:t>
      </w:r>
      <w:r w:rsidRPr="00B90685">
        <w:rPr>
          <w:szCs w:val="44"/>
        </w:rPr>
        <w:t>UN CARME</w:t>
      </w:r>
      <w:bookmarkEnd w:id="151"/>
      <w:bookmarkEnd w:id="152"/>
    </w:p>
    <w:p w14:paraId="381FD849" w14:textId="77777777" w:rsidR="008C6777" w:rsidRDefault="00B86016" w:rsidP="009E01A3">
      <w:pPr>
        <w:spacing w:after="480"/>
        <w:rPr>
          <w:i/>
        </w:rPr>
      </w:pPr>
      <w:r w:rsidRPr="00B90685">
        <w:rPr>
          <w:i/>
        </w:rPr>
        <w:t>Seul manuscrit trouvé dans l</w:t>
      </w:r>
      <w:r w:rsidR="008C6777">
        <w:rPr>
          <w:i/>
        </w:rPr>
        <w:t>’</w:t>
      </w:r>
      <w:r w:rsidRPr="00B90685">
        <w:rPr>
          <w:i/>
        </w:rPr>
        <w:t>une des maisons de cet ordre</w:t>
      </w:r>
      <w:r w:rsidR="008C6777">
        <w:rPr>
          <w:i/>
        </w:rPr>
        <w:t xml:space="preserve">, </w:t>
      </w:r>
      <w:r w:rsidRPr="00B90685">
        <w:rPr>
          <w:i/>
        </w:rPr>
        <w:t>qu</w:t>
      </w:r>
      <w:r w:rsidR="008C6777">
        <w:rPr>
          <w:i/>
        </w:rPr>
        <w:t>’</w:t>
      </w:r>
      <w:r w:rsidRPr="00B90685">
        <w:rPr>
          <w:i/>
        </w:rPr>
        <w:t>on devrait s</w:t>
      </w:r>
      <w:r w:rsidR="008C6777">
        <w:rPr>
          <w:i/>
        </w:rPr>
        <w:t>’</w:t>
      </w:r>
      <w:r w:rsidRPr="00B90685">
        <w:rPr>
          <w:i/>
        </w:rPr>
        <w:t>empresser de rétablir</w:t>
      </w:r>
      <w:r w:rsidR="008C6777">
        <w:rPr>
          <w:i/>
        </w:rPr>
        <w:t xml:space="preserve">. </w:t>
      </w:r>
      <w:r w:rsidRPr="00B90685">
        <w:rPr>
          <w:i/>
        </w:rPr>
        <w:t>Ainsi soit-il</w:t>
      </w:r>
      <w:r w:rsidR="008C6777">
        <w:rPr>
          <w:i/>
        </w:rPr>
        <w:t>.</w:t>
      </w:r>
    </w:p>
    <w:p w14:paraId="374D486C" w14:textId="77777777" w:rsidR="008C6777" w:rsidRDefault="00B86016" w:rsidP="009E01A3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Chantons lætamini</w:t>
      </w:r>
      <w:r w:rsidR="008C6777">
        <w:t>.</w:t>
      </w:r>
    </w:p>
    <w:p w14:paraId="72AE1B44" w14:textId="77777777" w:rsidR="008C6777" w:rsidRDefault="00B86016" w:rsidP="009E01A3">
      <w:pPr>
        <w:spacing w:before="0" w:after="0"/>
        <w:ind w:firstLine="0"/>
        <w:jc w:val="center"/>
      </w:pPr>
      <w:r w:rsidRPr="008C6777">
        <w:t>Un Carme à ses ouailles</w:t>
      </w:r>
      <w:r w:rsidR="008C6777">
        <w:t>,</w:t>
      </w:r>
    </w:p>
    <w:p w14:paraId="1B479116" w14:textId="77777777" w:rsidR="008C6777" w:rsidRDefault="00B86016" w:rsidP="009E01A3">
      <w:pPr>
        <w:spacing w:before="0" w:after="0"/>
        <w:ind w:firstLine="0"/>
        <w:jc w:val="center"/>
      </w:pPr>
      <w:r w:rsidRPr="008C6777">
        <w:t>Tous gens d</w:t>
      </w:r>
      <w:r w:rsidR="008C6777">
        <w:t>’</w:t>
      </w:r>
      <w:r w:rsidRPr="008C6777">
        <w:t>un goût suspect</w:t>
      </w:r>
      <w:r w:rsidR="008C6777">
        <w:t>,</w:t>
      </w:r>
    </w:p>
    <w:p w14:paraId="40E39F4F" w14:textId="77777777" w:rsidR="008C6777" w:rsidRDefault="00B86016" w:rsidP="009E01A3">
      <w:pPr>
        <w:spacing w:before="0" w:after="0"/>
        <w:ind w:firstLine="0"/>
        <w:jc w:val="center"/>
      </w:pPr>
      <w:r w:rsidRPr="008C6777">
        <w:t>Disait</w:t>
      </w:r>
      <w:r w:rsidR="008C6777">
        <w:t xml:space="preserve"> : </w:t>
      </w:r>
      <w:r w:rsidRPr="008C6777">
        <w:t>Corbleu</w:t>
      </w:r>
      <w:r w:rsidR="008C6777">
        <w:t xml:space="preserve"> ! </w:t>
      </w:r>
      <w:r w:rsidRPr="008C6777">
        <w:t>canailles</w:t>
      </w:r>
      <w:r w:rsidR="008C6777">
        <w:t>,</w:t>
      </w:r>
    </w:p>
    <w:p w14:paraId="3BB3798F" w14:textId="77777777" w:rsidR="008C6777" w:rsidRDefault="00B86016" w:rsidP="009E01A3">
      <w:pPr>
        <w:spacing w:before="0" w:after="0"/>
        <w:ind w:firstLine="0"/>
        <w:jc w:val="center"/>
      </w:pPr>
      <w:r w:rsidRPr="008C6777">
        <w:t>Vos péchés sont infects</w:t>
      </w:r>
      <w:r w:rsidR="008C6777">
        <w:t>.</w:t>
      </w:r>
    </w:p>
    <w:p w14:paraId="31E9BFC4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0073AE89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774E51A4" w14:textId="77777777" w:rsidR="009E01A3" w:rsidRDefault="009E01A3" w:rsidP="009E01A3">
      <w:pPr>
        <w:spacing w:before="0" w:after="0"/>
        <w:ind w:firstLine="0"/>
        <w:jc w:val="center"/>
      </w:pPr>
    </w:p>
    <w:p w14:paraId="104D2120" w14:textId="6F6E95BF" w:rsidR="00B86016" w:rsidRPr="008C6777" w:rsidRDefault="00B86016" w:rsidP="009E01A3">
      <w:pPr>
        <w:spacing w:before="0" w:after="0"/>
        <w:ind w:firstLine="0"/>
        <w:jc w:val="center"/>
      </w:pPr>
      <w:r w:rsidRPr="008C6777">
        <w:t>Ô Bulgares</w:t>
      </w:r>
      <w:r w:rsidR="008C6777">
        <w:t xml:space="preserve"> ! </w:t>
      </w:r>
      <w:r w:rsidRPr="008C6777">
        <w:t>vous êtes</w:t>
      </w:r>
    </w:p>
    <w:p w14:paraId="79FC7667" w14:textId="77777777" w:rsidR="00B86016" w:rsidRPr="008C6777" w:rsidRDefault="00B86016" w:rsidP="009E01A3">
      <w:pPr>
        <w:spacing w:before="0" w:after="0"/>
        <w:ind w:firstLine="0"/>
        <w:jc w:val="center"/>
      </w:pPr>
      <w:r w:rsidRPr="008C6777">
        <w:t>Atteints et convaincus</w:t>
      </w:r>
    </w:p>
    <w:p w14:paraId="65574CF2" w14:textId="77777777" w:rsidR="00B86016" w:rsidRPr="008C6777" w:rsidRDefault="00B86016" w:rsidP="009E01A3">
      <w:pPr>
        <w:spacing w:before="0" w:after="0"/>
        <w:ind w:firstLine="0"/>
        <w:jc w:val="center"/>
      </w:pPr>
      <w:r w:rsidRPr="008C6777">
        <w:t>De faire des cornettes</w:t>
      </w:r>
    </w:p>
    <w:p w14:paraId="794B4E86" w14:textId="77777777" w:rsidR="008C6777" w:rsidRDefault="00B86016" w:rsidP="009E01A3">
      <w:pPr>
        <w:spacing w:before="0" w:after="0"/>
        <w:ind w:firstLine="0"/>
        <w:jc w:val="center"/>
      </w:pPr>
      <w:r w:rsidRPr="008C6777">
        <w:t>Et jamais des cocus</w:t>
      </w:r>
      <w:r w:rsidR="008C6777">
        <w:t> !</w:t>
      </w:r>
    </w:p>
    <w:p w14:paraId="6299D79C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4280D0B2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75AF0FDA" w14:textId="77777777" w:rsidR="009E01A3" w:rsidRDefault="009E01A3" w:rsidP="009E01A3">
      <w:pPr>
        <w:spacing w:before="0" w:after="0"/>
        <w:ind w:firstLine="0"/>
        <w:jc w:val="center"/>
      </w:pPr>
    </w:p>
    <w:p w14:paraId="59A566EB" w14:textId="77777777" w:rsidR="008C6777" w:rsidRDefault="00B86016" w:rsidP="009E01A3">
      <w:pPr>
        <w:spacing w:before="0" w:after="0"/>
        <w:ind w:firstLine="0"/>
        <w:jc w:val="center"/>
      </w:pPr>
      <w:r w:rsidRPr="008C6777">
        <w:t>Vous tombez dans le schisme</w:t>
      </w:r>
      <w:r w:rsidR="008C6777">
        <w:t>,</w:t>
      </w:r>
    </w:p>
    <w:p w14:paraId="3978328E" w14:textId="77777777" w:rsidR="008C6777" w:rsidRDefault="00B86016" w:rsidP="009E01A3">
      <w:pPr>
        <w:spacing w:before="0" w:after="0"/>
        <w:ind w:firstLine="0"/>
        <w:jc w:val="center"/>
      </w:pPr>
      <w:r w:rsidRPr="008C6777">
        <w:t>Et c</w:t>
      </w:r>
      <w:r w:rsidR="008C6777">
        <w:t>’</w:t>
      </w:r>
      <w:r w:rsidRPr="008C6777">
        <w:t>est</w:t>
      </w:r>
      <w:r w:rsidR="008C6777">
        <w:t xml:space="preserve">, </w:t>
      </w:r>
      <w:r w:rsidRPr="008C6777">
        <w:t>en vérité</w:t>
      </w:r>
      <w:r w:rsidR="008C6777">
        <w:t>,</w:t>
      </w:r>
    </w:p>
    <w:p w14:paraId="377658BA" w14:textId="396A2E1F" w:rsidR="00B86016" w:rsidRPr="008C6777" w:rsidRDefault="00B86016" w:rsidP="009E01A3">
      <w:pPr>
        <w:spacing w:before="0" w:after="0"/>
        <w:ind w:firstLine="0"/>
        <w:jc w:val="center"/>
      </w:pPr>
      <w:r w:rsidRPr="008C6777">
        <w:t>Prendre le paganisme</w:t>
      </w:r>
    </w:p>
    <w:p w14:paraId="2F766002" w14:textId="77777777" w:rsidR="008C6777" w:rsidRDefault="00B86016" w:rsidP="009E01A3">
      <w:pPr>
        <w:spacing w:before="0" w:after="0"/>
        <w:ind w:firstLine="0"/>
        <w:jc w:val="center"/>
      </w:pPr>
      <w:r w:rsidRPr="008C6777">
        <w:t>Par le vilain côté</w:t>
      </w:r>
      <w:r w:rsidR="008C6777">
        <w:t>.</w:t>
      </w:r>
    </w:p>
    <w:p w14:paraId="27B88461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6978B267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1422C8D7" w14:textId="77777777" w:rsidR="009E01A3" w:rsidRDefault="009E01A3" w:rsidP="009E01A3">
      <w:pPr>
        <w:spacing w:before="0" w:after="0"/>
        <w:ind w:firstLine="0"/>
        <w:jc w:val="center"/>
      </w:pPr>
    </w:p>
    <w:p w14:paraId="0EC08169" w14:textId="6CBB5354" w:rsidR="00B86016" w:rsidRPr="008C6777" w:rsidRDefault="00B86016" w:rsidP="009E01A3">
      <w:pPr>
        <w:spacing w:before="0" w:after="0"/>
        <w:ind w:firstLine="0"/>
        <w:jc w:val="center"/>
      </w:pPr>
      <w:r w:rsidRPr="008C6777">
        <w:t>Du ciel vos goûts étranges</w:t>
      </w:r>
    </w:p>
    <w:p w14:paraId="6271E4DA" w14:textId="77777777" w:rsidR="008C6777" w:rsidRDefault="00B86016" w:rsidP="009E01A3">
      <w:pPr>
        <w:spacing w:before="0" w:after="0"/>
        <w:ind w:firstLine="0"/>
        <w:jc w:val="center"/>
      </w:pPr>
      <w:r w:rsidRPr="008C6777">
        <w:t>Font votre exclusion</w:t>
      </w:r>
      <w:r w:rsidR="008C6777">
        <w:t> ;</w:t>
      </w:r>
    </w:p>
    <w:p w14:paraId="1FC867C6" w14:textId="5661010B" w:rsidR="00B86016" w:rsidRPr="008C6777" w:rsidRDefault="00B86016" w:rsidP="009E01A3">
      <w:pPr>
        <w:spacing w:before="0" w:after="0"/>
        <w:ind w:firstLine="0"/>
        <w:jc w:val="center"/>
      </w:pPr>
      <w:r w:rsidRPr="008C6777">
        <w:t>Vous perdriez les anges</w:t>
      </w:r>
    </w:p>
    <w:p w14:paraId="3A5D3133" w14:textId="77777777" w:rsidR="008C6777" w:rsidRDefault="00B86016" w:rsidP="009E01A3">
      <w:pPr>
        <w:spacing w:before="0" w:after="0"/>
        <w:ind w:firstLine="0"/>
        <w:jc w:val="center"/>
      </w:pPr>
      <w:r w:rsidRPr="008C6777">
        <w:t>De réputation</w:t>
      </w:r>
      <w:r w:rsidR="008C6777">
        <w:t>.</w:t>
      </w:r>
    </w:p>
    <w:p w14:paraId="2A1DB7E5" w14:textId="77777777" w:rsidR="008C6777" w:rsidRDefault="00B86016" w:rsidP="009E01A3">
      <w:pPr>
        <w:spacing w:before="0" w:after="0"/>
        <w:ind w:firstLine="0"/>
        <w:jc w:val="center"/>
      </w:pPr>
      <w:r w:rsidRPr="008C6777">
        <w:lastRenderedPageBreak/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0139C9AD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5D6F88B8" w14:textId="77777777" w:rsidR="009E01A3" w:rsidRDefault="009E01A3" w:rsidP="009E01A3">
      <w:pPr>
        <w:spacing w:before="0" w:after="0"/>
        <w:ind w:firstLine="0"/>
        <w:jc w:val="center"/>
      </w:pPr>
    </w:p>
    <w:p w14:paraId="49354361" w14:textId="77777777" w:rsidR="008C6777" w:rsidRDefault="00B86016" w:rsidP="009E01A3">
      <w:pPr>
        <w:spacing w:before="0" w:after="0"/>
        <w:ind w:firstLine="0"/>
        <w:jc w:val="center"/>
      </w:pPr>
      <w:r w:rsidRPr="008C6777">
        <w:t>Avec vous fille sage</w:t>
      </w:r>
      <w:r w:rsidR="008C6777">
        <w:t>,</w:t>
      </w:r>
    </w:p>
    <w:p w14:paraId="4F357074" w14:textId="77777777" w:rsidR="008C6777" w:rsidRDefault="00B86016" w:rsidP="009E01A3">
      <w:pPr>
        <w:spacing w:before="0" w:after="0"/>
        <w:ind w:firstLine="0"/>
        <w:jc w:val="center"/>
      </w:pPr>
      <w:r w:rsidRPr="008C6777">
        <w:t>Perdant ainsi son droit</w:t>
      </w:r>
      <w:r w:rsidR="008C6777">
        <w:t>,</w:t>
      </w:r>
    </w:p>
    <w:p w14:paraId="2A312054" w14:textId="1B66BB8A" w:rsidR="00B86016" w:rsidRPr="008C6777" w:rsidRDefault="00B86016" w:rsidP="009E01A3">
      <w:pPr>
        <w:spacing w:before="0" w:after="0"/>
        <w:ind w:firstLine="0"/>
        <w:jc w:val="center"/>
      </w:pPr>
      <w:r w:rsidRPr="008C6777">
        <w:t>Fait de son pucelage</w:t>
      </w:r>
    </w:p>
    <w:p w14:paraId="267DCEE4" w14:textId="77777777" w:rsidR="008C6777" w:rsidRDefault="00B86016" w:rsidP="009E01A3">
      <w:pPr>
        <w:spacing w:before="0" w:after="0"/>
        <w:ind w:firstLine="0"/>
        <w:jc w:val="center"/>
      </w:pPr>
      <w:r w:rsidRPr="008C6777">
        <w:t>Une bague à son doigt</w:t>
      </w:r>
      <w:r w:rsidR="008C6777">
        <w:t>.</w:t>
      </w:r>
    </w:p>
    <w:p w14:paraId="40CF6DE1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4005A920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24F1EE16" w14:textId="77777777" w:rsidR="009E01A3" w:rsidRDefault="009E01A3" w:rsidP="009E01A3">
      <w:pPr>
        <w:spacing w:before="0" w:after="0"/>
        <w:ind w:firstLine="0"/>
        <w:jc w:val="center"/>
      </w:pPr>
    </w:p>
    <w:p w14:paraId="0455662F" w14:textId="70B738A9" w:rsidR="00B86016" w:rsidRPr="008C6777" w:rsidRDefault="00B86016" w:rsidP="009E01A3">
      <w:pPr>
        <w:spacing w:before="0" w:after="0"/>
        <w:ind w:firstLine="0"/>
        <w:jc w:val="center"/>
      </w:pPr>
      <w:r w:rsidRPr="008C6777">
        <w:t>Qui ne juge</w:t>
      </w:r>
      <w:r w:rsidR="008C6777">
        <w:t xml:space="preserve">, </w:t>
      </w:r>
      <w:r w:rsidRPr="008C6777">
        <w:t>aux harangues</w:t>
      </w:r>
    </w:p>
    <w:p w14:paraId="1711565B" w14:textId="77777777" w:rsidR="008C6777" w:rsidRDefault="00B86016" w:rsidP="009E01A3">
      <w:pPr>
        <w:spacing w:before="0" w:after="0"/>
        <w:ind w:firstLine="0"/>
        <w:jc w:val="center"/>
      </w:pPr>
      <w:r w:rsidRPr="008C6777">
        <w:t>Des Saphos de nos jours</w:t>
      </w:r>
      <w:r w:rsidR="008C6777">
        <w:t>,</w:t>
      </w:r>
    </w:p>
    <w:p w14:paraId="6DA645D7" w14:textId="343602AC" w:rsidR="00B86016" w:rsidRPr="008C6777" w:rsidRDefault="00B86016" w:rsidP="009E01A3">
      <w:pPr>
        <w:spacing w:before="0" w:after="0"/>
        <w:ind w:firstLine="0"/>
        <w:jc w:val="center"/>
      </w:pPr>
      <w:r w:rsidRPr="008C6777">
        <w:t>Que ces mauvaises langues</w:t>
      </w:r>
    </w:p>
    <w:p w14:paraId="707CD2D6" w14:textId="77777777" w:rsidR="008C6777" w:rsidRDefault="00B86016" w:rsidP="009E01A3">
      <w:pPr>
        <w:spacing w:before="0" w:after="0"/>
        <w:ind w:firstLine="0"/>
        <w:jc w:val="center"/>
      </w:pPr>
      <w:r w:rsidRPr="008C6777">
        <w:t>Font la guerre aux amours</w:t>
      </w:r>
      <w:r w:rsidR="008C6777">
        <w:t>.</w:t>
      </w:r>
    </w:p>
    <w:p w14:paraId="4D69DAFA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0A04CBEE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0091ECD9" w14:textId="77777777" w:rsidR="009E01A3" w:rsidRDefault="009E01A3" w:rsidP="009E01A3">
      <w:pPr>
        <w:spacing w:before="0" w:after="0"/>
        <w:ind w:firstLine="0"/>
        <w:jc w:val="center"/>
      </w:pPr>
    </w:p>
    <w:p w14:paraId="06BCEEA8" w14:textId="77777777" w:rsidR="008C6777" w:rsidRDefault="00B86016" w:rsidP="009E01A3">
      <w:pPr>
        <w:spacing w:before="0" w:after="0"/>
        <w:ind w:firstLine="0"/>
        <w:jc w:val="center"/>
      </w:pPr>
      <w:r w:rsidRPr="008C6777">
        <w:t>Quand vous fuyez ces dames</w:t>
      </w:r>
      <w:r w:rsidR="008C6777">
        <w:t>,</w:t>
      </w:r>
    </w:p>
    <w:p w14:paraId="6E3E15C2" w14:textId="77777777" w:rsidR="008C6777" w:rsidRDefault="00B86016" w:rsidP="009E01A3">
      <w:pPr>
        <w:spacing w:before="0" w:after="0"/>
        <w:ind w:firstLine="0"/>
        <w:jc w:val="center"/>
      </w:pPr>
      <w:r w:rsidRPr="008C6777">
        <w:t>Seul que ne puis-je</w:t>
      </w:r>
      <w:r w:rsidR="008C6777">
        <w:t xml:space="preserve">, </w:t>
      </w:r>
      <w:r w:rsidRPr="008C6777">
        <w:t>hélas</w:t>
      </w:r>
      <w:r w:rsidR="008C6777">
        <w:t> !</w:t>
      </w:r>
    </w:p>
    <w:p w14:paraId="476C2B2E" w14:textId="77777777" w:rsidR="008C6777" w:rsidRDefault="00B86016" w:rsidP="009E01A3">
      <w:pPr>
        <w:spacing w:before="0" w:after="0"/>
        <w:ind w:firstLine="0"/>
        <w:jc w:val="center"/>
      </w:pPr>
      <w:r w:rsidRPr="008C6777">
        <w:t>Suffire à tant de femmes</w:t>
      </w:r>
      <w:r w:rsidR="008C6777">
        <w:t> ?</w:t>
      </w:r>
    </w:p>
    <w:p w14:paraId="6733F91B" w14:textId="77777777" w:rsidR="008C6777" w:rsidRDefault="00B86016" w:rsidP="009E01A3">
      <w:pPr>
        <w:spacing w:before="0" w:after="0"/>
        <w:ind w:firstLine="0"/>
        <w:jc w:val="center"/>
      </w:pPr>
      <w:r w:rsidRPr="008C6777">
        <w:t>Je ne vous dirais pas</w:t>
      </w:r>
      <w:r w:rsidR="008C6777">
        <w:t> :</w:t>
      </w:r>
    </w:p>
    <w:p w14:paraId="20717DE7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065D6A60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718A990B" w14:textId="77777777" w:rsidR="009E01A3" w:rsidRDefault="009E01A3" w:rsidP="009E01A3">
      <w:pPr>
        <w:spacing w:before="0" w:after="0"/>
        <w:ind w:firstLine="0"/>
        <w:jc w:val="center"/>
      </w:pPr>
    </w:p>
    <w:p w14:paraId="3C69451E" w14:textId="3CF7B812" w:rsidR="00B86016" w:rsidRPr="008C6777" w:rsidRDefault="00B86016" w:rsidP="009E01A3">
      <w:pPr>
        <w:spacing w:before="0" w:after="0"/>
        <w:ind w:firstLine="0"/>
        <w:jc w:val="center"/>
      </w:pPr>
      <w:r w:rsidRPr="008C6777">
        <w:t>Si des feux de Gomorrhe</w:t>
      </w:r>
    </w:p>
    <w:p w14:paraId="07A4114A" w14:textId="77777777" w:rsidR="008C6777" w:rsidRDefault="00B86016" w:rsidP="009E01A3">
      <w:pPr>
        <w:spacing w:before="0" w:after="0"/>
        <w:ind w:firstLine="0"/>
        <w:jc w:val="center"/>
      </w:pPr>
      <w:r w:rsidRPr="008C6777">
        <w:t>Rien ne peut vous sauver</w:t>
      </w:r>
      <w:r w:rsidR="008C6777">
        <w:t>,</w:t>
      </w:r>
    </w:p>
    <w:p w14:paraId="2682B94C" w14:textId="48C6A490" w:rsidR="00B86016" w:rsidRPr="008C6777" w:rsidRDefault="00B86016" w:rsidP="009E01A3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en moi Dieu voie encore</w:t>
      </w:r>
    </w:p>
    <w:p w14:paraId="000B65B7" w14:textId="77777777" w:rsidR="00B86016" w:rsidRPr="008C6777" w:rsidRDefault="00B86016" w:rsidP="009E01A3">
      <w:pPr>
        <w:spacing w:before="0" w:after="0"/>
        <w:ind w:firstLine="0"/>
        <w:jc w:val="center"/>
      </w:pPr>
      <w:r w:rsidRPr="008C6777">
        <w:t>Un homme à conserver</w:t>
      </w:r>
    </w:p>
    <w:p w14:paraId="4CD99669" w14:textId="77777777" w:rsidR="008C6777" w:rsidRDefault="00B86016" w:rsidP="009E01A3">
      <w:pPr>
        <w:spacing w:before="0" w:after="0"/>
        <w:ind w:firstLine="0"/>
        <w:jc w:val="center"/>
      </w:pPr>
      <w:r w:rsidRPr="008C6777">
        <w:t>Eh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 xml:space="preserve"> ! </w:t>
      </w:r>
      <w:r w:rsidRPr="008C6777">
        <w:t>fi</w:t>
      </w:r>
      <w:r w:rsidR="008C6777">
        <w:t> !</w:t>
      </w:r>
    </w:p>
    <w:p w14:paraId="1561B214" w14:textId="77777777" w:rsidR="008C6777" w:rsidRDefault="00B86016" w:rsidP="009E01A3">
      <w:pPr>
        <w:spacing w:before="0" w:after="0"/>
        <w:ind w:firstLine="0"/>
        <w:jc w:val="center"/>
      </w:pPr>
      <w:r w:rsidRPr="008C6777">
        <w:t>Est-ce ainsi qu</w:t>
      </w:r>
      <w:r w:rsidR="008C6777">
        <w:t>’</w:t>
      </w:r>
      <w:r w:rsidRPr="008C6777">
        <w:t>on vous fit</w:t>
      </w:r>
      <w:r w:rsidR="008C6777">
        <w:t> ?</w:t>
      </w:r>
    </w:p>
    <w:p w14:paraId="7D398D40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B</w:t>
      </w:r>
      <w:r w:rsidRPr="009E01A3">
        <w:rPr>
          <w:rStyle w:val="Taille-1Caracteres"/>
        </w:rPr>
        <w:t>ÉRANGER</w:t>
      </w:r>
      <w:r w:rsidR="008C6777">
        <w:t>.</w:t>
      </w:r>
    </w:p>
    <w:p w14:paraId="30271020" w14:textId="79A03BB6" w:rsidR="00B86016" w:rsidRPr="00B90685" w:rsidRDefault="00B86016" w:rsidP="008C6777">
      <w:pPr>
        <w:pStyle w:val="Titre2"/>
        <w:rPr>
          <w:szCs w:val="44"/>
        </w:rPr>
      </w:pPr>
      <w:bookmarkStart w:id="153" w:name="_Toc275359191"/>
      <w:bookmarkStart w:id="154" w:name="_Toc199525835"/>
      <w:r w:rsidRPr="00B90685">
        <w:rPr>
          <w:szCs w:val="44"/>
        </w:rPr>
        <w:lastRenderedPageBreak/>
        <w:t>LES DEUX SŒURS OU LE CAS DE CONSCIENCE</w:t>
      </w:r>
      <w:bookmarkEnd w:id="153"/>
      <w:bookmarkEnd w:id="154"/>
    </w:p>
    <w:p w14:paraId="0F6B4358" w14:textId="77777777" w:rsidR="008C6777" w:rsidRDefault="00B86016" w:rsidP="00737C5E">
      <w:pPr>
        <w:spacing w:after="480"/>
        <w:ind w:firstLine="0"/>
        <w:jc w:val="center"/>
        <w:rPr>
          <w:i/>
        </w:rPr>
      </w:pPr>
      <w:r w:rsidRPr="008C6777">
        <w:t>AIR</w:t>
      </w:r>
      <w:r w:rsidR="008C6777">
        <w:t xml:space="preserve"> : </w:t>
      </w:r>
      <w:r w:rsidRPr="008C6777">
        <w:rPr>
          <w:i/>
        </w:rPr>
        <w:t>de Laujon</w:t>
      </w:r>
      <w:r w:rsidR="008C6777">
        <w:rPr>
          <w:i/>
        </w:rPr>
        <w:t xml:space="preserve">. </w:t>
      </w:r>
      <w:r w:rsidRPr="008C6777">
        <w:rPr>
          <w:i/>
        </w:rPr>
        <w:t>Je vous prêterai mon manchon</w:t>
      </w:r>
      <w:r w:rsidR="008C6777">
        <w:rPr>
          <w:i/>
        </w:rPr>
        <w:t>.</w:t>
      </w:r>
    </w:p>
    <w:p w14:paraId="0CA5521F" w14:textId="7F7039ED" w:rsidR="00B86016" w:rsidRPr="008C6777" w:rsidRDefault="00B86016" w:rsidP="00737C5E">
      <w:pPr>
        <w:spacing w:before="0" w:after="0"/>
        <w:ind w:firstLine="0"/>
        <w:jc w:val="center"/>
      </w:pPr>
      <w:r w:rsidRPr="008C6777">
        <w:t>Zoé</w:t>
      </w:r>
      <w:r w:rsidR="008C6777">
        <w:t xml:space="preserve">, </w:t>
      </w:r>
      <w:r w:rsidRPr="008C6777">
        <w:t>de votre sœur cadette</w:t>
      </w:r>
    </w:p>
    <w:p w14:paraId="14A3B08E" w14:textId="77777777" w:rsidR="008C6777" w:rsidRDefault="00B86016" w:rsidP="00737C5E">
      <w:pPr>
        <w:spacing w:before="0" w:after="0"/>
        <w:ind w:firstLine="0"/>
        <w:jc w:val="center"/>
      </w:pPr>
      <w:r w:rsidRPr="008C6777">
        <w:t>Que voulez-vous entre deux draps</w:t>
      </w:r>
      <w:r w:rsidR="008C6777">
        <w:t> ?</w:t>
      </w:r>
    </w:p>
    <w:p w14:paraId="5E891D35" w14:textId="77777777" w:rsidR="008C6777" w:rsidRDefault="00B86016" w:rsidP="00737C5E">
      <w:pPr>
        <w:spacing w:before="0" w:after="0"/>
        <w:ind w:firstLine="0"/>
        <w:jc w:val="center"/>
      </w:pPr>
      <w:r w:rsidRPr="008C6777">
        <w:t>Que sans chemise je me mette</w:t>
      </w:r>
      <w:r w:rsidR="008C6777">
        <w:t> ?</w:t>
      </w:r>
    </w:p>
    <w:p w14:paraId="221E085F" w14:textId="77777777" w:rsidR="008C6777" w:rsidRDefault="00B86016" w:rsidP="00737C5E">
      <w:pPr>
        <w:spacing w:before="0" w:after="0"/>
        <w:ind w:firstLine="0"/>
        <w:jc w:val="center"/>
      </w:pPr>
      <w:r w:rsidRPr="008C6777">
        <w:t>Fi</w:t>
      </w:r>
      <w:r w:rsidR="008C6777">
        <w:t xml:space="preserve"> ! </w:t>
      </w:r>
      <w:r w:rsidRPr="008C6777">
        <w:t>ma sœur</w:t>
      </w:r>
      <w:r w:rsidR="008C6777">
        <w:t xml:space="preserve">, </w:t>
      </w:r>
      <w:r w:rsidRPr="008C6777">
        <w:t>vous n</w:t>
      </w:r>
      <w:r w:rsidR="008C6777">
        <w:t>’</w:t>
      </w:r>
      <w:r w:rsidRPr="008C6777">
        <w:t>y pensez pas</w:t>
      </w:r>
      <w:r w:rsidR="008C6777">
        <w:t>.</w:t>
      </w:r>
    </w:p>
    <w:p w14:paraId="6347BBAE" w14:textId="77777777" w:rsidR="008C6777" w:rsidRDefault="00B86016" w:rsidP="00737C5E">
      <w:pPr>
        <w:spacing w:before="0" w:after="0"/>
        <w:ind w:firstLine="0"/>
        <w:jc w:val="center"/>
      </w:pPr>
      <w:r w:rsidRPr="008C6777">
        <w:t>Mais à vos fins vous voilà parvenue</w:t>
      </w:r>
      <w:r w:rsidR="008C6777">
        <w:t>,</w:t>
      </w:r>
    </w:p>
    <w:p w14:paraId="307C0576" w14:textId="77777777" w:rsidR="008C6777" w:rsidRDefault="00B86016" w:rsidP="00737C5E">
      <w:pPr>
        <w:spacing w:before="0" w:after="0"/>
        <w:ind w:firstLine="0"/>
        <w:jc w:val="center"/>
      </w:pPr>
      <w:r w:rsidRPr="008C6777">
        <w:t>Et vous baisez ma gorge nue</w:t>
      </w:r>
      <w:r w:rsidR="008C6777">
        <w:t>.</w:t>
      </w:r>
    </w:p>
    <w:p w14:paraId="559DB32C" w14:textId="77777777" w:rsidR="008C6777" w:rsidRDefault="00B86016" w:rsidP="00737C5E">
      <w:pPr>
        <w:spacing w:before="0" w:after="0"/>
        <w:ind w:firstLine="0"/>
        <w:jc w:val="center"/>
      </w:pPr>
      <w:r w:rsidRPr="008C6777">
        <w:t>Vous me tiraillez</w:t>
      </w:r>
      <w:r w:rsidR="008C6777">
        <w:t>,</w:t>
      </w:r>
    </w:p>
    <w:p w14:paraId="07E0FDFB" w14:textId="77777777" w:rsidR="008C6777" w:rsidRDefault="00B86016" w:rsidP="00737C5E">
      <w:pPr>
        <w:spacing w:before="0" w:after="0"/>
        <w:ind w:firstLine="0"/>
        <w:jc w:val="center"/>
      </w:pPr>
      <w:r w:rsidRPr="008C6777">
        <w:t>Vous me chatouillez</w:t>
      </w:r>
      <w:r w:rsidR="008C6777">
        <w:t>.</w:t>
      </w:r>
    </w:p>
    <w:p w14:paraId="04017FF2" w14:textId="77777777" w:rsidR="008C6777" w:rsidRDefault="00B86016" w:rsidP="00737C5E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émoustillez</w:t>
      </w:r>
      <w:r w:rsidR="008C6777">
        <w:t> ;</w:t>
      </w:r>
    </w:p>
    <w:p w14:paraId="4328ACDC" w14:textId="77777777" w:rsidR="008C6777" w:rsidRDefault="00B86016" w:rsidP="00737C5E">
      <w:pPr>
        <w:spacing w:before="0" w:after="0"/>
        <w:ind w:firstLine="0"/>
        <w:jc w:val="center"/>
      </w:pPr>
      <w:r w:rsidRPr="008C6777">
        <w:t>Mais au fond ce n</w:t>
      </w:r>
      <w:r w:rsidR="008C6777">
        <w:t>’</w:t>
      </w:r>
      <w:r w:rsidRPr="008C6777">
        <w:t>est rien</w:t>
      </w:r>
      <w:r w:rsidR="008C6777">
        <w:t>,</w:t>
      </w:r>
    </w:p>
    <w:p w14:paraId="5E443D90" w14:textId="77777777" w:rsidR="008C6777" w:rsidRDefault="00B86016" w:rsidP="00737C5E">
      <w:pPr>
        <w:spacing w:before="0" w:after="0"/>
        <w:ind w:firstLine="0"/>
        <w:jc w:val="center"/>
      </w:pPr>
      <w:r w:rsidRPr="008C6777">
        <w:t>Je le sens bien</w:t>
      </w:r>
      <w:r w:rsidR="008C6777">
        <w:t> ;</w:t>
      </w:r>
    </w:p>
    <w:p w14:paraId="7ACA81BC" w14:textId="77777777" w:rsidR="008C6777" w:rsidRDefault="00B86016" w:rsidP="00737C5E">
      <w:pPr>
        <w:spacing w:before="0" w:after="0"/>
        <w:ind w:firstLine="0"/>
        <w:jc w:val="center"/>
      </w:pPr>
      <w:r w:rsidRPr="008C6777">
        <w:t>Mais au fond ce n</w:t>
      </w:r>
      <w:r w:rsidR="008C6777">
        <w:t>’</w:t>
      </w:r>
      <w:r w:rsidRPr="008C6777">
        <w:t>est rien</w:t>
      </w:r>
      <w:r w:rsidR="008C6777">
        <w:t>.</w:t>
      </w:r>
    </w:p>
    <w:p w14:paraId="199D8915" w14:textId="77777777" w:rsidR="00737C5E" w:rsidRDefault="00737C5E" w:rsidP="00737C5E">
      <w:pPr>
        <w:spacing w:before="0" w:after="0"/>
        <w:ind w:firstLine="0"/>
        <w:jc w:val="center"/>
      </w:pPr>
    </w:p>
    <w:p w14:paraId="3B7AEC0C" w14:textId="77777777" w:rsidR="008C6777" w:rsidRDefault="00B86016" w:rsidP="00737C5E">
      <w:pPr>
        <w:spacing w:before="0" w:after="0"/>
        <w:ind w:firstLine="0"/>
        <w:jc w:val="center"/>
      </w:pPr>
      <w:r w:rsidRPr="008C6777">
        <w:t>Pour vous en prendre à notre sexe</w:t>
      </w:r>
      <w:r w:rsidR="008C6777">
        <w:t>,</w:t>
      </w:r>
    </w:p>
    <w:p w14:paraId="2051D82A" w14:textId="77777777" w:rsidR="008C6777" w:rsidRDefault="00B86016" w:rsidP="00737C5E">
      <w:pPr>
        <w:spacing w:before="0" w:after="0"/>
        <w:ind w:firstLine="0"/>
        <w:jc w:val="center"/>
      </w:pPr>
      <w:r w:rsidRPr="008C6777">
        <w:t>Avez-vous mis l</w:t>
      </w:r>
      <w:r w:rsidR="008C6777">
        <w:t>’</w:t>
      </w:r>
      <w:r w:rsidRPr="008C6777">
        <w:t>autre aux abois</w:t>
      </w:r>
      <w:r w:rsidR="008C6777">
        <w:t> ?</w:t>
      </w:r>
    </w:p>
    <w:p w14:paraId="388C0FD0" w14:textId="77777777" w:rsidR="008C6777" w:rsidRDefault="00B86016" w:rsidP="00737C5E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peu que votre main me vexe</w:t>
      </w:r>
      <w:r w:rsidR="008C6777">
        <w:t>,</w:t>
      </w:r>
    </w:p>
    <w:p w14:paraId="0041E056" w14:textId="77777777" w:rsidR="008C6777" w:rsidRDefault="00B86016" w:rsidP="00737C5E">
      <w:pPr>
        <w:spacing w:before="0" w:after="0"/>
        <w:ind w:firstLine="0"/>
        <w:jc w:val="center"/>
      </w:pPr>
      <w:r w:rsidRPr="008C6777">
        <w:t>Vous usez pour vous de mes doigts</w:t>
      </w:r>
      <w:r w:rsidR="008C6777">
        <w:t> :</w:t>
      </w:r>
    </w:p>
    <w:p w14:paraId="35DC4200" w14:textId="77777777" w:rsidR="008C6777" w:rsidRDefault="00B86016" w:rsidP="00737C5E">
      <w:pPr>
        <w:spacing w:before="0" w:after="0"/>
        <w:ind w:firstLine="0"/>
        <w:jc w:val="center"/>
      </w:pPr>
      <w:r w:rsidRPr="008C6777">
        <w:t>La tête aux pieds la voilà qui se couche</w:t>
      </w:r>
      <w:r w:rsidR="008C6777">
        <w:t>,</w:t>
      </w:r>
    </w:p>
    <w:p w14:paraId="7B55F52C" w14:textId="77777777" w:rsidR="008C6777" w:rsidRDefault="00B86016" w:rsidP="00737C5E">
      <w:pPr>
        <w:spacing w:before="0" w:after="0"/>
        <w:ind w:firstLine="0"/>
        <w:jc w:val="center"/>
      </w:pPr>
      <w:r w:rsidRPr="008C6777">
        <w:t>Ciel</w:t>
      </w:r>
      <w:r w:rsidR="008C6777">
        <w:t xml:space="preserve"> ! </w:t>
      </w:r>
      <w:r w:rsidRPr="008C6777">
        <w:t>où mettez-vous votre bouche</w:t>
      </w:r>
      <w:r w:rsidR="008C6777">
        <w:t> ?</w:t>
      </w:r>
    </w:p>
    <w:p w14:paraId="6F0FAFFA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pour une sœur</w:t>
      </w:r>
      <w:r w:rsidR="008C6777">
        <w:t>,</w:t>
      </w:r>
    </w:p>
    <w:p w14:paraId="52317E45" w14:textId="77777777" w:rsidR="008C6777" w:rsidRDefault="00B86016" w:rsidP="00737C5E">
      <w:pPr>
        <w:spacing w:before="0" w:after="0"/>
        <w:ind w:firstLine="0"/>
        <w:jc w:val="center"/>
      </w:pPr>
      <w:r w:rsidRPr="008C6777">
        <w:t>Quelle noirceur</w:t>
      </w:r>
      <w:r w:rsidR="008C6777">
        <w:t> !</w:t>
      </w:r>
    </w:p>
    <w:p w14:paraId="78059ACE" w14:textId="77777777" w:rsidR="008C6777" w:rsidRDefault="00B86016" w:rsidP="00737C5E">
      <w:pPr>
        <w:spacing w:before="0" w:after="0"/>
        <w:ind w:firstLine="0"/>
        <w:jc w:val="center"/>
      </w:pPr>
      <w:r w:rsidRPr="008C6777">
        <w:t>Quelle douceur</w:t>
      </w:r>
      <w:r w:rsidR="008C6777">
        <w:t> !</w:t>
      </w:r>
    </w:p>
    <w:p w14:paraId="405BB363" w14:textId="77777777" w:rsidR="008C6777" w:rsidRDefault="00B86016" w:rsidP="00737C5E">
      <w:pPr>
        <w:spacing w:before="0" w:after="0"/>
        <w:ind w:firstLine="0"/>
        <w:jc w:val="center"/>
      </w:pPr>
      <w:r w:rsidRPr="008C6777">
        <w:t>Mais au fond ce n</w:t>
      </w:r>
      <w:r w:rsidR="008C6777">
        <w:t>’</w:t>
      </w:r>
      <w:r w:rsidRPr="008C6777">
        <w:t>est rien</w:t>
      </w:r>
      <w:r w:rsidR="008C6777">
        <w:t>,</w:t>
      </w:r>
    </w:p>
    <w:p w14:paraId="55780FBE" w14:textId="77777777" w:rsidR="008C6777" w:rsidRDefault="00B86016" w:rsidP="00737C5E">
      <w:pPr>
        <w:spacing w:before="0" w:after="0"/>
        <w:ind w:firstLine="0"/>
        <w:jc w:val="center"/>
      </w:pPr>
      <w:r w:rsidRPr="008C6777">
        <w:t>Je le sens bien</w:t>
      </w:r>
      <w:r w:rsidR="008C6777">
        <w:t> ;</w:t>
      </w:r>
    </w:p>
    <w:p w14:paraId="0E203984" w14:textId="77777777" w:rsidR="008C6777" w:rsidRDefault="00B86016" w:rsidP="00737C5E">
      <w:pPr>
        <w:spacing w:before="0" w:after="0"/>
        <w:ind w:firstLine="0"/>
        <w:jc w:val="center"/>
      </w:pPr>
      <w:r w:rsidRPr="008C6777">
        <w:t>Mais au fond ce n</w:t>
      </w:r>
      <w:r w:rsidR="008C6777">
        <w:t>’</w:t>
      </w:r>
      <w:r w:rsidRPr="008C6777">
        <w:t>est rien</w:t>
      </w:r>
      <w:r w:rsidR="008C6777">
        <w:t>.</w:t>
      </w:r>
    </w:p>
    <w:p w14:paraId="6D87B056" w14:textId="77777777" w:rsidR="00737C5E" w:rsidRDefault="00737C5E" w:rsidP="00737C5E">
      <w:pPr>
        <w:spacing w:before="0" w:after="0"/>
        <w:ind w:firstLine="0"/>
        <w:jc w:val="center"/>
      </w:pPr>
    </w:p>
    <w:p w14:paraId="31DB2EA2" w14:textId="77777777" w:rsidR="008C6777" w:rsidRDefault="00B86016" w:rsidP="00737C5E">
      <w:pPr>
        <w:spacing w:before="0" w:after="0"/>
        <w:ind w:firstLine="0"/>
        <w:jc w:val="center"/>
      </w:pPr>
      <w:r w:rsidRPr="008C6777">
        <w:t>Rougirions-nous</w:t>
      </w:r>
      <w:r w:rsidR="008C6777">
        <w:t xml:space="preserve">, </w:t>
      </w:r>
      <w:r w:rsidRPr="008C6777">
        <w:t>je le demande</w:t>
      </w:r>
      <w:r w:rsidR="008C6777">
        <w:t>,</w:t>
      </w:r>
    </w:p>
    <w:p w14:paraId="3FB97545" w14:textId="77777777" w:rsidR="008C6777" w:rsidRDefault="00B86016" w:rsidP="00737C5E">
      <w:pPr>
        <w:spacing w:before="0" w:after="0"/>
        <w:ind w:firstLine="0"/>
        <w:jc w:val="center"/>
      </w:pPr>
      <w:r w:rsidRPr="008C6777">
        <w:lastRenderedPageBreak/>
        <w:t>Si nos amants pouvaient nous voir</w:t>
      </w:r>
      <w:r w:rsidR="008C6777">
        <w:t> ?</w:t>
      </w:r>
    </w:p>
    <w:p w14:paraId="5D763B50" w14:textId="4098C48F" w:rsidR="00B86016" w:rsidRPr="008C6777" w:rsidRDefault="00B86016" w:rsidP="00737C5E">
      <w:pPr>
        <w:spacing w:before="0" w:after="0"/>
        <w:ind w:firstLine="0"/>
        <w:jc w:val="center"/>
      </w:pPr>
      <w:r w:rsidRPr="008C6777">
        <w:t>Pourtant il faut que je vous rende</w:t>
      </w:r>
    </w:p>
    <w:p w14:paraId="22A2E3FD" w14:textId="77777777" w:rsidR="008C6777" w:rsidRDefault="00B86016" w:rsidP="00737C5E">
      <w:pPr>
        <w:spacing w:before="0" w:after="0"/>
        <w:ind w:firstLine="0"/>
        <w:jc w:val="center"/>
      </w:pPr>
      <w:r w:rsidRPr="008C6777">
        <w:t>Le plaisir que je viens d</w:t>
      </w:r>
      <w:r w:rsidR="008C6777">
        <w:t>’</w:t>
      </w:r>
      <w:r w:rsidRPr="008C6777">
        <w:t>avoir</w:t>
      </w:r>
      <w:r w:rsidR="008C6777">
        <w:t>.</w:t>
      </w:r>
    </w:p>
    <w:p w14:paraId="55277382" w14:textId="77777777" w:rsidR="008C6777" w:rsidRDefault="00B86016" w:rsidP="00737C5E">
      <w:pPr>
        <w:spacing w:before="0" w:after="0"/>
        <w:ind w:firstLine="0"/>
        <w:jc w:val="center"/>
      </w:pPr>
      <w:r w:rsidRPr="008C6777">
        <w:t>Je m</w:t>
      </w:r>
      <w:r w:rsidR="008C6777">
        <w:t>’</w:t>
      </w:r>
      <w:r w:rsidRPr="008C6777">
        <w:t>enhardis</w:t>
      </w:r>
      <w:r w:rsidR="008C6777">
        <w:t xml:space="preserve"> : </w:t>
      </w:r>
      <w:r w:rsidRPr="008C6777">
        <w:t>car jamais</w:t>
      </w:r>
      <w:r w:rsidR="008C6777">
        <w:t xml:space="preserve">, </w:t>
      </w:r>
      <w:r w:rsidRPr="008C6777">
        <w:t>je ne sache</w:t>
      </w:r>
      <w:r w:rsidR="008C6777">
        <w:t>,</w:t>
      </w:r>
    </w:p>
    <w:p w14:paraId="0D68F18A" w14:textId="77777777" w:rsidR="008C6777" w:rsidRDefault="00B86016" w:rsidP="00737C5E">
      <w:pPr>
        <w:spacing w:before="0" w:after="0"/>
        <w:ind w:firstLine="0"/>
        <w:jc w:val="center"/>
      </w:pPr>
      <w:r w:rsidRPr="008C6777">
        <w:t>Je n</w:t>
      </w:r>
      <w:r w:rsidR="008C6777">
        <w:t>’</w:t>
      </w:r>
      <w:r w:rsidRPr="008C6777">
        <w:t>ai baisé d</w:t>
      </w:r>
      <w:r w:rsidR="008C6777">
        <w:t>’</w:t>
      </w:r>
      <w:r w:rsidRPr="008C6777">
        <w:t>homme à moustache</w:t>
      </w:r>
      <w:r w:rsidR="008C6777">
        <w:t>.</w:t>
      </w:r>
    </w:p>
    <w:p w14:paraId="39CBF60E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nous jouissons</w:t>
      </w:r>
      <w:r w:rsidR="008C6777">
        <w:t>,</w:t>
      </w:r>
    </w:p>
    <w:p w14:paraId="5C2A3F77" w14:textId="0E06E6AB" w:rsidR="00B86016" w:rsidRPr="008C6777" w:rsidRDefault="00B86016" w:rsidP="00737C5E">
      <w:pPr>
        <w:spacing w:before="0" w:after="0"/>
        <w:ind w:firstLine="0"/>
        <w:jc w:val="center"/>
      </w:pPr>
      <w:r w:rsidRPr="008C6777">
        <w:t>Et des garçons</w:t>
      </w:r>
    </w:p>
    <w:p w14:paraId="23B48F28" w14:textId="77777777" w:rsidR="008C6777" w:rsidRDefault="00B86016" w:rsidP="00737C5E">
      <w:pPr>
        <w:spacing w:before="0" w:after="0"/>
        <w:ind w:firstLine="0"/>
        <w:jc w:val="center"/>
      </w:pPr>
      <w:r w:rsidRPr="008C6777">
        <w:t>Nous nous passons</w:t>
      </w:r>
      <w:r w:rsidR="008C6777">
        <w:t>.</w:t>
      </w:r>
    </w:p>
    <w:p w14:paraId="40B1B758" w14:textId="77777777" w:rsidR="008C6777" w:rsidRDefault="00B86016" w:rsidP="00737C5E">
      <w:pPr>
        <w:spacing w:before="0" w:after="0"/>
        <w:ind w:firstLine="0"/>
        <w:jc w:val="center"/>
      </w:pPr>
      <w:r w:rsidRPr="008C6777">
        <w:t>Mais au fond ce n</w:t>
      </w:r>
      <w:r w:rsidR="008C6777">
        <w:t>’</w:t>
      </w:r>
      <w:r w:rsidRPr="008C6777">
        <w:t>est rien</w:t>
      </w:r>
      <w:r w:rsidR="008C6777">
        <w:t>,</w:t>
      </w:r>
    </w:p>
    <w:p w14:paraId="59A64A5A" w14:textId="77777777" w:rsidR="008C6777" w:rsidRDefault="00B86016" w:rsidP="00737C5E">
      <w:pPr>
        <w:spacing w:before="0" w:after="0"/>
        <w:ind w:firstLine="0"/>
        <w:jc w:val="center"/>
      </w:pPr>
      <w:r w:rsidRPr="008C6777">
        <w:t>Je le sens bien</w:t>
      </w:r>
      <w:r w:rsidR="008C6777">
        <w:t> ;</w:t>
      </w:r>
    </w:p>
    <w:p w14:paraId="3DE48C32" w14:textId="77777777" w:rsidR="008C6777" w:rsidRDefault="00B86016" w:rsidP="00737C5E">
      <w:pPr>
        <w:spacing w:before="0" w:after="0"/>
        <w:ind w:firstLine="0"/>
        <w:jc w:val="center"/>
      </w:pPr>
      <w:r w:rsidRPr="008C6777">
        <w:t>Mais au fond ce n</w:t>
      </w:r>
      <w:r w:rsidR="008C6777">
        <w:t>’</w:t>
      </w:r>
      <w:r w:rsidRPr="008C6777">
        <w:t>est rien</w:t>
      </w:r>
      <w:r w:rsidR="008C6777">
        <w:t>.</w:t>
      </w:r>
    </w:p>
    <w:p w14:paraId="4834C836" w14:textId="77777777" w:rsidR="00737C5E" w:rsidRDefault="00737C5E" w:rsidP="00737C5E">
      <w:pPr>
        <w:spacing w:before="0" w:after="0"/>
        <w:ind w:firstLine="0"/>
        <w:jc w:val="center"/>
      </w:pPr>
    </w:p>
    <w:p w14:paraId="1AB01BE3" w14:textId="5B7F4E1D" w:rsidR="00B86016" w:rsidRPr="008C6777" w:rsidRDefault="00B86016" w:rsidP="00737C5E">
      <w:pPr>
        <w:spacing w:before="0" w:after="0"/>
        <w:ind w:firstLine="0"/>
        <w:jc w:val="center"/>
      </w:pPr>
      <w:r w:rsidRPr="008C6777">
        <w:t>Ne croyez pas que je contracte</w:t>
      </w:r>
    </w:p>
    <w:p w14:paraId="3E9998AC" w14:textId="77777777" w:rsidR="008C6777" w:rsidRDefault="00B86016" w:rsidP="00737C5E">
      <w:pPr>
        <w:spacing w:before="0" w:after="0"/>
        <w:ind w:firstLine="0"/>
        <w:jc w:val="center"/>
      </w:pPr>
      <w:r w:rsidRPr="008C6777">
        <w:t>Ce goût déjà trop répandu</w:t>
      </w:r>
      <w:r w:rsidR="008C6777">
        <w:t> :</w:t>
      </w:r>
    </w:p>
    <w:p w14:paraId="09EEC18D" w14:textId="03E335F5" w:rsidR="00B86016" w:rsidRPr="008C6777" w:rsidRDefault="00B86016" w:rsidP="00737C5E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bon pour amuser l</w:t>
      </w:r>
      <w:r w:rsidR="008C6777">
        <w:t>’</w:t>
      </w:r>
      <w:r w:rsidRPr="008C6777">
        <w:t>entracte</w:t>
      </w:r>
    </w:p>
    <w:p w14:paraId="28D12CE5" w14:textId="77777777" w:rsidR="008C6777" w:rsidRDefault="00B86016" w:rsidP="00737C5E">
      <w:pPr>
        <w:spacing w:before="0" w:after="0"/>
        <w:ind w:firstLine="0"/>
        <w:jc w:val="center"/>
      </w:pPr>
      <w:r w:rsidRPr="008C6777">
        <w:t>Quand le grand acteur est rendu</w:t>
      </w:r>
      <w:r w:rsidR="008C6777">
        <w:t>.</w:t>
      </w:r>
    </w:p>
    <w:p w14:paraId="44F4A17F" w14:textId="77777777" w:rsidR="008C6777" w:rsidRDefault="00B86016" w:rsidP="00737C5E">
      <w:pPr>
        <w:spacing w:before="0" w:after="0"/>
        <w:ind w:firstLine="0"/>
        <w:jc w:val="center"/>
      </w:pPr>
      <w:r w:rsidRPr="008C6777">
        <w:t>Ce que je crains</w:t>
      </w:r>
      <w:r w:rsidR="008C6777">
        <w:t xml:space="preserve">, </w:t>
      </w:r>
      <w:r w:rsidRPr="008C6777">
        <w:t>ô sœur trop immodeste</w:t>
      </w:r>
      <w:r w:rsidR="008C6777">
        <w:t> !</w:t>
      </w:r>
    </w:p>
    <w:p w14:paraId="11B7507E" w14:textId="77777777" w:rsidR="008C6777" w:rsidRDefault="00B86016" w:rsidP="00737C5E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</w:t>
      </w:r>
      <w:r w:rsidR="008C6777">
        <w:t>’</w:t>
      </w:r>
      <w:r w:rsidRPr="008C6777">
        <w:t>avoir commis un inceste</w:t>
      </w:r>
      <w:r w:rsidR="008C6777">
        <w:t> :</w:t>
      </w:r>
    </w:p>
    <w:p w14:paraId="4B1DCC19" w14:textId="77E4705B" w:rsidR="00B86016" w:rsidRPr="008C6777" w:rsidRDefault="00B86016" w:rsidP="00737C5E">
      <w:pPr>
        <w:spacing w:before="0" w:after="0"/>
        <w:ind w:firstLine="0"/>
        <w:jc w:val="center"/>
      </w:pPr>
      <w:r w:rsidRPr="008C6777">
        <w:t>Peut-être est-ce un cas</w:t>
      </w:r>
    </w:p>
    <w:p w14:paraId="512BA6D5" w14:textId="77777777" w:rsidR="00B86016" w:rsidRPr="008C6777" w:rsidRDefault="00B86016" w:rsidP="00737C5E">
      <w:pPr>
        <w:spacing w:before="0" w:after="0"/>
        <w:ind w:firstLine="0"/>
        <w:jc w:val="center"/>
      </w:pPr>
      <w:r w:rsidRPr="008C6777">
        <w:t>Dont nos prélats</w:t>
      </w:r>
    </w:p>
    <w:p w14:paraId="1512D545" w14:textId="77777777" w:rsidR="008C6777" w:rsidRDefault="00B86016" w:rsidP="00737C5E">
      <w:pPr>
        <w:spacing w:before="0" w:after="0"/>
        <w:ind w:firstLine="0"/>
        <w:jc w:val="center"/>
      </w:pPr>
      <w:r w:rsidRPr="008C6777">
        <w:t>Ne parlent pas</w:t>
      </w:r>
      <w:r w:rsidR="008C6777">
        <w:t> :</w:t>
      </w:r>
    </w:p>
    <w:p w14:paraId="3CB8BD26" w14:textId="77777777" w:rsidR="008C6777" w:rsidRDefault="00B86016" w:rsidP="00737C5E">
      <w:pPr>
        <w:spacing w:before="0" w:after="0"/>
        <w:ind w:firstLine="0"/>
        <w:jc w:val="center"/>
      </w:pPr>
      <w:r w:rsidRPr="008C6777">
        <w:t>Car au fond ce n</w:t>
      </w:r>
      <w:r w:rsidR="008C6777">
        <w:t>’</w:t>
      </w:r>
      <w:r w:rsidRPr="008C6777">
        <w:t>est rien</w:t>
      </w:r>
      <w:r w:rsidR="008C6777">
        <w:t>,</w:t>
      </w:r>
    </w:p>
    <w:p w14:paraId="46FC59E3" w14:textId="77777777" w:rsidR="008C6777" w:rsidRDefault="00B86016" w:rsidP="00737C5E">
      <w:pPr>
        <w:spacing w:before="0" w:after="0"/>
        <w:ind w:firstLine="0"/>
        <w:jc w:val="center"/>
      </w:pPr>
      <w:r w:rsidRPr="008C6777">
        <w:t>Je le sens bien</w:t>
      </w:r>
      <w:r w:rsidR="008C6777">
        <w:t> ;</w:t>
      </w:r>
    </w:p>
    <w:p w14:paraId="6093CCE3" w14:textId="77777777" w:rsidR="008C6777" w:rsidRDefault="00B86016" w:rsidP="00737C5E">
      <w:pPr>
        <w:spacing w:before="0" w:after="0"/>
        <w:ind w:firstLine="0"/>
        <w:jc w:val="center"/>
      </w:pPr>
      <w:r w:rsidRPr="008C6777">
        <w:t>Car au fond ce n</w:t>
      </w:r>
      <w:r w:rsidR="008C6777">
        <w:t>’</w:t>
      </w:r>
      <w:r w:rsidRPr="008C6777">
        <w:t>est rien</w:t>
      </w:r>
      <w:r w:rsidR="008C6777">
        <w:t>.</w:t>
      </w:r>
    </w:p>
    <w:p w14:paraId="16F0C60B" w14:textId="77777777" w:rsidR="008C6777" w:rsidRDefault="00B86016" w:rsidP="008C6777">
      <w:pPr>
        <w:jc w:val="right"/>
      </w:pPr>
      <w:r w:rsidRPr="008C6777">
        <w:t>P</w:t>
      </w:r>
      <w:r w:rsidR="008C6777">
        <w:t xml:space="preserve">. </w:t>
      </w:r>
      <w:r w:rsidRPr="008C6777">
        <w:t>-J</w:t>
      </w:r>
      <w:r w:rsidR="008C6777">
        <w:t xml:space="preserve">. </w:t>
      </w:r>
      <w:r w:rsidRPr="008C6777">
        <w:t>de B</w:t>
      </w:r>
      <w:r w:rsidRPr="00737C5E">
        <w:rPr>
          <w:rStyle w:val="Taille-1Caracteres"/>
        </w:rPr>
        <w:t>ÉRANGER</w:t>
      </w:r>
      <w:r w:rsidR="008C6777">
        <w:t>.</w:t>
      </w:r>
    </w:p>
    <w:p w14:paraId="7101EADA" w14:textId="2BF1A239" w:rsidR="00B86016" w:rsidRPr="00B90685" w:rsidRDefault="00B86016" w:rsidP="008C6777">
      <w:pPr>
        <w:pStyle w:val="Titre2"/>
        <w:rPr>
          <w:szCs w:val="44"/>
        </w:rPr>
      </w:pPr>
      <w:bookmarkStart w:id="155" w:name="_Toc275359192"/>
      <w:bookmarkStart w:id="156" w:name="_Toc199525836"/>
      <w:r w:rsidRPr="00B90685">
        <w:rPr>
          <w:szCs w:val="44"/>
        </w:rPr>
        <w:lastRenderedPageBreak/>
        <w:t>LES PRÉMICES DE JAVOTTE</w:t>
      </w:r>
      <w:bookmarkEnd w:id="155"/>
      <w:bookmarkEnd w:id="156"/>
    </w:p>
    <w:p w14:paraId="26E67E00" w14:textId="77777777" w:rsidR="008C6777" w:rsidRDefault="00B86016" w:rsidP="00737C5E">
      <w:pPr>
        <w:spacing w:after="480"/>
        <w:ind w:firstLine="0"/>
        <w:jc w:val="center"/>
      </w:pPr>
      <w:r w:rsidRPr="008C6777">
        <w:t xml:space="preserve">AIR du </w:t>
      </w:r>
      <w:r w:rsidRPr="008C6777">
        <w:rPr>
          <w:i/>
        </w:rPr>
        <w:t>Gros Thomas</w:t>
      </w:r>
      <w:r w:rsidR="008C6777">
        <w:t>.</w:t>
      </w:r>
    </w:p>
    <w:p w14:paraId="0C6C2B0B" w14:textId="77777777" w:rsidR="008C6777" w:rsidRDefault="00B86016" w:rsidP="00737C5E">
      <w:pPr>
        <w:spacing w:before="0" w:after="0"/>
        <w:ind w:firstLine="0"/>
        <w:jc w:val="center"/>
      </w:pPr>
      <w:r w:rsidRPr="008C6777">
        <w:t>Tant que je vivrai</w:t>
      </w:r>
      <w:r w:rsidR="008C6777">
        <w:t>,</w:t>
      </w:r>
    </w:p>
    <w:p w14:paraId="5F1794EB" w14:textId="737C8E4E" w:rsidR="00B86016" w:rsidRPr="008C6777" w:rsidRDefault="00B86016" w:rsidP="00737C5E">
      <w:pPr>
        <w:spacing w:before="0" w:after="0"/>
        <w:ind w:firstLine="0"/>
        <w:jc w:val="center"/>
      </w:pPr>
      <w:r w:rsidRPr="008C6777">
        <w:t>De la jeune et fraîche Javotte</w:t>
      </w:r>
    </w:p>
    <w:p w14:paraId="42F0035A" w14:textId="77777777" w:rsidR="008C6777" w:rsidRDefault="00B86016" w:rsidP="00737C5E">
      <w:pPr>
        <w:spacing w:before="0" w:after="0"/>
        <w:ind w:firstLine="0"/>
        <w:jc w:val="center"/>
      </w:pPr>
      <w:r w:rsidRPr="008C6777">
        <w:t>Je me souviendrai</w:t>
      </w:r>
      <w:r w:rsidR="008C6777">
        <w:t>.</w:t>
      </w:r>
    </w:p>
    <w:p w14:paraId="5AC6AAF0" w14:textId="77777777" w:rsidR="008C6777" w:rsidRDefault="00B86016" w:rsidP="00737C5E">
      <w:pPr>
        <w:spacing w:before="0" w:after="0"/>
        <w:ind w:firstLine="0"/>
        <w:jc w:val="center"/>
      </w:pPr>
      <w:r w:rsidRPr="008C6777">
        <w:t xml:space="preserve">Son enseigne était </w:t>
      </w:r>
      <w:r w:rsidRPr="008C6777">
        <w:rPr>
          <w:i/>
        </w:rPr>
        <w:t>la Galiotte</w:t>
      </w:r>
      <w:r w:rsidR="008C6777">
        <w:t>.</w:t>
      </w:r>
    </w:p>
    <w:p w14:paraId="06A8930A" w14:textId="77777777" w:rsidR="008C6777" w:rsidRDefault="00B86016" w:rsidP="00737C5E">
      <w:pPr>
        <w:spacing w:before="0" w:after="0"/>
        <w:ind w:firstLine="0"/>
        <w:jc w:val="center"/>
      </w:pPr>
      <w:r w:rsidRPr="008C6777">
        <w:t>Pour vendre mieux son vin</w:t>
      </w:r>
      <w:r w:rsidR="008C6777">
        <w:t>,</w:t>
      </w:r>
    </w:p>
    <w:p w14:paraId="00878983" w14:textId="1298B01A" w:rsidR="00B86016" w:rsidRPr="008C6777" w:rsidRDefault="00B86016" w:rsidP="00737C5E">
      <w:pPr>
        <w:spacing w:before="0" w:after="0"/>
        <w:ind w:firstLine="0"/>
        <w:jc w:val="center"/>
      </w:pPr>
      <w:r w:rsidRPr="008C6777">
        <w:t>Par un regard divin</w:t>
      </w:r>
    </w:p>
    <w:p w14:paraId="6AB315CB" w14:textId="77777777" w:rsidR="00B86016" w:rsidRPr="008C6777" w:rsidRDefault="00B86016" w:rsidP="00737C5E">
      <w:pPr>
        <w:spacing w:before="0" w:after="0"/>
        <w:ind w:firstLine="0"/>
        <w:jc w:val="center"/>
      </w:pPr>
      <w:r w:rsidRPr="008C6777">
        <w:t>Elle enivrait chaque pratique</w:t>
      </w:r>
    </w:p>
    <w:p w14:paraId="68742168" w14:textId="77777777" w:rsidR="008C6777" w:rsidRDefault="00B86016" w:rsidP="00737C5E">
      <w:pPr>
        <w:spacing w:before="0" w:after="0"/>
        <w:ind w:firstLine="0"/>
        <w:jc w:val="center"/>
      </w:pPr>
      <w:r w:rsidRPr="008C6777">
        <w:t>Qui venait garnir sa boutique</w:t>
      </w:r>
      <w:r w:rsidR="008C6777">
        <w:t>.</w:t>
      </w:r>
    </w:p>
    <w:p w14:paraId="14263C49" w14:textId="0C1DA5F3" w:rsidR="00B86016" w:rsidRP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comme on tirait</w:t>
      </w:r>
    </w:p>
    <w:p w14:paraId="11549E30" w14:textId="77777777" w:rsidR="008C6777" w:rsidRDefault="00B86016" w:rsidP="00737C5E">
      <w:pPr>
        <w:spacing w:before="0" w:after="0"/>
        <w:ind w:firstLine="0"/>
        <w:jc w:val="center"/>
      </w:pPr>
      <w:r w:rsidRPr="008C6777">
        <w:t>Chez ell</w:t>
      </w:r>
      <w:r w:rsidR="008C6777">
        <w:t>’</w:t>
      </w:r>
      <w:r w:rsidRPr="008C6777">
        <w:t xml:space="preserve"> du vin clairet</w:t>
      </w:r>
      <w:r w:rsidR="008C6777">
        <w:t> !</w:t>
      </w:r>
    </w:p>
    <w:p w14:paraId="3968BB37" w14:textId="77777777" w:rsidR="00737C5E" w:rsidRDefault="00737C5E" w:rsidP="00737C5E">
      <w:pPr>
        <w:spacing w:before="0" w:after="0"/>
        <w:ind w:firstLine="0"/>
        <w:jc w:val="center"/>
      </w:pPr>
    </w:p>
    <w:p w14:paraId="5C157C25" w14:textId="77777777" w:rsidR="008C6777" w:rsidRDefault="00B86016" w:rsidP="00737C5E">
      <w:pPr>
        <w:spacing w:before="0" w:after="0"/>
        <w:ind w:firstLine="0"/>
        <w:jc w:val="center"/>
      </w:pPr>
      <w:r w:rsidRPr="008C6777">
        <w:t>Autant de buveurs</w:t>
      </w:r>
      <w:r w:rsidR="008C6777">
        <w:t>,</w:t>
      </w:r>
    </w:p>
    <w:p w14:paraId="58992F8D" w14:textId="77777777" w:rsidR="008C6777" w:rsidRDefault="00B86016" w:rsidP="00737C5E">
      <w:pPr>
        <w:spacing w:before="0" w:after="0"/>
        <w:ind w:firstLine="0"/>
        <w:jc w:val="center"/>
      </w:pPr>
      <w:r w:rsidRPr="008C6777">
        <w:t>Autant d</w:t>
      </w:r>
      <w:r w:rsidR="008C6777">
        <w:t>’</w:t>
      </w:r>
      <w:r w:rsidRPr="008C6777">
        <w:t>amants pour la marchande</w:t>
      </w:r>
      <w:r w:rsidR="008C6777">
        <w:t> ;</w:t>
      </w:r>
    </w:p>
    <w:p w14:paraId="1A2F095D" w14:textId="3F486D62" w:rsidR="00B86016" w:rsidRPr="008C6777" w:rsidRDefault="00B86016" w:rsidP="00737C5E">
      <w:pPr>
        <w:spacing w:before="0" w:after="0"/>
        <w:ind w:firstLine="0"/>
        <w:jc w:val="center"/>
      </w:pPr>
      <w:r w:rsidRPr="008C6777">
        <w:t>Mais de ses faveurs</w:t>
      </w:r>
    </w:p>
    <w:p w14:paraId="3DEF6777" w14:textId="77777777" w:rsidR="008C6777" w:rsidRDefault="00B86016" w:rsidP="00737C5E">
      <w:pPr>
        <w:spacing w:before="0" w:after="0"/>
        <w:ind w:firstLine="0"/>
        <w:jc w:val="center"/>
      </w:pPr>
      <w:r w:rsidRPr="008C6777">
        <w:t>Aucun n</w:t>
      </w:r>
      <w:r w:rsidR="008C6777">
        <w:t>’</w:t>
      </w:r>
      <w:r w:rsidRPr="008C6777">
        <w:t>avait eu la plus grande</w:t>
      </w:r>
      <w:r w:rsidR="008C6777">
        <w:t>.</w:t>
      </w:r>
    </w:p>
    <w:p w14:paraId="6B071BCA" w14:textId="07C22418" w:rsidR="00B86016" w:rsidRPr="008C6777" w:rsidRDefault="00B86016" w:rsidP="00737C5E">
      <w:pPr>
        <w:spacing w:before="0" w:after="0"/>
        <w:ind w:firstLine="0"/>
        <w:jc w:val="center"/>
      </w:pPr>
      <w:r w:rsidRPr="008C6777">
        <w:t>On pouvait bien oser</w:t>
      </w:r>
    </w:p>
    <w:p w14:paraId="0AC2047B" w14:textId="77777777" w:rsidR="00B86016" w:rsidRPr="008C6777" w:rsidRDefault="00B86016" w:rsidP="00737C5E">
      <w:pPr>
        <w:spacing w:before="0" w:after="0"/>
        <w:ind w:firstLine="0"/>
        <w:jc w:val="center"/>
      </w:pPr>
      <w:r w:rsidRPr="008C6777">
        <w:t>Lui prendre un doux baiser</w:t>
      </w:r>
    </w:p>
    <w:p w14:paraId="50328BF8" w14:textId="77777777" w:rsidR="00B86016" w:rsidRPr="008C6777" w:rsidRDefault="00B86016" w:rsidP="00737C5E">
      <w:pPr>
        <w:spacing w:before="0" w:after="0"/>
        <w:ind w:firstLine="0"/>
        <w:jc w:val="center"/>
      </w:pPr>
      <w:r w:rsidRPr="008C6777">
        <w:t>Et même redoubler la dose</w:t>
      </w:r>
    </w:p>
    <w:p w14:paraId="38C81D87" w14:textId="77777777" w:rsidR="008C6777" w:rsidRDefault="00B86016" w:rsidP="00737C5E">
      <w:pPr>
        <w:spacing w:before="0" w:after="0"/>
        <w:ind w:firstLine="0"/>
        <w:jc w:val="center"/>
      </w:pPr>
      <w:r w:rsidRPr="008C6777">
        <w:t>En lui prenant</w:t>
      </w:r>
      <w:r w:rsidR="008C6777">
        <w:t xml:space="preserve">… </w:t>
      </w:r>
      <w:r w:rsidRPr="008C6777">
        <w:t>quelqu</w:t>
      </w:r>
      <w:r w:rsidR="008C6777">
        <w:t>’</w:t>
      </w:r>
      <w:r w:rsidRPr="008C6777">
        <w:t>autre chose</w:t>
      </w:r>
      <w:r w:rsidR="008C6777">
        <w:t>…</w:t>
      </w:r>
    </w:p>
    <w:p w14:paraId="52A7904F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etc</w:t>
      </w:r>
      <w:r w:rsidR="008C6777">
        <w:t>.</w:t>
      </w:r>
    </w:p>
    <w:p w14:paraId="7BFFA9AD" w14:textId="77777777" w:rsidR="00737C5E" w:rsidRDefault="00737C5E" w:rsidP="00737C5E">
      <w:pPr>
        <w:spacing w:before="0" w:after="0"/>
        <w:ind w:firstLine="0"/>
        <w:jc w:val="center"/>
      </w:pPr>
    </w:p>
    <w:p w14:paraId="2038FAFD" w14:textId="7021903E" w:rsidR="00B86016" w:rsidRPr="008C6777" w:rsidRDefault="00B86016" w:rsidP="00737C5E">
      <w:pPr>
        <w:spacing w:before="0" w:after="0"/>
        <w:ind w:firstLine="0"/>
        <w:jc w:val="center"/>
      </w:pPr>
      <w:r w:rsidRPr="008C6777">
        <w:t>Quand j</w:t>
      </w:r>
      <w:r w:rsidR="008C6777">
        <w:t>’</w:t>
      </w:r>
      <w:r w:rsidRPr="008C6777">
        <w:t>eus remarqué</w:t>
      </w:r>
    </w:p>
    <w:p w14:paraId="2B32DC1D" w14:textId="77777777" w:rsidR="008C6777" w:rsidRDefault="00B86016" w:rsidP="00737C5E">
      <w:pPr>
        <w:spacing w:before="0" w:after="0"/>
        <w:ind w:firstLine="0"/>
        <w:jc w:val="center"/>
      </w:pPr>
      <w:r w:rsidRPr="008C6777">
        <w:t>Que Javotte</w:t>
      </w:r>
      <w:r w:rsidR="008C6777">
        <w:t xml:space="preserve">, </w:t>
      </w:r>
      <w:r w:rsidRPr="008C6777">
        <w:t>par aventure</w:t>
      </w:r>
      <w:r w:rsidR="008C6777">
        <w:t>,</w:t>
      </w:r>
    </w:p>
    <w:p w14:paraId="670BED3E" w14:textId="01581539" w:rsidR="00B86016" w:rsidRPr="008C6777" w:rsidRDefault="00B86016" w:rsidP="00737C5E">
      <w:pPr>
        <w:spacing w:before="0" w:after="0"/>
        <w:ind w:firstLine="0"/>
        <w:jc w:val="center"/>
      </w:pPr>
      <w:r w:rsidRPr="008C6777">
        <w:t>Avait reluqué</w:t>
      </w:r>
    </w:p>
    <w:p w14:paraId="155591C3" w14:textId="77777777" w:rsidR="008C6777" w:rsidRDefault="00B86016" w:rsidP="00737C5E">
      <w:pPr>
        <w:spacing w:before="0" w:after="0"/>
        <w:ind w:firstLine="0"/>
        <w:jc w:val="center"/>
      </w:pPr>
      <w:r w:rsidRPr="008C6777">
        <w:t>Mon pied</w:t>
      </w:r>
      <w:r w:rsidR="008C6777">
        <w:t xml:space="preserve">, </w:t>
      </w:r>
      <w:r w:rsidRPr="008C6777">
        <w:t>ma taille et ma figure</w:t>
      </w:r>
      <w:r w:rsidR="008C6777">
        <w:t>,</w:t>
      </w:r>
    </w:p>
    <w:p w14:paraId="4674B7B4" w14:textId="5933050C" w:rsidR="00B86016" w:rsidRPr="008C6777" w:rsidRDefault="00B86016" w:rsidP="00737C5E">
      <w:pPr>
        <w:spacing w:before="0" w:after="0"/>
        <w:ind w:firstLine="0"/>
        <w:jc w:val="center"/>
      </w:pPr>
      <w:r w:rsidRPr="008C6777">
        <w:t>Je me dis</w:t>
      </w:r>
      <w:r w:rsidR="008C6777">
        <w:t xml:space="preserve"> : </w:t>
      </w:r>
      <w:r w:rsidRPr="008C6777">
        <w:t>Sa vertu</w:t>
      </w:r>
    </w:p>
    <w:p w14:paraId="517CFD39" w14:textId="77777777" w:rsidR="008C6777" w:rsidRDefault="00B86016" w:rsidP="00737C5E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autant de</w:t>
      </w:r>
      <w:r w:rsidR="008C6777">
        <w:t xml:space="preserve">… </w:t>
      </w:r>
      <w:r w:rsidRPr="008C6777">
        <w:t>fichu</w:t>
      </w:r>
      <w:r w:rsidR="008C6777">
        <w:t>.</w:t>
      </w:r>
    </w:p>
    <w:p w14:paraId="2204388B" w14:textId="77777777" w:rsidR="008C6777" w:rsidRDefault="00B86016" w:rsidP="00737C5E">
      <w:pPr>
        <w:spacing w:before="0" w:after="0"/>
        <w:ind w:firstLine="0"/>
        <w:jc w:val="center"/>
      </w:pPr>
      <w:r w:rsidRPr="008C6777">
        <w:t>Vous allez voir</w:t>
      </w:r>
      <w:r w:rsidR="008C6777">
        <w:t xml:space="preserve">, </w:t>
      </w:r>
      <w:r w:rsidRPr="008C6777">
        <w:t>par mon histoire</w:t>
      </w:r>
      <w:r w:rsidR="008C6777">
        <w:t>,</w:t>
      </w:r>
    </w:p>
    <w:p w14:paraId="0F8D1188" w14:textId="77777777" w:rsidR="008C6777" w:rsidRDefault="00B86016" w:rsidP="00737C5E">
      <w:pPr>
        <w:spacing w:before="0" w:after="0"/>
        <w:ind w:firstLine="0"/>
        <w:jc w:val="center"/>
      </w:pPr>
      <w:r w:rsidRPr="008C6777">
        <w:lastRenderedPageBreak/>
        <w:t>Ce qu</w:t>
      </w:r>
      <w:r w:rsidR="008C6777">
        <w:t>’</w:t>
      </w:r>
      <w:r w:rsidRPr="008C6777">
        <w:t>un soir je fis</w:t>
      </w:r>
      <w:r w:rsidR="008C6777">
        <w:t xml:space="preserve">, </w:t>
      </w:r>
      <w:r w:rsidRPr="008C6777">
        <w:t>après boire</w:t>
      </w:r>
      <w:r w:rsidR="008C6777">
        <w:t>…</w:t>
      </w:r>
    </w:p>
    <w:p w14:paraId="6A35245D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etc</w:t>
      </w:r>
      <w:r w:rsidR="008C6777">
        <w:t>.</w:t>
      </w:r>
    </w:p>
    <w:p w14:paraId="702F98FF" w14:textId="77777777" w:rsidR="00737C5E" w:rsidRDefault="00737C5E" w:rsidP="00737C5E">
      <w:pPr>
        <w:spacing w:before="0" w:after="0"/>
        <w:ind w:firstLine="0"/>
        <w:jc w:val="center"/>
      </w:pPr>
    </w:p>
    <w:p w14:paraId="6ECB7231" w14:textId="77777777" w:rsidR="008C6777" w:rsidRDefault="00B86016" w:rsidP="00737C5E">
      <w:pPr>
        <w:spacing w:before="0" w:after="0"/>
        <w:ind w:firstLine="0"/>
        <w:jc w:val="center"/>
      </w:pPr>
      <w:r w:rsidRPr="008C6777">
        <w:t>Or</w:t>
      </w:r>
      <w:r w:rsidR="008C6777">
        <w:t xml:space="preserve">, </w:t>
      </w:r>
      <w:r w:rsidRPr="008C6777">
        <w:t>un certain soir</w:t>
      </w:r>
      <w:r w:rsidR="008C6777">
        <w:t>,</w:t>
      </w:r>
    </w:p>
    <w:p w14:paraId="337BE827" w14:textId="77777777" w:rsidR="008C6777" w:rsidRDefault="00B86016" w:rsidP="00737C5E">
      <w:pPr>
        <w:spacing w:before="0" w:after="0"/>
        <w:ind w:firstLine="0"/>
        <w:jc w:val="center"/>
      </w:pPr>
      <w:r w:rsidRPr="008C6777">
        <w:t>Et Javotte n</w:t>
      </w:r>
      <w:r w:rsidR="008C6777">
        <w:t>’</w:t>
      </w:r>
      <w:r w:rsidRPr="008C6777">
        <w:t>était pas brave</w:t>
      </w:r>
      <w:r w:rsidR="008C6777">
        <w:t>,</w:t>
      </w:r>
    </w:p>
    <w:p w14:paraId="122B27CE" w14:textId="0DE8B532" w:rsidR="00B86016" w:rsidRPr="008C6777" w:rsidRDefault="00B86016" w:rsidP="00737C5E">
      <w:pPr>
        <w:spacing w:before="0" w:after="0"/>
        <w:ind w:firstLine="0"/>
        <w:jc w:val="center"/>
      </w:pPr>
      <w:r w:rsidRPr="008C6777">
        <w:t>Il faisait bien noir</w:t>
      </w:r>
    </w:p>
    <w:p w14:paraId="32233AF3" w14:textId="77777777" w:rsidR="008C6777" w:rsidRDefault="00B86016" w:rsidP="00737C5E">
      <w:pPr>
        <w:spacing w:before="0" w:after="0"/>
        <w:ind w:firstLine="0"/>
        <w:jc w:val="center"/>
      </w:pPr>
      <w:r w:rsidRPr="008C6777">
        <w:t>Pour descendre seule à la cave</w:t>
      </w:r>
      <w:r w:rsidR="008C6777">
        <w:t>.</w:t>
      </w:r>
    </w:p>
    <w:p w14:paraId="6DAF9AED" w14:textId="77777777" w:rsidR="008C6777" w:rsidRDefault="008C6777" w:rsidP="00737C5E">
      <w:pPr>
        <w:spacing w:before="0" w:after="0"/>
        <w:ind w:firstLine="0"/>
        <w:jc w:val="center"/>
      </w:pPr>
      <w:r>
        <w:t>— </w:t>
      </w:r>
      <w:r w:rsidR="00B86016" w:rsidRPr="008C6777">
        <w:t>Tout seuls dans la maison</w:t>
      </w:r>
      <w:r>
        <w:t>,</w:t>
      </w:r>
    </w:p>
    <w:p w14:paraId="57EDE4C9" w14:textId="77777777" w:rsidR="008C6777" w:rsidRDefault="00B86016" w:rsidP="00737C5E">
      <w:pPr>
        <w:spacing w:before="0" w:after="0"/>
        <w:ind w:firstLine="0"/>
        <w:jc w:val="center"/>
      </w:pPr>
      <w:r w:rsidRPr="008C6777">
        <w:t>Lui dis-je avec raison</w:t>
      </w:r>
      <w:r w:rsidR="008C6777">
        <w:t>,</w:t>
      </w:r>
    </w:p>
    <w:p w14:paraId="08D71922" w14:textId="04D76FEF" w:rsidR="00B86016" w:rsidRPr="008C6777" w:rsidRDefault="00B86016" w:rsidP="00737C5E">
      <w:pPr>
        <w:spacing w:before="0" w:after="0"/>
        <w:ind w:firstLine="0"/>
        <w:jc w:val="center"/>
      </w:pPr>
      <w:r w:rsidRPr="008C6777">
        <w:t>Je puis vous servir à merveille</w:t>
      </w:r>
    </w:p>
    <w:p w14:paraId="247BE5A7" w14:textId="77777777" w:rsidR="008C6777" w:rsidRDefault="00B86016" w:rsidP="00737C5E">
      <w:pPr>
        <w:spacing w:before="0" w:after="0"/>
        <w:ind w:firstLine="0"/>
        <w:jc w:val="center"/>
      </w:pPr>
      <w:r w:rsidRPr="008C6777">
        <w:t>Pour mettre une pièce en bouteille</w:t>
      </w:r>
      <w:r w:rsidR="008C6777">
        <w:t>…</w:t>
      </w:r>
    </w:p>
    <w:p w14:paraId="0C587DFC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etc</w:t>
      </w:r>
      <w:r w:rsidR="008C6777">
        <w:t>.</w:t>
      </w:r>
    </w:p>
    <w:p w14:paraId="384515B6" w14:textId="77777777" w:rsidR="00737C5E" w:rsidRDefault="00737C5E" w:rsidP="00737C5E">
      <w:pPr>
        <w:spacing w:before="0" w:after="0"/>
        <w:ind w:firstLine="0"/>
        <w:jc w:val="center"/>
      </w:pPr>
    </w:p>
    <w:p w14:paraId="4293BA91" w14:textId="77777777" w:rsidR="008C6777" w:rsidRDefault="00B86016" w:rsidP="00737C5E">
      <w:pPr>
        <w:spacing w:before="0" w:after="0"/>
        <w:ind w:firstLine="0"/>
        <w:jc w:val="center"/>
      </w:pPr>
      <w:r w:rsidRPr="008C6777">
        <w:t>Entrés au caveau</w:t>
      </w:r>
      <w:r w:rsidR="008C6777">
        <w:t>,</w:t>
      </w:r>
    </w:p>
    <w:p w14:paraId="365EB776" w14:textId="77777777" w:rsidR="008C6777" w:rsidRDefault="00B86016" w:rsidP="00737C5E">
      <w:pPr>
        <w:spacing w:before="0" w:after="0"/>
        <w:ind w:firstLine="0"/>
        <w:jc w:val="center"/>
      </w:pPr>
      <w:r w:rsidRPr="008C6777">
        <w:t>Je presse sa taille élancée</w:t>
      </w:r>
      <w:r w:rsidR="008C6777">
        <w:t>,</w:t>
      </w:r>
    </w:p>
    <w:p w14:paraId="362A53C0" w14:textId="38692FE2" w:rsidR="00B86016" w:rsidRPr="008C6777" w:rsidRDefault="00B86016" w:rsidP="00737C5E">
      <w:pPr>
        <w:spacing w:before="0" w:after="0"/>
        <w:ind w:firstLine="0"/>
        <w:jc w:val="center"/>
      </w:pPr>
      <w:r w:rsidRPr="008C6777">
        <w:t>Et vers le tonneau</w:t>
      </w:r>
    </w:p>
    <w:p w14:paraId="21614587" w14:textId="77777777" w:rsidR="008C6777" w:rsidRDefault="00B86016" w:rsidP="00737C5E">
      <w:pPr>
        <w:spacing w:before="0" w:after="0"/>
        <w:ind w:firstLine="0"/>
        <w:jc w:val="center"/>
      </w:pPr>
      <w:r w:rsidRPr="008C6777">
        <w:t>Tout doucement je l</w:t>
      </w:r>
      <w:r w:rsidR="008C6777">
        <w:t>’</w:t>
      </w:r>
      <w:r w:rsidRPr="008C6777">
        <w:t>ai poussée</w:t>
      </w:r>
      <w:r w:rsidR="008C6777">
        <w:t>…</w:t>
      </w:r>
    </w:p>
    <w:p w14:paraId="5AA43883" w14:textId="77777777" w:rsidR="008C6777" w:rsidRDefault="00B86016" w:rsidP="00737C5E">
      <w:pPr>
        <w:spacing w:before="0" w:after="0"/>
        <w:ind w:firstLine="0"/>
        <w:jc w:val="center"/>
      </w:pPr>
      <w:r w:rsidRPr="008C6777">
        <w:t>Mon cœur va soupirant</w:t>
      </w:r>
      <w:r w:rsidR="008C6777">
        <w:t>…</w:t>
      </w:r>
    </w:p>
    <w:p w14:paraId="7A1A819E" w14:textId="77777777" w:rsidR="008C6777" w:rsidRDefault="00B86016" w:rsidP="00737C5E">
      <w:pPr>
        <w:spacing w:before="0" w:after="0"/>
        <w:ind w:firstLine="0"/>
        <w:jc w:val="center"/>
      </w:pPr>
      <w:r w:rsidRPr="008C6777">
        <w:t>Ma main va s</w:t>
      </w:r>
      <w:r w:rsidR="008C6777">
        <w:t>’</w:t>
      </w:r>
      <w:r w:rsidRPr="008C6777">
        <w:t>égarant</w:t>
      </w:r>
      <w:r w:rsidR="008C6777">
        <w:t>…</w:t>
      </w:r>
    </w:p>
    <w:p w14:paraId="19535A8F" w14:textId="77777777" w:rsidR="008C6777" w:rsidRDefault="00B86016" w:rsidP="00737C5E">
      <w:pPr>
        <w:spacing w:before="0" w:after="0"/>
        <w:ind w:firstLine="0"/>
        <w:jc w:val="center"/>
      </w:pPr>
      <w:r w:rsidRPr="008C6777">
        <w:t>Sur le tonneau je la renverse</w:t>
      </w:r>
      <w:r w:rsidR="008C6777">
        <w:t>…</w:t>
      </w:r>
    </w:p>
    <w:p w14:paraId="1A18E517" w14:textId="77777777" w:rsidR="008C6777" w:rsidRDefault="00B86016" w:rsidP="00737C5E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étais prêt à tout mettre en perce</w:t>
      </w:r>
      <w:r w:rsidR="008C6777">
        <w:t> !</w:t>
      </w:r>
    </w:p>
    <w:p w14:paraId="1138C321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etc</w:t>
      </w:r>
      <w:r w:rsidR="008C6777">
        <w:t>.</w:t>
      </w:r>
    </w:p>
    <w:p w14:paraId="4659D178" w14:textId="77777777" w:rsidR="00737C5E" w:rsidRDefault="00737C5E" w:rsidP="00737C5E">
      <w:pPr>
        <w:spacing w:before="0" w:after="0"/>
        <w:ind w:firstLine="0"/>
        <w:jc w:val="center"/>
      </w:pPr>
    </w:p>
    <w:p w14:paraId="7A374B45" w14:textId="77777777" w:rsidR="008C6777" w:rsidRDefault="00B86016" w:rsidP="00737C5E">
      <w:pPr>
        <w:spacing w:before="0" w:after="0"/>
        <w:ind w:firstLine="0"/>
        <w:jc w:val="center"/>
      </w:pPr>
      <w:r w:rsidRPr="008C6777">
        <w:t>Vin nouveau</w:t>
      </w:r>
      <w:r w:rsidR="008C6777">
        <w:t xml:space="preserve">, </w:t>
      </w:r>
      <w:r w:rsidRPr="008C6777">
        <w:t>vin vieux</w:t>
      </w:r>
      <w:r w:rsidR="008C6777">
        <w:t>,</w:t>
      </w:r>
    </w:p>
    <w:p w14:paraId="24421DE4" w14:textId="77777777" w:rsidR="008C6777" w:rsidRDefault="00B86016" w:rsidP="00737C5E">
      <w:pPr>
        <w:spacing w:before="0" w:after="0"/>
        <w:ind w:firstLine="0"/>
        <w:jc w:val="center"/>
      </w:pPr>
      <w:r w:rsidRPr="008C6777">
        <w:t>Ne jaillit pas sans qu</w:t>
      </w:r>
      <w:r w:rsidR="008C6777">
        <w:t>’</w:t>
      </w:r>
      <w:r w:rsidRPr="008C6777">
        <w:t>on y touche</w:t>
      </w:r>
      <w:r w:rsidR="008C6777">
        <w:t>.</w:t>
      </w:r>
    </w:p>
    <w:p w14:paraId="15F1FFA5" w14:textId="364F88DC" w:rsidR="00B86016" w:rsidRPr="008C6777" w:rsidRDefault="00B86016" w:rsidP="00737C5E">
      <w:pPr>
        <w:spacing w:before="0" w:after="0"/>
        <w:ind w:firstLine="0"/>
        <w:jc w:val="center"/>
      </w:pPr>
      <w:r w:rsidRPr="008C6777">
        <w:t>Du jus précieux</w:t>
      </w:r>
    </w:p>
    <w:p w14:paraId="5BA3FEA7" w14:textId="77777777" w:rsidR="008C6777" w:rsidRDefault="00B86016" w:rsidP="00737C5E">
      <w:pPr>
        <w:spacing w:before="0" w:after="0"/>
        <w:ind w:firstLine="0"/>
        <w:jc w:val="center"/>
      </w:pPr>
      <w:r w:rsidRPr="008C6777">
        <w:t>Déjà l</w:t>
      </w:r>
      <w:r w:rsidR="008C6777">
        <w:t>’</w:t>
      </w:r>
      <w:r w:rsidRPr="008C6777">
        <w:t>eau me vient à la bouche</w:t>
      </w:r>
      <w:r w:rsidR="008C6777">
        <w:t> ;</w:t>
      </w:r>
    </w:p>
    <w:p w14:paraId="1FC9F6A2" w14:textId="77777777" w:rsidR="008C6777" w:rsidRDefault="00B86016" w:rsidP="00737C5E">
      <w:pPr>
        <w:spacing w:before="0" w:after="0"/>
        <w:ind w:firstLine="0"/>
        <w:jc w:val="center"/>
      </w:pPr>
      <w:r w:rsidRPr="008C6777">
        <w:t>Mon foret est placé</w:t>
      </w:r>
      <w:r w:rsidR="008C6777">
        <w:t>,</w:t>
      </w:r>
    </w:p>
    <w:p w14:paraId="1160E2D5" w14:textId="77777777" w:rsidR="008C6777" w:rsidRDefault="00B86016" w:rsidP="00737C5E">
      <w:pPr>
        <w:spacing w:before="0" w:after="0"/>
        <w:ind w:firstLine="0"/>
        <w:jc w:val="center"/>
      </w:pPr>
      <w:r w:rsidRPr="008C6777">
        <w:t>Je pousse</w:t>
      </w:r>
      <w:r w:rsidR="008C6777">
        <w:t xml:space="preserve">… </w:t>
      </w:r>
      <w:r w:rsidRPr="008C6777">
        <w:t>j</w:t>
      </w:r>
      <w:r w:rsidR="008C6777">
        <w:t>’</w:t>
      </w:r>
      <w:r w:rsidRPr="008C6777">
        <w:t>ai percé</w:t>
      </w:r>
      <w:r w:rsidR="008C6777">
        <w:t>…</w:t>
      </w:r>
    </w:p>
    <w:p w14:paraId="5EE34370" w14:textId="22076957" w:rsidR="00B86016" w:rsidRPr="008C6777" w:rsidRDefault="00B86016" w:rsidP="00737C5E">
      <w:pPr>
        <w:spacing w:before="0" w:after="0"/>
        <w:ind w:firstLine="0"/>
        <w:jc w:val="center"/>
      </w:pPr>
      <w:r w:rsidRPr="008C6777">
        <w:t>Mais Javotte a perdu la boule</w:t>
      </w:r>
    </w:p>
    <w:p w14:paraId="673AB344" w14:textId="77777777" w:rsidR="008C6777" w:rsidRDefault="00B86016" w:rsidP="00737C5E">
      <w:pPr>
        <w:spacing w:before="0" w:after="0"/>
        <w:ind w:firstLine="0"/>
        <w:jc w:val="center"/>
      </w:pPr>
      <w:r w:rsidRPr="008C6777">
        <w:t>Et je sens que la liqueur coule</w:t>
      </w:r>
      <w:r w:rsidR="008C6777">
        <w:t>…</w:t>
      </w:r>
    </w:p>
    <w:p w14:paraId="52CBBE88" w14:textId="77777777" w:rsid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etc</w:t>
      </w:r>
      <w:r w:rsidR="008C6777">
        <w:t>.</w:t>
      </w:r>
    </w:p>
    <w:p w14:paraId="05701A9A" w14:textId="77777777" w:rsidR="00737C5E" w:rsidRDefault="00737C5E" w:rsidP="00737C5E">
      <w:pPr>
        <w:spacing w:before="0" w:after="0"/>
        <w:ind w:firstLine="0"/>
        <w:jc w:val="center"/>
      </w:pPr>
    </w:p>
    <w:p w14:paraId="1914AA06" w14:textId="51FC300A" w:rsidR="00B86016" w:rsidRPr="008C6777" w:rsidRDefault="00B86016" w:rsidP="00737C5E">
      <w:pPr>
        <w:spacing w:before="0" w:after="0"/>
        <w:ind w:firstLine="0"/>
        <w:jc w:val="center"/>
      </w:pPr>
      <w:r w:rsidRPr="008C6777">
        <w:lastRenderedPageBreak/>
        <w:t>Quels moments charmants</w:t>
      </w:r>
    </w:p>
    <w:p w14:paraId="15B2ADD8" w14:textId="77777777" w:rsidR="008C6777" w:rsidRDefault="00B86016" w:rsidP="00737C5E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 passés avec ma Javotte</w:t>
      </w:r>
      <w:r w:rsidR="008C6777">
        <w:t> !</w:t>
      </w:r>
    </w:p>
    <w:p w14:paraId="3E81F6F1" w14:textId="6D594B82" w:rsidR="00B86016" w:rsidRPr="008C6777" w:rsidRDefault="00B86016" w:rsidP="00737C5E">
      <w:pPr>
        <w:spacing w:before="0" w:after="0"/>
        <w:ind w:firstLine="0"/>
        <w:jc w:val="center"/>
      </w:pPr>
      <w:r w:rsidRPr="008C6777">
        <w:t>En dépit du temps</w:t>
      </w:r>
    </w:p>
    <w:p w14:paraId="32AB857B" w14:textId="77777777" w:rsidR="008C6777" w:rsidRDefault="00B86016" w:rsidP="00737C5E">
      <w:pPr>
        <w:spacing w:before="0" w:after="0"/>
        <w:ind w:firstLine="0"/>
        <w:jc w:val="center"/>
      </w:pPr>
      <w:r w:rsidRPr="008C6777">
        <w:t>Son souvenir me ravigote</w:t>
      </w:r>
      <w:r w:rsidR="008C6777">
        <w:t> !</w:t>
      </w:r>
    </w:p>
    <w:p w14:paraId="3EBFD5B8" w14:textId="77777777" w:rsidR="008C6777" w:rsidRDefault="00B86016" w:rsidP="00737C5E">
      <w:pPr>
        <w:spacing w:before="0" w:after="0"/>
        <w:ind w:firstLine="0"/>
        <w:jc w:val="center"/>
      </w:pPr>
      <w:r w:rsidRPr="008C6777">
        <w:t>Souvent</w:t>
      </w:r>
      <w:r w:rsidR="008C6777">
        <w:t xml:space="preserve">, </w:t>
      </w:r>
      <w:r w:rsidRPr="008C6777">
        <w:t>entre deux draps</w:t>
      </w:r>
      <w:r w:rsidR="008C6777">
        <w:t>,</w:t>
      </w:r>
    </w:p>
    <w:p w14:paraId="4622A240" w14:textId="77777777" w:rsidR="008C6777" w:rsidRDefault="00B86016" w:rsidP="00737C5E">
      <w:pPr>
        <w:spacing w:before="0" w:after="0"/>
        <w:ind w:firstLine="0"/>
        <w:jc w:val="center"/>
      </w:pPr>
      <w:r w:rsidRPr="008C6777">
        <w:t>Rêvant à ses appas</w:t>
      </w:r>
      <w:r w:rsidR="008C6777">
        <w:t>,</w:t>
      </w:r>
    </w:p>
    <w:p w14:paraId="474448FA" w14:textId="77777777" w:rsidR="008C6777" w:rsidRDefault="00B86016" w:rsidP="00737C5E">
      <w:pPr>
        <w:spacing w:before="0" w:after="0"/>
        <w:ind w:firstLine="0"/>
        <w:jc w:val="center"/>
      </w:pPr>
      <w:r w:rsidRPr="008C6777">
        <w:t>Et d</w:t>
      </w:r>
      <w:r w:rsidR="008C6777">
        <w:t>’</w:t>
      </w:r>
      <w:r w:rsidRPr="008C6777">
        <w:t>une voix entrecoupée</w:t>
      </w:r>
      <w:r w:rsidR="008C6777">
        <w:t>,</w:t>
      </w:r>
    </w:p>
    <w:p w14:paraId="09AA41BA" w14:textId="77777777" w:rsidR="008C6777" w:rsidRDefault="00B86016" w:rsidP="00737C5E">
      <w:pPr>
        <w:spacing w:before="0" w:after="0"/>
        <w:ind w:firstLine="0"/>
        <w:jc w:val="center"/>
      </w:pPr>
      <w:r w:rsidRPr="008C6777">
        <w:t>Je me dis</w:t>
      </w:r>
      <w:r w:rsidR="008C6777">
        <w:t xml:space="preserve">, </w:t>
      </w:r>
      <w:r w:rsidRPr="008C6777">
        <w:t>la main occupée</w:t>
      </w:r>
      <w:r w:rsidR="008C6777">
        <w:t> :</w:t>
      </w:r>
    </w:p>
    <w:p w14:paraId="6AB42C64" w14:textId="21B075F7" w:rsidR="00B86016" w:rsidRPr="008C6777" w:rsidRDefault="00B86016" w:rsidP="00737C5E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comme on tirait</w:t>
      </w:r>
    </w:p>
    <w:p w14:paraId="4573579A" w14:textId="77777777" w:rsidR="008C6777" w:rsidRDefault="00B86016" w:rsidP="00737C5E">
      <w:pPr>
        <w:spacing w:before="0" w:after="0"/>
        <w:ind w:firstLine="0"/>
        <w:jc w:val="center"/>
      </w:pPr>
      <w:r w:rsidRPr="008C6777">
        <w:t>Chez ell</w:t>
      </w:r>
      <w:r w:rsidR="008C6777">
        <w:t>’</w:t>
      </w:r>
      <w:r w:rsidRPr="008C6777">
        <w:t xml:space="preserve"> du vin clairet</w:t>
      </w:r>
      <w:r w:rsidR="008C6777">
        <w:t> !</w:t>
      </w:r>
    </w:p>
    <w:p w14:paraId="63D45CD4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737C5E">
        <w:rPr>
          <w:rStyle w:val="Taille-1Caracteres"/>
        </w:rPr>
        <w:t>E</w:t>
      </w:r>
      <w:r w:rsidRPr="008C6777">
        <w:t xml:space="preserve"> P</w:t>
      </w:r>
      <w:r w:rsidRPr="00737C5E">
        <w:rPr>
          <w:rStyle w:val="Taille-1Caracteres"/>
        </w:rPr>
        <w:t>RADEL</w:t>
      </w:r>
      <w:r w:rsidR="008C6777">
        <w:t>.</w:t>
      </w:r>
    </w:p>
    <w:p w14:paraId="7AE27848" w14:textId="74F48662" w:rsidR="00B86016" w:rsidRPr="00B90685" w:rsidRDefault="00B86016" w:rsidP="008C6777">
      <w:pPr>
        <w:pStyle w:val="Titre2"/>
        <w:rPr>
          <w:szCs w:val="44"/>
        </w:rPr>
      </w:pPr>
      <w:bookmarkStart w:id="157" w:name="_Toc275359193"/>
      <w:bookmarkStart w:id="158" w:name="_Toc199525837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ANGUILLE</w:t>
      </w:r>
      <w:bookmarkEnd w:id="157"/>
      <w:bookmarkEnd w:id="158"/>
      <w:r w:rsidRPr="00B90685">
        <w:rPr>
          <w:szCs w:val="44"/>
        </w:rPr>
        <w:br/>
      </w:r>
    </w:p>
    <w:p w14:paraId="5D2D576B" w14:textId="77777777" w:rsidR="00B86016" w:rsidRPr="00B90685" w:rsidRDefault="00B86016" w:rsidP="00737C5E">
      <w:pPr>
        <w:spacing w:before="0" w:after="0"/>
      </w:pPr>
      <w:r w:rsidRPr="00B90685">
        <w:t>Un jour le père Boniface</w:t>
      </w:r>
    </w:p>
    <w:p w14:paraId="3D218A05" w14:textId="77777777" w:rsidR="008C6777" w:rsidRDefault="00B86016" w:rsidP="00737C5E">
      <w:pPr>
        <w:spacing w:before="0" w:after="0"/>
      </w:pPr>
      <w:r w:rsidRPr="00B90685">
        <w:t>Sur le carême allait prêcher</w:t>
      </w:r>
      <w:r w:rsidR="008C6777">
        <w:t> ;</w:t>
      </w:r>
    </w:p>
    <w:p w14:paraId="4A932EF1" w14:textId="7BB07FBE" w:rsidR="00B86016" w:rsidRPr="00B90685" w:rsidRDefault="00B86016" w:rsidP="00737C5E">
      <w:pPr>
        <w:spacing w:before="0" w:after="0"/>
      </w:pPr>
      <w:r w:rsidRPr="00B90685">
        <w:t>Par hasard</w:t>
      </w:r>
      <w:r w:rsidR="008C6777">
        <w:t xml:space="preserve">, </w:t>
      </w:r>
      <w:r w:rsidRPr="00B90685">
        <w:t>auprès de lui passe</w:t>
      </w:r>
    </w:p>
    <w:p w14:paraId="29FE84FC" w14:textId="77777777" w:rsidR="008C6777" w:rsidRDefault="00B86016" w:rsidP="00737C5E">
      <w:pPr>
        <w:spacing w:before="0" w:after="0"/>
      </w:pPr>
      <w:r w:rsidRPr="00B90685">
        <w:t>Guillot</w:t>
      </w:r>
      <w:r w:rsidR="008C6777">
        <w:t xml:space="preserve">, </w:t>
      </w:r>
      <w:r w:rsidRPr="00B90685">
        <w:t>qui venait de pêcher</w:t>
      </w:r>
      <w:r w:rsidR="008C6777">
        <w:t>.</w:t>
      </w:r>
    </w:p>
    <w:p w14:paraId="4A061C23" w14:textId="4AB8AE2B" w:rsidR="00B86016" w:rsidRPr="00B90685" w:rsidRDefault="00B86016" w:rsidP="00737C5E">
      <w:pPr>
        <w:spacing w:before="0" w:after="0"/>
      </w:pPr>
      <w:r w:rsidRPr="00B90685">
        <w:t>Le villageois offre au bon père</w:t>
      </w:r>
    </w:p>
    <w:p w14:paraId="5833C162" w14:textId="77777777" w:rsidR="008C6777" w:rsidRDefault="00B86016" w:rsidP="00737C5E">
      <w:pPr>
        <w:spacing w:before="0" w:after="0"/>
      </w:pPr>
      <w:r w:rsidRPr="00B90685">
        <w:t>Une anguille</w:t>
      </w:r>
      <w:r w:rsidR="008C6777">
        <w:t xml:space="preserve">, </w:t>
      </w:r>
      <w:r w:rsidRPr="00B90685">
        <w:t>excellent morceau</w:t>
      </w:r>
      <w:r w:rsidR="008C6777">
        <w:t> ;</w:t>
      </w:r>
    </w:p>
    <w:p w14:paraId="007A0461" w14:textId="77777777" w:rsidR="008C6777" w:rsidRDefault="00B86016" w:rsidP="00737C5E">
      <w:pPr>
        <w:spacing w:before="0" w:after="0"/>
      </w:pPr>
      <w:r w:rsidRPr="00B90685">
        <w:t>Quoique près de monter en chaire</w:t>
      </w:r>
      <w:r w:rsidR="008C6777">
        <w:t>,</w:t>
      </w:r>
    </w:p>
    <w:p w14:paraId="71FAD407" w14:textId="77777777" w:rsidR="008C6777" w:rsidRDefault="00B86016" w:rsidP="00737C5E">
      <w:pPr>
        <w:spacing w:before="0" w:after="0"/>
      </w:pPr>
      <w:r w:rsidRPr="00B90685">
        <w:t>Le moine accepte le cadeau</w:t>
      </w:r>
      <w:r w:rsidR="008C6777">
        <w:t>.</w:t>
      </w:r>
    </w:p>
    <w:p w14:paraId="519789AA" w14:textId="77777777" w:rsidR="0058178C" w:rsidRDefault="0058178C" w:rsidP="00737C5E">
      <w:pPr>
        <w:spacing w:before="0" w:after="0"/>
      </w:pPr>
    </w:p>
    <w:p w14:paraId="5B21BC58" w14:textId="77777777" w:rsidR="008C6777" w:rsidRDefault="00B86016" w:rsidP="00737C5E">
      <w:pPr>
        <w:spacing w:before="0" w:after="0"/>
      </w:pPr>
      <w:r w:rsidRPr="00B90685">
        <w:t>Excité par la gourmandise</w:t>
      </w:r>
      <w:r w:rsidR="008C6777">
        <w:t>,</w:t>
      </w:r>
    </w:p>
    <w:p w14:paraId="1BD10027" w14:textId="3EA500F0" w:rsidR="00B86016" w:rsidRPr="00B90685" w:rsidRDefault="00B86016" w:rsidP="00737C5E">
      <w:pPr>
        <w:spacing w:before="0" w:after="0"/>
      </w:pPr>
      <w:r w:rsidRPr="00B90685">
        <w:t>Boniface n</w:t>
      </w:r>
      <w:r w:rsidR="008C6777">
        <w:t>’</w:t>
      </w:r>
      <w:r w:rsidRPr="00B90685">
        <w:t>a pas songé</w:t>
      </w:r>
    </w:p>
    <w:p w14:paraId="0E02AC8D" w14:textId="77777777" w:rsidR="008C6777" w:rsidRDefault="00B86016" w:rsidP="00737C5E">
      <w:pPr>
        <w:spacing w:before="0" w:after="0"/>
      </w:pPr>
      <w:r w:rsidRPr="00B90685">
        <w:t>Que tout le monde est à l</w:t>
      </w:r>
      <w:r w:rsidR="008C6777">
        <w:t>’</w:t>
      </w:r>
      <w:r w:rsidRPr="00B90685">
        <w:t>église</w:t>
      </w:r>
      <w:r w:rsidR="008C6777">
        <w:t> ;</w:t>
      </w:r>
    </w:p>
    <w:p w14:paraId="49019492" w14:textId="77777777" w:rsidR="008C6777" w:rsidRDefault="00B86016" w:rsidP="00737C5E">
      <w:pPr>
        <w:spacing w:before="0" w:after="0"/>
      </w:pPr>
      <w:r w:rsidRPr="00B90685">
        <w:t>Du poisson il reste chargé</w:t>
      </w:r>
      <w:r w:rsidR="008C6777">
        <w:t> :</w:t>
      </w:r>
    </w:p>
    <w:p w14:paraId="0639F74E" w14:textId="77777777" w:rsidR="008C6777" w:rsidRDefault="008C6777" w:rsidP="00737C5E">
      <w:pPr>
        <w:spacing w:before="0" w:after="0"/>
      </w:pPr>
      <w:r>
        <w:t>— </w:t>
      </w:r>
      <w:r w:rsidR="00B86016" w:rsidRPr="00B90685">
        <w:t>Où diable mettre cette anguille</w:t>
      </w:r>
      <w:r>
        <w:t> ?…</w:t>
      </w:r>
    </w:p>
    <w:p w14:paraId="06F461A1" w14:textId="77777777" w:rsidR="008C6777" w:rsidRDefault="00B86016" w:rsidP="00737C5E">
      <w:pPr>
        <w:spacing w:before="0" w:after="0"/>
      </w:pPr>
      <w:r w:rsidRPr="00B90685">
        <w:t>Mais je trouve un moyen fort bon</w:t>
      </w:r>
      <w:r w:rsidR="008C6777">
        <w:t> !</w:t>
      </w:r>
    </w:p>
    <w:p w14:paraId="3647F0F8" w14:textId="78D10D33" w:rsidR="00B86016" w:rsidRPr="00B90685" w:rsidRDefault="00B86016" w:rsidP="00737C5E">
      <w:pPr>
        <w:spacing w:before="0" w:after="0"/>
      </w:pPr>
      <w:r w:rsidRPr="00B90685">
        <w:t>Et sous son ample souquenille</w:t>
      </w:r>
    </w:p>
    <w:p w14:paraId="30BA95E2" w14:textId="77777777" w:rsidR="008C6777" w:rsidRDefault="00B86016" w:rsidP="00737C5E">
      <w:pPr>
        <w:spacing w:before="0" w:after="0"/>
      </w:pPr>
      <w:r w:rsidRPr="00B90685">
        <w:t>Il l</w:t>
      </w:r>
      <w:r w:rsidR="008C6777">
        <w:t>’</w:t>
      </w:r>
      <w:r w:rsidRPr="00B90685">
        <w:t>attache avec un cordon</w:t>
      </w:r>
      <w:r w:rsidR="008C6777">
        <w:t>.</w:t>
      </w:r>
    </w:p>
    <w:p w14:paraId="186320C2" w14:textId="77777777" w:rsidR="008C6777" w:rsidRDefault="00B86016" w:rsidP="00737C5E">
      <w:pPr>
        <w:spacing w:before="0" w:after="0"/>
      </w:pPr>
      <w:r w:rsidRPr="00B90685">
        <w:t>Il se montre enfin dans la chaire</w:t>
      </w:r>
      <w:r w:rsidR="008C6777">
        <w:t>,</w:t>
      </w:r>
    </w:p>
    <w:p w14:paraId="4E22C708" w14:textId="77777777" w:rsidR="0058178C" w:rsidRDefault="0058178C" w:rsidP="00737C5E">
      <w:pPr>
        <w:spacing w:before="0" w:after="0"/>
      </w:pPr>
    </w:p>
    <w:p w14:paraId="649C75F2" w14:textId="77777777" w:rsidR="008C6777" w:rsidRDefault="00B86016" w:rsidP="00737C5E">
      <w:pPr>
        <w:spacing w:before="0" w:after="0"/>
      </w:pPr>
      <w:r w:rsidRPr="00B90685">
        <w:t>Croyant le poisson bien caché</w:t>
      </w:r>
      <w:r w:rsidR="008C6777">
        <w:t> ;</w:t>
      </w:r>
    </w:p>
    <w:p w14:paraId="14F957B2" w14:textId="77777777" w:rsidR="008C6777" w:rsidRDefault="00B86016" w:rsidP="00737C5E">
      <w:pPr>
        <w:spacing w:before="0" w:after="0"/>
      </w:pPr>
      <w:r w:rsidRPr="00B90685">
        <w:t>Il parle</w:t>
      </w:r>
      <w:r w:rsidR="008C6777">
        <w:t xml:space="preserve">, </w:t>
      </w:r>
      <w:r w:rsidRPr="00B90685">
        <w:t>il prend un ton sévère</w:t>
      </w:r>
      <w:r w:rsidR="008C6777">
        <w:t>,</w:t>
      </w:r>
    </w:p>
    <w:p w14:paraId="4ABC766B" w14:textId="77777777" w:rsidR="008C6777" w:rsidRDefault="00B86016" w:rsidP="00737C5E">
      <w:pPr>
        <w:spacing w:before="0" w:after="0"/>
      </w:pPr>
      <w:r w:rsidRPr="00B90685">
        <w:t>Dont tout l</w:t>
      </w:r>
      <w:r w:rsidR="008C6777">
        <w:t>’</w:t>
      </w:r>
      <w:r w:rsidRPr="00B90685">
        <w:t>auditoire est touché</w:t>
      </w:r>
      <w:r w:rsidR="008C6777">
        <w:t>.</w:t>
      </w:r>
    </w:p>
    <w:p w14:paraId="1765ED85" w14:textId="77777777" w:rsidR="008C6777" w:rsidRDefault="00B86016" w:rsidP="00737C5E">
      <w:pPr>
        <w:spacing w:before="0" w:after="0"/>
      </w:pPr>
      <w:r w:rsidRPr="00B90685">
        <w:t>Bientôt l</w:t>
      </w:r>
      <w:r w:rsidR="008C6777">
        <w:t>’</w:t>
      </w:r>
      <w:r w:rsidRPr="00B90685">
        <w:t>anguille frétillante</w:t>
      </w:r>
      <w:r w:rsidR="008C6777">
        <w:t>,</w:t>
      </w:r>
    </w:p>
    <w:p w14:paraId="401F8D17" w14:textId="77777777" w:rsidR="008C6777" w:rsidRDefault="00B86016" w:rsidP="00737C5E">
      <w:pPr>
        <w:spacing w:before="0" w:after="0"/>
      </w:pPr>
      <w:r w:rsidRPr="00B90685">
        <w:t>Qu</w:t>
      </w:r>
      <w:r w:rsidR="008C6777">
        <w:t>’</w:t>
      </w:r>
      <w:r w:rsidRPr="00B90685">
        <w:t>il n</w:t>
      </w:r>
      <w:r w:rsidR="008C6777">
        <w:t>’</w:t>
      </w:r>
      <w:r w:rsidRPr="00B90685">
        <w:t>avait pu bien enlacer</w:t>
      </w:r>
      <w:r w:rsidR="008C6777">
        <w:t>,</w:t>
      </w:r>
    </w:p>
    <w:p w14:paraId="4044FB33" w14:textId="3C55BC24" w:rsidR="00B86016" w:rsidRPr="00B90685" w:rsidRDefault="00B86016" w:rsidP="00737C5E">
      <w:pPr>
        <w:spacing w:before="0" w:after="0"/>
      </w:pPr>
      <w:r w:rsidRPr="00B90685">
        <w:t>Agite sa robe mouvante</w:t>
      </w:r>
    </w:p>
    <w:p w14:paraId="32771D37" w14:textId="77777777" w:rsidR="008C6777" w:rsidRDefault="00B86016" w:rsidP="00737C5E">
      <w:pPr>
        <w:spacing w:before="0" w:after="0"/>
      </w:pPr>
      <w:r w:rsidRPr="00B90685">
        <w:t>Et donne beaucoup à penser</w:t>
      </w:r>
      <w:r w:rsidR="008C6777">
        <w:t>.</w:t>
      </w:r>
    </w:p>
    <w:p w14:paraId="04CF05DB" w14:textId="77777777" w:rsidR="0058178C" w:rsidRDefault="0058178C" w:rsidP="00737C5E">
      <w:pPr>
        <w:spacing w:before="0" w:after="0"/>
      </w:pPr>
    </w:p>
    <w:p w14:paraId="4611AB41" w14:textId="77777777" w:rsidR="008C6777" w:rsidRDefault="00B86016" w:rsidP="00737C5E">
      <w:pPr>
        <w:spacing w:before="0" w:after="0"/>
      </w:pPr>
      <w:r w:rsidRPr="00B90685">
        <w:t>D</w:t>
      </w:r>
      <w:r w:rsidR="008C6777">
        <w:t>’</w:t>
      </w:r>
      <w:r w:rsidRPr="00B90685">
        <w:t>abord les mamans sont surprises</w:t>
      </w:r>
      <w:r w:rsidR="008C6777">
        <w:t> ;</w:t>
      </w:r>
    </w:p>
    <w:p w14:paraId="71374DAC" w14:textId="77777777" w:rsidR="008C6777" w:rsidRDefault="00B86016" w:rsidP="00737C5E">
      <w:pPr>
        <w:spacing w:before="0" w:after="0"/>
      </w:pPr>
      <w:r w:rsidRPr="00B90685">
        <w:t>Les fillettes baissent les yeux</w:t>
      </w:r>
      <w:r w:rsidR="008C6777">
        <w:t> ;</w:t>
      </w:r>
    </w:p>
    <w:p w14:paraId="6250726D" w14:textId="77777777" w:rsidR="008C6777" w:rsidRDefault="00B86016" w:rsidP="00737C5E">
      <w:pPr>
        <w:spacing w:before="0" w:after="0"/>
      </w:pPr>
      <w:r w:rsidRPr="00B90685">
        <w:lastRenderedPageBreak/>
        <w:t>On rit</w:t>
      </w:r>
      <w:r w:rsidR="008C6777">
        <w:t xml:space="preserve"> ; </w:t>
      </w:r>
      <w:r w:rsidRPr="00B90685">
        <w:t>le moine est dans les crises</w:t>
      </w:r>
      <w:r w:rsidR="008C6777">
        <w:t>,</w:t>
      </w:r>
    </w:p>
    <w:p w14:paraId="7212B529" w14:textId="77777777" w:rsidR="008C6777" w:rsidRDefault="00B86016" w:rsidP="00737C5E">
      <w:pPr>
        <w:spacing w:before="0" w:after="0"/>
      </w:pPr>
      <w:r w:rsidRPr="00B90685">
        <w:t>Mais voyant l</w:t>
      </w:r>
      <w:r w:rsidR="008C6777">
        <w:t>’</w:t>
      </w:r>
      <w:r w:rsidRPr="00B90685">
        <w:t>objet scandaleux</w:t>
      </w:r>
      <w:r w:rsidR="008C6777">
        <w:t>,</w:t>
      </w:r>
    </w:p>
    <w:p w14:paraId="6DFDD3A4" w14:textId="4342BB28" w:rsidR="00B86016" w:rsidRPr="00B90685" w:rsidRDefault="00B86016" w:rsidP="00737C5E">
      <w:pPr>
        <w:spacing w:before="0" w:after="0"/>
      </w:pPr>
      <w:r w:rsidRPr="00B90685">
        <w:t>Il relève sa houppelande</w:t>
      </w:r>
    </w:p>
    <w:p w14:paraId="31CEB61C" w14:textId="77777777" w:rsidR="008C6777" w:rsidRDefault="00B86016" w:rsidP="00737C5E">
      <w:pPr>
        <w:spacing w:before="0" w:after="0"/>
      </w:pPr>
      <w:r w:rsidRPr="00B90685">
        <w:t>Et leur fait ainsi la leçon</w:t>
      </w:r>
      <w:r w:rsidR="008C6777">
        <w:t> :</w:t>
      </w:r>
    </w:p>
    <w:p w14:paraId="76DA477A" w14:textId="77777777" w:rsidR="008C6777" w:rsidRDefault="008C6777" w:rsidP="00737C5E">
      <w:pPr>
        <w:spacing w:before="0" w:after="0"/>
      </w:pPr>
      <w:r>
        <w:t>— </w:t>
      </w:r>
      <w:r w:rsidR="00B86016" w:rsidRPr="00B90685">
        <w:t>Vous croyez que c</w:t>
      </w:r>
      <w:r>
        <w:t>’</w:t>
      </w:r>
      <w:r w:rsidR="00B86016" w:rsidRPr="00B90685">
        <w:t>est de la viande</w:t>
      </w:r>
      <w:r>
        <w:t> !</w:t>
      </w:r>
    </w:p>
    <w:p w14:paraId="0BEF225D" w14:textId="77777777" w:rsidR="008C6777" w:rsidRDefault="00B86016" w:rsidP="00737C5E">
      <w:pPr>
        <w:spacing w:before="0" w:after="0"/>
      </w:pPr>
      <w:r w:rsidRPr="00B90685">
        <w:t>Non</w:t>
      </w:r>
      <w:r w:rsidR="008C6777">
        <w:t xml:space="preserve">, </w:t>
      </w:r>
      <w:r w:rsidRPr="00B90685">
        <w:t>mesdames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du poisson</w:t>
      </w:r>
      <w:r w:rsidR="008C6777">
        <w:t>.</w:t>
      </w:r>
    </w:p>
    <w:p w14:paraId="2FFFEE74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737C5E">
        <w:rPr>
          <w:rStyle w:val="Taille-1Caracteres"/>
        </w:rPr>
        <w:t>E</w:t>
      </w:r>
      <w:r w:rsidRPr="008C6777">
        <w:t xml:space="preserve"> P</w:t>
      </w:r>
      <w:r w:rsidRPr="00737C5E">
        <w:rPr>
          <w:rStyle w:val="Taille-1Caracteres"/>
        </w:rPr>
        <w:t>RADEL</w:t>
      </w:r>
      <w:r w:rsidR="008C6777">
        <w:t>.</w:t>
      </w:r>
    </w:p>
    <w:p w14:paraId="36501552" w14:textId="083E485F" w:rsidR="00B86016" w:rsidRPr="00B90685" w:rsidRDefault="00B86016" w:rsidP="008C6777">
      <w:pPr>
        <w:pStyle w:val="Titre2"/>
        <w:rPr>
          <w:szCs w:val="44"/>
        </w:rPr>
      </w:pPr>
      <w:bookmarkStart w:id="159" w:name="_Toc275359194"/>
      <w:bookmarkStart w:id="160" w:name="_Toc199525838"/>
      <w:r w:rsidRPr="00B90685">
        <w:rPr>
          <w:szCs w:val="44"/>
        </w:rPr>
        <w:lastRenderedPageBreak/>
        <w:t>M</w:t>
      </w:r>
      <w:r w:rsidR="008C6777">
        <w:rPr>
          <w:szCs w:val="44"/>
        </w:rPr>
        <w:t>’</w:t>
      </w:r>
      <w:r w:rsidRPr="00B90685">
        <w:rPr>
          <w:szCs w:val="44"/>
        </w:rPr>
        <w:t>AIMEZ-VOUS</w:t>
      </w:r>
      <w:r w:rsidR="008C6777">
        <w:rPr>
          <w:szCs w:val="44"/>
        </w:rPr>
        <w:t> ?</w:t>
      </w:r>
      <w:bookmarkEnd w:id="159"/>
      <w:bookmarkEnd w:id="160"/>
      <w:r w:rsidR="008C6777">
        <w:rPr>
          <w:szCs w:val="44"/>
        </w:rPr>
        <w:br/>
      </w:r>
    </w:p>
    <w:p w14:paraId="760ED78F" w14:textId="77777777" w:rsidR="008C6777" w:rsidRDefault="00B86016" w:rsidP="0058178C">
      <w:pPr>
        <w:spacing w:before="0" w:after="0"/>
        <w:ind w:firstLine="0"/>
        <w:jc w:val="center"/>
      </w:pPr>
      <w:r w:rsidRPr="008C6777">
        <w:t>Vous êtes si jolie</w:t>
      </w:r>
      <w:r w:rsidR="008C6777">
        <w:t> !</w:t>
      </w:r>
    </w:p>
    <w:p w14:paraId="1E196351" w14:textId="023994D1" w:rsidR="00B86016" w:rsidRPr="008C6777" w:rsidRDefault="00B86016" w:rsidP="0058178C">
      <w:pPr>
        <w:spacing w:before="0" w:after="0"/>
        <w:ind w:firstLine="0"/>
        <w:jc w:val="center"/>
      </w:pPr>
      <w:r w:rsidRPr="008C6777">
        <w:t>Laissez-moi</w:t>
      </w:r>
    </w:p>
    <w:p w14:paraId="22F6FE16" w14:textId="77777777" w:rsidR="008C6777" w:rsidRDefault="00B86016" w:rsidP="0058178C">
      <w:pPr>
        <w:spacing w:before="0" w:after="0"/>
        <w:ind w:firstLine="0"/>
        <w:jc w:val="center"/>
      </w:pPr>
      <w:r w:rsidRPr="008C6777">
        <w:t>Vous regarder</w:t>
      </w:r>
      <w:r w:rsidR="008C6777">
        <w:t xml:space="preserve">, </w:t>
      </w:r>
      <w:r w:rsidRPr="008C6777">
        <w:t>Julie</w:t>
      </w:r>
      <w:r w:rsidR="008C6777">
        <w:t>,</w:t>
      </w:r>
    </w:p>
    <w:p w14:paraId="20FF29F7" w14:textId="77777777" w:rsidR="008C6777" w:rsidRDefault="00B86016" w:rsidP="0058178C">
      <w:pPr>
        <w:spacing w:before="0" w:after="0"/>
        <w:ind w:firstLine="0"/>
        <w:jc w:val="center"/>
      </w:pPr>
      <w:r w:rsidRPr="008C6777">
        <w:t>Sans effroi</w:t>
      </w:r>
      <w:r w:rsidR="008C6777">
        <w:t> ;</w:t>
      </w:r>
    </w:p>
    <w:p w14:paraId="3EA266A6" w14:textId="77777777" w:rsidR="008C6777" w:rsidRDefault="00B86016" w:rsidP="0058178C">
      <w:pPr>
        <w:spacing w:before="0" w:after="0"/>
        <w:ind w:firstLine="0"/>
        <w:jc w:val="center"/>
      </w:pPr>
      <w:r w:rsidRPr="008C6777">
        <w:t>Vos regards</w:t>
      </w:r>
      <w:r w:rsidR="008C6777">
        <w:t xml:space="preserve">, </w:t>
      </w:r>
      <w:r w:rsidRPr="008C6777">
        <w:t>que j</w:t>
      </w:r>
      <w:r w:rsidR="008C6777">
        <w:t>’</w:t>
      </w:r>
      <w:r w:rsidRPr="008C6777">
        <w:t>appelle</w:t>
      </w:r>
      <w:r w:rsidR="008C6777">
        <w:t>,</w:t>
      </w:r>
    </w:p>
    <w:p w14:paraId="3EDF7D5B" w14:textId="77777777" w:rsidR="008C6777" w:rsidRDefault="00B86016" w:rsidP="0058178C">
      <w:pPr>
        <w:spacing w:before="0" w:after="0"/>
        <w:ind w:firstLine="0"/>
        <w:jc w:val="center"/>
      </w:pPr>
      <w:r w:rsidRPr="008C6777">
        <w:t>Sont si doux</w:t>
      </w:r>
      <w:r w:rsidR="008C6777">
        <w:t> !</w:t>
      </w:r>
    </w:p>
    <w:p w14:paraId="7F5D983A" w14:textId="77777777" w:rsidR="008C6777" w:rsidRDefault="00B86016" w:rsidP="0058178C">
      <w:pPr>
        <w:spacing w:before="0" w:after="0"/>
        <w:ind w:firstLine="0"/>
        <w:jc w:val="center"/>
      </w:pPr>
      <w:r w:rsidRPr="008C6777">
        <w:t>Je vous aime</w:t>
      </w:r>
      <w:r w:rsidR="008C6777">
        <w:t xml:space="preserve">, </w:t>
      </w:r>
      <w:r w:rsidRPr="008C6777">
        <w:t>cruelle</w:t>
      </w:r>
      <w:r w:rsidR="008C6777">
        <w:t>,</w:t>
      </w:r>
    </w:p>
    <w:p w14:paraId="2B6EBA21" w14:textId="77777777" w:rsidR="008C6777" w:rsidRDefault="00B86016" w:rsidP="0058178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aimez-vous</w:t>
      </w:r>
      <w:r w:rsidR="008C6777">
        <w:t> ?</w:t>
      </w:r>
    </w:p>
    <w:p w14:paraId="5EA11E6A" w14:textId="77777777" w:rsidR="0058178C" w:rsidRDefault="0058178C" w:rsidP="0058178C">
      <w:pPr>
        <w:spacing w:before="0" w:after="0"/>
        <w:ind w:firstLine="0"/>
        <w:jc w:val="center"/>
      </w:pPr>
    </w:p>
    <w:p w14:paraId="2EEB7A88" w14:textId="77777777" w:rsidR="008C6777" w:rsidRDefault="00B86016" w:rsidP="0058178C">
      <w:pPr>
        <w:spacing w:before="0" w:after="0"/>
        <w:ind w:firstLine="0"/>
        <w:jc w:val="center"/>
      </w:pPr>
      <w:r w:rsidRPr="008C6777">
        <w:t>Vos cheveux</w:t>
      </w:r>
      <w:r w:rsidR="008C6777">
        <w:t xml:space="preserve">, </w:t>
      </w:r>
      <w:r w:rsidRPr="008C6777">
        <w:t>que je presse</w:t>
      </w:r>
      <w:r w:rsidR="008C6777">
        <w:t>,</w:t>
      </w:r>
    </w:p>
    <w:p w14:paraId="1A19247C" w14:textId="77777777" w:rsidR="008C6777" w:rsidRDefault="00B86016" w:rsidP="0058178C">
      <w:pPr>
        <w:spacing w:before="0" w:after="0"/>
        <w:ind w:firstLine="0"/>
        <w:jc w:val="center"/>
      </w:pPr>
      <w:r w:rsidRPr="008C6777">
        <w:t>Sont si longs</w:t>
      </w:r>
      <w:r w:rsidR="008C6777">
        <w:t> !</w:t>
      </w:r>
    </w:p>
    <w:p w14:paraId="05CC97D8" w14:textId="77777777" w:rsidR="008C6777" w:rsidRDefault="00B86016" w:rsidP="0058178C">
      <w:pPr>
        <w:spacing w:before="0" w:after="0"/>
        <w:ind w:firstLine="0"/>
        <w:jc w:val="center"/>
      </w:pPr>
      <w:r w:rsidRPr="008C6777">
        <w:t>Vos bras</w:t>
      </w:r>
      <w:r w:rsidR="008C6777">
        <w:t xml:space="preserve">, </w:t>
      </w:r>
      <w:r w:rsidRPr="008C6777">
        <w:t>que je caresse</w:t>
      </w:r>
      <w:r w:rsidR="008C6777">
        <w:t>,</w:t>
      </w:r>
    </w:p>
    <w:p w14:paraId="6D02F3C8" w14:textId="77777777" w:rsidR="008C6777" w:rsidRDefault="00B86016" w:rsidP="0058178C">
      <w:pPr>
        <w:spacing w:before="0" w:after="0"/>
        <w:ind w:firstLine="0"/>
        <w:jc w:val="center"/>
      </w:pPr>
      <w:r w:rsidRPr="008C6777">
        <w:t>Sont si ronds</w:t>
      </w:r>
      <w:r w:rsidR="008C6777">
        <w:t> !</w:t>
      </w:r>
    </w:p>
    <w:p w14:paraId="6B4098E1" w14:textId="77777777" w:rsidR="008C6777" w:rsidRDefault="00B86016" w:rsidP="0058178C">
      <w:pPr>
        <w:spacing w:before="0" w:after="0"/>
        <w:ind w:firstLine="0"/>
        <w:jc w:val="center"/>
      </w:pPr>
      <w:r w:rsidRPr="008C6777">
        <w:t>Et vos petits doigts roses</w:t>
      </w:r>
      <w:r w:rsidR="008C6777">
        <w:t>,</w:t>
      </w:r>
    </w:p>
    <w:p w14:paraId="339F97C9" w14:textId="77777777" w:rsidR="008C6777" w:rsidRDefault="00B86016" w:rsidP="0058178C">
      <w:pPr>
        <w:spacing w:before="0" w:after="0"/>
        <w:ind w:firstLine="0"/>
        <w:jc w:val="center"/>
      </w:pPr>
      <w:r w:rsidRPr="008C6777">
        <w:t>Entre nous</w:t>
      </w:r>
      <w:r w:rsidR="008C6777">
        <w:t>,</w:t>
      </w:r>
    </w:p>
    <w:p w14:paraId="5CC1A358" w14:textId="77777777" w:rsidR="008C6777" w:rsidRDefault="00B86016" w:rsidP="0058178C">
      <w:pPr>
        <w:spacing w:before="0" w:after="0"/>
        <w:ind w:firstLine="0"/>
        <w:jc w:val="center"/>
      </w:pPr>
      <w:r w:rsidRPr="008C6777">
        <w:t>Promettent tant de choses</w:t>
      </w:r>
      <w:r w:rsidR="008C6777">
        <w:t>…</w:t>
      </w:r>
    </w:p>
    <w:p w14:paraId="3A95D17F" w14:textId="5CD66272" w:rsidR="008C6777" w:rsidRDefault="00B86016" w:rsidP="0058178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aimez-vous</w:t>
      </w:r>
      <w:r w:rsidR="008C6777">
        <w:t> ?</w:t>
      </w:r>
    </w:p>
    <w:p w14:paraId="339560D1" w14:textId="77777777" w:rsidR="0058178C" w:rsidRDefault="0058178C" w:rsidP="0058178C">
      <w:pPr>
        <w:spacing w:before="0" w:after="0"/>
        <w:ind w:firstLine="0"/>
        <w:jc w:val="center"/>
      </w:pPr>
    </w:p>
    <w:p w14:paraId="3AC7C23E" w14:textId="77777777" w:rsidR="008C6777" w:rsidRDefault="00B86016" w:rsidP="0058178C">
      <w:pPr>
        <w:spacing w:before="0" w:after="0"/>
        <w:ind w:firstLine="0"/>
        <w:jc w:val="center"/>
      </w:pPr>
      <w:r w:rsidRPr="008C6777">
        <w:t>Col blanc</w:t>
      </w:r>
      <w:r w:rsidR="008C6777">
        <w:t xml:space="preserve">, </w:t>
      </w:r>
      <w:r w:rsidRPr="008C6777">
        <w:t>taille mignonne</w:t>
      </w:r>
      <w:r w:rsidR="008C6777">
        <w:t>,</w:t>
      </w:r>
    </w:p>
    <w:p w14:paraId="1B27809B" w14:textId="77777777" w:rsidR="008C6777" w:rsidRDefault="00B86016" w:rsidP="0058178C">
      <w:pPr>
        <w:spacing w:before="0" w:after="0"/>
        <w:ind w:firstLine="0"/>
        <w:jc w:val="center"/>
      </w:pPr>
      <w:r w:rsidRPr="008C6777">
        <w:t>Que d</w:t>
      </w:r>
      <w:r w:rsidR="008C6777">
        <w:t>’</w:t>
      </w:r>
      <w:r w:rsidRPr="008C6777">
        <w:t>appas</w:t>
      </w:r>
      <w:r w:rsidR="008C6777">
        <w:t> !</w:t>
      </w:r>
    </w:p>
    <w:p w14:paraId="499B962A" w14:textId="77777777" w:rsidR="008C6777" w:rsidRDefault="00B86016" w:rsidP="0058178C">
      <w:pPr>
        <w:spacing w:before="0" w:after="0"/>
        <w:ind w:firstLine="0"/>
        <w:jc w:val="center"/>
      </w:pPr>
      <w:r w:rsidRPr="008C6777">
        <w:t>Vous devez être bonne</w:t>
      </w:r>
      <w:r w:rsidR="008C6777">
        <w:t>,</w:t>
      </w:r>
    </w:p>
    <w:p w14:paraId="5A13B724" w14:textId="77777777" w:rsidR="008C6777" w:rsidRDefault="00B86016" w:rsidP="0058178C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est-ce pas</w:t>
      </w:r>
      <w:r w:rsidR="008C6777">
        <w:t> ?</w:t>
      </w:r>
    </w:p>
    <w:p w14:paraId="1ECB11BA" w14:textId="70DC9A2D" w:rsidR="00B86016" w:rsidRPr="008C6777" w:rsidRDefault="00B86016" w:rsidP="0058178C">
      <w:pPr>
        <w:spacing w:before="0" w:after="0"/>
        <w:ind w:firstLine="0"/>
        <w:jc w:val="center"/>
      </w:pPr>
      <w:r w:rsidRPr="008C6777">
        <w:t>Laissez tomber ces voiles</w:t>
      </w:r>
    </w:p>
    <w:p w14:paraId="7B0C8AD4" w14:textId="77777777" w:rsidR="008C6777" w:rsidRDefault="00B86016" w:rsidP="0058178C">
      <w:pPr>
        <w:spacing w:before="0" w:after="0"/>
        <w:ind w:firstLine="0"/>
        <w:jc w:val="center"/>
      </w:pPr>
      <w:r w:rsidRPr="008C6777">
        <w:t>Si jaloux</w:t>
      </w:r>
      <w:r w:rsidR="008C6777">
        <w:t>…</w:t>
      </w:r>
    </w:p>
    <w:p w14:paraId="7126858F" w14:textId="77777777" w:rsidR="008C6777" w:rsidRDefault="00B86016" w:rsidP="0058178C">
      <w:pPr>
        <w:spacing w:before="0" w:after="0"/>
        <w:ind w:firstLine="0"/>
        <w:jc w:val="center"/>
      </w:pPr>
      <w:r w:rsidRPr="008C6777">
        <w:t>Ciel</w:t>
      </w:r>
      <w:r w:rsidR="008C6777">
        <w:t xml:space="preserve"> ! </w:t>
      </w:r>
      <w:r w:rsidRPr="008C6777">
        <w:t>je vois les étoiles</w:t>
      </w:r>
      <w:r w:rsidR="008C6777">
        <w:t> !</w:t>
      </w:r>
    </w:p>
    <w:p w14:paraId="12419068" w14:textId="77777777" w:rsidR="008C6777" w:rsidRDefault="00B86016" w:rsidP="0058178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aimez-vous</w:t>
      </w:r>
      <w:r w:rsidR="008C6777">
        <w:t> ?</w:t>
      </w:r>
    </w:p>
    <w:p w14:paraId="6C596291" w14:textId="77777777" w:rsidR="0058178C" w:rsidRDefault="0058178C" w:rsidP="0058178C">
      <w:pPr>
        <w:spacing w:before="0" w:after="0"/>
        <w:ind w:firstLine="0"/>
        <w:jc w:val="center"/>
      </w:pPr>
    </w:p>
    <w:p w14:paraId="570B2778" w14:textId="77777777" w:rsidR="008C6777" w:rsidRDefault="00B86016" w:rsidP="0058178C">
      <w:pPr>
        <w:spacing w:before="0" w:after="0"/>
        <w:ind w:firstLine="0"/>
        <w:jc w:val="center"/>
      </w:pPr>
      <w:r w:rsidRPr="008C6777">
        <w:t>Ce beau sein sur ma bouche</w:t>
      </w:r>
      <w:r w:rsidR="008C6777">
        <w:t>,</w:t>
      </w:r>
    </w:p>
    <w:p w14:paraId="39EDC0C9" w14:textId="77777777" w:rsidR="008C6777" w:rsidRDefault="00B86016" w:rsidP="0058178C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 est pur</w:t>
      </w:r>
      <w:r w:rsidR="008C6777">
        <w:t> !</w:t>
      </w:r>
    </w:p>
    <w:p w14:paraId="19DB0611" w14:textId="77777777" w:rsidR="008C6777" w:rsidRDefault="00B86016" w:rsidP="0058178C">
      <w:pPr>
        <w:spacing w:before="0" w:after="0"/>
        <w:ind w:firstLine="0"/>
        <w:jc w:val="center"/>
      </w:pPr>
      <w:r w:rsidRPr="008C6777">
        <w:lastRenderedPageBreak/>
        <w:t>Ce bouton que je touche</w:t>
      </w:r>
      <w:r w:rsidR="008C6777">
        <w:t>,</w:t>
      </w:r>
    </w:p>
    <w:p w14:paraId="2F0D5EB8" w14:textId="77777777" w:rsidR="008C6777" w:rsidRDefault="00B86016" w:rsidP="0058178C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 est dur</w:t>
      </w:r>
      <w:r w:rsidR="008C6777">
        <w:t> !</w:t>
      </w:r>
    </w:p>
    <w:p w14:paraId="4457192B" w14:textId="02847872" w:rsidR="00B86016" w:rsidRPr="008C6777" w:rsidRDefault="00B86016" w:rsidP="0058178C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laissez-moi descendre</w:t>
      </w:r>
    </w:p>
    <w:p w14:paraId="68000C10" w14:textId="77777777" w:rsidR="008C6777" w:rsidRDefault="00B86016" w:rsidP="0058178C">
      <w:pPr>
        <w:spacing w:before="0" w:after="0"/>
        <w:ind w:firstLine="0"/>
        <w:jc w:val="center"/>
      </w:pPr>
      <w:r w:rsidRPr="008C6777">
        <w:t>Au-dessous</w:t>
      </w:r>
      <w:r w:rsidR="008C6777">
        <w:t> ;</w:t>
      </w:r>
    </w:p>
    <w:p w14:paraId="58F4BB92" w14:textId="77777777" w:rsidR="008C6777" w:rsidRDefault="00B86016" w:rsidP="0058178C">
      <w:pPr>
        <w:spacing w:before="0" w:after="0"/>
        <w:ind w:firstLine="0"/>
        <w:jc w:val="center"/>
      </w:pPr>
      <w:r w:rsidRPr="008C6777">
        <w:t>Laissez-moi vous surprendre</w:t>
      </w:r>
      <w:r w:rsidR="008C6777">
        <w:t>…</w:t>
      </w:r>
    </w:p>
    <w:p w14:paraId="2AD74051" w14:textId="77777777" w:rsidR="008C6777" w:rsidRDefault="00B86016" w:rsidP="0058178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aimez-vous</w:t>
      </w:r>
      <w:r w:rsidR="008C6777">
        <w:t> ?</w:t>
      </w:r>
    </w:p>
    <w:p w14:paraId="4C7FC705" w14:textId="77777777" w:rsidR="0058178C" w:rsidRDefault="0058178C" w:rsidP="0058178C">
      <w:pPr>
        <w:spacing w:before="0" w:after="0"/>
        <w:ind w:firstLine="0"/>
        <w:jc w:val="center"/>
      </w:pPr>
    </w:p>
    <w:p w14:paraId="71D57B18" w14:textId="77777777" w:rsidR="008C6777" w:rsidRDefault="00B86016" w:rsidP="0058178C">
      <w:pPr>
        <w:spacing w:before="0" w:after="0"/>
        <w:ind w:firstLine="0"/>
        <w:jc w:val="center"/>
      </w:pPr>
      <w:r w:rsidRPr="008C6777">
        <w:t>Richesses inconnues</w:t>
      </w:r>
      <w:r w:rsidR="008C6777">
        <w:t>,</w:t>
      </w:r>
    </w:p>
    <w:p w14:paraId="260EF31C" w14:textId="77777777" w:rsidR="008C6777" w:rsidRDefault="00B86016" w:rsidP="0058178C">
      <w:pPr>
        <w:spacing w:before="0" w:after="0"/>
        <w:ind w:firstLine="0"/>
        <w:jc w:val="center"/>
      </w:pPr>
      <w:r w:rsidRPr="008C6777">
        <w:t>Je vous vois</w:t>
      </w:r>
      <w:r w:rsidR="008C6777">
        <w:t> !</w:t>
      </w:r>
    </w:p>
    <w:p w14:paraId="70C84200" w14:textId="25E0399D" w:rsidR="00B86016" w:rsidRPr="008C6777" w:rsidRDefault="00B86016" w:rsidP="0058178C">
      <w:pPr>
        <w:spacing w:before="0" w:after="0"/>
        <w:ind w:firstLine="0"/>
        <w:jc w:val="center"/>
      </w:pPr>
      <w:r w:rsidRPr="008C6777">
        <w:t>Vos beautés toutes nues</w:t>
      </w:r>
    </w:p>
    <w:p w14:paraId="2D532C7C" w14:textId="77777777" w:rsidR="008C6777" w:rsidRDefault="00B86016" w:rsidP="0058178C">
      <w:pPr>
        <w:spacing w:before="0" w:after="0"/>
        <w:ind w:firstLine="0"/>
        <w:jc w:val="center"/>
      </w:pPr>
      <w:r w:rsidRPr="008C6777">
        <w:t>Sont à moi</w:t>
      </w:r>
      <w:r w:rsidR="008C6777">
        <w:t> !</w:t>
      </w:r>
    </w:p>
    <w:p w14:paraId="6CEBEF5B" w14:textId="77777777" w:rsidR="008C6777" w:rsidRDefault="00B86016" w:rsidP="0058178C">
      <w:pPr>
        <w:spacing w:before="0" w:after="0"/>
        <w:ind w:firstLine="0"/>
        <w:jc w:val="center"/>
      </w:pPr>
      <w:r w:rsidRPr="008C6777">
        <w:t>Poussons</w:t>
      </w:r>
      <w:r w:rsidR="008C6777">
        <w:t xml:space="preserve">, </w:t>
      </w:r>
      <w:r w:rsidRPr="008C6777">
        <w:t>poussons</w:t>
      </w:r>
      <w:r w:rsidR="008C6777">
        <w:t xml:space="preserve">, </w:t>
      </w:r>
      <w:r w:rsidRPr="008C6777">
        <w:t>ma mie</w:t>
      </w:r>
      <w:r w:rsidR="008C6777">
        <w:t>,</w:t>
      </w:r>
    </w:p>
    <w:p w14:paraId="6CD8C365" w14:textId="77777777" w:rsidR="008C6777" w:rsidRDefault="00B86016" w:rsidP="0058178C">
      <w:pPr>
        <w:spacing w:before="0" w:after="0"/>
        <w:ind w:firstLine="0"/>
        <w:jc w:val="center"/>
      </w:pPr>
      <w:r w:rsidRPr="008C6777">
        <w:t>Les verrous</w:t>
      </w:r>
      <w:r w:rsidR="008C6777">
        <w:t> ;</w:t>
      </w:r>
    </w:p>
    <w:p w14:paraId="1C0EBE5A" w14:textId="77777777" w:rsidR="008C6777" w:rsidRDefault="00B86016" w:rsidP="0058178C">
      <w:pPr>
        <w:spacing w:before="0" w:after="0"/>
        <w:ind w:firstLine="0"/>
        <w:jc w:val="center"/>
      </w:pPr>
      <w:r w:rsidRPr="008C6777">
        <w:t>Je souffle la bougie</w:t>
      </w:r>
      <w:r w:rsidR="008C6777">
        <w:t>.</w:t>
      </w:r>
    </w:p>
    <w:p w14:paraId="06197EEC" w14:textId="77777777" w:rsidR="008C6777" w:rsidRDefault="00B86016" w:rsidP="0058178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aimez-vous</w:t>
      </w:r>
      <w:r w:rsidR="008C6777">
        <w:t> ?</w:t>
      </w:r>
    </w:p>
    <w:p w14:paraId="51E2C006" w14:textId="77777777" w:rsidR="0058178C" w:rsidRDefault="0058178C" w:rsidP="0058178C">
      <w:pPr>
        <w:spacing w:before="0" w:after="0"/>
        <w:ind w:firstLine="0"/>
        <w:jc w:val="center"/>
      </w:pPr>
    </w:p>
    <w:p w14:paraId="3CFB3A34" w14:textId="77777777" w:rsidR="008C6777" w:rsidRDefault="00B86016" w:rsidP="0058178C">
      <w:pPr>
        <w:spacing w:before="0" w:after="0"/>
        <w:ind w:firstLine="0"/>
        <w:jc w:val="center"/>
      </w:pPr>
      <w:r w:rsidRPr="008C6777">
        <w:t>Aidez-moi</w:t>
      </w:r>
      <w:r w:rsidR="008C6777">
        <w:t xml:space="preserve">, </w:t>
      </w:r>
      <w:r w:rsidRPr="008C6777">
        <w:t>ma petite</w:t>
      </w:r>
      <w:r w:rsidR="008C6777">
        <w:t>…</w:t>
      </w:r>
    </w:p>
    <w:p w14:paraId="20D40F79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cela</w:t>
      </w:r>
      <w:r w:rsidR="008C6777">
        <w:t>…</w:t>
      </w:r>
    </w:p>
    <w:p w14:paraId="12393CB4" w14:textId="77777777" w:rsidR="008C6777" w:rsidRDefault="00B86016" w:rsidP="0058178C">
      <w:pPr>
        <w:spacing w:before="0" w:after="0"/>
        <w:ind w:firstLine="0"/>
        <w:jc w:val="center"/>
      </w:pPr>
      <w:r w:rsidRPr="008C6777">
        <w:t>Plus doucement</w:t>
      </w:r>
      <w:r w:rsidR="008C6777">
        <w:t xml:space="preserve">… </w:t>
      </w:r>
      <w:r w:rsidRPr="008C6777">
        <w:t>plus vite</w:t>
      </w:r>
      <w:r w:rsidR="008C6777">
        <w:t>…</w:t>
      </w:r>
    </w:p>
    <w:p w14:paraId="305045D8" w14:textId="77777777" w:rsidR="008C6777" w:rsidRDefault="00B86016" w:rsidP="0058178C">
      <w:pPr>
        <w:spacing w:before="0" w:after="0"/>
        <w:ind w:firstLine="0"/>
        <w:jc w:val="center"/>
      </w:pPr>
      <w:r w:rsidRPr="008C6777">
        <w:t>Halte-là</w:t>
      </w:r>
      <w:r w:rsidR="008C6777">
        <w:t> !…</w:t>
      </w:r>
    </w:p>
    <w:p w14:paraId="5918C38F" w14:textId="77777777" w:rsidR="008C6777" w:rsidRDefault="00B86016" w:rsidP="0058178C">
      <w:pPr>
        <w:spacing w:before="0" w:after="0"/>
        <w:ind w:firstLine="0"/>
        <w:jc w:val="center"/>
      </w:pPr>
      <w:r w:rsidRPr="008C6777">
        <w:t>Au diable soit</w:t>
      </w:r>
      <w:r w:rsidR="008C6777">
        <w:t xml:space="preserve">… </w:t>
      </w:r>
      <w:r w:rsidRPr="008C6777">
        <w:t>courage</w:t>
      </w:r>
      <w:r w:rsidR="008C6777">
        <w:t>…</w:t>
      </w:r>
    </w:p>
    <w:p w14:paraId="468E1D2F" w14:textId="77777777" w:rsidR="008C6777" w:rsidRDefault="00B86016" w:rsidP="0058178C">
      <w:pPr>
        <w:spacing w:before="0" w:after="0"/>
        <w:ind w:firstLine="0"/>
        <w:jc w:val="center"/>
      </w:pPr>
      <w:r w:rsidRPr="008C6777">
        <w:t>La vertu</w:t>
      </w:r>
      <w:r w:rsidR="008C6777">
        <w:t> !…</w:t>
      </w:r>
    </w:p>
    <w:p w14:paraId="59CC5557" w14:textId="77777777" w:rsidR="008C6777" w:rsidRDefault="00B86016" w:rsidP="0058178C">
      <w:pPr>
        <w:spacing w:before="0" w:after="0"/>
        <w:ind w:firstLine="0"/>
        <w:jc w:val="center"/>
      </w:pPr>
      <w:r w:rsidRPr="008C6777">
        <w:t>Ah ah</w:t>
      </w:r>
      <w:r w:rsidR="008C6777">
        <w:t xml:space="preserve"> ! </w:t>
      </w:r>
      <w:r w:rsidRPr="008C6777">
        <w:t>déjà</w:t>
      </w:r>
      <w:r w:rsidR="008C6777">
        <w:t xml:space="preserve"> ! </w:t>
      </w:r>
      <w:r w:rsidRPr="008C6777">
        <w:t>je nage</w:t>
      </w:r>
      <w:r w:rsidR="008C6777">
        <w:t>…</w:t>
      </w:r>
    </w:p>
    <w:p w14:paraId="16918B1C" w14:textId="77777777" w:rsidR="008C6777" w:rsidRDefault="00B86016" w:rsidP="0058178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aimes-tu</w:t>
      </w:r>
      <w:r w:rsidR="008C6777">
        <w:t> ?</w:t>
      </w:r>
    </w:p>
    <w:p w14:paraId="53F25D0D" w14:textId="77777777" w:rsidR="008C6777" w:rsidRDefault="00B86016" w:rsidP="008C6777">
      <w:pPr>
        <w:jc w:val="right"/>
      </w:pPr>
      <w:r w:rsidRPr="008C6777">
        <w:t>N</w:t>
      </w:r>
      <w:r w:rsidRPr="0058178C">
        <w:rPr>
          <w:rStyle w:val="Taille-1Caracteres"/>
        </w:rPr>
        <w:t>ADAUD</w:t>
      </w:r>
      <w:r w:rsidR="008C6777">
        <w:t>.</w:t>
      </w:r>
    </w:p>
    <w:p w14:paraId="2A6F5172" w14:textId="02ED820C" w:rsidR="00B86016" w:rsidRPr="00B90685" w:rsidRDefault="00B86016" w:rsidP="008C6777">
      <w:pPr>
        <w:pStyle w:val="Titre2"/>
        <w:rPr>
          <w:szCs w:val="44"/>
        </w:rPr>
      </w:pPr>
      <w:bookmarkStart w:id="161" w:name="_Toc275359195"/>
      <w:bookmarkStart w:id="162" w:name="_Toc199525839"/>
      <w:r w:rsidRPr="00B90685">
        <w:rPr>
          <w:szCs w:val="44"/>
        </w:rPr>
        <w:lastRenderedPageBreak/>
        <w:t>C</w:t>
      </w:r>
      <w:r w:rsidR="008C6777">
        <w:rPr>
          <w:szCs w:val="44"/>
        </w:rPr>
        <w:t>’</w:t>
      </w:r>
      <w:r w:rsidRPr="00B90685">
        <w:rPr>
          <w:szCs w:val="44"/>
        </w:rPr>
        <w:t>EST DU NANAN</w:t>
      </w:r>
      <w:bookmarkEnd w:id="161"/>
      <w:bookmarkEnd w:id="162"/>
    </w:p>
    <w:p w14:paraId="6937B162" w14:textId="77777777" w:rsidR="008C6777" w:rsidRDefault="00B86016" w:rsidP="0058178C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Ça va bon train</w:t>
      </w:r>
      <w:r w:rsidR="008C6777">
        <w:t>.</w:t>
      </w:r>
    </w:p>
    <w:p w14:paraId="546B3841" w14:textId="77777777" w:rsidR="008C6777" w:rsidRDefault="00B86016" w:rsidP="0058178C">
      <w:pPr>
        <w:spacing w:before="0" w:after="0"/>
        <w:ind w:firstLine="0"/>
        <w:jc w:val="center"/>
      </w:pPr>
      <w:r w:rsidRPr="008C6777">
        <w:t>Ma fille</w:t>
      </w:r>
      <w:r w:rsidR="008C6777">
        <w:t xml:space="preserve">, </w:t>
      </w:r>
      <w:r w:rsidRPr="008C6777">
        <w:t>avant d</w:t>
      </w:r>
      <w:r w:rsidR="008C6777">
        <w:t>’</w:t>
      </w:r>
      <w:r w:rsidRPr="008C6777">
        <w:t>céder ta rose</w:t>
      </w:r>
      <w:r w:rsidR="008C6777">
        <w:t>,</w:t>
      </w:r>
    </w:p>
    <w:p w14:paraId="08D05DF3" w14:textId="77777777" w:rsidR="008C6777" w:rsidRDefault="00B86016" w:rsidP="0058178C">
      <w:pPr>
        <w:spacing w:before="0" w:after="0"/>
        <w:ind w:firstLine="0"/>
        <w:jc w:val="center"/>
      </w:pPr>
      <w:r w:rsidRPr="008C6777">
        <w:t>Retiens bien ce précepte-là</w:t>
      </w:r>
      <w:r w:rsidR="008C6777">
        <w:t> :</w:t>
      </w:r>
    </w:p>
    <w:p w14:paraId="69D088F0" w14:textId="77777777" w:rsidR="008C6777" w:rsidRDefault="00B86016" w:rsidP="0058178C">
      <w:pPr>
        <w:spacing w:before="0" w:after="0"/>
        <w:ind w:firstLine="0"/>
        <w:jc w:val="center"/>
      </w:pPr>
      <w:r w:rsidRPr="008C6777">
        <w:t>Les devoirs que l</w:t>
      </w:r>
      <w:r w:rsidR="008C6777">
        <w:t>’</w:t>
      </w:r>
      <w:r w:rsidRPr="008C6777">
        <w:t>on nous impose</w:t>
      </w:r>
      <w:r w:rsidR="008C6777">
        <w:t>,</w:t>
      </w:r>
    </w:p>
    <w:p w14:paraId="3F8A69D5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0CE792B8" w14:textId="00225102" w:rsidR="00B86016" w:rsidRPr="008C6777" w:rsidRDefault="00B86016" w:rsidP="0058178C">
      <w:pPr>
        <w:spacing w:before="0" w:after="0"/>
        <w:ind w:firstLine="0"/>
        <w:jc w:val="center"/>
      </w:pPr>
      <w:r w:rsidRPr="008C6777">
        <w:t>Pourtant il faut qu</w:t>
      </w:r>
      <w:r w:rsidR="008C6777">
        <w:t>’</w:t>
      </w:r>
      <w:r w:rsidRPr="008C6777">
        <w:t>on se soumette</w:t>
      </w:r>
    </w:p>
    <w:p w14:paraId="078F2003" w14:textId="77777777" w:rsidR="008C6777" w:rsidRDefault="00B86016" w:rsidP="0058178C">
      <w:pPr>
        <w:spacing w:before="0" w:after="0"/>
        <w:ind w:firstLine="0"/>
        <w:jc w:val="center"/>
      </w:pPr>
      <w:r w:rsidRPr="008C6777">
        <w:t>Aux lois d</w:t>
      </w:r>
      <w:r w:rsidR="008C6777">
        <w:t>’</w:t>
      </w:r>
      <w:r w:rsidRPr="008C6777">
        <w:t>un monde impertinent</w:t>
      </w:r>
      <w:r w:rsidR="008C6777">
        <w:t> ;</w:t>
      </w:r>
    </w:p>
    <w:p w14:paraId="5D50F18D" w14:textId="77777777" w:rsidR="008C6777" w:rsidRDefault="00B86016" w:rsidP="0058178C">
      <w:pPr>
        <w:spacing w:before="0" w:after="0"/>
        <w:ind w:firstLine="0"/>
        <w:jc w:val="center"/>
      </w:pPr>
      <w:r w:rsidRPr="008C6777">
        <w:t>Mais l</w:t>
      </w:r>
      <w:r w:rsidR="008C6777">
        <w:t>’</w:t>
      </w:r>
      <w:r w:rsidRPr="008C6777">
        <w:t>plaisir qu</w:t>
      </w:r>
      <w:r w:rsidR="008C6777">
        <w:t>’</w:t>
      </w:r>
      <w:r w:rsidRPr="008C6777">
        <w:t>on goûte en cachette</w:t>
      </w:r>
      <w:r w:rsidR="008C6777">
        <w:t>,</w:t>
      </w:r>
    </w:p>
    <w:p w14:paraId="5B11B238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260AA208" w14:textId="77777777" w:rsidR="001E49CB" w:rsidRDefault="001E49CB" w:rsidP="0058178C">
      <w:pPr>
        <w:spacing w:before="0" w:after="0"/>
        <w:ind w:firstLine="0"/>
        <w:jc w:val="center"/>
      </w:pPr>
    </w:p>
    <w:p w14:paraId="7A8D0AE1" w14:textId="77777777" w:rsidR="008C6777" w:rsidRDefault="00B86016" w:rsidP="0058178C">
      <w:pPr>
        <w:spacing w:before="0" w:after="0"/>
        <w:ind w:firstLine="0"/>
        <w:jc w:val="center"/>
      </w:pPr>
      <w:r w:rsidRPr="008C6777">
        <w:t>En amour</w:t>
      </w:r>
      <w:r w:rsidR="008C6777">
        <w:t xml:space="preserve">, </w:t>
      </w:r>
      <w:r w:rsidRPr="008C6777">
        <w:t>si tu vas trop vite</w:t>
      </w:r>
      <w:r w:rsidR="008C6777">
        <w:t>,</w:t>
      </w:r>
    </w:p>
    <w:p w14:paraId="36982526" w14:textId="77777777" w:rsidR="008C6777" w:rsidRDefault="00B86016" w:rsidP="0058178C">
      <w:pPr>
        <w:spacing w:before="0" w:after="0"/>
        <w:ind w:firstLine="0"/>
        <w:jc w:val="center"/>
      </w:pPr>
      <w:r w:rsidRPr="008C6777">
        <w:t>Rappelle-toi qu</w:t>
      </w:r>
      <w:r w:rsidR="008C6777">
        <w:t>’</w:t>
      </w:r>
      <w:r w:rsidRPr="008C6777">
        <w:t>il t</w:t>
      </w:r>
      <w:r w:rsidR="008C6777">
        <w:t>’</w:t>
      </w:r>
      <w:r w:rsidRPr="008C6777">
        <w:t>en cuira</w:t>
      </w:r>
      <w:r w:rsidR="008C6777">
        <w:t>.</w:t>
      </w:r>
    </w:p>
    <w:p w14:paraId="7A281BB1" w14:textId="77777777" w:rsidR="008C6777" w:rsidRDefault="00B86016" w:rsidP="0058178C">
      <w:pPr>
        <w:spacing w:before="0" w:after="0"/>
        <w:ind w:firstLine="0"/>
        <w:jc w:val="center"/>
      </w:pPr>
      <w:r w:rsidRPr="008C6777">
        <w:t>Un</w:t>
      </w:r>
      <w:r w:rsidR="008C6777">
        <w:t>’</w:t>
      </w:r>
      <w:r w:rsidRPr="008C6777">
        <w:t xml:space="preserve"> jouissanc </w:t>
      </w:r>
      <w:r w:rsidR="008C6777">
        <w:t>‘</w:t>
      </w:r>
      <w:r w:rsidRPr="008C6777">
        <w:t>qui finit tout d</w:t>
      </w:r>
      <w:r w:rsidR="008C6777">
        <w:t>’</w:t>
      </w:r>
      <w:r w:rsidRPr="008C6777">
        <w:t>suite</w:t>
      </w:r>
      <w:r w:rsidR="008C6777">
        <w:t>,</w:t>
      </w:r>
    </w:p>
    <w:p w14:paraId="008FAA68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48BBE4C3" w14:textId="6FBB53ED" w:rsidR="00B86016" w:rsidRPr="008C6777" w:rsidRDefault="00B86016" w:rsidP="0058178C">
      <w:pPr>
        <w:spacing w:before="0" w:after="0"/>
        <w:ind w:firstLine="0"/>
        <w:jc w:val="center"/>
      </w:pPr>
      <w:r w:rsidRPr="008C6777">
        <w:t>Fi des voluptés ordinaires</w:t>
      </w:r>
    </w:p>
    <w:p w14:paraId="7C42CE83" w14:textId="77777777" w:rsidR="008C6777" w:rsidRDefault="00B86016" w:rsidP="0058178C">
      <w:pPr>
        <w:spacing w:before="0" w:after="0"/>
        <w:ind w:firstLine="0"/>
        <w:jc w:val="center"/>
      </w:pPr>
      <w:r w:rsidRPr="008C6777">
        <w:t>Qui ne durent qu</w:t>
      </w:r>
      <w:r w:rsidR="008C6777">
        <w:t>’</w:t>
      </w:r>
      <w:r w:rsidRPr="008C6777">
        <w:t>un p</w:t>
      </w:r>
      <w:r w:rsidR="008C6777">
        <w:t>’</w:t>
      </w:r>
      <w:r w:rsidRPr="008C6777">
        <w:t>tit instant</w:t>
      </w:r>
      <w:r w:rsidR="008C6777">
        <w:t> ;</w:t>
      </w:r>
    </w:p>
    <w:p w14:paraId="61269798" w14:textId="77777777" w:rsidR="008C6777" w:rsidRDefault="00B86016" w:rsidP="0058178C">
      <w:pPr>
        <w:spacing w:before="0" w:after="0"/>
        <w:ind w:firstLine="0"/>
        <w:jc w:val="center"/>
      </w:pPr>
      <w:r w:rsidRPr="008C6777">
        <w:t>Mais les gentils préliminaires</w:t>
      </w:r>
      <w:r w:rsidR="008C6777">
        <w:t>,</w:t>
      </w:r>
    </w:p>
    <w:p w14:paraId="332349C8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15C09B75" w14:textId="77777777" w:rsidR="001E49CB" w:rsidRDefault="001E49CB" w:rsidP="0058178C">
      <w:pPr>
        <w:spacing w:before="0" w:after="0"/>
        <w:ind w:firstLine="0"/>
        <w:jc w:val="center"/>
      </w:pPr>
    </w:p>
    <w:p w14:paraId="7BAAC063" w14:textId="77777777" w:rsidR="008C6777" w:rsidRDefault="00B86016" w:rsidP="0058178C">
      <w:pPr>
        <w:spacing w:before="0" w:after="0"/>
        <w:ind w:firstLine="0"/>
        <w:jc w:val="center"/>
      </w:pPr>
      <w:r w:rsidRPr="008C6777">
        <w:t>Si plus d</w:t>
      </w:r>
      <w:r w:rsidR="008C6777">
        <w:t>’</w:t>
      </w:r>
      <w:r w:rsidRPr="008C6777">
        <w:t>un gringalet t</w:t>
      </w:r>
      <w:r w:rsidR="008C6777">
        <w:t>’</w:t>
      </w:r>
      <w:r w:rsidRPr="008C6777">
        <w:t>lutine</w:t>
      </w:r>
      <w:r w:rsidR="008C6777">
        <w:t>,</w:t>
      </w:r>
    </w:p>
    <w:p w14:paraId="7FDE74B1" w14:textId="77777777" w:rsidR="008C6777" w:rsidRDefault="00B86016" w:rsidP="0058178C">
      <w:pPr>
        <w:spacing w:before="0" w:after="0"/>
        <w:ind w:firstLine="0"/>
        <w:jc w:val="center"/>
      </w:pPr>
      <w:r w:rsidRPr="008C6777">
        <w:t>Crois-en ta mèr</w:t>
      </w:r>
      <w:r w:rsidR="008C6777">
        <w:t>’</w:t>
      </w:r>
      <w:r w:rsidRPr="008C6777">
        <w:t xml:space="preserve"> qui l</w:t>
      </w:r>
      <w:r w:rsidR="008C6777">
        <w:t>’</w:t>
      </w:r>
      <w:r w:rsidRPr="008C6777">
        <w:t>éprouva</w:t>
      </w:r>
      <w:r w:rsidR="008C6777">
        <w:t>,</w:t>
      </w:r>
    </w:p>
    <w:p w14:paraId="019EE035" w14:textId="77777777" w:rsidR="008C6777" w:rsidRDefault="00B86016" w:rsidP="0058178C">
      <w:pPr>
        <w:spacing w:before="0" w:after="0"/>
        <w:ind w:firstLine="0"/>
        <w:jc w:val="center"/>
      </w:pPr>
      <w:r w:rsidRPr="008C6777">
        <w:t>Prendre un amant de maigre échine</w:t>
      </w:r>
      <w:r w:rsidR="008C6777">
        <w:t>,</w:t>
      </w:r>
    </w:p>
    <w:p w14:paraId="31160304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7C3BF5AD" w14:textId="470BF72B" w:rsidR="00B86016" w:rsidRPr="008C6777" w:rsidRDefault="00B86016" w:rsidP="0058178C">
      <w:pPr>
        <w:spacing w:before="0" w:after="0"/>
        <w:ind w:firstLine="0"/>
        <w:jc w:val="center"/>
      </w:pPr>
      <w:r w:rsidRPr="008C6777">
        <w:t>Pinc</w:t>
      </w:r>
      <w:r w:rsidR="008C6777">
        <w:t>’</w:t>
      </w:r>
      <w:r w:rsidRPr="008C6777">
        <w:t>-moi plutôt un d</w:t>
      </w:r>
      <w:r w:rsidR="008C6777">
        <w:t>’</w:t>
      </w:r>
      <w:r w:rsidRPr="008C6777">
        <w:t>ces grands drôles</w:t>
      </w:r>
    </w:p>
    <w:p w14:paraId="73FF82C3" w14:textId="77777777" w:rsidR="008C6777" w:rsidRDefault="00B86016" w:rsidP="0058178C">
      <w:pPr>
        <w:spacing w:before="0" w:after="0"/>
        <w:ind w:firstLine="0"/>
        <w:jc w:val="center"/>
      </w:pPr>
      <w:r w:rsidRPr="008C6777">
        <w:t>Qui crèvent</w:t>
      </w:r>
      <w:r w:rsidR="008C6777">
        <w:t xml:space="preserve">, </w:t>
      </w:r>
      <w:r w:rsidRPr="008C6777">
        <w:t>de tempérament</w:t>
      </w:r>
      <w:r w:rsidR="008C6777">
        <w:t>,</w:t>
      </w:r>
    </w:p>
    <w:p w14:paraId="585E1C85" w14:textId="347E7FF4" w:rsidR="00B86016" w:rsidRPr="008C6777" w:rsidRDefault="00B86016" w:rsidP="0058178C">
      <w:pPr>
        <w:spacing w:before="0" w:after="0"/>
        <w:ind w:firstLine="0"/>
        <w:jc w:val="center"/>
      </w:pPr>
      <w:r w:rsidRPr="008C6777">
        <w:t>Larges des reins et des épaules</w:t>
      </w:r>
    </w:p>
    <w:p w14:paraId="715E4B28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5E7BB223" w14:textId="77777777" w:rsidR="001E49CB" w:rsidRDefault="001E49CB" w:rsidP="0058178C">
      <w:pPr>
        <w:spacing w:before="0" w:after="0"/>
        <w:ind w:firstLine="0"/>
        <w:jc w:val="center"/>
      </w:pPr>
    </w:p>
    <w:p w14:paraId="55316964" w14:textId="77777777" w:rsidR="008C6777" w:rsidRDefault="00B86016" w:rsidP="0058178C">
      <w:pPr>
        <w:spacing w:before="0" w:after="0"/>
        <w:ind w:firstLine="0"/>
        <w:jc w:val="center"/>
      </w:pPr>
      <w:r w:rsidRPr="008C6777">
        <w:t>Peut-être</w:t>
      </w:r>
      <w:r w:rsidR="008C6777">
        <w:t xml:space="preserve">, </w:t>
      </w:r>
      <w:r w:rsidRPr="008C6777">
        <w:t>échauffé de bourgogne</w:t>
      </w:r>
      <w:r w:rsidR="008C6777">
        <w:t>,</w:t>
      </w:r>
    </w:p>
    <w:p w14:paraId="4A391E52" w14:textId="77777777" w:rsidR="008C6777" w:rsidRDefault="00B86016" w:rsidP="0058178C">
      <w:pPr>
        <w:spacing w:before="0" w:after="0"/>
        <w:ind w:firstLine="0"/>
        <w:jc w:val="center"/>
      </w:pPr>
      <w:r w:rsidRPr="008C6777">
        <w:lastRenderedPageBreak/>
        <w:t>Ton monsieur te maltraitera</w:t>
      </w:r>
      <w:r w:rsidR="008C6777">
        <w:t>,</w:t>
      </w:r>
    </w:p>
    <w:p w14:paraId="02579896" w14:textId="77777777" w:rsidR="008C6777" w:rsidRDefault="00B86016" w:rsidP="0058178C">
      <w:pPr>
        <w:spacing w:before="0" w:after="0"/>
        <w:ind w:firstLine="0"/>
        <w:jc w:val="center"/>
      </w:pPr>
      <w:r w:rsidRPr="008C6777">
        <w:t>Car parfois un amant nous cogne</w:t>
      </w:r>
      <w:r w:rsidR="008C6777">
        <w:t> ;</w:t>
      </w:r>
    </w:p>
    <w:p w14:paraId="1A9FC185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273BB362" w14:textId="77777777" w:rsidR="008C6777" w:rsidRDefault="00B86016" w:rsidP="0058178C">
      <w:pPr>
        <w:spacing w:before="0" w:after="0"/>
        <w:ind w:firstLine="0"/>
        <w:jc w:val="center"/>
      </w:pPr>
      <w:r w:rsidRPr="008C6777">
        <w:t>Se voir battre à propos de botte</w:t>
      </w:r>
      <w:r w:rsidR="008C6777">
        <w:t>,</w:t>
      </w:r>
    </w:p>
    <w:p w14:paraId="76982672" w14:textId="77777777" w:rsidR="008C6777" w:rsidRDefault="00B86016" w:rsidP="0058178C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conviens qu</w:t>
      </w:r>
      <w:r w:rsidR="008C6777">
        <w:t>’</w:t>
      </w:r>
      <w:r w:rsidRPr="008C6777">
        <w:t>ça n</w:t>
      </w:r>
      <w:r w:rsidR="008C6777">
        <w:t>’</w:t>
      </w:r>
      <w:r w:rsidRPr="008C6777">
        <w:t>est guère amusant</w:t>
      </w:r>
      <w:r w:rsidR="008C6777">
        <w:t>,</w:t>
      </w:r>
    </w:p>
    <w:p w14:paraId="37E7B3D1" w14:textId="77777777" w:rsidR="008C6777" w:rsidRDefault="00B86016" w:rsidP="0058178C">
      <w:pPr>
        <w:spacing w:before="0" w:after="0"/>
        <w:ind w:firstLine="0"/>
        <w:jc w:val="center"/>
      </w:pPr>
      <w:r w:rsidRPr="008C6777">
        <w:t>Mais aussi quand y vous mijotte</w:t>
      </w:r>
      <w:r w:rsidR="008C6777">
        <w:t>,</w:t>
      </w:r>
    </w:p>
    <w:p w14:paraId="0B062B3B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74E248B3" w14:textId="77777777" w:rsidR="001E49CB" w:rsidRDefault="001E49CB" w:rsidP="0058178C">
      <w:pPr>
        <w:spacing w:before="0" w:after="0"/>
        <w:ind w:firstLine="0"/>
        <w:jc w:val="center"/>
      </w:pPr>
    </w:p>
    <w:p w14:paraId="6F0741F6" w14:textId="77777777" w:rsidR="008C6777" w:rsidRDefault="00B86016" w:rsidP="0058178C">
      <w:pPr>
        <w:spacing w:before="0" w:after="0"/>
        <w:ind w:firstLine="0"/>
        <w:jc w:val="center"/>
      </w:pPr>
      <w:r w:rsidRPr="008C6777">
        <w:t>À des pouilleux si tu t</w:t>
      </w:r>
      <w:r w:rsidR="008C6777">
        <w:t>’</w:t>
      </w:r>
      <w:r w:rsidRPr="008C6777">
        <w:t>accroches</w:t>
      </w:r>
      <w:r w:rsidR="008C6777">
        <w:t>,</w:t>
      </w:r>
    </w:p>
    <w:p w14:paraId="67028423" w14:textId="77777777" w:rsidR="008C6777" w:rsidRDefault="00B86016" w:rsidP="0058178C">
      <w:pPr>
        <w:spacing w:before="0" w:after="0"/>
        <w:ind w:firstLine="0"/>
        <w:jc w:val="center"/>
      </w:pPr>
      <w:r w:rsidRPr="008C6777">
        <w:t>Ma chère fille</w:t>
      </w:r>
      <w:r w:rsidR="008C6777">
        <w:t xml:space="preserve">, </w:t>
      </w:r>
      <w:r w:rsidRPr="008C6777">
        <w:t>il t</w:t>
      </w:r>
      <w:r w:rsidR="008C6777">
        <w:t>’</w:t>
      </w:r>
      <w:r w:rsidRPr="008C6777">
        <w:t>en cuira</w:t>
      </w:r>
      <w:r w:rsidR="008C6777">
        <w:t> ;</w:t>
      </w:r>
    </w:p>
    <w:p w14:paraId="59398F2E" w14:textId="77777777" w:rsidR="008C6777" w:rsidRDefault="00B86016" w:rsidP="0058178C">
      <w:pPr>
        <w:spacing w:before="0" w:after="0"/>
        <w:ind w:firstLine="0"/>
        <w:jc w:val="center"/>
      </w:pPr>
      <w:r w:rsidRPr="008C6777">
        <w:t>Car l</w:t>
      </w:r>
      <w:r w:rsidR="008C6777">
        <w:t>’</w:t>
      </w:r>
      <w:r w:rsidRPr="008C6777">
        <w:t>amour sans vaissell</w:t>
      </w:r>
      <w:r w:rsidR="008C6777">
        <w:t>’</w:t>
      </w:r>
      <w:r w:rsidRPr="008C6777">
        <w:t xml:space="preserve"> de poches</w:t>
      </w:r>
      <w:r w:rsidR="008C6777">
        <w:t>,</w:t>
      </w:r>
    </w:p>
    <w:p w14:paraId="1CED23E8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6EEE2511" w14:textId="77777777" w:rsidR="008C6777" w:rsidRDefault="00B86016" w:rsidP="0058178C">
      <w:pPr>
        <w:spacing w:before="0" w:after="0"/>
        <w:ind w:firstLine="0"/>
        <w:jc w:val="center"/>
      </w:pPr>
      <w:r w:rsidRPr="008C6777">
        <w:t>Arrang</w:t>
      </w:r>
      <w:r w:rsidR="008C6777">
        <w:t>’</w:t>
      </w:r>
      <w:r w:rsidRPr="008C6777">
        <w:t>-toi plutôt</w:t>
      </w:r>
      <w:r w:rsidR="008C6777">
        <w:t xml:space="preserve">, </w:t>
      </w:r>
      <w:r w:rsidRPr="008C6777">
        <w:t>vaill</w:t>
      </w:r>
      <w:r w:rsidR="008C6777">
        <w:t>’</w:t>
      </w:r>
      <w:r w:rsidRPr="008C6777">
        <w:t xml:space="preserve"> que vaille</w:t>
      </w:r>
      <w:r w:rsidR="008C6777">
        <w:t>,</w:t>
      </w:r>
    </w:p>
    <w:p w14:paraId="40D5C671" w14:textId="77777777" w:rsidR="008C6777" w:rsidRDefault="00B86016" w:rsidP="0058178C">
      <w:pPr>
        <w:spacing w:before="0" w:after="0"/>
        <w:ind w:firstLine="0"/>
        <w:jc w:val="center"/>
      </w:pPr>
      <w:r w:rsidRPr="008C6777">
        <w:t>Avec un ân</w:t>
      </w:r>
      <w:r w:rsidR="008C6777">
        <w:t>’</w:t>
      </w:r>
      <w:r w:rsidRPr="008C6777">
        <w:t xml:space="preserve"> cousu d</w:t>
      </w:r>
      <w:r w:rsidR="008C6777">
        <w:t>’</w:t>
      </w:r>
      <w:r w:rsidRPr="008C6777">
        <w:t>argent</w:t>
      </w:r>
      <w:r w:rsidR="008C6777">
        <w:t>,</w:t>
      </w:r>
    </w:p>
    <w:p w14:paraId="55D38120" w14:textId="4110E95F" w:rsidR="00B86016" w:rsidRPr="008C6777" w:rsidRDefault="00B86016" w:rsidP="0058178C">
      <w:pPr>
        <w:spacing w:before="0" w:after="0"/>
        <w:ind w:firstLine="0"/>
        <w:jc w:val="center"/>
      </w:pPr>
      <w:r w:rsidRPr="008C6777">
        <w:t>Car les pièc</w:t>
      </w:r>
      <w:r w:rsidR="008C6777">
        <w:t>’</w:t>
      </w:r>
      <w:r w:rsidRPr="008C6777">
        <w:t>s blanch</w:t>
      </w:r>
      <w:r w:rsidR="008C6777">
        <w:t>’</w:t>
      </w:r>
      <w:r w:rsidRPr="008C6777">
        <w:t>s et la mitraille</w:t>
      </w:r>
    </w:p>
    <w:p w14:paraId="53D1505B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6A9B8741" w14:textId="77777777" w:rsidR="001E49CB" w:rsidRDefault="001E49CB" w:rsidP="0058178C">
      <w:pPr>
        <w:spacing w:before="0" w:after="0"/>
        <w:ind w:firstLine="0"/>
        <w:jc w:val="center"/>
      </w:pPr>
    </w:p>
    <w:p w14:paraId="2CF42FB1" w14:textId="642AAA3A" w:rsidR="00B86016" w:rsidRPr="008C6777" w:rsidRDefault="00B86016" w:rsidP="0058178C">
      <w:pPr>
        <w:spacing w:before="0" w:after="0"/>
        <w:ind w:firstLine="0"/>
        <w:jc w:val="center"/>
      </w:pPr>
      <w:r w:rsidRPr="008C6777">
        <w:t>Un rimailleur qui vous dorlote</w:t>
      </w:r>
    </w:p>
    <w:p w14:paraId="6A6FFBC9" w14:textId="77777777" w:rsidR="008C6777" w:rsidRDefault="00B86016" w:rsidP="0058178C">
      <w:pPr>
        <w:spacing w:before="0" w:after="0"/>
        <w:ind w:firstLine="0"/>
        <w:jc w:val="center"/>
      </w:pPr>
      <w:r w:rsidRPr="008C6777">
        <w:t>De chansonnette</w:t>
      </w:r>
      <w:r w:rsidR="008C6777">
        <w:t xml:space="preserve">, </w:t>
      </w:r>
      <w:r w:rsidRPr="008C6777">
        <w:t>et cætera</w:t>
      </w:r>
      <w:r w:rsidR="008C6777">
        <w:t>,</w:t>
      </w:r>
    </w:p>
    <w:p w14:paraId="5EAC8AE5" w14:textId="77777777" w:rsidR="008C6777" w:rsidRDefault="00B86016" w:rsidP="0058178C">
      <w:pPr>
        <w:spacing w:before="0" w:after="0"/>
        <w:ind w:firstLine="0"/>
        <w:jc w:val="center"/>
      </w:pPr>
      <w:r w:rsidRPr="008C6777">
        <w:t>Vous fait barboter dans la crotte</w:t>
      </w:r>
      <w:r w:rsidR="008C6777">
        <w:t>,</w:t>
      </w:r>
    </w:p>
    <w:p w14:paraId="2888621B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1A7A9762" w14:textId="1C594A69" w:rsidR="00B86016" w:rsidRPr="008C6777" w:rsidRDefault="00B86016" w:rsidP="0058178C">
      <w:pPr>
        <w:spacing w:before="0" w:after="0"/>
        <w:ind w:firstLine="0"/>
        <w:jc w:val="center"/>
      </w:pPr>
      <w:r w:rsidRPr="008C6777">
        <w:t>Mais parlez-moi d</w:t>
      </w:r>
      <w:r w:rsidR="008C6777">
        <w:t>’</w:t>
      </w:r>
      <w:r w:rsidRPr="008C6777">
        <w:t>ces vieux bobosses</w:t>
      </w:r>
    </w:p>
    <w:p w14:paraId="6C0E414C" w14:textId="64C601D0" w:rsidR="00B86016" w:rsidRPr="008C6777" w:rsidRDefault="00B86016" w:rsidP="0058178C">
      <w:pPr>
        <w:spacing w:before="0" w:after="0"/>
        <w:ind w:firstLine="0"/>
        <w:jc w:val="center"/>
      </w:pPr>
      <w:r w:rsidRPr="008C6777">
        <w:t>Qui</w:t>
      </w:r>
      <w:r w:rsidR="008C6777">
        <w:t xml:space="preserve">, </w:t>
      </w:r>
      <w:r w:rsidRPr="008C6777">
        <w:t>sans façon</w:t>
      </w:r>
      <w:r w:rsidR="008C6777">
        <w:t xml:space="preserve">, </w:t>
      </w:r>
      <w:r w:rsidRPr="008C6777">
        <w:t>vous font présent</w:t>
      </w:r>
    </w:p>
    <w:p w14:paraId="124305AA" w14:textId="77777777" w:rsidR="008C6777" w:rsidRDefault="00B86016" w:rsidP="0058178C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une guimbarde et de deux rosses</w:t>
      </w:r>
      <w:r w:rsidR="008C6777">
        <w:t>…</w:t>
      </w:r>
    </w:p>
    <w:p w14:paraId="2E0EFFB0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0E149BD7" w14:textId="77777777" w:rsidR="001E49CB" w:rsidRDefault="001E49CB" w:rsidP="0058178C">
      <w:pPr>
        <w:spacing w:before="0" w:after="0"/>
        <w:ind w:firstLine="0"/>
        <w:jc w:val="center"/>
      </w:pPr>
    </w:p>
    <w:p w14:paraId="44E452C1" w14:textId="77777777" w:rsidR="008C6777" w:rsidRDefault="00B86016" w:rsidP="0058178C">
      <w:pPr>
        <w:spacing w:before="0" w:after="0"/>
        <w:ind w:firstLine="0"/>
        <w:jc w:val="center"/>
      </w:pPr>
      <w:r w:rsidRPr="008C6777">
        <w:t>Dis aux escroqueurs de Cythère</w:t>
      </w:r>
      <w:r w:rsidR="008C6777">
        <w:t>,</w:t>
      </w:r>
    </w:p>
    <w:p w14:paraId="01C0BCF2" w14:textId="77777777" w:rsidR="008C6777" w:rsidRDefault="00B86016" w:rsidP="0058178C">
      <w:pPr>
        <w:spacing w:before="0" w:after="0"/>
        <w:ind w:firstLine="0"/>
        <w:jc w:val="center"/>
      </w:pPr>
      <w:r w:rsidRPr="008C6777">
        <w:t>Qui n</w:t>
      </w:r>
      <w:r w:rsidR="008C6777">
        <w:t>’</w:t>
      </w:r>
      <w:r w:rsidRPr="008C6777">
        <w:t>offriraient rien pour fair</w:t>
      </w:r>
      <w:r w:rsidR="008C6777">
        <w:t>’</w:t>
      </w:r>
      <w:r w:rsidRPr="008C6777">
        <w:t xml:space="preserve"> ça</w:t>
      </w:r>
      <w:r w:rsidR="008C6777">
        <w:t>,</w:t>
      </w:r>
    </w:p>
    <w:p w14:paraId="318F2F68" w14:textId="77777777" w:rsidR="008C6777" w:rsidRDefault="00B86016" w:rsidP="0058178C">
      <w:pPr>
        <w:spacing w:before="0" w:after="0"/>
        <w:ind w:firstLine="0"/>
        <w:jc w:val="center"/>
      </w:pPr>
      <w:r w:rsidRPr="008C6777">
        <w:t>En donnant du balai</w:t>
      </w:r>
      <w:r w:rsidR="008C6777">
        <w:t xml:space="preserve">, </w:t>
      </w:r>
      <w:r w:rsidRPr="008C6777">
        <w:t>ma chère</w:t>
      </w:r>
      <w:r w:rsidR="008C6777">
        <w:t> :</w:t>
      </w:r>
    </w:p>
    <w:p w14:paraId="5B0C76B6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4A0B22BD" w14:textId="5D1A7522" w:rsidR="00B86016" w:rsidRPr="008C6777" w:rsidRDefault="00B86016" w:rsidP="0058178C">
      <w:pPr>
        <w:spacing w:before="0" w:after="0"/>
        <w:ind w:firstLine="0"/>
        <w:jc w:val="center"/>
      </w:pPr>
      <w:r w:rsidRPr="008C6777">
        <w:t>Mais avec ceux que la victoire</w:t>
      </w:r>
    </w:p>
    <w:p w14:paraId="29229C36" w14:textId="77777777" w:rsidR="008C6777" w:rsidRDefault="00B86016" w:rsidP="0058178C">
      <w:pPr>
        <w:spacing w:before="0" w:after="0"/>
        <w:ind w:firstLine="0"/>
        <w:jc w:val="center"/>
      </w:pPr>
      <w:r w:rsidRPr="008C6777">
        <w:t>A trahis</w:t>
      </w:r>
      <w:r w:rsidR="008C6777">
        <w:t xml:space="preserve">, </w:t>
      </w:r>
      <w:r w:rsidRPr="008C6777">
        <w:t>fais-le gratuit</w:t>
      </w:r>
      <w:r w:rsidR="008C6777">
        <w:t>’</w:t>
      </w:r>
      <w:r w:rsidRPr="008C6777">
        <w:t>ment</w:t>
      </w:r>
      <w:r w:rsidR="008C6777">
        <w:t> :</w:t>
      </w:r>
    </w:p>
    <w:p w14:paraId="45FE9B0B" w14:textId="77777777" w:rsidR="008C6777" w:rsidRDefault="00B86016" w:rsidP="0058178C">
      <w:pPr>
        <w:spacing w:before="0" w:after="0"/>
        <w:ind w:firstLine="0"/>
        <w:jc w:val="center"/>
      </w:pPr>
      <w:r w:rsidRPr="008C6777">
        <w:t>Rendre service aux fils de la gloire</w:t>
      </w:r>
      <w:r w:rsidR="008C6777">
        <w:t>,</w:t>
      </w:r>
    </w:p>
    <w:p w14:paraId="2AE65F4B" w14:textId="77777777" w:rsidR="008C6777" w:rsidRDefault="00B86016" w:rsidP="0058178C">
      <w:pPr>
        <w:spacing w:before="0" w:after="0"/>
        <w:ind w:firstLine="0"/>
        <w:jc w:val="center"/>
      </w:pPr>
      <w:r w:rsidRPr="008C6777">
        <w:lastRenderedPageBreak/>
        <w:t>C</w:t>
      </w:r>
      <w:r w:rsidR="008C6777">
        <w:t>’</w:t>
      </w:r>
      <w:r w:rsidRPr="008C6777">
        <w:t>est du nanan</w:t>
      </w:r>
      <w:r w:rsidR="008C6777">
        <w:t>.</w:t>
      </w:r>
    </w:p>
    <w:p w14:paraId="0F4973ED" w14:textId="77777777" w:rsidR="001E49CB" w:rsidRDefault="001E49CB" w:rsidP="0058178C">
      <w:pPr>
        <w:spacing w:before="0" w:after="0"/>
        <w:ind w:firstLine="0"/>
        <w:jc w:val="center"/>
      </w:pPr>
    </w:p>
    <w:p w14:paraId="2627BEBE" w14:textId="77777777" w:rsidR="008C6777" w:rsidRDefault="00B86016" w:rsidP="0058178C">
      <w:pPr>
        <w:spacing w:before="0" w:after="0"/>
        <w:ind w:firstLine="0"/>
        <w:jc w:val="center"/>
      </w:pPr>
      <w:r w:rsidRPr="008C6777">
        <w:t>Ne t</w:t>
      </w:r>
      <w:r w:rsidR="008C6777">
        <w:t>’</w:t>
      </w:r>
      <w:r w:rsidRPr="008C6777">
        <w:t>marie</w:t>
      </w:r>
      <w:r w:rsidR="008C6777">
        <w:t xml:space="preserve">, </w:t>
      </w:r>
      <w:r w:rsidRPr="008C6777">
        <w:t>afin d</w:t>
      </w:r>
      <w:r w:rsidR="008C6777">
        <w:t>’</w:t>
      </w:r>
      <w:r w:rsidRPr="008C6777">
        <w:t>paraître sage</w:t>
      </w:r>
      <w:r w:rsidR="008C6777">
        <w:t>,</w:t>
      </w:r>
    </w:p>
    <w:p w14:paraId="249B643A" w14:textId="77777777" w:rsidR="008C6777" w:rsidRDefault="00B86016" w:rsidP="0058178C">
      <w:pPr>
        <w:spacing w:before="0" w:after="0"/>
        <w:ind w:firstLine="0"/>
        <w:jc w:val="center"/>
      </w:pPr>
      <w:r w:rsidRPr="008C6777">
        <w:t>Que quand la vieilless</w:t>
      </w:r>
      <w:r w:rsidR="008C6777">
        <w:t>’</w:t>
      </w:r>
      <w:r w:rsidRPr="008C6777">
        <w:t xml:space="preserve"> te viendra</w:t>
      </w:r>
      <w:r w:rsidR="008C6777">
        <w:t> ;</w:t>
      </w:r>
    </w:p>
    <w:p w14:paraId="31D9A16E" w14:textId="77777777" w:rsidR="008C6777" w:rsidRDefault="00B86016" w:rsidP="0058178C">
      <w:pPr>
        <w:spacing w:before="0" w:after="0"/>
        <w:ind w:firstLine="0"/>
        <w:jc w:val="center"/>
      </w:pPr>
      <w:r w:rsidRPr="008C6777">
        <w:t>Car s</w:t>
      </w:r>
      <w:r w:rsidR="008C6777">
        <w:t>’</w:t>
      </w:r>
      <w:r w:rsidRPr="008C6777">
        <w:t>enchaîner dans son jeune âge</w:t>
      </w:r>
      <w:r w:rsidR="008C6777">
        <w:t>,</w:t>
      </w:r>
    </w:p>
    <w:p w14:paraId="3ACF7AF1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caca</w:t>
      </w:r>
      <w:r w:rsidR="008C6777">
        <w:t>.</w:t>
      </w:r>
    </w:p>
    <w:p w14:paraId="21C484C7" w14:textId="77777777" w:rsidR="008C6777" w:rsidRDefault="00B86016" w:rsidP="0058178C">
      <w:pPr>
        <w:spacing w:before="0" w:after="0"/>
        <w:ind w:firstLine="0"/>
        <w:jc w:val="center"/>
      </w:pPr>
      <w:r w:rsidRPr="008C6777">
        <w:t>Mais quand tu s</w:t>
      </w:r>
      <w:r w:rsidR="008C6777">
        <w:t>’</w:t>
      </w:r>
      <w:r w:rsidRPr="008C6777">
        <w:t>ras dans ton ménage</w:t>
      </w:r>
      <w:r w:rsidR="008C6777">
        <w:t>,</w:t>
      </w:r>
    </w:p>
    <w:p w14:paraId="5F1740DB" w14:textId="77777777" w:rsidR="008C6777" w:rsidRDefault="00B86016" w:rsidP="0058178C">
      <w:pPr>
        <w:spacing w:before="0" w:after="0"/>
        <w:ind w:firstLine="0"/>
        <w:jc w:val="center"/>
      </w:pPr>
      <w:r w:rsidRPr="008C6777">
        <w:t>Faut pas pour ça t</w:t>
      </w:r>
      <w:r w:rsidR="008C6777">
        <w:t>’</w:t>
      </w:r>
      <w:r w:rsidRPr="008C6777">
        <w:t>priver d</w:t>
      </w:r>
      <w:r w:rsidR="008C6777">
        <w:t>’</w:t>
      </w:r>
      <w:r w:rsidRPr="008C6777">
        <w:t>amant</w:t>
      </w:r>
      <w:r w:rsidR="008C6777">
        <w:t>,</w:t>
      </w:r>
    </w:p>
    <w:p w14:paraId="58AA164A" w14:textId="77777777" w:rsidR="008C6777" w:rsidRDefault="00B86016" w:rsidP="0058178C">
      <w:pPr>
        <w:spacing w:before="0" w:after="0"/>
        <w:ind w:firstLine="0"/>
        <w:jc w:val="center"/>
      </w:pPr>
      <w:r w:rsidRPr="008C6777">
        <w:t>Car les accrocs faits au mariage</w:t>
      </w:r>
      <w:r w:rsidR="008C6777">
        <w:t>,</w:t>
      </w:r>
    </w:p>
    <w:p w14:paraId="1D745C27" w14:textId="77777777" w:rsidR="008C6777" w:rsidRDefault="00B86016" w:rsidP="0058178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du nanan</w:t>
      </w:r>
      <w:r w:rsidR="008C6777">
        <w:t>.</w:t>
      </w:r>
    </w:p>
    <w:p w14:paraId="608F66CC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58178C">
        <w:rPr>
          <w:rStyle w:val="Taille-1Caracteres"/>
        </w:rPr>
        <w:t>EBRAUX</w:t>
      </w:r>
      <w:r w:rsidR="008C6777">
        <w:t>.</w:t>
      </w:r>
    </w:p>
    <w:p w14:paraId="4D09D029" w14:textId="0FF0F596" w:rsidR="00B86016" w:rsidRPr="00B90685" w:rsidRDefault="00B86016" w:rsidP="008C6777">
      <w:pPr>
        <w:pStyle w:val="Titre2"/>
        <w:rPr>
          <w:szCs w:val="44"/>
        </w:rPr>
      </w:pPr>
      <w:bookmarkStart w:id="163" w:name="_Toc275359196"/>
      <w:bookmarkStart w:id="164" w:name="_Toc199525840"/>
      <w:r w:rsidRPr="00B90685">
        <w:rPr>
          <w:szCs w:val="44"/>
        </w:rPr>
        <w:lastRenderedPageBreak/>
        <w:t>MA LISA</w:t>
      </w:r>
      <w:r w:rsidR="008C6777">
        <w:rPr>
          <w:szCs w:val="44"/>
        </w:rPr>
        <w:t xml:space="preserve">, </w:t>
      </w:r>
      <w:r w:rsidRPr="00B90685">
        <w:rPr>
          <w:szCs w:val="44"/>
        </w:rPr>
        <w:t>TIENS BIEN TON BONNET</w:t>
      </w:r>
      <w:bookmarkEnd w:id="163"/>
      <w:bookmarkEnd w:id="164"/>
    </w:p>
    <w:p w14:paraId="37104EC8" w14:textId="77777777" w:rsidR="008C6777" w:rsidRDefault="00B86016" w:rsidP="001E49CB">
      <w:pPr>
        <w:spacing w:after="480"/>
        <w:ind w:firstLine="0"/>
        <w:jc w:val="center"/>
      </w:pPr>
      <w:r w:rsidRPr="008C6777">
        <w:t xml:space="preserve">AIR du </w:t>
      </w:r>
      <w:r w:rsidRPr="008C6777">
        <w:rPr>
          <w:i/>
        </w:rPr>
        <w:t>Passe-partout</w:t>
      </w:r>
      <w:r w:rsidR="008C6777">
        <w:t>.</w:t>
      </w:r>
    </w:p>
    <w:p w14:paraId="1D0B6001" w14:textId="39100804" w:rsidR="00B86016" w:rsidRPr="00B90685" w:rsidRDefault="00B86016" w:rsidP="001E49CB">
      <w:pPr>
        <w:spacing w:before="0" w:after="0"/>
      </w:pPr>
      <w:r w:rsidRPr="00B90685">
        <w:t>Ma pauvre enfant</w:t>
      </w:r>
      <w:r w:rsidR="008C6777">
        <w:t xml:space="preserve">, </w:t>
      </w:r>
      <w:r w:rsidRPr="00B90685">
        <w:t>aux discours de ton père</w:t>
      </w:r>
    </w:p>
    <w:p w14:paraId="49188605" w14:textId="77777777" w:rsidR="008C6777" w:rsidRDefault="00B86016" w:rsidP="001E49CB">
      <w:pPr>
        <w:spacing w:before="0" w:after="0"/>
      </w:pPr>
      <w:r w:rsidRPr="00B90685">
        <w:t>Prête l</w:t>
      </w:r>
      <w:r w:rsidR="008C6777">
        <w:t>’</w:t>
      </w:r>
      <w:r w:rsidRPr="00B90685">
        <w:t>oreille encor quelques instants</w:t>
      </w:r>
      <w:r w:rsidR="008C6777">
        <w:t>.</w:t>
      </w:r>
    </w:p>
    <w:p w14:paraId="6D5D854E" w14:textId="77777777" w:rsidR="008C6777" w:rsidRDefault="00B86016" w:rsidP="001E49CB">
      <w:pPr>
        <w:spacing w:before="0" w:after="0"/>
      </w:pPr>
      <w:r w:rsidRPr="00B90685">
        <w:t>Tu vas bientôt m</w:t>
      </w:r>
      <w:r w:rsidR="008C6777">
        <w:t>’</w:t>
      </w:r>
      <w:r w:rsidRPr="00B90685">
        <w:t>planter là</w:t>
      </w:r>
      <w:r w:rsidR="008C6777">
        <w:t xml:space="preserve">, </w:t>
      </w:r>
      <w:r w:rsidRPr="00B90685">
        <w:t>comm</w:t>
      </w:r>
      <w:r w:rsidR="008C6777">
        <w:t>’</w:t>
      </w:r>
      <w:r w:rsidRPr="00B90685">
        <w:t xml:space="preserve"> ta mère</w:t>
      </w:r>
      <w:r w:rsidR="008C6777">
        <w:t>.</w:t>
      </w:r>
    </w:p>
    <w:p w14:paraId="3E0688DA" w14:textId="77777777" w:rsidR="008C6777" w:rsidRDefault="00B86016" w:rsidP="001E49CB">
      <w:pPr>
        <w:spacing w:before="0" w:after="0"/>
      </w:pPr>
      <w:r w:rsidRPr="00B90685">
        <w:t>Puisque tu vas atteindre tes quinze ans</w:t>
      </w:r>
      <w:r w:rsidR="008C6777">
        <w:t>.</w:t>
      </w:r>
    </w:p>
    <w:p w14:paraId="76A37EEF" w14:textId="37CFE810" w:rsidR="00B86016" w:rsidRPr="00B90685" w:rsidRDefault="00B86016" w:rsidP="001E49CB">
      <w:pPr>
        <w:spacing w:before="0" w:after="0"/>
      </w:pPr>
      <w:r w:rsidRPr="00B90685">
        <w:t>Des gringalets déjà l</w:t>
      </w:r>
      <w:r w:rsidR="008C6777">
        <w:t>’</w:t>
      </w:r>
      <w:r w:rsidRPr="00B90685">
        <w:t>essaim s</w:t>
      </w:r>
      <w:r w:rsidR="008C6777">
        <w:t>’</w:t>
      </w:r>
      <w:r w:rsidRPr="00B90685">
        <w:t>prépare</w:t>
      </w:r>
    </w:p>
    <w:p w14:paraId="381AF83F" w14:textId="77777777" w:rsidR="008C6777" w:rsidRDefault="00B86016" w:rsidP="001E49CB">
      <w:pPr>
        <w:spacing w:before="0" w:after="0"/>
      </w:pPr>
      <w:r w:rsidRPr="00B90685">
        <w:t>À te pousser quelque botte en secret</w:t>
      </w:r>
      <w:r w:rsidR="008C6777">
        <w:t> :</w:t>
      </w:r>
    </w:p>
    <w:p w14:paraId="3EAAB4F1" w14:textId="77777777" w:rsidR="008C6777" w:rsidRDefault="00B86016" w:rsidP="001E49CB">
      <w:pPr>
        <w:spacing w:before="0" w:after="0"/>
      </w:pPr>
      <w:r w:rsidRPr="00B90685">
        <w:t>Pour conserver c</w:t>
      </w:r>
      <w:r w:rsidR="008C6777">
        <w:t>’</w:t>
      </w:r>
      <w:r w:rsidRPr="00B90685">
        <w:t>te fleur qui d</w:t>
      </w:r>
      <w:r w:rsidR="008C6777">
        <w:t>’</w:t>
      </w:r>
      <w:r w:rsidRPr="00B90685">
        <w:t>vient si rare</w:t>
      </w:r>
      <w:r w:rsidR="008C6777">
        <w:t>.</w:t>
      </w:r>
    </w:p>
    <w:p w14:paraId="47BFD9E5" w14:textId="77777777" w:rsidR="008C6777" w:rsidRDefault="00B86016" w:rsidP="001E49CB">
      <w:pPr>
        <w:spacing w:before="0" w:after="0"/>
      </w:pPr>
      <w:r w:rsidRPr="00B90685">
        <w:t>Ma Lisa</w:t>
      </w:r>
      <w:r w:rsidR="008C6777">
        <w:t xml:space="preserve"> (</w:t>
      </w:r>
      <w:r w:rsidRPr="00B90685">
        <w:rPr>
          <w:i/>
        </w:rPr>
        <w:t>bis</w:t>
      </w:r>
      <w:r w:rsidR="008C6777">
        <w:t xml:space="preserve">), </w:t>
      </w:r>
      <w:r w:rsidRPr="00B90685">
        <w:t>tiens bien ton bonnet</w:t>
      </w:r>
      <w:r w:rsidR="008C6777">
        <w:t> !</w:t>
      </w:r>
    </w:p>
    <w:p w14:paraId="3F7C8850" w14:textId="77777777" w:rsidR="001E49CB" w:rsidRDefault="001E49CB" w:rsidP="001E49CB">
      <w:pPr>
        <w:spacing w:before="0" w:after="0"/>
      </w:pPr>
    </w:p>
    <w:p w14:paraId="5DC4A96B" w14:textId="77777777" w:rsidR="008C6777" w:rsidRDefault="00B86016" w:rsidP="001E49CB">
      <w:pPr>
        <w:spacing w:before="0" w:after="0"/>
      </w:pPr>
      <w:r w:rsidRPr="00B90685">
        <w:t>Tu trouveras quelquefois sur ta route</w:t>
      </w:r>
      <w:r w:rsidR="008C6777">
        <w:t>,</w:t>
      </w:r>
    </w:p>
    <w:p w14:paraId="27D84657" w14:textId="77777777" w:rsidR="008C6777" w:rsidRDefault="00B86016" w:rsidP="001E49CB">
      <w:pPr>
        <w:spacing w:before="0" w:after="0"/>
      </w:pPr>
      <w:r w:rsidRPr="00B90685">
        <w:t>Un va-nu-pieds</w:t>
      </w:r>
      <w:r w:rsidR="008C6777">
        <w:t xml:space="preserve">, </w:t>
      </w:r>
      <w:r w:rsidRPr="00B90685">
        <w:t>bien rond et bien carré</w:t>
      </w:r>
      <w:r w:rsidR="008C6777">
        <w:t>,</w:t>
      </w:r>
    </w:p>
    <w:p w14:paraId="75FFBEC3" w14:textId="77777777" w:rsidR="008C6777" w:rsidRDefault="00B86016" w:rsidP="001E49CB">
      <w:pPr>
        <w:spacing w:before="0" w:after="0"/>
      </w:pPr>
      <w:r w:rsidRPr="00B90685">
        <w:t>Qui pouss</w:t>
      </w:r>
      <w:r w:rsidR="008C6777">
        <w:t>’</w:t>
      </w:r>
      <w:r w:rsidRPr="00B90685">
        <w:t xml:space="preserve"> toujours</w:t>
      </w:r>
      <w:r w:rsidR="008C6777">
        <w:t xml:space="preserve">, </w:t>
      </w:r>
      <w:r w:rsidRPr="00B90685">
        <w:t>sans que rien le déroute</w:t>
      </w:r>
      <w:r w:rsidR="008C6777">
        <w:t>,</w:t>
      </w:r>
    </w:p>
    <w:p w14:paraId="71B17FFC" w14:textId="77777777" w:rsidR="008C6777" w:rsidRDefault="00B86016" w:rsidP="001E49CB">
      <w:pPr>
        <w:spacing w:before="0" w:after="0"/>
      </w:pPr>
      <w:r w:rsidRPr="00B90685">
        <w:t>Jusqu</w:t>
      </w:r>
      <w:r w:rsidR="008C6777">
        <w:t>’</w:t>
      </w:r>
      <w:r w:rsidRPr="00B90685">
        <w:t>à c</w:t>
      </w:r>
      <w:r w:rsidR="008C6777">
        <w:t>’</w:t>
      </w:r>
      <w:r w:rsidRPr="00B90685">
        <w:t>qu</w:t>
      </w:r>
      <w:r w:rsidR="008C6777">
        <w:t>’</w:t>
      </w:r>
      <w:r w:rsidRPr="00B90685">
        <w:t>au centr</w:t>
      </w:r>
      <w:r w:rsidR="008C6777">
        <w:t>’</w:t>
      </w:r>
      <w:r w:rsidRPr="00B90685">
        <w:t xml:space="preserve"> sa main ait pénétré</w:t>
      </w:r>
      <w:r w:rsidR="008C6777">
        <w:t>.</w:t>
      </w:r>
    </w:p>
    <w:p w14:paraId="164D1E42" w14:textId="77777777" w:rsidR="008C6777" w:rsidRDefault="00B86016" w:rsidP="001E49CB">
      <w:pPr>
        <w:spacing w:before="0" w:after="0"/>
      </w:pPr>
      <w:r w:rsidRPr="00B90685">
        <w:t>Il est si gros</w:t>
      </w:r>
      <w:r w:rsidR="008C6777">
        <w:t xml:space="preserve">, </w:t>
      </w:r>
      <w:r w:rsidRPr="00B90685">
        <w:t>et toi t</w:t>
      </w:r>
      <w:r w:rsidR="008C6777">
        <w:t>’</w:t>
      </w:r>
      <w:r w:rsidRPr="00B90685">
        <w:t>es si mignonne</w:t>
      </w:r>
      <w:r w:rsidR="008C6777">
        <w:t>,</w:t>
      </w:r>
    </w:p>
    <w:p w14:paraId="2152B299" w14:textId="77777777" w:rsidR="008C6777" w:rsidRDefault="00B86016" w:rsidP="001E49CB">
      <w:pPr>
        <w:spacing w:before="0" w:after="0"/>
      </w:pPr>
      <w:r w:rsidRPr="00B90685">
        <w:t>Qu</w:t>
      </w:r>
      <w:r w:rsidR="008C6777">
        <w:t>’</w:t>
      </w:r>
      <w:r w:rsidRPr="00B90685">
        <w:t>son p</w:t>
      </w:r>
      <w:r w:rsidR="008C6777">
        <w:t>’</w:t>
      </w:r>
      <w:r w:rsidRPr="00B90685">
        <w:t>tit doigt seul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en suis sûr</w:t>
      </w:r>
      <w:r w:rsidR="008C6777">
        <w:t xml:space="preserve">, </w:t>
      </w:r>
      <w:r w:rsidRPr="00B90685">
        <w:t>t</w:t>
      </w:r>
      <w:r w:rsidR="008C6777">
        <w:t>’</w:t>
      </w:r>
      <w:r w:rsidRPr="00B90685">
        <w:t>effraierait</w:t>
      </w:r>
      <w:r w:rsidR="008C6777">
        <w:t> :</w:t>
      </w:r>
    </w:p>
    <w:p w14:paraId="49210EE2" w14:textId="77777777" w:rsidR="008C6777" w:rsidRDefault="00B86016" w:rsidP="001E49CB">
      <w:pPr>
        <w:spacing w:before="0" w:after="0"/>
      </w:pPr>
      <w:r w:rsidRPr="00B90685">
        <w:t>Tout ce qu</w:t>
      </w:r>
      <w:r w:rsidR="008C6777">
        <w:t>’</w:t>
      </w:r>
      <w:r w:rsidRPr="00B90685">
        <w:t xml:space="preserve">il touch </w:t>
      </w:r>
      <w:r w:rsidR="008C6777">
        <w:t>‘</w:t>
      </w:r>
      <w:r w:rsidRPr="00B90685">
        <w:t>s</w:t>
      </w:r>
      <w:r w:rsidR="008C6777">
        <w:t>’</w:t>
      </w:r>
      <w:r w:rsidRPr="00B90685">
        <w:t>élargit</w:t>
      </w:r>
      <w:r w:rsidR="008C6777">
        <w:t xml:space="preserve">, </w:t>
      </w:r>
      <w:r w:rsidRPr="00B90685">
        <w:t>se chiffonne</w:t>
      </w:r>
      <w:r w:rsidR="008C6777">
        <w:t>…</w:t>
      </w:r>
    </w:p>
    <w:p w14:paraId="30D0CEE0" w14:textId="77777777" w:rsidR="008C6777" w:rsidRDefault="00B86016" w:rsidP="001E49CB">
      <w:pPr>
        <w:spacing w:before="0" w:after="0"/>
      </w:pPr>
      <w:r w:rsidRPr="00B90685">
        <w:t>Ma Lisa</w:t>
      </w:r>
      <w:r w:rsidR="008C6777">
        <w:t xml:space="preserve">, </w:t>
      </w:r>
      <w:r w:rsidRPr="00B90685">
        <w:t>tiens bien ton bonnet</w:t>
      </w:r>
      <w:r w:rsidR="008C6777">
        <w:t> !</w:t>
      </w:r>
    </w:p>
    <w:p w14:paraId="65DA020F" w14:textId="77777777" w:rsidR="001E49CB" w:rsidRDefault="001E49CB" w:rsidP="001E49CB">
      <w:pPr>
        <w:spacing w:before="0" w:after="0"/>
      </w:pPr>
    </w:p>
    <w:p w14:paraId="0C79F10E" w14:textId="77777777" w:rsidR="008C6777" w:rsidRDefault="00B86016" w:rsidP="001E49CB">
      <w:pPr>
        <w:spacing w:before="0" w:after="0"/>
      </w:pPr>
      <w:r w:rsidRPr="00B90685">
        <w:t>Il en est un de plus mince encolure</w:t>
      </w:r>
      <w:r w:rsidR="008C6777">
        <w:t>,</w:t>
      </w:r>
    </w:p>
    <w:p w14:paraId="4164D2C8" w14:textId="77777777" w:rsidR="008C6777" w:rsidRDefault="00B86016" w:rsidP="001E49CB">
      <w:pPr>
        <w:spacing w:before="0" w:after="0"/>
      </w:pPr>
      <w:r w:rsidRPr="00B90685">
        <w:t>Petit mais fort et bien ferme des reins</w:t>
      </w:r>
      <w:r w:rsidR="008C6777">
        <w:t>,</w:t>
      </w:r>
    </w:p>
    <w:p w14:paraId="48A2D61A" w14:textId="77777777" w:rsidR="008C6777" w:rsidRDefault="00B86016" w:rsidP="001E49CB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quoiqu</w:t>
      </w:r>
      <w:r w:rsidR="008C6777">
        <w:t>’</w:t>
      </w:r>
      <w:r w:rsidRPr="00B90685">
        <w:t>il n</w:t>
      </w:r>
      <w:r w:rsidR="008C6777">
        <w:t>’</w:t>
      </w:r>
      <w:r w:rsidRPr="00B90685">
        <w:t>ait ni talent ni figure</w:t>
      </w:r>
      <w:r w:rsidR="008C6777">
        <w:t>,</w:t>
      </w:r>
    </w:p>
    <w:p w14:paraId="59618888" w14:textId="77777777" w:rsidR="008C6777" w:rsidRDefault="00B86016" w:rsidP="001E49CB">
      <w:pPr>
        <w:spacing w:before="0" w:after="0"/>
      </w:pPr>
      <w:r w:rsidRPr="00B90685">
        <w:t>Sur c</w:t>
      </w:r>
      <w:r w:rsidR="008C6777">
        <w:t>’</w:t>
      </w:r>
      <w:r w:rsidRPr="00B90685">
        <w:t>qui lui plaît aime à fourrer ses mains</w:t>
      </w:r>
      <w:r w:rsidR="008C6777">
        <w:t>.</w:t>
      </w:r>
    </w:p>
    <w:p w14:paraId="0D0BAC5F" w14:textId="77777777" w:rsidR="008C6777" w:rsidRDefault="00B86016" w:rsidP="001E49CB">
      <w:pPr>
        <w:spacing w:before="0" w:after="0"/>
      </w:pPr>
      <w:r w:rsidRPr="00B90685">
        <w:t>P</w:t>
      </w:r>
      <w:r w:rsidR="008C6777">
        <w:t>’</w:t>
      </w:r>
      <w:r w:rsidRPr="00B90685">
        <w:t>tit comme il est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roide comme un cierge</w:t>
      </w:r>
      <w:r w:rsidR="008C6777">
        <w:t> :</w:t>
      </w:r>
    </w:p>
    <w:p w14:paraId="23C99884" w14:textId="77777777" w:rsidR="008C6777" w:rsidRDefault="00B86016" w:rsidP="001E49CB">
      <w:pPr>
        <w:spacing w:before="0" w:after="0"/>
      </w:pPr>
      <w:r w:rsidRPr="00B90685">
        <w:t>Dans l</w:t>
      </w:r>
      <w:r w:rsidR="008C6777">
        <w:t>’</w:t>
      </w:r>
      <w:r w:rsidRPr="00B90685">
        <w:t>plus p</w:t>
      </w:r>
      <w:r w:rsidR="008C6777">
        <w:t>’</w:t>
      </w:r>
      <w:r w:rsidRPr="00B90685">
        <w:t>tit trou ça gliss</w:t>
      </w:r>
      <w:r w:rsidR="008C6777">
        <w:t>’</w:t>
      </w:r>
      <w:r w:rsidRPr="00B90685">
        <w:t xml:space="preserve"> comme un furet</w:t>
      </w:r>
      <w:r w:rsidR="008C6777">
        <w:t> :</w:t>
      </w:r>
    </w:p>
    <w:p w14:paraId="203902CA" w14:textId="77777777" w:rsidR="008C6777" w:rsidRDefault="00B86016" w:rsidP="001E49CB">
      <w:pPr>
        <w:spacing w:before="0" w:after="0"/>
      </w:pPr>
      <w:r w:rsidRPr="00B90685">
        <w:t>Et près de lui si tu veux rester vierge</w:t>
      </w:r>
      <w:r w:rsidR="008C6777">
        <w:t>,</w:t>
      </w:r>
    </w:p>
    <w:p w14:paraId="3CC7E8BB" w14:textId="77777777" w:rsidR="008C6777" w:rsidRDefault="00B86016" w:rsidP="001E49CB">
      <w:pPr>
        <w:spacing w:before="0" w:after="0"/>
      </w:pPr>
      <w:r w:rsidRPr="00B90685">
        <w:t>Ma Lisa</w:t>
      </w:r>
      <w:r w:rsidR="008C6777">
        <w:t xml:space="preserve">, </w:t>
      </w:r>
      <w:r w:rsidRPr="00B90685">
        <w:t>tiens bien ton bonnet</w:t>
      </w:r>
      <w:r w:rsidR="008C6777">
        <w:t> !</w:t>
      </w:r>
    </w:p>
    <w:p w14:paraId="1B593CBB" w14:textId="77777777" w:rsidR="001E49CB" w:rsidRDefault="001E49CB" w:rsidP="001E49CB">
      <w:pPr>
        <w:spacing w:before="0" w:after="0"/>
      </w:pPr>
    </w:p>
    <w:p w14:paraId="7126EAED" w14:textId="77777777" w:rsidR="008C6777" w:rsidRDefault="00B86016" w:rsidP="001E49CB">
      <w:pPr>
        <w:spacing w:before="0" w:after="0"/>
      </w:pPr>
      <w:r w:rsidRPr="00B90685">
        <w:t>J</w:t>
      </w:r>
      <w:r w:rsidR="008C6777">
        <w:t>’</w:t>
      </w:r>
      <w:r w:rsidRPr="00B90685">
        <w:t>en vois quéqu</w:t>
      </w:r>
      <w:r w:rsidR="008C6777">
        <w:t>’</w:t>
      </w:r>
      <w:r w:rsidRPr="00B90685">
        <w:t>z</w:t>
      </w:r>
      <w:r w:rsidR="008C6777">
        <w:t>’</w:t>
      </w:r>
      <w:r w:rsidRPr="00B90685">
        <w:t>uns qu</w:t>
      </w:r>
      <w:r w:rsidR="008C6777">
        <w:t>’</w:t>
      </w:r>
      <w:r w:rsidRPr="00B90685">
        <w:t>ont les manières gentilles</w:t>
      </w:r>
      <w:r w:rsidR="008C6777">
        <w:t>,</w:t>
      </w:r>
    </w:p>
    <w:p w14:paraId="572D0EE4" w14:textId="77777777" w:rsidR="008C6777" w:rsidRDefault="00B86016" w:rsidP="001E49CB">
      <w:pPr>
        <w:spacing w:before="0" w:after="0"/>
      </w:pPr>
      <w:r w:rsidRPr="00B90685">
        <w:lastRenderedPageBreak/>
        <w:t>De la jeunesse et de la vivacité</w:t>
      </w:r>
      <w:r w:rsidR="008C6777">
        <w:t> :</w:t>
      </w:r>
    </w:p>
    <w:p w14:paraId="203AC4C2" w14:textId="77777777" w:rsidR="008C6777" w:rsidRDefault="00B86016" w:rsidP="001E49CB">
      <w:pPr>
        <w:spacing w:before="0" w:after="0"/>
      </w:pPr>
      <w:r w:rsidRPr="00B90685">
        <w:t>Ces garçons-là ça tourn</w:t>
      </w:r>
      <w:r w:rsidR="008C6777">
        <w:t>’</w:t>
      </w:r>
      <w:r w:rsidRPr="00B90685">
        <w:t xml:space="preserve"> la tête aux filles</w:t>
      </w:r>
      <w:r w:rsidR="008C6777">
        <w:t>,</w:t>
      </w:r>
    </w:p>
    <w:p w14:paraId="1AAA4959" w14:textId="77777777" w:rsidR="008C6777" w:rsidRDefault="00B86016" w:rsidP="001E49CB">
      <w:pPr>
        <w:spacing w:before="0" w:after="0"/>
      </w:pPr>
      <w:r w:rsidRPr="00B90685">
        <w:t>Mais presque tous ils ont le cœur gâté</w:t>
      </w:r>
      <w:r w:rsidR="008C6777">
        <w:t>.</w:t>
      </w:r>
    </w:p>
    <w:p w14:paraId="71C89343" w14:textId="77777777" w:rsidR="008C6777" w:rsidRDefault="00B86016" w:rsidP="001E49CB">
      <w:pPr>
        <w:spacing w:before="0" w:after="0"/>
      </w:pPr>
      <w:r w:rsidRPr="00B90685">
        <w:t>Sur leur discours crois-moi</w:t>
      </w:r>
      <w:r w:rsidR="008C6777">
        <w:t xml:space="preserve">, </w:t>
      </w:r>
      <w:r w:rsidRPr="00B90685">
        <w:t>tir</w:t>
      </w:r>
      <w:r w:rsidR="008C6777">
        <w:t>’</w:t>
      </w:r>
      <w:r w:rsidRPr="00B90685">
        <w:t xml:space="preserve"> la ficelle</w:t>
      </w:r>
      <w:r w:rsidR="008C6777">
        <w:t> :</w:t>
      </w:r>
    </w:p>
    <w:p w14:paraId="13087214" w14:textId="11CC9DA6" w:rsidR="00B86016" w:rsidRPr="00B90685" w:rsidRDefault="00B86016" w:rsidP="001E49CB">
      <w:pPr>
        <w:spacing w:before="0" w:after="0"/>
      </w:pPr>
      <w:r w:rsidRPr="00B90685">
        <w:t>Dans c</w:t>
      </w:r>
      <w:r w:rsidR="008C6777">
        <w:t>’</w:t>
      </w:r>
      <w:r w:rsidRPr="00B90685">
        <w:t>siècle-ci</w:t>
      </w:r>
      <w:r w:rsidR="008C6777">
        <w:t xml:space="preserve">, </w:t>
      </w:r>
      <w:r w:rsidRPr="00B90685">
        <w:t>plus d</w:t>
      </w:r>
      <w:r w:rsidR="008C6777">
        <w:t>’</w:t>
      </w:r>
      <w:r w:rsidRPr="00B90685">
        <w:t>un mauvais sujet</w:t>
      </w:r>
    </w:p>
    <w:p w14:paraId="7460C5DD" w14:textId="77777777" w:rsidR="008C6777" w:rsidRDefault="00B86016" w:rsidP="001E49CB">
      <w:pPr>
        <w:spacing w:before="0" w:after="0"/>
      </w:pPr>
      <w:r w:rsidRPr="00B90685">
        <w:t>Change en gratt</w:t>
      </w:r>
      <w:r w:rsidR="008C6777">
        <w:t>’</w:t>
      </w:r>
      <w:r w:rsidRPr="00B90685">
        <w:t>-cul la rose la plus belle</w:t>
      </w:r>
      <w:r w:rsidR="008C6777">
        <w:t>.</w:t>
      </w:r>
    </w:p>
    <w:p w14:paraId="1DAC5829" w14:textId="77777777" w:rsidR="008C6777" w:rsidRDefault="00B86016" w:rsidP="001E49CB">
      <w:pPr>
        <w:spacing w:before="0" w:after="0"/>
      </w:pPr>
      <w:r w:rsidRPr="00B90685">
        <w:t>Ma Lisa</w:t>
      </w:r>
      <w:r w:rsidR="008C6777">
        <w:t xml:space="preserve">, </w:t>
      </w:r>
      <w:r w:rsidRPr="00B90685">
        <w:t>tiens bien ton bonnet</w:t>
      </w:r>
      <w:r w:rsidR="008C6777">
        <w:t> !</w:t>
      </w:r>
    </w:p>
    <w:p w14:paraId="272C2B9B" w14:textId="77777777" w:rsidR="001E49CB" w:rsidRDefault="001E49CB" w:rsidP="001E49CB">
      <w:pPr>
        <w:spacing w:before="0" w:after="0"/>
      </w:pPr>
    </w:p>
    <w:p w14:paraId="6F972F4F" w14:textId="77777777" w:rsidR="008C6777" w:rsidRDefault="00B86016" w:rsidP="001E49CB">
      <w:pPr>
        <w:spacing w:before="0" w:after="0"/>
      </w:pPr>
      <w:r w:rsidRPr="00B90685">
        <w:t>Ce grenadier de notre vieille garde</w:t>
      </w:r>
      <w:r w:rsidR="008C6777">
        <w:t>,</w:t>
      </w:r>
    </w:p>
    <w:p w14:paraId="6D496CB8" w14:textId="77777777" w:rsidR="008C6777" w:rsidRDefault="00B86016" w:rsidP="001E49CB">
      <w:pPr>
        <w:spacing w:before="0" w:after="0"/>
      </w:pPr>
      <w:r w:rsidRPr="00B90685">
        <w:t>Qui te poursuit de son œil plein de feu</w:t>
      </w:r>
      <w:r w:rsidR="008C6777">
        <w:t>,</w:t>
      </w:r>
    </w:p>
    <w:p w14:paraId="46B68256" w14:textId="15FEDBF8" w:rsidR="00B86016" w:rsidRPr="00B90685" w:rsidRDefault="00B86016" w:rsidP="001E49CB">
      <w:pPr>
        <w:spacing w:before="0" w:after="0"/>
      </w:pPr>
      <w:r w:rsidRPr="00B90685">
        <w:t>Est un malin</w:t>
      </w:r>
      <w:r w:rsidR="008C6777">
        <w:t xml:space="preserve">, </w:t>
      </w:r>
      <w:r w:rsidRPr="00B90685">
        <w:t>et si tu n</w:t>
      </w:r>
      <w:r w:rsidR="008C6777">
        <w:t>’</w:t>
      </w:r>
      <w:r w:rsidRPr="00B90685">
        <w:t>y prends garde</w:t>
      </w:r>
    </w:p>
    <w:p w14:paraId="111D694B" w14:textId="77777777" w:rsidR="008C6777" w:rsidRDefault="00B86016" w:rsidP="001E49CB">
      <w:pPr>
        <w:spacing w:before="0" w:after="0"/>
      </w:pPr>
      <w:r w:rsidRPr="00B90685">
        <w:t>Il pourra bien t</w:t>
      </w:r>
      <w:r w:rsidR="008C6777">
        <w:t>’</w:t>
      </w:r>
      <w:r w:rsidRPr="00B90685">
        <w:t>effeuiller un p</w:t>
      </w:r>
      <w:r w:rsidR="008C6777">
        <w:t>’</w:t>
      </w:r>
      <w:r w:rsidRPr="00B90685">
        <w:t>tit peu</w:t>
      </w:r>
      <w:r w:rsidR="008C6777">
        <w:t>,</w:t>
      </w:r>
    </w:p>
    <w:p w14:paraId="7C765EA1" w14:textId="77777777" w:rsidR="008C6777" w:rsidRDefault="00B86016" w:rsidP="001E49CB">
      <w:pPr>
        <w:spacing w:before="0" w:after="0"/>
      </w:pPr>
      <w:r w:rsidRPr="00B90685">
        <w:t>Ce gaillard-là me paraît fort ingambe</w:t>
      </w:r>
      <w:r w:rsidR="008C6777">
        <w:t>,</w:t>
      </w:r>
    </w:p>
    <w:p w14:paraId="3638C2D0" w14:textId="77777777" w:rsidR="008C6777" w:rsidRDefault="00B86016" w:rsidP="001E49CB">
      <w:pPr>
        <w:spacing w:before="0" w:after="0"/>
      </w:pPr>
      <w:r w:rsidRPr="00B90685">
        <w:t>Et si tu l</w:t>
      </w:r>
      <w:r w:rsidR="008C6777">
        <w:t>’</w:t>
      </w:r>
      <w:r w:rsidRPr="00B90685">
        <w:t>laiss</w:t>
      </w:r>
      <w:r w:rsidR="008C6777">
        <w:t>’</w:t>
      </w:r>
      <w:r w:rsidRPr="00B90685">
        <w:t>s m</w:t>
      </w:r>
      <w:r w:rsidR="008C6777">
        <w:t>’</w:t>
      </w:r>
      <w:r w:rsidRPr="00B90685">
        <w:t>ner au cabaret</w:t>
      </w:r>
      <w:r w:rsidR="008C6777">
        <w:t>,</w:t>
      </w:r>
    </w:p>
    <w:p w14:paraId="3A4F07D7" w14:textId="77777777" w:rsidR="008C6777" w:rsidRDefault="00B86016" w:rsidP="001E49CB">
      <w:pPr>
        <w:spacing w:before="0" w:after="0"/>
      </w:pPr>
      <w:r w:rsidRPr="00B90685">
        <w:t>Il te donn</w:t>
      </w:r>
      <w:r w:rsidR="008C6777">
        <w:t>’</w:t>
      </w:r>
      <w:r w:rsidRPr="00B90685">
        <w:t>ra quéqu</w:t>
      </w:r>
      <w:r w:rsidR="008C6777">
        <w:t>’</w:t>
      </w:r>
      <w:r w:rsidRPr="00B90685">
        <w:t xml:space="preserve"> jours un croc en jambe</w:t>
      </w:r>
      <w:r w:rsidR="008C6777">
        <w:t>.</w:t>
      </w:r>
    </w:p>
    <w:p w14:paraId="04E61ABC" w14:textId="77777777" w:rsidR="008C6777" w:rsidRDefault="00B86016" w:rsidP="001E49CB">
      <w:pPr>
        <w:spacing w:before="0" w:after="0"/>
      </w:pPr>
      <w:r w:rsidRPr="00B90685">
        <w:t>Ma Lisa</w:t>
      </w:r>
      <w:r w:rsidR="008C6777">
        <w:t xml:space="preserve">, </w:t>
      </w:r>
      <w:r w:rsidRPr="00B90685">
        <w:t>tiens bien ton bonnet</w:t>
      </w:r>
      <w:r w:rsidR="008C6777">
        <w:t> !</w:t>
      </w:r>
    </w:p>
    <w:p w14:paraId="4167EEF2" w14:textId="77777777" w:rsidR="001E49CB" w:rsidRDefault="001E49CB" w:rsidP="001E49CB">
      <w:pPr>
        <w:spacing w:before="0" w:after="0"/>
      </w:pPr>
    </w:p>
    <w:p w14:paraId="24F71E52" w14:textId="04ECA0EB" w:rsidR="00B86016" w:rsidRPr="00B90685" w:rsidRDefault="00B86016" w:rsidP="001E49CB">
      <w:pPr>
        <w:spacing w:before="0" w:after="0"/>
      </w:pPr>
      <w:r w:rsidRPr="00B90685">
        <w:t>Ce p</w:t>
      </w:r>
      <w:r w:rsidR="008C6777">
        <w:t>’</w:t>
      </w:r>
      <w:r w:rsidRPr="00B90685">
        <w:t>tit auteur qui pinc</w:t>
      </w:r>
      <w:r w:rsidR="008C6777">
        <w:t>’</w:t>
      </w:r>
      <w:r w:rsidRPr="00B90685">
        <w:t xml:space="preserve"> la chansonnette</w:t>
      </w:r>
    </w:p>
    <w:p w14:paraId="2BABF713" w14:textId="77777777" w:rsidR="008C6777" w:rsidRDefault="00B86016" w:rsidP="001E49CB">
      <w:pPr>
        <w:spacing w:before="0" w:after="0"/>
      </w:pPr>
      <w:r w:rsidRPr="00B90685">
        <w:t>Voudrait aussi te faire les beaux bras</w:t>
      </w:r>
      <w:r w:rsidR="008C6777">
        <w:t> :</w:t>
      </w:r>
    </w:p>
    <w:p w14:paraId="4B52D316" w14:textId="77777777" w:rsidR="008C6777" w:rsidRDefault="00B86016" w:rsidP="001E49CB">
      <w:pPr>
        <w:spacing w:before="0" w:after="0"/>
      </w:pPr>
      <w:r w:rsidRPr="00B90685">
        <w:t>Tout en chantant ta blanche collerette</w:t>
      </w:r>
      <w:r w:rsidR="008C6777">
        <w:t>,</w:t>
      </w:r>
    </w:p>
    <w:p w14:paraId="0B09680E" w14:textId="77777777" w:rsidR="008C6777" w:rsidRDefault="00B86016" w:rsidP="001E49CB">
      <w:pPr>
        <w:spacing w:before="0" w:after="0"/>
      </w:pPr>
      <w:r w:rsidRPr="00B90685">
        <w:t>J</w:t>
      </w:r>
      <w:r w:rsidR="008C6777">
        <w:t>’</w:t>
      </w:r>
      <w:r w:rsidRPr="00B90685">
        <w:t>l</w:t>
      </w:r>
      <w:r w:rsidR="008C6777">
        <w:t>’</w:t>
      </w:r>
      <w:r w:rsidRPr="00B90685">
        <w:t>ai vu fourrer sa main un peu plus bas</w:t>
      </w:r>
      <w:r w:rsidR="008C6777">
        <w:t>.</w:t>
      </w:r>
    </w:p>
    <w:p w14:paraId="588A4C3D" w14:textId="77777777" w:rsidR="008C6777" w:rsidRDefault="00B86016" w:rsidP="001E49CB">
      <w:pPr>
        <w:spacing w:before="0" w:after="0"/>
      </w:pPr>
      <w:r w:rsidRPr="00B90685">
        <w:t>De l</w:t>
      </w:r>
      <w:r w:rsidR="008C6777">
        <w:t>’</w:t>
      </w:r>
      <w:r w:rsidRPr="00B90685">
        <w:t>écouter ne fais pas la bêtise</w:t>
      </w:r>
      <w:r w:rsidR="008C6777">
        <w:t> :</w:t>
      </w:r>
    </w:p>
    <w:p w14:paraId="0A0DC80E" w14:textId="77777777" w:rsidR="008C6777" w:rsidRDefault="00B86016" w:rsidP="001E49CB">
      <w:pPr>
        <w:spacing w:before="0" w:after="0"/>
      </w:pPr>
      <w:r w:rsidRPr="00B90685">
        <w:t>Prends ça sur toi</w:t>
      </w:r>
      <w:r w:rsidR="008C6777">
        <w:t xml:space="preserve">, </w:t>
      </w:r>
      <w:r w:rsidRPr="00B90685">
        <w:t>vois-tu</w:t>
      </w:r>
      <w:r w:rsidR="008C6777">
        <w:t xml:space="preserve">, </w:t>
      </w:r>
      <w:r w:rsidRPr="00B90685">
        <w:t>ça t</w:t>
      </w:r>
      <w:r w:rsidR="008C6777">
        <w:t>’</w:t>
      </w:r>
      <w:r w:rsidRPr="00B90685">
        <w:t>maigrirait</w:t>
      </w:r>
      <w:r w:rsidR="008C6777">
        <w:t>…</w:t>
      </w:r>
    </w:p>
    <w:p w14:paraId="6CE5573B" w14:textId="77777777" w:rsidR="008C6777" w:rsidRDefault="00B86016" w:rsidP="001E49CB">
      <w:pPr>
        <w:spacing w:before="0" w:after="0"/>
      </w:pPr>
      <w:r w:rsidRPr="00B90685">
        <w:t>Ces auteurs-là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gueux comm</w:t>
      </w:r>
      <w:r w:rsidR="008C6777">
        <w:t>’</w:t>
      </w:r>
      <w:r w:rsidRPr="00B90685">
        <w:t xml:space="preserve"> rat d</w:t>
      </w:r>
      <w:r w:rsidR="008C6777">
        <w:t>’</w:t>
      </w:r>
      <w:r w:rsidRPr="00B90685">
        <w:t>église</w:t>
      </w:r>
      <w:r w:rsidR="008C6777">
        <w:t> !</w:t>
      </w:r>
    </w:p>
    <w:p w14:paraId="66E96FF6" w14:textId="77777777" w:rsidR="008C6777" w:rsidRDefault="00B86016" w:rsidP="001E49CB">
      <w:pPr>
        <w:spacing w:before="0" w:after="0"/>
      </w:pPr>
      <w:r w:rsidRPr="00B90685">
        <w:t>Ma Lisa</w:t>
      </w:r>
      <w:r w:rsidR="008C6777">
        <w:t xml:space="preserve">, </w:t>
      </w:r>
      <w:r w:rsidRPr="00B90685">
        <w:t>tiens bien ton bonnet</w:t>
      </w:r>
      <w:r w:rsidR="008C6777">
        <w:t> !</w:t>
      </w:r>
    </w:p>
    <w:p w14:paraId="0BDECE58" w14:textId="77777777" w:rsidR="002D2C01" w:rsidRDefault="002D2C01" w:rsidP="001E49CB">
      <w:pPr>
        <w:spacing w:before="0" w:after="0"/>
      </w:pPr>
    </w:p>
    <w:p w14:paraId="567A5788" w14:textId="77777777" w:rsidR="008C6777" w:rsidRDefault="00B86016" w:rsidP="001E49CB">
      <w:pPr>
        <w:spacing w:before="0" w:after="0"/>
      </w:pPr>
      <w:r w:rsidRPr="00B90685">
        <w:t>Choisis un vieux qu</w:t>
      </w:r>
      <w:r w:rsidR="008C6777">
        <w:t>’</w:t>
      </w:r>
      <w:r w:rsidRPr="00B90685">
        <w:t>ait d</w:t>
      </w:r>
      <w:r w:rsidR="008C6777">
        <w:t>’</w:t>
      </w:r>
      <w:r w:rsidRPr="00B90685">
        <w:t>la vaissell</w:t>
      </w:r>
      <w:r w:rsidR="008C6777">
        <w:t>’</w:t>
      </w:r>
      <w:r w:rsidRPr="00B90685">
        <w:t xml:space="preserve"> de poche</w:t>
      </w:r>
      <w:r w:rsidR="008C6777">
        <w:t>.</w:t>
      </w:r>
    </w:p>
    <w:p w14:paraId="07D4CDCF" w14:textId="77777777" w:rsidR="008C6777" w:rsidRDefault="00B86016" w:rsidP="001E49CB">
      <w:pPr>
        <w:spacing w:before="0" w:after="0"/>
      </w:pPr>
      <w:r w:rsidRPr="00B90685">
        <w:t>Tu vas r</w:t>
      </w:r>
      <w:r w:rsidR="008C6777">
        <w:t>’</w:t>
      </w:r>
      <w:r w:rsidRPr="00B90685">
        <w:t>clamer pour ton tempérament</w:t>
      </w:r>
      <w:r w:rsidR="008C6777">
        <w:t> ;</w:t>
      </w:r>
    </w:p>
    <w:p w14:paraId="2E25103C" w14:textId="77777777" w:rsidR="008C6777" w:rsidRDefault="00B86016" w:rsidP="001E49CB">
      <w:pPr>
        <w:spacing w:before="0" w:after="0"/>
      </w:pPr>
      <w:r w:rsidRPr="00B90685">
        <w:t>Mais</w:t>
      </w:r>
      <w:r w:rsidR="008C6777">
        <w:t xml:space="preserve">, </w:t>
      </w:r>
      <w:r w:rsidRPr="00B90685">
        <w:t>vois-tu bien</w:t>
      </w:r>
      <w:r w:rsidR="008C6777">
        <w:t xml:space="preserve">, </w:t>
      </w:r>
      <w:r w:rsidRPr="00B90685">
        <w:t>sans trop fair</w:t>
      </w:r>
      <w:r w:rsidR="008C6777">
        <w:t>’</w:t>
      </w:r>
      <w:r w:rsidRPr="00B90685">
        <w:t xml:space="preserve"> de bamboche</w:t>
      </w:r>
      <w:r w:rsidR="008C6777">
        <w:t>,</w:t>
      </w:r>
    </w:p>
    <w:p w14:paraId="340276C4" w14:textId="77777777" w:rsidR="008C6777" w:rsidRDefault="00B86016" w:rsidP="001E49CB">
      <w:pPr>
        <w:spacing w:before="0" w:after="0"/>
      </w:pPr>
      <w:r w:rsidRPr="00B90685">
        <w:t>Tu peux avoir encore un autre amant</w:t>
      </w:r>
      <w:r w:rsidR="008C6777">
        <w:t>.</w:t>
      </w:r>
    </w:p>
    <w:p w14:paraId="6AAC236C" w14:textId="77777777" w:rsidR="008C6777" w:rsidRDefault="00B86016" w:rsidP="001E49CB">
      <w:pPr>
        <w:spacing w:before="0" w:after="0"/>
      </w:pPr>
      <w:r w:rsidRPr="00B90685">
        <w:t>Si celui-là fait danser ta mitraille</w:t>
      </w:r>
      <w:r w:rsidR="008C6777">
        <w:t>,</w:t>
      </w:r>
    </w:p>
    <w:p w14:paraId="3ABC2A5F" w14:textId="77777777" w:rsidR="008C6777" w:rsidRDefault="00B86016" w:rsidP="001E49CB">
      <w:pPr>
        <w:spacing w:before="0" w:after="0"/>
      </w:pPr>
      <w:r w:rsidRPr="00B90685">
        <w:t>Tâch</w:t>
      </w:r>
      <w:r w:rsidR="008C6777">
        <w:t>’</w:t>
      </w:r>
      <w:r w:rsidRPr="00B90685">
        <w:t xml:space="preserve"> d</w:t>
      </w:r>
      <w:r w:rsidR="008C6777">
        <w:t>’</w:t>
      </w:r>
      <w:r w:rsidRPr="00B90685">
        <w:t>amasser quelques sous en secret</w:t>
      </w:r>
      <w:r w:rsidR="008C6777">
        <w:t> ;</w:t>
      </w:r>
    </w:p>
    <w:p w14:paraId="5955D675" w14:textId="77777777" w:rsidR="008C6777" w:rsidRDefault="00B86016" w:rsidP="001E49CB">
      <w:pPr>
        <w:spacing w:before="0" w:after="0"/>
      </w:pPr>
      <w:r w:rsidRPr="00B90685">
        <w:t>Et si tu n</w:t>
      </w:r>
      <w:r w:rsidR="008C6777">
        <w:t>’</w:t>
      </w:r>
      <w:r w:rsidRPr="00B90685">
        <w:t>veux pas mourir sur la paille</w:t>
      </w:r>
      <w:r w:rsidR="008C6777">
        <w:t>,</w:t>
      </w:r>
    </w:p>
    <w:p w14:paraId="2987CE4D" w14:textId="77777777" w:rsidR="008C6777" w:rsidRDefault="00B86016" w:rsidP="001E49CB">
      <w:pPr>
        <w:spacing w:before="0" w:after="0"/>
      </w:pPr>
      <w:r w:rsidRPr="00B90685">
        <w:lastRenderedPageBreak/>
        <w:t>Ma Lisa</w:t>
      </w:r>
      <w:r w:rsidR="008C6777">
        <w:t xml:space="preserve">, </w:t>
      </w:r>
      <w:r w:rsidRPr="00B90685">
        <w:t>tiens bien ton bonnet</w:t>
      </w:r>
      <w:r w:rsidR="008C6777">
        <w:t> !</w:t>
      </w:r>
    </w:p>
    <w:p w14:paraId="1EA7FDD2" w14:textId="7B0811B6" w:rsidR="008C6777" w:rsidRDefault="00B86016" w:rsidP="008C6777">
      <w:pPr>
        <w:jc w:val="right"/>
      </w:pPr>
      <w:r w:rsidRPr="008C6777">
        <w:t>E</w:t>
      </w:r>
      <w:r w:rsidR="008C6777" w:rsidRPr="002D2C01">
        <w:rPr>
          <w:rStyle w:val="Taille-1Caracteres"/>
        </w:rPr>
        <w:t>M</w:t>
      </w:r>
      <w:r w:rsidR="008C6777">
        <w:t>. </w:t>
      </w:r>
      <w:r w:rsidRPr="008C6777">
        <w:t>D</w:t>
      </w:r>
      <w:r w:rsidRPr="002D2C01">
        <w:rPr>
          <w:rStyle w:val="Taille-1Caracteres"/>
        </w:rPr>
        <w:t>EBRAUX</w:t>
      </w:r>
      <w:r w:rsidR="008C6777">
        <w:t>.</w:t>
      </w:r>
    </w:p>
    <w:p w14:paraId="7D584926" w14:textId="5A02208F" w:rsidR="00B86016" w:rsidRPr="00B90685" w:rsidRDefault="00B86016" w:rsidP="008C6777">
      <w:pPr>
        <w:pStyle w:val="Titre2"/>
      </w:pPr>
      <w:bookmarkStart w:id="165" w:name="_Toc275359197"/>
      <w:bookmarkStart w:id="166" w:name="_Toc199525841"/>
      <w:r w:rsidRPr="00B90685">
        <w:rPr>
          <w:szCs w:val="44"/>
        </w:rPr>
        <w:lastRenderedPageBreak/>
        <w:t>LE SACRIFICE INTERROMPU</w:t>
      </w:r>
      <w:bookmarkEnd w:id="165"/>
      <w:r w:rsidRPr="00B90685">
        <w:rPr>
          <w:szCs w:val="44"/>
        </w:rPr>
        <w:br/>
      </w:r>
      <w:r w:rsidRPr="00B90685">
        <w:rPr>
          <w:szCs w:val="44"/>
        </w:rPr>
        <w:br/>
      </w:r>
      <w:r w:rsidRPr="002D2C01">
        <w:rPr>
          <w:b w:val="0"/>
          <w:bCs w:val="0"/>
          <w:sz w:val="40"/>
        </w:rPr>
        <w:t>OU LES AMANTS DANS LA MERDE</w:t>
      </w:r>
      <w:bookmarkEnd w:id="166"/>
      <w:r w:rsidRPr="00B90685">
        <w:br/>
      </w:r>
    </w:p>
    <w:p w14:paraId="3EFB3E33" w14:textId="009AE191" w:rsidR="00B86016" w:rsidRPr="00B90685" w:rsidRDefault="00B86016" w:rsidP="002D2C01">
      <w:pPr>
        <w:spacing w:before="0" w:after="0"/>
      </w:pPr>
      <w:r w:rsidRPr="00B90685">
        <w:t>Écoutez l</w:t>
      </w:r>
      <w:r w:rsidR="008C6777">
        <w:t>’</w:t>
      </w:r>
      <w:r w:rsidRPr="00B90685">
        <w:t>étrange aventure</w:t>
      </w:r>
    </w:p>
    <w:p w14:paraId="2CFFCFD7" w14:textId="77777777" w:rsidR="008C6777" w:rsidRDefault="00B86016" w:rsidP="002D2C01">
      <w:pPr>
        <w:spacing w:before="0" w:after="0"/>
      </w:pPr>
      <w:r w:rsidRPr="00B90685">
        <w:t>De deux amants infortunés</w:t>
      </w:r>
      <w:r w:rsidR="008C6777">
        <w:t>,</w:t>
      </w:r>
    </w:p>
    <w:p w14:paraId="2F97CCD2" w14:textId="077EF814" w:rsidR="00B86016" w:rsidRPr="00B90685" w:rsidRDefault="00B86016" w:rsidP="002D2C01">
      <w:pPr>
        <w:spacing w:before="0" w:after="0"/>
      </w:pPr>
      <w:r w:rsidRPr="00B90685">
        <w:t>Par l</w:t>
      </w:r>
      <w:r w:rsidR="008C6777">
        <w:t>’</w:t>
      </w:r>
      <w:r w:rsidRPr="00B90685">
        <w:t>impérieuse nature</w:t>
      </w:r>
    </w:p>
    <w:p w14:paraId="47CF229E" w14:textId="77777777" w:rsidR="008C6777" w:rsidRDefault="00B86016" w:rsidP="002D2C01">
      <w:pPr>
        <w:spacing w:before="0" w:after="0"/>
      </w:pPr>
      <w:r w:rsidRPr="00B90685">
        <w:t>À d</w:t>
      </w:r>
      <w:r w:rsidR="008C6777">
        <w:t>’</w:t>
      </w:r>
      <w:r w:rsidRPr="00B90685">
        <w:t>amers plaisirs entraînés</w:t>
      </w:r>
      <w:r w:rsidR="008C6777">
        <w:t>.</w:t>
      </w:r>
    </w:p>
    <w:p w14:paraId="11375AC8" w14:textId="77777777" w:rsidR="008C6777" w:rsidRDefault="00B86016" w:rsidP="002D2C01">
      <w:pPr>
        <w:spacing w:before="0" w:after="0"/>
      </w:pPr>
      <w:r w:rsidRPr="00B90685">
        <w:t>Aussi</w:t>
      </w:r>
      <w:r w:rsidR="008C6777">
        <w:t xml:space="preserve">, </w:t>
      </w:r>
      <w:r w:rsidRPr="00B90685">
        <w:t>parents au front austère</w:t>
      </w:r>
      <w:r w:rsidR="008C6777">
        <w:t>,</w:t>
      </w:r>
    </w:p>
    <w:p w14:paraId="570D8F81" w14:textId="77777777" w:rsidR="008C6777" w:rsidRDefault="00B86016" w:rsidP="002D2C01">
      <w:pPr>
        <w:spacing w:before="0" w:after="0"/>
      </w:pPr>
      <w:r w:rsidRPr="00B90685">
        <w:t>Pourquoi</w:t>
      </w:r>
      <w:r w:rsidR="008C6777">
        <w:t xml:space="preserve">, </w:t>
      </w:r>
      <w:r w:rsidRPr="00B90685">
        <w:t>pour ne rien empêcher</w:t>
      </w:r>
      <w:r w:rsidR="008C6777">
        <w:t>,</w:t>
      </w:r>
    </w:p>
    <w:p w14:paraId="0B45592E" w14:textId="13A25E6F" w:rsidR="00B86016" w:rsidRPr="00B90685" w:rsidRDefault="00B86016" w:rsidP="002D2C01">
      <w:pPr>
        <w:spacing w:before="0" w:after="0"/>
      </w:pPr>
      <w:r w:rsidRPr="00B90685">
        <w:t>Forcer tous les cœurs à se taire</w:t>
      </w:r>
    </w:p>
    <w:p w14:paraId="4D1AE313" w14:textId="77777777" w:rsidR="008C6777" w:rsidRDefault="00B86016" w:rsidP="002D2C01">
      <w:pPr>
        <w:spacing w:before="0" w:after="0"/>
      </w:pPr>
      <w:r w:rsidRPr="00B90685">
        <w:t>Et les amours à se cacher</w:t>
      </w:r>
      <w:r w:rsidR="008C6777">
        <w:t> ?</w:t>
      </w:r>
    </w:p>
    <w:p w14:paraId="5AEB1A58" w14:textId="77777777" w:rsidR="008B7AB5" w:rsidRDefault="008B7AB5" w:rsidP="002D2C01">
      <w:pPr>
        <w:spacing w:before="0" w:after="0"/>
      </w:pPr>
    </w:p>
    <w:p w14:paraId="06831E1C" w14:textId="77777777" w:rsidR="008C6777" w:rsidRDefault="00B86016" w:rsidP="002D2C01">
      <w:pPr>
        <w:spacing w:before="0" w:after="0"/>
      </w:pPr>
      <w:r w:rsidRPr="00B90685">
        <w:t>Il est</w:t>
      </w:r>
      <w:r w:rsidR="008C6777">
        <w:t xml:space="preserve">, </w:t>
      </w:r>
      <w:r w:rsidRPr="00B90685">
        <w:t>au fond d</w:t>
      </w:r>
      <w:r w:rsidR="008C6777">
        <w:t>’</w:t>
      </w:r>
      <w:r w:rsidRPr="00B90685">
        <w:t>un bois propice</w:t>
      </w:r>
      <w:r w:rsidR="008C6777">
        <w:t>,</w:t>
      </w:r>
    </w:p>
    <w:p w14:paraId="1530EDBA" w14:textId="1B8633EF" w:rsidR="00B86016" w:rsidRPr="00B90685" w:rsidRDefault="00B86016" w:rsidP="002D2C01">
      <w:pPr>
        <w:spacing w:before="0" w:after="0"/>
      </w:pPr>
      <w:r w:rsidRPr="00B90685">
        <w:t>Un temple modeste et secret</w:t>
      </w:r>
    </w:p>
    <w:p w14:paraId="111CA41B" w14:textId="77777777" w:rsidR="00B86016" w:rsidRPr="00B90685" w:rsidRDefault="00B86016" w:rsidP="002D2C01">
      <w:pPr>
        <w:spacing w:before="0" w:after="0"/>
      </w:pPr>
      <w:r w:rsidRPr="00B90685">
        <w:t>Que le parfum du sacrifice</w:t>
      </w:r>
    </w:p>
    <w:p w14:paraId="408D17E3" w14:textId="77777777" w:rsidR="008C6777" w:rsidRDefault="00B86016" w:rsidP="002D2C01">
      <w:pPr>
        <w:spacing w:before="0" w:after="0"/>
      </w:pPr>
      <w:r w:rsidRPr="00B90685">
        <w:t>Révèle au pèlerin discret</w:t>
      </w:r>
      <w:r w:rsidR="008C6777">
        <w:t> :</w:t>
      </w:r>
    </w:p>
    <w:p w14:paraId="72AFAD2D" w14:textId="77777777" w:rsidR="008C6777" w:rsidRDefault="00B86016" w:rsidP="002D2C01">
      <w:pPr>
        <w:spacing w:before="0" w:after="0"/>
      </w:pPr>
      <w:r w:rsidRPr="00B90685">
        <w:t>Là</w:t>
      </w:r>
      <w:r w:rsidR="008C6777">
        <w:t xml:space="preserve">, </w:t>
      </w:r>
      <w:r w:rsidRPr="00B90685">
        <w:t>sous des berceaux de lavande</w:t>
      </w:r>
      <w:r w:rsidR="008C6777">
        <w:t>,</w:t>
      </w:r>
    </w:p>
    <w:p w14:paraId="1270C258" w14:textId="7FDA3EFF" w:rsidR="00B86016" w:rsidRPr="00B90685" w:rsidRDefault="00B86016" w:rsidP="002D2C01">
      <w:pPr>
        <w:spacing w:before="0" w:after="0"/>
      </w:pPr>
      <w:r w:rsidRPr="00B90685">
        <w:t>Vient chaque jour quelque mortel</w:t>
      </w:r>
    </w:p>
    <w:p w14:paraId="0ADC6B62" w14:textId="77777777" w:rsidR="00B86016" w:rsidRPr="00B90685" w:rsidRDefault="00B86016" w:rsidP="002D2C01">
      <w:pPr>
        <w:spacing w:before="0" w:after="0"/>
      </w:pPr>
      <w:r w:rsidRPr="00B90685">
        <w:t>Déposer une obscure offrande</w:t>
      </w:r>
    </w:p>
    <w:p w14:paraId="302CD95A" w14:textId="77777777" w:rsidR="008C6777" w:rsidRDefault="00B86016" w:rsidP="002D2C01">
      <w:pPr>
        <w:spacing w:before="0" w:after="0"/>
      </w:pPr>
      <w:r w:rsidRPr="00B90685">
        <w:t>Qui fume et se perd sous l</w:t>
      </w:r>
      <w:r w:rsidR="008C6777">
        <w:t>’</w:t>
      </w:r>
      <w:r w:rsidRPr="00B90685">
        <w:t>autel</w:t>
      </w:r>
      <w:r w:rsidR="008C6777">
        <w:t>.</w:t>
      </w:r>
    </w:p>
    <w:p w14:paraId="2BA6A709" w14:textId="77777777" w:rsidR="008B7AB5" w:rsidRDefault="008B7AB5" w:rsidP="002D2C01">
      <w:pPr>
        <w:spacing w:before="0" w:after="0"/>
      </w:pPr>
    </w:p>
    <w:p w14:paraId="77E4648A" w14:textId="589390F5" w:rsidR="00B86016" w:rsidRPr="00B90685" w:rsidRDefault="00B86016" w:rsidP="002D2C01">
      <w:pPr>
        <w:spacing w:before="0" w:after="0"/>
      </w:pPr>
      <w:r w:rsidRPr="00B90685">
        <w:t>Là</w:t>
      </w:r>
      <w:r w:rsidR="008C6777">
        <w:t xml:space="preserve">, </w:t>
      </w:r>
      <w:r w:rsidRPr="00B90685">
        <w:t>déroulant avec mystère</w:t>
      </w:r>
    </w:p>
    <w:p w14:paraId="30B73167" w14:textId="77777777" w:rsidR="008C6777" w:rsidRDefault="00B86016" w:rsidP="002D2C01">
      <w:pPr>
        <w:spacing w:before="0" w:after="0"/>
      </w:pPr>
      <w:r w:rsidRPr="00B90685">
        <w:t>Un papier qu</w:t>
      </w:r>
      <w:r w:rsidR="008C6777">
        <w:t>’</w:t>
      </w:r>
      <w:r w:rsidRPr="00B90685">
        <w:t>elle ne lit pas</w:t>
      </w:r>
      <w:r w:rsidR="008C6777">
        <w:t>,</w:t>
      </w:r>
    </w:p>
    <w:p w14:paraId="4FC6CC37" w14:textId="439B1D13" w:rsidR="00B86016" w:rsidRPr="00B90685" w:rsidRDefault="00B86016" w:rsidP="002D2C01">
      <w:pPr>
        <w:spacing w:before="0" w:after="0"/>
      </w:pPr>
      <w:r w:rsidRPr="00B90685">
        <w:t>La beauté chaste et solitaire</w:t>
      </w:r>
    </w:p>
    <w:p w14:paraId="339AA625" w14:textId="77777777" w:rsidR="008C6777" w:rsidRDefault="00B86016" w:rsidP="002D2C01">
      <w:pPr>
        <w:spacing w:before="0" w:after="0"/>
      </w:pPr>
      <w:r w:rsidRPr="00B90685">
        <w:t>Dévoile un moment ses appas</w:t>
      </w:r>
      <w:r w:rsidR="008C6777">
        <w:t> ;</w:t>
      </w:r>
    </w:p>
    <w:p w14:paraId="33044DC4" w14:textId="77777777" w:rsidR="008C6777" w:rsidRDefault="00B86016" w:rsidP="002D2C01">
      <w:pPr>
        <w:spacing w:before="0" w:after="0"/>
      </w:pPr>
      <w:r w:rsidRPr="00B90685">
        <w:t>Elle en sort confuse et légère</w:t>
      </w:r>
      <w:r w:rsidR="008C6777">
        <w:t>,</w:t>
      </w:r>
    </w:p>
    <w:p w14:paraId="6A14F8B0" w14:textId="77777777" w:rsidR="008C6777" w:rsidRDefault="00B86016" w:rsidP="002D2C01">
      <w:pPr>
        <w:spacing w:before="0" w:after="0"/>
      </w:pPr>
      <w:r w:rsidRPr="00B90685">
        <w:t>Elle en sort pour y revenir</w:t>
      </w:r>
      <w:r w:rsidR="008C6777">
        <w:t>,</w:t>
      </w:r>
    </w:p>
    <w:p w14:paraId="191009BA" w14:textId="77777777" w:rsidR="008C6777" w:rsidRDefault="00B86016" w:rsidP="002D2C01">
      <w:pPr>
        <w:spacing w:before="0" w:after="0"/>
      </w:pPr>
      <w:r w:rsidRPr="00B90685">
        <w:t>Et jamais</w:t>
      </w:r>
      <w:r w:rsidR="008C6777">
        <w:t xml:space="preserve">, </w:t>
      </w:r>
      <w:r w:rsidRPr="00B90685">
        <w:t>princesse ou bergère</w:t>
      </w:r>
      <w:r w:rsidR="008C6777">
        <w:t>,</w:t>
      </w:r>
    </w:p>
    <w:p w14:paraId="39B1D7D8" w14:textId="77777777" w:rsidR="008C6777" w:rsidRDefault="00B86016" w:rsidP="002D2C01">
      <w:pPr>
        <w:spacing w:before="0" w:after="0"/>
      </w:pPr>
      <w:r w:rsidRPr="00B90685">
        <w:t>Sans y laisser un souvenir</w:t>
      </w:r>
      <w:r w:rsidR="008C6777">
        <w:t>.</w:t>
      </w:r>
    </w:p>
    <w:p w14:paraId="72AD8CD1" w14:textId="77777777" w:rsidR="008B7AB5" w:rsidRDefault="008B7AB5" w:rsidP="002D2C01">
      <w:pPr>
        <w:spacing w:before="0" w:after="0"/>
      </w:pPr>
    </w:p>
    <w:p w14:paraId="2F4770FF" w14:textId="77777777" w:rsidR="008C6777" w:rsidRDefault="00B86016" w:rsidP="002D2C01">
      <w:pPr>
        <w:spacing w:before="0" w:after="0"/>
      </w:pPr>
      <w:r w:rsidRPr="00B90685">
        <w:lastRenderedPageBreak/>
        <w:t>C</w:t>
      </w:r>
      <w:r w:rsidR="008C6777">
        <w:t>’</w:t>
      </w:r>
      <w:r w:rsidRPr="00B90685">
        <w:t>est là</w:t>
      </w:r>
      <w:r w:rsidR="008C6777">
        <w:t xml:space="preserve">, </w:t>
      </w:r>
      <w:r w:rsidRPr="00B90685">
        <w:t>par un beau soir d</w:t>
      </w:r>
      <w:r w:rsidR="008C6777">
        <w:t>’</w:t>
      </w:r>
      <w:r w:rsidRPr="00B90685">
        <w:t>automne</w:t>
      </w:r>
      <w:r w:rsidR="008C6777">
        <w:t>,</w:t>
      </w:r>
    </w:p>
    <w:p w14:paraId="1930EB2D" w14:textId="76B23FD3" w:rsidR="00B86016" w:rsidRPr="00B90685" w:rsidRDefault="00B86016" w:rsidP="002D2C01">
      <w:pPr>
        <w:spacing w:before="0" w:after="0"/>
      </w:pPr>
      <w:r w:rsidRPr="00B90685">
        <w:t>Que la jeune et tendre Zila</w:t>
      </w:r>
    </w:p>
    <w:p w14:paraId="04BADAF1" w14:textId="1FB1F717" w:rsidR="00B86016" w:rsidRPr="00B90685" w:rsidRDefault="00B86016" w:rsidP="002D2C01">
      <w:pPr>
        <w:spacing w:before="0" w:after="0"/>
      </w:pPr>
      <w:r w:rsidRPr="00B90685">
        <w:t>Conduit son amant</w:t>
      </w:r>
      <w:r w:rsidR="008C6777">
        <w:t xml:space="preserve">, </w:t>
      </w:r>
      <w:r w:rsidRPr="00B90685">
        <w:t>qui s</w:t>
      </w:r>
      <w:r w:rsidR="008C6777">
        <w:t>’</w:t>
      </w:r>
      <w:r w:rsidRPr="00B90685">
        <w:t>étonne</w:t>
      </w:r>
    </w:p>
    <w:p w14:paraId="7D5FDF29" w14:textId="77777777" w:rsidR="008C6777" w:rsidRDefault="00B86016" w:rsidP="002D2C01">
      <w:pPr>
        <w:spacing w:before="0" w:after="0"/>
      </w:pPr>
      <w:r w:rsidRPr="00B90685">
        <w:t>Que l</w:t>
      </w:r>
      <w:r w:rsidR="008C6777">
        <w:t>’</w:t>
      </w:r>
      <w:r w:rsidRPr="00B90685">
        <w:t>amour les attende là</w:t>
      </w:r>
      <w:r w:rsidR="008C6777">
        <w:t>.</w:t>
      </w:r>
    </w:p>
    <w:p w14:paraId="630FC5F2" w14:textId="77777777" w:rsidR="008C6777" w:rsidRDefault="008C6777" w:rsidP="002D2C01">
      <w:pPr>
        <w:spacing w:before="0" w:after="0"/>
      </w:pPr>
      <w:r>
        <w:t>— </w:t>
      </w:r>
      <w:r w:rsidR="00B86016" w:rsidRPr="00B90685">
        <w:t>Ô ma Zila</w:t>
      </w:r>
      <w:r>
        <w:t xml:space="preserve"> ! </w:t>
      </w:r>
      <w:r w:rsidR="00B86016" w:rsidRPr="00B90685">
        <w:t>dit l</w:t>
      </w:r>
      <w:r>
        <w:t>’</w:t>
      </w:r>
      <w:r w:rsidR="00B86016" w:rsidRPr="00B90685">
        <w:t>heureux Jule</w:t>
      </w:r>
      <w:r>
        <w:t>,</w:t>
      </w:r>
    </w:p>
    <w:p w14:paraId="2FEDB396" w14:textId="77777777" w:rsidR="008C6777" w:rsidRDefault="00B86016" w:rsidP="002D2C01">
      <w:pPr>
        <w:spacing w:before="0" w:after="0"/>
      </w:pPr>
      <w:r w:rsidRPr="00B90685">
        <w:t>Il est donc arrivé ce jour</w:t>
      </w:r>
      <w:r w:rsidR="008C6777">
        <w:t>,</w:t>
      </w:r>
    </w:p>
    <w:p w14:paraId="718F42C5" w14:textId="6F29C168" w:rsidR="00B86016" w:rsidRPr="00B90685" w:rsidRDefault="00B86016" w:rsidP="002D2C01">
      <w:pPr>
        <w:spacing w:before="0" w:after="0"/>
      </w:pPr>
      <w:r w:rsidRPr="00B90685">
        <w:t>Ce jour que la pudeur recule</w:t>
      </w:r>
    </w:p>
    <w:p w14:paraId="5CD44FBA" w14:textId="77777777" w:rsidR="008C6777" w:rsidRDefault="00B86016" w:rsidP="002D2C01">
      <w:pPr>
        <w:spacing w:before="0" w:after="0"/>
      </w:pPr>
      <w:r w:rsidRPr="00B90685">
        <w:t>Sans jamais fatiguer l</w:t>
      </w:r>
      <w:r w:rsidR="008C6777">
        <w:t>’</w:t>
      </w:r>
      <w:r w:rsidRPr="00B90685">
        <w:t>amour</w:t>
      </w:r>
      <w:r w:rsidR="008C6777">
        <w:t> !</w:t>
      </w:r>
    </w:p>
    <w:p w14:paraId="29DA3DA3" w14:textId="77777777" w:rsidR="008B7AB5" w:rsidRDefault="008B7AB5" w:rsidP="002D2C01">
      <w:pPr>
        <w:spacing w:before="0" w:after="0"/>
      </w:pPr>
    </w:p>
    <w:p w14:paraId="1A39DD97" w14:textId="77777777" w:rsidR="008C6777" w:rsidRDefault="00B86016" w:rsidP="002D2C01">
      <w:pPr>
        <w:spacing w:before="0" w:after="0"/>
      </w:pPr>
      <w:r w:rsidRPr="00B90685">
        <w:t>Il dit et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une main agile</w:t>
      </w:r>
      <w:r w:rsidR="008C6777">
        <w:t>,</w:t>
      </w:r>
    </w:p>
    <w:p w14:paraId="696E86FF" w14:textId="77777777" w:rsidR="008C6777" w:rsidRDefault="00B86016" w:rsidP="002D2C01">
      <w:pPr>
        <w:spacing w:before="0" w:after="0"/>
      </w:pPr>
      <w:r w:rsidRPr="00B90685">
        <w:t>Dénouant rubans et lacets</w:t>
      </w:r>
      <w:r w:rsidR="008C6777">
        <w:t>,</w:t>
      </w:r>
    </w:p>
    <w:p w14:paraId="67D9B816" w14:textId="38F6A6EC" w:rsidR="00B86016" w:rsidRPr="00B90685" w:rsidRDefault="00B86016" w:rsidP="002D2C01">
      <w:pPr>
        <w:spacing w:before="0" w:after="0"/>
      </w:pPr>
      <w:r w:rsidRPr="00B90685">
        <w:t>Sur le siège étroit et fragile</w:t>
      </w:r>
    </w:p>
    <w:p w14:paraId="6D1FD036" w14:textId="77777777" w:rsidR="008C6777" w:rsidRDefault="00B86016" w:rsidP="002D2C01">
      <w:pPr>
        <w:spacing w:before="0" w:after="0"/>
      </w:pPr>
      <w:r w:rsidRPr="00B90685">
        <w:t>Jette Zila qui rougissait</w:t>
      </w:r>
      <w:r w:rsidR="008C6777">
        <w:t>.</w:t>
      </w:r>
    </w:p>
    <w:p w14:paraId="64E71F53" w14:textId="503DC79E" w:rsidR="00B86016" w:rsidRPr="00B90685" w:rsidRDefault="00B86016" w:rsidP="002D2C01">
      <w:pPr>
        <w:spacing w:before="0" w:after="0"/>
      </w:pPr>
      <w:r w:rsidRPr="00B90685">
        <w:t>Quelque temps la vierge troublée</w:t>
      </w:r>
    </w:p>
    <w:p w14:paraId="6D1D7CCB" w14:textId="77777777" w:rsidR="008C6777" w:rsidRDefault="00B86016" w:rsidP="002D2C01">
      <w:pPr>
        <w:spacing w:before="0" w:after="0"/>
      </w:pPr>
      <w:r w:rsidRPr="00B90685">
        <w:t>Se débat sous sa mâle ardeur</w:t>
      </w:r>
      <w:r w:rsidR="008C6777">
        <w:t>.</w:t>
      </w:r>
    </w:p>
    <w:p w14:paraId="32E2E34E" w14:textId="7883A352" w:rsidR="00B86016" w:rsidRPr="00B90685" w:rsidRDefault="00B86016" w:rsidP="002D2C01">
      <w:pPr>
        <w:spacing w:before="0" w:after="0"/>
      </w:pPr>
      <w:r w:rsidRPr="00B90685">
        <w:t>Tout à coup</w:t>
      </w:r>
      <w:r w:rsidR="008C6777">
        <w:t xml:space="preserve">, </w:t>
      </w:r>
      <w:r w:rsidRPr="00B90685">
        <w:t>la planche ébranlée</w:t>
      </w:r>
    </w:p>
    <w:p w14:paraId="5E58105F" w14:textId="77777777" w:rsidR="008C6777" w:rsidRDefault="00B86016" w:rsidP="002D2C01">
      <w:pPr>
        <w:spacing w:before="0" w:after="0"/>
      </w:pPr>
      <w:r w:rsidRPr="00B90685">
        <w:t>Crie et cède</w:t>
      </w:r>
      <w:r w:rsidR="008C6777">
        <w:t xml:space="preserve">… </w:t>
      </w:r>
      <w:r w:rsidRPr="00B90685">
        <w:t>avec la pudeur</w:t>
      </w:r>
      <w:r w:rsidR="008C6777">
        <w:t>.</w:t>
      </w:r>
    </w:p>
    <w:p w14:paraId="7964F5DB" w14:textId="77777777" w:rsidR="008B7AB5" w:rsidRDefault="008B7AB5" w:rsidP="002D2C01">
      <w:pPr>
        <w:spacing w:before="0" w:after="0"/>
      </w:pPr>
    </w:p>
    <w:p w14:paraId="07A7EA15" w14:textId="1F496944" w:rsidR="00B86016" w:rsidRPr="00B90685" w:rsidRDefault="00B86016" w:rsidP="002D2C01">
      <w:pPr>
        <w:spacing w:before="0" w:after="0"/>
      </w:pPr>
      <w:r w:rsidRPr="00B90685">
        <w:t>Ils tombent</w:t>
      </w:r>
      <w:r w:rsidR="008C6777">
        <w:t xml:space="preserve">… </w:t>
      </w:r>
      <w:r w:rsidRPr="00B90685">
        <w:t>les amours folâtres</w:t>
      </w:r>
    </w:p>
    <w:p w14:paraId="01746D80" w14:textId="77777777" w:rsidR="008C6777" w:rsidRDefault="00B86016" w:rsidP="002D2C01">
      <w:pPr>
        <w:spacing w:before="0" w:after="0"/>
      </w:pPr>
      <w:r w:rsidRPr="00B90685">
        <w:t>Agitent encor leurs flambeaux</w:t>
      </w:r>
      <w:r w:rsidR="008C6777">
        <w:t>,</w:t>
      </w:r>
    </w:p>
    <w:p w14:paraId="5A98CCDE" w14:textId="7378EEF7" w:rsidR="00B86016" w:rsidRPr="00B90685" w:rsidRDefault="00B86016" w:rsidP="002D2C01">
      <w:pPr>
        <w:spacing w:before="0" w:after="0"/>
      </w:pPr>
      <w:r w:rsidRPr="00B90685">
        <w:t>Comme ces feux opiniâtres</w:t>
      </w:r>
    </w:p>
    <w:p w14:paraId="1AF8F28D" w14:textId="77777777" w:rsidR="008C6777" w:rsidRDefault="00B86016" w:rsidP="002D2C01">
      <w:pPr>
        <w:spacing w:before="0" w:after="0"/>
      </w:pPr>
      <w:r w:rsidRPr="00B90685">
        <w:t>Qui s</w:t>
      </w:r>
      <w:r w:rsidR="008C6777">
        <w:t>’</w:t>
      </w:r>
      <w:r w:rsidRPr="00B90685">
        <w:t>irritent au sein des eaux</w:t>
      </w:r>
      <w:r w:rsidR="008C6777">
        <w:t>.</w:t>
      </w:r>
    </w:p>
    <w:p w14:paraId="039378FC" w14:textId="77777777" w:rsidR="008C6777" w:rsidRDefault="00B86016" w:rsidP="002D2C01">
      <w:pPr>
        <w:spacing w:before="0" w:after="0"/>
      </w:pPr>
      <w:r w:rsidRPr="00B90685">
        <w:t>Déjà fier d</w:t>
      </w:r>
      <w:r w:rsidR="008C6777">
        <w:t>’</w:t>
      </w:r>
      <w:r w:rsidRPr="00B90685">
        <w:t>une double attaque</w:t>
      </w:r>
      <w:r w:rsidR="008C6777">
        <w:t>,</w:t>
      </w:r>
    </w:p>
    <w:p w14:paraId="31FDB8E0" w14:textId="77777777" w:rsidR="008C6777" w:rsidRDefault="00B86016" w:rsidP="002D2C01">
      <w:pPr>
        <w:spacing w:before="0" w:after="0"/>
      </w:pPr>
      <w:r w:rsidRPr="00B90685">
        <w:t>Jule oubliait l</w:t>
      </w:r>
      <w:r w:rsidR="008C6777">
        <w:t>’</w:t>
      </w:r>
      <w:r w:rsidRPr="00B90685">
        <w:t>affreux séjour</w:t>
      </w:r>
      <w:r w:rsidR="008C6777">
        <w:t>…</w:t>
      </w:r>
    </w:p>
    <w:p w14:paraId="6024D848" w14:textId="4B951970" w:rsidR="00B86016" w:rsidRPr="00B90685" w:rsidRDefault="00B86016" w:rsidP="002D2C01">
      <w:pPr>
        <w:spacing w:before="0" w:after="0"/>
      </w:pPr>
      <w:r w:rsidRPr="00B90685">
        <w:t>Lorsqu</w:t>
      </w:r>
      <w:r w:rsidR="008C6777">
        <w:t>’</w:t>
      </w:r>
      <w:r w:rsidRPr="00B90685">
        <w:t>en grondant un corps opaque</w:t>
      </w:r>
    </w:p>
    <w:p w14:paraId="3834C2E7" w14:textId="77777777" w:rsidR="008C6777" w:rsidRDefault="00B86016" w:rsidP="002D2C01">
      <w:pPr>
        <w:spacing w:before="0" w:after="0"/>
      </w:pPr>
      <w:r w:rsidRPr="00B90685">
        <w:t>Vient obscurcir l</w:t>
      </w:r>
      <w:r w:rsidR="008C6777">
        <w:t>’</w:t>
      </w:r>
      <w:r w:rsidRPr="00B90685">
        <w:t>air et le jour</w:t>
      </w:r>
      <w:r w:rsidR="008C6777">
        <w:t>.</w:t>
      </w:r>
    </w:p>
    <w:p w14:paraId="6C702F35" w14:textId="77777777" w:rsidR="008B7AB5" w:rsidRDefault="008B7AB5" w:rsidP="002D2C01">
      <w:pPr>
        <w:spacing w:before="0" w:after="0"/>
      </w:pPr>
    </w:p>
    <w:p w14:paraId="466AA703" w14:textId="6DAA4562" w:rsidR="00B86016" w:rsidRPr="00B90685" w:rsidRDefault="008C6777" w:rsidP="002D2C01">
      <w:pPr>
        <w:spacing w:before="0" w:after="0"/>
      </w:pPr>
      <w:r>
        <w:t>— </w:t>
      </w:r>
      <w:r w:rsidR="00B86016" w:rsidRPr="00B90685">
        <w:t>Oh</w:t>
      </w:r>
      <w:r>
        <w:t xml:space="preserve"> ! </w:t>
      </w:r>
      <w:r w:rsidR="00B86016" w:rsidRPr="00B90685">
        <w:t>qui que vous soyez</w:t>
      </w:r>
      <w:r>
        <w:t xml:space="preserve"> ! </w:t>
      </w:r>
      <w:r w:rsidR="00B86016" w:rsidRPr="00B90685">
        <w:t>s</w:t>
      </w:r>
      <w:r>
        <w:t>’</w:t>
      </w:r>
      <w:r w:rsidR="00B86016" w:rsidRPr="00B90685">
        <w:t>écrie</w:t>
      </w:r>
    </w:p>
    <w:p w14:paraId="5900796D" w14:textId="77777777" w:rsidR="008C6777" w:rsidRDefault="00B86016" w:rsidP="002D2C01">
      <w:pPr>
        <w:spacing w:before="0" w:after="0"/>
      </w:pPr>
      <w:r w:rsidRPr="00B90685">
        <w:t>Zila</w:t>
      </w:r>
      <w:r w:rsidR="008C6777">
        <w:t xml:space="preserve">, </w:t>
      </w:r>
      <w:r w:rsidRPr="00B90685">
        <w:t>qui pressent le danger</w:t>
      </w:r>
      <w:r w:rsidR="008C6777">
        <w:t>,</w:t>
      </w:r>
    </w:p>
    <w:p w14:paraId="4A9C7769" w14:textId="77777777" w:rsidR="008C6777" w:rsidRDefault="00B86016" w:rsidP="002D2C01">
      <w:pPr>
        <w:spacing w:before="0" w:after="0"/>
      </w:pPr>
      <w:r w:rsidRPr="00B90685">
        <w:t>N</w:t>
      </w:r>
      <w:r w:rsidR="008C6777">
        <w:t>’</w:t>
      </w:r>
      <w:r w:rsidRPr="00B90685">
        <w:t>achevez pas</w:t>
      </w:r>
      <w:r w:rsidR="008C6777">
        <w:t xml:space="preserve">, </w:t>
      </w:r>
      <w:r w:rsidRPr="00B90685">
        <w:t>je vous en prie</w:t>
      </w:r>
      <w:r w:rsidR="008C6777">
        <w:t>,</w:t>
      </w:r>
    </w:p>
    <w:p w14:paraId="17529A9A" w14:textId="77777777" w:rsidR="008C6777" w:rsidRDefault="00B86016" w:rsidP="002D2C01">
      <w:pPr>
        <w:spacing w:before="0" w:after="0"/>
      </w:pPr>
      <w:r w:rsidRPr="00B90685">
        <w:t>N</w:t>
      </w:r>
      <w:r w:rsidR="008C6777">
        <w:t>’</w:t>
      </w:r>
      <w:r w:rsidRPr="00B90685">
        <w:t>achevez pas</w:t>
      </w:r>
      <w:r w:rsidR="008C6777">
        <w:t xml:space="preserve">, </w:t>
      </w:r>
      <w:r w:rsidRPr="00B90685">
        <w:t>noble étranger</w:t>
      </w:r>
      <w:r w:rsidR="008C6777">
        <w:t> !</w:t>
      </w:r>
    </w:p>
    <w:p w14:paraId="4AB0261B" w14:textId="6F9DE477" w:rsidR="00B86016" w:rsidRPr="00B90685" w:rsidRDefault="00B86016" w:rsidP="002D2C01">
      <w:pPr>
        <w:spacing w:before="0" w:after="0"/>
      </w:pPr>
      <w:r w:rsidRPr="00B90685">
        <w:t>L</w:t>
      </w:r>
      <w:r w:rsidR="008C6777">
        <w:t>’</w:t>
      </w:r>
      <w:r w:rsidRPr="00B90685">
        <w:t>étranger faiblement riposte</w:t>
      </w:r>
    </w:p>
    <w:p w14:paraId="7730818B" w14:textId="77777777" w:rsidR="008C6777" w:rsidRDefault="00B86016" w:rsidP="002D2C01">
      <w:pPr>
        <w:spacing w:before="0" w:after="0"/>
      </w:pPr>
      <w:r w:rsidRPr="00B90685">
        <w:t>Et</w:t>
      </w:r>
      <w:r w:rsidR="008C6777">
        <w:t xml:space="preserve">, </w:t>
      </w:r>
      <w:r w:rsidRPr="00B90685">
        <w:t>saisi d</w:t>
      </w:r>
      <w:r w:rsidR="008C6777">
        <w:t>’</w:t>
      </w:r>
      <w:r w:rsidRPr="00B90685">
        <w:t>un effroi mortel</w:t>
      </w:r>
      <w:r w:rsidR="008C6777">
        <w:t>,</w:t>
      </w:r>
    </w:p>
    <w:p w14:paraId="7D2F92A3" w14:textId="5701B2AD" w:rsidR="00B86016" w:rsidRPr="00B90685" w:rsidRDefault="00B86016" w:rsidP="002D2C01">
      <w:pPr>
        <w:spacing w:before="0" w:after="0"/>
      </w:pPr>
      <w:r w:rsidRPr="00B90685">
        <w:lastRenderedPageBreak/>
        <w:t>Se lève</w:t>
      </w:r>
      <w:r w:rsidR="008C6777">
        <w:t xml:space="preserve">, </w:t>
      </w:r>
      <w:r w:rsidRPr="00B90685">
        <w:t>emportant l</w:t>
      </w:r>
      <w:r w:rsidR="008C6777">
        <w:t>’</w:t>
      </w:r>
      <w:r w:rsidRPr="00B90685">
        <w:t>holocauste</w:t>
      </w:r>
    </w:p>
    <w:p w14:paraId="1D42088A" w14:textId="77777777" w:rsidR="008C6777" w:rsidRDefault="00B86016" w:rsidP="002D2C01">
      <w:pPr>
        <w:spacing w:before="0" w:after="0"/>
      </w:pPr>
      <w:r w:rsidRPr="00B90685">
        <w:t>Qui se balançait sur l</w:t>
      </w:r>
      <w:r w:rsidR="008C6777">
        <w:t>’</w:t>
      </w:r>
      <w:r w:rsidRPr="00B90685">
        <w:t>autel</w:t>
      </w:r>
      <w:r w:rsidR="008C6777">
        <w:t>.</w:t>
      </w:r>
    </w:p>
    <w:p w14:paraId="12E389E0" w14:textId="77777777" w:rsidR="008B7AB5" w:rsidRDefault="008B7AB5" w:rsidP="002D2C01">
      <w:pPr>
        <w:spacing w:before="0" w:after="0"/>
      </w:pPr>
    </w:p>
    <w:p w14:paraId="370FBC0B" w14:textId="1AE6A483" w:rsidR="00B86016" w:rsidRPr="00B90685" w:rsidRDefault="00B86016" w:rsidP="002D2C01">
      <w:pPr>
        <w:spacing w:before="0" w:after="0"/>
      </w:pPr>
      <w:r w:rsidRPr="00B90685">
        <w:t>Cependant on accourt</w:t>
      </w:r>
      <w:r w:rsidR="008C6777">
        <w:t xml:space="preserve">, </w:t>
      </w:r>
      <w:r w:rsidRPr="00B90685">
        <w:t>on entre</w:t>
      </w:r>
    </w:p>
    <w:p w14:paraId="1BDAD24D" w14:textId="77777777" w:rsidR="008C6777" w:rsidRDefault="00B86016" w:rsidP="002D2C01">
      <w:pPr>
        <w:spacing w:before="0" w:after="0"/>
      </w:pPr>
      <w:r w:rsidRPr="00B90685">
        <w:t>En traînant un câble bruyant</w:t>
      </w:r>
      <w:r w:rsidR="008C6777">
        <w:t> :</w:t>
      </w:r>
    </w:p>
    <w:p w14:paraId="2A6AC38E" w14:textId="77777777" w:rsidR="008C6777" w:rsidRDefault="00B86016" w:rsidP="002D2C01">
      <w:pPr>
        <w:spacing w:before="0" w:after="0"/>
      </w:pPr>
      <w:r w:rsidRPr="00B90685">
        <w:t>Le câble plonge au fond de l</w:t>
      </w:r>
      <w:r w:rsidR="008C6777">
        <w:t>’</w:t>
      </w:r>
      <w:r w:rsidRPr="00B90685">
        <w:t>antre</w:t>
      </w:r>
      <w:r w:rsidR="008C6777">
        <w:t>,</w:t>
      </w:r>
    </w:p>
    <w:p w14:paraId="2480DBC8" w14:textId="77777777" w:rsidR="008C6777" w:rsidRDefault="00B86016" w:rsidP="002D2C01">
      <w:pPr>
        <w:spacing w:before="0" w:after="0"/>
      </w:pPr>
      <w:r w:rsidRPr="00B90685">
        <w:t>Se tend et remonte en criant</w:t>
      </w:r>
      <w:r w:rsidR="008C6777">
        <w:t>.</w:t>
      </w:r>
    </w:p>
    <w:p w14:paraId="114C51BB" w14:textId="5CDCFA72" w:rsidR="00B86016" w:rsidRPr="00B90685" w:rsidRDefault="00B86016" w:rsidP="002D2C01">
      <w:pPr>
        <w:spacing w:before="0" w:after="0"/>
      </w:pPr>
      <w:r w:rsidRPr="00B90685">
        <w:t>Jule en sort</w:t>
      </w:r>
      <w:r w:rsidR="008C6777">
        <w:t xml:space="preserve"> : </w:t>
      </w:r>
      <w:r w:rsidRPr="00B90685">
        <w:t>l</w:t>
      </w:r>
      <w:r w:rsidR="008C6777">
        <w:t>’</w:t>
      </w:r>
      <w:r w:rsidRPr="00B90685">
        <w:t>assemblée entière</w:t>
      </w:r>
    </w:p>
    <w:p w14:paraId="37E8407C" w14:textId="1358D93D" w:rsidR="00B86016" w:rsidRPr="00B90685" w:rsidRDefault="00B86016" w:rsidP="002D2C01">
      <w:pPr>
        <w:spacing w:before="0" w:after="0"/>
      </w:pPr>
      <w:r w:rsidRPr="00B90685">
        <w:t>Fuit</w:t>
      </w:r>
      <w:r w:rsidR="008C6777">
        <w:t xml:space="preserve">. </w:t>
      </w:r>
      <w:r w:rsidRPr="00B90685">
        <w:t>Aux regards du jour vengeur</w:t>
      </w:r>
    </w:p>
    <w:p w14:paraId="7F76B333" w14:textId="77777777" w:rsidR="008C6777" w:rsidRDefault="00B86016" w:rsidP="002D2C01">
      <w:pPr>
        <w:spacing w:before="0" w:after="0"/>
      </w:pPr>
      <w:r w:rsidRPr="00B90685">
        <w:t>Zila comparut la dernière</w:t>
      </w:r>
      <w:r w:rsidR="008C6777">
        <w:t> :</w:t>
      </w:r>
    </w:p>
    <w:p w14:paraId="463FEC56" w14:textId="77777777" w:rsidR="008C6777" w:rsidRDefault="00B86016" w:rsidP="002D2C01">
      <w:pPr>
        <w:spacing w:before="0" w:after="0"/>
      </w:pPr>
      <w:r w:rsidRPr="00B90685">
        <w:t>On ne voyait plus sa rougeur</w:t>
      </w:r>
      <w:r w:rsidR="008C6777">
        <w:t>…</w:t>
      </w:r>
    </w:p>
    <w:p w14:paraId="3074285E" w14:textId="77777777" w:rsidR="008C6777" w:rsidRDefault="00B86016" w:rsidP="008C6777">
      <w:pPr>
        <w:jc w:val="right"/>
      </w:pPr>
      <w:r w:rsidRPr="008C6777">
        <w:t>Émile D</w:t>
      </w:r>
      <w:r w:rsidRPr="002D2C01">
        <w:rPr>
          <w:rStyle w:val="Taille-1Caracteres"/>
        </w:rPr>
        <w:t>ESCHAMPS</w:t>
      </w:r>
      <w:r w:rsidR="008C6777">
        <w:t>.</w:t>
      </w:r>
    </w:p>
    <w:p w14:paraId="4ADD93A7" w14:textId="3E2D12C5" w:rsidR="00B86016" w:rsidRPr="00B90685" w:rsidRDefault="00B86016" w:rsidP="008C6777">
      <w:pPr>
        <w:pStyle w:val="Titre2"/>
        <w:rPr>
          <w:szCs w:val="44"/>
        </w:rPr>
      </w:pPr>
      <w:bookmarkStart w:id="167" w:name="_Toc275359198"/>
      <w:bookmarkStart w:id="168" w:name="_Toc199525842"/>
      <w:r w:rsidRPr="00B90685">
        <w:rPr>
          <w:szCs w:val="44"/>
        </w:rPr>
        <w:lastRenderedPageBreak/>
        <w:t>LES MŒURS</w:t>
      </w:r>
      <w:bookmarkEnd w:id="167"/>
      <w:bookmarkEnd w:id="168"/>
    </w:p>
    <w:p w14:paraId="3E323621" w14:textId="77777777" w:rsidR="008C6777" w:rsidRDefault="00B86016" w:rsidP="008B7AB5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Contentons-nous d</w:t>
      </w:r>
      <w:r w:rsidR="008C6777">
        <w:rPr>
          <w:i/>
        </w:rPr>
        <w:t>’</w:t>
      </w:r>
      <w:r w:rsidRPr="008C6777">
        <w:rPr>
          <w:i/>
        </w:rPr>
        <w:t>une simple bouteille</w:t>
      </w:r>
      <w:r w:rsidR="008C6777">
        <w:t>.</w:t>
      </w:r>
    </w:p>
    <w:p w14:paraId="4762EC6D" w14:textId="77777777" w:rsidR="008C6777" w:rsidRDefault="00B86016" w:rsidP="008B7AB5">
      <w:pPr>
        <w:spacing w:before="0" w:after="0"/>
      </w:pPr>
      <w:r w:rsidRPr="00B90685">
        <w:t>Mes chers amis</w:t>
      </w:r>
      <w:r w:rsidR="008C6777">
        <w:t xml:space="preserve">, </w:t>
      </w:r>
      <w:r w:rsidRPr="00B90685">
        <w:t>respectons la décence</w:t>
      </w:r>
      <w:r w:rsidR="008C6777">
        <w:t>…</w:t>
      </w:r>
    </w:p>
    <w:p w14:paraId="7464E4AA" w14:textId="77777777" w:rsidR="008C6777" w:rsidRDefault="00B86016" w:rsidP="008B7AB5">
      <w:pPr>
        <w:spacing w:before="0" w:after="0"/>
      </w:pPr>
      <w:r w:rsidRPr="00B90685">
        <w:t>Ce mot lui seul vaut presque une chanson</w:t>
      </w:r>
      <w:r w:rsidR="008C6777">
        <w:t> ;</w:t>
      </w:r>
    </w:p>
    <w:p w14:paraId="2887754F" w14:textId="77777777" w:rsidR="008C6777" w:rsidRDefault="00B86016" w:rsidP="008B7AB5">
      <w:pPr>
        <w:spacing w:before="0" w:after="0"/>
      </w:pPr>
      <w:r w:rsidRPr="00B90685">
        <w:t>Sans équivoque</w:t>
      </w:r>
      <w:r w:rsidR="008C6777">
        <w:t xml:space="preserve">, </w:t>
      </w:r>
      <w:r w:rsidRPr="00B90685">
        <w:t>et surtout sans licence</w:t>
      </w:r>
      <w:r w:rsidR="008C6777">
        <w:t>,</w:t>
      </w:r>
    </w:p>
    <w:p w14:paraId="36F0669D" w14:textId="77777777" w:rsidR="008C6777" w:rsidRDefault="00B86016" w:rsidP="008B7AB5">
      <w:pPr>
        <w:spacing w:before="0" w:after="0"/>
      </w:pPr>
      <w:r w:rsidRPr="00B90685">
        <w:t>Je vais parler de l</w:t>
      </w:r>
      <w:r w:rsidR="008C6777">
        <w:t>’</w:t>
      </w:r>
      <w:r w:rsidRPr="00B90685">
        <w:t>amant de Lison</w:t>
      </w:r>
      <w:r w:rsidR="008C6777">
        <w:t> :</w:t>
      </w:r>
    </w:p>
    <w:p w14:paraId="15BED888" w14:textId="77777777" w:rsidR="008C6777" w:rsidRDefault="00B86016" w:rsidP="008B7AB5">
      <w:pPr>
        <w:spacing w:before="0" w:after="0"/>
      </w:pPr>
      <w:r w:rsidRPr="00B90685">
        <w:t>Le drôle</w:t>
      </w:r>
      <w:r w:rsidR="008C6777">
        <w:t xml:space="preserve">, </w:t>
      </w:r>
      <w:r w:rsidRPr="00B90685">
        <w:t>un jour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ton fait pour séduire</w:t>
      </w:r>
      <w:r w:rsidR="008C6777">
        <w:t>,</w:t>
      </w:r>
    </w:p>
    <w:p w14:paraId="02B0A6CA" w14:textId="77777777" w:rsidR="008C6777" w:rsidRDefault="00B86016" w:rsidP="008B7AB5">
      <w:pPr>
        <w:spacing w:before="0" w:after="0"/>
      </w:pPr>
      <w:r w:rsidRPr="00B90685">
        <w:t>Lui détaillait des lubriques horreurs</w:t>
      </w:r>
      <w:r w:rsidR="008C6777">
        <w:t>.</w:t>
      </w:r>
    </w:p>
    <w:p w14:paraId="3D612602" w14:textId="77777777" w:rsidR="008C6777" w:rsidRDefault="00B86016" w:rsidP="008B7AB5">
      <w:pPr>
        <w:spacing w:before="0" w:after="0"/>
      </w:pPr>
      <w:r w:rsidRPr="00B90685">
        <w:t>Ce qu</w:t>
      </w:r>
      <w:r w:rsidR="008C6777">
        <w:t>’</w:t>
      </w:r>
      <w:r w:rsidRPr="00B90685">
        <w:t>il disait je pourrais vous le dire</w:t>
      </w:r>
      <w:r w:rsidR="008C6777">
        <w:t>,</w:t>
      </w:r>
    </w:p>
    <w:p w14:paraId="26C291C6" w14:textId="77777777" w:rsidR="008C6777" w:rsidRDefault="00B86016" w:rsidP="008B7AB5">
      <w:pPr>
        <w:spacing w:before="0" w:after="0"/>
      </w:pPr>
      <w:r w:rsidRPr="00B90685">
        <w:t>Mais je me tais</w:t>
      </w:r>
      <w:r w:rsidR="008C6777">
        <w:t xml:space="preserve">, </w:t>
      </w:r>
      <w:r w:rsidRPr="00B90685">
        <w:t>par respect pour les mœurs</w:t>
      </w:r>
      <w:r w:rsidR="008C6777">
        <w:t>.</w:t>
      </w:r>
    </w:p>
    <w:p w14:paraId="2055372F" w14:textId="77777777" w:rsidR="0012330F" w:rsidRDefault="0012330F" w:rsidP="008B7AB5">
      <w:pPr>
        <w:spacing w:before="0" w:after="0"/>
      </w:pPr>
    </w:p>
    <w:p w14:paraId="0765D835" w14:textId="77777777" w:rsidR="008C6777" w:rsidRDefault="00B86016" w:rsidP="008B7AB5">
      <w:pPr>
        <w:spacing w:before="0" w:after="0"/>
      </w:pPr>
      <w:r w:rsidRPr="00B90685">
        <w:t>Sachez que Lise est une fille honnête</w:t>
      </w:r>
      <w:r w:rsidR="008C6777">
        <w:t>,</w:t>
      </w:r>
    </w:p>
    <w:p w14:paraId="2760FB46" w14:textId="77777777" w:rsidR="008C6777" w:rsidRDefault="00B86016" w:rsidP="008B7AB5">
      <w:pPr>
        <w:spacing w:before="0" w:after="0"/>
      </w:pPr>
      <w:r w:rsidRPr="00B90685">
        <w:t>Qui se choqua d</w:t>
      </w:r>
      <w:r w:rsidR="008C6777">
        <w:t>’</w:t>
      </w:r>
      <w:r w:rsidRPr="00B90685">
        <w:t>un pareil impromptu</w:t>
      </w:r>
      <w:r w:rsidR="008C6777">
        <w:t> :</w:t>
      </w:r>
    </w:p>
    <w:p w14:paraId="012C22DE" w14:textId="69240F04" w:rsidR="00B86016" w:rsidRPr="00B90685" w:rsidRDefault="00B86016" w:rsidP="008B7AB5">
      <w:pPr>
        <w:spacing w:before="0" w:after="0"/>
      </w:pPr>
      <w:r w:rsidRPr="00B90685">
        <w:t>Mais au vaurien ne vient-il pas en tête</w:t>
      </w:r>
    </w:p>
    <w:p w14:paraId="30E78E26" w14:textId="77777777" w:rsidR="008C6777" w:rsidRDefault="00B86016" w:rsidP="008B7AB5">
      <w:pPr>
        <w:spacing w:before="0" w:after="0"/>
      </w:pPr>
      <w:r w:rsidRPr="00B90685">
        <w:t>De pénétrer le fond de sa vertu</w:t>
      </w:r>
      <w:r w:rsidR="008C6777">
        <w:t> !</w:t>
      </w:r>
    </w:p>
    <w:p w14:paraId="79E40E3E" w14:textId="77777777" w:rsidR="008C6777" w:rsidRDefault="00B86016" w:rsidP="008B7AB5">
      <w:pPr>
        <w:spacing w:before="0" w:after="0"/>
      </w:pPr>
      <w:r w:rsidRPr="00B90685">
        <w:t>Sein ferme et blanc ne saurait lui suffire</w:t>
      </w:r>
      <w:r w:rsidR="008C6777">
        <w:t>,</w:t>
      </w:r>
    </w:p>
    <w:p w14:paraId="470FA0F8" w14:textId="77777777" w:rsidR="008C6777" w:rsidRDefault="00B86016" w:rsidP="008B7AB5">
      <w:pPr>
        <w:spacing w:before="0" w:after="0"/>
      </w:pPr>
      <w:r w:rsidRPr="00B90685">
        <w:t>Déjà deux doigts sont en besogne ailleurs</w:t>
      </w:r>
      <w:r w:rsidR="008C6777">
        <w:t>.</w:t>
      </w:r>
    </w:p>
    <w:p w14:paraId="1B860CC5" w14:textId="77777777" w:rsidR="008C6777" w:rsidRDefault="00B86016" w:rsidP="008B7AB5">
      <w:pPr>
        <w:spacing w:before="0" w:after="0"/>
      </w:pPr>
      <w:r w:rsidRPr="00B90685">
        <w:t>Ce qu</w:t>
      </w:r>
      <w:r w:rsidR="008C6777">
        <w:t>’</w:t>
      </w:r>
      <w:r w:rsidRPr="00B90685">
        <w:t>ils y font</w:t>
      </w:r>
      <w:r w:rsidR="008C6777">
        <w:t xml:space="preserve">, </w:t>
      </w:r>
      <w:r w:rsidRPr="00B90685">
        <w:t>je pourrais vous le dire</w:t>
      </w:r>
      <w:r w:rsidR="008C6777">
        <w:t>.</w:t>
      </w:r>
    </w:p>
    <w:p w14:paraId="44EDF90E" w14:textId="77777777" w:rsidR="008C6777" w:rsidRDefault="00B86016" w:rsidP="008B7AB5">
      <w:pPr>
        <w:spacing w:before="0" w:after="0"/>
      </w:pPr>
      <w:r w:rsidRPr="00B90685">
        <w:t>Mais je me tais</w:t>
      </w:r>
      <w:r w:rsidR="008C6777">
        <w:t xml:space="preserve">, </w:t>
      </w:r>
      <w:r w:rsidRPr="00B90685">
        <w:t>par respect pour les mœurs</w:t>
      </w:r>
      <w:r w:rsidR="008C6777">
        <w:t>.</w:t>
      </w:r>
    </w:p>
    <w:p w14:paraId="386660F8" w14:textId="77777777" w:rsidR="0012330F" w:rsidRDefault="0012330F" w:rsidP="008B7AB5">
      <w:pPr>
        <w:spacing w:before="0" w:after="0"/>
      </w:pPr>
    </w:p>
    <w:p w14:paraId="4000D7AC" w14:textId="77777777" w:rsidR="008C6777" w:rsidRDefault="00B86016" w:rsidP="008B7AB5">
      <w:pPr>
        <w:spacing w:before="0" w:after="0"/>
      </w:pPr>
      <w:r w:rsidRPr="00B90685">
        <w:t>Au bord du lit</w:t>
      </w:r>
      <w:r w:rsidR="008C6777">
        <w:t xml:space="preserve">, </w:t>
      </w:r>
      <w:r w:rsidRPr="00B90685">
        <w:t>sur le nez il la pousse</w:t>
      </w:r>
      <w:r w:rsidR="008C6777">
        <w:t>,</w:t>
      </w:r>
    </w:p>
    <w:p w14:paraId="7A90447A" w14:textId="77777777" w:rsidR="008C6777" w:rsidRDefault="00B86016" w:rsidP="008B7AB5">
      <w:pPr>
        <w:spacing w:before="0" w:after="0"/>
      </w:pPr>
      <w:r w:rsidRPr="00B90685">
        <w:t>Et bravement l</w:t>
      </w:r>
      <w:r w:rsidR="008C6777">
        <w:t>’</w:t>
      </w:r>
      <w:r w:rsidRPr="00B90685">
        <w:t>attaque par le dos</w:t>
      </w:r>
      <w:r w:rsidR="008C6777">
        <w:t> ;</w:t>
      </w:r>
    </w:p>
    <w:p w14:paraId="157EDD38" w14:textId="77777777" w:rsidR="008C6777" w:rsidRDefault="00B86016" w:rsidP="008B7AB5">
      <w:pPr>
        <w:spacing w:before="0" w:after="0"/>
      </w:pPr>
      <w:r w:rsidRPr="00B90685">
        <w:t>Lise</w:t>
      </w:r>
      <w:r w:rsidR="008C6777">
        <w:t xml:space="preserve">, </w:t>
      </w:r>
      <w:r w:rsidRPr="00B90685">
        <w:t>indignée en sentant qu</w:t>
      </w:r>
      <w:r w:rsidR="008C6777">
        <w:t>’</w:t>
      </w:r>
      <w:r w:rsidRPr="00B90685">
        <w:t>il la trousse</w:t>
      </w:r>
      <w:r w:rsidR="008C6777">
        <w:t>,</w:t>
      </w:r>
    </w:p>
    <w:p w14:paraId="0331A55E" w14:textId="77777777" w:rsidR="008C6777" w:rsidRDefault="00B86016" w:rsidP="008B7AB5">
      <w:pPr>
        <w:spacing w:before="0" w:after="0"/>
      </w:pPr>
      <w:r w:rsidRPr="00B90685">
        <w:t>Sans doute alors se livrait aux sanglots</w:t>
      </w:r>
      <w:r w:rsidR="008C6777">
        <w:t>.</w:t>
      </w:r>
    </w:p>
    <w:p w14:paraId="71375635" w14:textId="3EF97606" w:rsidR="00B86016" w:rsidRPr="00B90685" w:rsidRDefault="00B86016" w:rsidP="008B7AB5">
      <w:pPr>
        <w:spacing w:before="0" w:after="0"/>
      </w:pPr>
      <w:r w:rsidRPr="00B90685">
        <w:t>Dans son cœur tendre aussitôt ce satyre</w:t>
      </w:r>
    </w:p>
    <w:p w14:paraId="2F22D917" w14:textId="77777777" w:rsidR="008C6777" w:rsidRDefault="00B86016" w:rsidP="008B7AB5">
      <w:pPr>
        <w:spacing w:before="0" w:after="0"/>
      </w:pPr>
      <w:r w:rsidRPr="00B90685">
        <w:t>Enfonce</w:t>
      </w:r>
      <w:r w:rsidR="008C6777">
        <w:t xml:space="preserve">, </w:t>
      </w:r>
      <w:r w:rsidRPr="00B90685">
        <w:t>enfonce</w:t>
      </w:r>
      <w:r w:rsidR="008C6777">
        <w:t xml:space="preserve">… </w:t>
      </w:r>
      <w:r w:rsidRPr="00B90685">
        <w:t>un long suket de pleurs</w:t>
      </w:r>
      <w:r w:rsidR="008C6777">
        <w:t>…</w:t>
      </w:r>
    </w:p>
    <w:p w14:paraId="7A8F3E3C" w14:textId="77777777" w:rsidR="008C6777" w:rsidRDefault="00B86016" w:rsidP="008B7AB5">
      <w:pPr>
        <w:spacing w:before="0" w:after="0"/>
      </w:pPr>
      <w:r w:rsidRPr="00B90685">
        <w:t>Ce que c</w:t>
      </w:r>
      <w:r w:rsidR="008C6777">
        <w:t>’</w:t>
      </w:r>
      <w:r w:rsidRPr="00B90685">
        <w:t>était je pourrais vous le dire</w:t>
      </w:r>
      <w:r w:rsidR="008C6777">
        <w:t>,</w:t>
      </w:r>
    </w:p>
    <w:p w14:paraId="731E4431" w14:textId="77777777" w:rsidR="008C6777" w:rsidRDefault="00B86016" w:rsidP="008B7AB5">
      <w:pPr>
        <w:spacing w:before="0" w:after="0"/>
      </w:pPr>
      <w:r w:rsidRPr="00B90685">
        <w:t>Mais je me tais</w:t>
      </w:r>
      <w:r w:rsidR="008C6777">
        <w:t xml:space="preserve">, </w:t>
      </w:r>
      <w:r w:rsidRPr="00B90685">
        <w:t>par respect pour les mœurs</w:t>
      </w:r>
      <w:r w:rsidR="008C6777">
        <w:t>.</w:t>
      </w:r>
    </w:p>
    <w:p w14:paraId="64125EC5" w14:textId="77777777" w:rsidR="0012330F" w:rsidRDefault="0012330F" w:rsidP="008B7AB5">
      <w:pPr>
        <w:spacing w:before="0" w:after="0"/>
      </w:pPr>
    </w:p>
    <w:p w14:paraId="6CC8FC12" w14:textId="77777777" w:rsidR="008C6777" w:rsidRDefault="00B86016" w:rsidP="008B7AB5">
      <w:pPr>
        <w:spacing w:before="0" w:after="0"/>
      </w:pPr>
      <w:r w:rsidRPr="00B90685">
        <w:t>Longtemps encor</w:t>
      </w:r>
      <w:r w:rsidR="008C6777">
        <w:t xml:space="preserve">, </w:t>
      </w:r>
      <w:r w:rsidRPr="00B90685">
        <w:t>Lison</w:t>
      </w:r>
      <w:r w:rsidR="008C6777">
        <w:t xml:space="preserve">, </w:t>
      </w:r>
      <w:r w:rsidRPr="00B90685">
        <w:t>dans sa posture</w:t>
      </w:r>
      <w:r w:rsidR="008C6777">
        <w:t>,</w:t>
      </w:r>
    </w:p>
    <w:p w14:paraId="1398D6FB" w14:textId="77777777" w:rsidR="008C6777" w:rsidRDefault="00B86016" w:rsidP="008B7AB5">
      <w:pPr>
        <w:spacing w:before="0" w:after="0"/>
      </w:pPr>
      <w:r w:rsidRPr="00B90685">
        <w:lastRenderedPageBreak/>
        <w:t>À tour de reins se débat vivement</w:t>
      </w:r>
      <w:r w:rsidR="008C6777">
        <w:t>.</w:t>
      </w:r>
    </w:p>
    <w:p w14:paraId="592E2557" w14:textId="77777777" w:rsidR="008C6777" w:rsidRDefault="00B86016" w:rsidP="008B7AB5">
      <w:pPr>
        <w:spacing w:before="0" w:after="0"/>
      </w:pPr>
      <w:r w:rsidRPr="00B90685">
        <w:t>On me dira que c</w:t>
      </w:r>
      <w:r w:rsidR="008C6777">
        <w:t>’</w:t>
      </w:r>
      <w:r w:rsidRPr="00B90685">
        <w:t>était par luxure</w:t>
      </w:r>
      <w:r w:rsidR="008C6777">
        <w:t> ;</w:t>
      </w:r>
    </w:p>
    <w:p w14:paraId="7C6D2EF6" w14:textId="77777777" w:rsidR="008C6777" w:rsidRDefault="00B86016" w:rsidP="008B7AB5">
      <w:pPr>
        <w:spacing w:before="0" w:after="0"/>
      </w:pPr>
      <w:r w:rsidRPr="00B90685">
        <w:t>C</w:t>
      </w:r>
      <w:r w:rsidR="008C6777">
        <w:t>’</w:t>
      </w:r>
      <w:r w:rsidRPr="00B90685">
        <w:t>est par vertu</w:t>
      </w:r>
      <w:r w:rsidR="008C6777">
        <w:t xml:space="preserve">, </w:t>
      </w:r>
      <w:r w:rsidRPr="00B90685">
        <w:t>moi j</w:t>
      </w:r>
      <w:r w:rsidR="008C6777">
        <w:t>’</w:t>
      </w:r>
      <w:r w:rsidRPr="00B90685">
        <w:t>en fais le serment</w:t>
      </w:r>
      <w:r w:rsidR="008C6777">
        <w:t>.</w:t>
      </w:r>
    </w:p>
    <w:p w14:paraId="169768C2" w14:textId="5A5B5232" w:rsidR="00B86016" w:rsidRPr="00B90685" w:rsidRDefault="00B86016" w:rsidP="008B7AB5">
      <w:pPr>
        <w:spacing w:before="0" w:after="0"/>
      </w:pPr>
      <w:r w:rsidRPr="00B90685">
        <w:t>Or</w:t>
      </w:r>
      <w:r w:rsidR="008C6777">
        <w:t xml:space="preserve">, </w:t>
      </w:r>
      <w:r w:rsidRPr="00B90685">
        <w:t>pour six mois</w:t>
      </w:r>
      <w:r w:rsidR="008C6777">
        <w:t xml:space="preserve">, </w:t>
      </w:r>
      <w:r w:rsidRPr="00B90685">
        <w:t>sa vertu sut réduire</w:t>
      </w:r>
    </w:p>
    <w:p w14:paraId="02F38BD3" w14:textId="77777777" w:rsidR="008C6777" w:rsidRDefault="00B86016" w:rsidP="008B7AB5">
      <w:pPr>
        <w:spacing w:before="0" w:after="0"/>
      </w:pPr>
      <w:r w:rsidRPr="00B90685">
        <w:t>Le scélérat à pleurer ses erreurs</w:t>
      </w:r>
      <w:r w:rsidR="008C6777">
        <w:t>.</w:t>
      </w:r>
    </w:p>
    <w:p w14:paraId="5FB36D3E" w14:textId="77777777" w:rsidR="008C6777" w:rsidRDefault="00B86016" w:rsidP="008B7AB5">
      <w:pPr>
        <w:spacing w:before="0" w:after="0"/>
      </w:pPr>
      <w:r w:rsidRPr="00B90685">
        <w:t>Ce qu</w:t>
      </w:r>
      <w:r w:rsidR="008C6777">
        <w:t>’</w:t>
      </w:r>
      <w:r w:rsidRPr="00B90685">
        <w:t>il gagna</w:t>
      </w:r>
      <w:r w:rsidR="008C6777">
        <w:t xml:space="preserve">, </w:t>
      </w:r>
      <w:r w:rsidRPr="00B90685">
        <w:t>je pourrais vous le dire</w:t>
      </w:r>
      <w:r w:rsidR="008C6777">
        <w:t>,</w:t>
      </w:r>
    </w:p>
    <w:p w14:paraId="2BBA54BB" w14:textId="77777777" w:rsidR="008C6777" w:rsidRDefault="00B86016" w:rsidP="008B7AB5">
      <w:pPr>
        <w:spacing w:before="0" w:after="0"/>
      </w:pPr>
      <w:r w:rsidRPr="00B90685">
        <w:t>Mais je me tais</w:t>
      </w:r>
      <w:r w:rsidR="008C6777">
        <w:t xml:space="preserve">, </w:t>
      </w:r>
      <w:r w:rsidRPr="00B90685">
        <w:t>par respect pour les mœurs</w:t>
      </w:r>
      <w:r w:rsidR="008C6777">
        <w:t>.</w:t>
      </w:r>
    </w:p>
    <w:p w14:paraId="1B1743FC" w14:textId="77777777" w:rsidR="008C6777" w:rsidRDefault="00B86016" w:rsidP="008C6777">
      <w:pPr>
        <w:jc w:val="right"/>
      </w:pPr>
      <w:r w:rsidRPr="008C6777">
        <w:t>B</w:t>
      </w:r>
      <w:r w:rsidRPr="008B7AB5">
        <w:rPr>
          <w:rStyle w:val="Taille-1Caracteres"/>
        </w:rPr>
        <w:t>ÉRANGER</w:t>
      </w:r>
      <w:r w:rsidR="008C6777">
        <w:t>.</w:t>
      </w:r>
    </w:p>
    <w:p w14:paraId="20D97622" w14:textId="1AEBC1AD" w:rsidR="008C6777" w:rsidRDefault="00B86016" w:rsidP="0012330F">
      <w:pPr>
        <w:pStyle w:val="Titre2"/>
      </w:pPr>
      <w:bookmarkStart w:id="169" w:name="_Toc275359199"/>
      <w:bookmarkStart w:id="170" w:name="_Toc199525843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ACCOUCHEMENT</w:t>
      </w:r>
      <w:bookmarkEnd w:id="169"/>
      <w:r w:rsidR="0012330F">
        <w:rPr>
          <w:szCs w:val="44"/>
        </w:rPr>
        <w:br/>
      </w:r>
      <w:r w:rsidR="0012330F">
        <w:rPr>
          <w:szCs w:val="44"/>
        </w:rPr>
        <w:br/>
      </w:r>
      <w:r w:rsidRPr="0012330F">
        <w:rPr>
          <w:b w:val="0"/>
          <w:bCs w:val="0"/>
          <w:sz w:val="40"/>
        </w:rPr>
        <w:t>ACCIDENT ARRIVÉ À UNE FILLE VERTUEUSE</w:t>
      </w:r>
      <w:bookmarkEnd w:id="170"/>
    </w:p>
    <w:p w14:paraId="26D38DF1" w14:textId="77777777" w:rsidR="008C6777" w:rsidRDefault="00B86016" w:rsidP="0012330F">
      <w:pPr>
        <w:spacing w:after="480"/>
        <w:ind w:firstLine="0"/>
        <w:jc w:val="center"/>
        <w:rPr>
          <w:i/>
        </w:rPr>
      </w:pPr>
      <w:r w:rsidRPr="008C6777">
        <w:t>AIR</w:t>
      </w:r>
      <w:r w:rsidR="008C6777">
        <w:t xml:space="preserve"> : </w:t>
      </w:r>
      <w:r w:rsidRPr="008C6777">
        <w:rPr>
          <w:i/>
        </w:rPr>
        <w:t>Je veux être un chien</w:t>
      </w:r>
      <w:r w:rsidR="008C6777">
        <w:rPr>
          <w:i/>
        </w:rPr>
        <w:t>.</w:t>
      </w:r>
    </w:p>
    <w:p w14:paraId="5E2CE135" w14:textId="73B2A0E6" w:rsidR="00B86016" w:rsidRPr="008C6777" w:rsidRDefault="00B86016" w:rsidP="0012330F">
      <w:pPr>
        <w:spacing w:before="0" w:after="0"/>
        <w:ind w:firstLine="0"/>
        <w:jc w:val="center"/>
      </w:pPr>
      <w:r w:rsidRPr="008C6777">
        <w:t>Maman</w:t>
      </w:r>
      <w:r w:rsidR="008C6777">
        <w:t xml:space="preserve">, </w:t>
      </w:r>
      <w:r w:rsidRPr="008C6777">
        <w:t>je souffre à l</w:t>
      </w:r>
      <w:r w:rsidR="008C6777">
        <w:t>’</w:t>
      </w:r>
      <w:r w:rsidRPr="008C6777">
        <w:t>endroit</w:t>
      </w:r>
    </w:p>
    <w:p w14:paraId="1EB6BE85" w14:textId="77777777" w:rsidR="008C6777" w:rsidRDefault="00B86016" w:rsidP="0012330F">
      <w:pPr>
        <w:spacing w:before="0" w:after="0"/>
        <w:ind w:firstLine="0"/>
        <w:jc w:val="center"/>
      </w:pPr>
      <w:r w:rsidRPr="008C6777">
        <w:t>Où décemment je mets le doigt</w:t>
      </w:r>
      <w:r w:rsidR="008C6777">
        <w:t> !</w:t>
      </w:r>
    </w:p>
    <w:p w14:paraId="1A140CBF" w14:textId="77777777" w:rsidR="008C6777" w:rsidRDefault="00B86016" w:rsidP="0012330F">
      <w:pPr>
        <w:spacing w:before="0" w:after="0"/>
        <w:ind w:firstLine="0"/>
        <w:jc w:val="center"/>
      </w:pPr>
      <w:r w:rsidRPr="008C6777">
        <w:t>Vite</w:t>
      </w:r>
      <w:r w:rsidR="008C6777">
        <w:t xml:space="preserve">, </w:t>
      </w:r>
      <w:r w:rsidRPr="008C6777">
        <w:t>il faut qu</w:t>
      </w:r>
      <w:r w:rsidR="008C6777">
        <w:t>’</w:t>
      </w:r>
      <w:r w:rsidRPr="008C6777">
        <w:t>on me déshabille</w:t>
      </w:r>
      <w:r w:rsidR="008C6777">
        <w:t> !</w:t>
      </w:r>
    </w:p>
    <w:p w14:paraId="55F625F5" w14:textId="77777777" w:rsidR="008C6777" w:rsidRDefault="00B86016" w:rsidP="0012330F">
      <w:pPr>
        <w:spacing w:before="0" w:after="0"/>
        <w:ind w:firstLine="0"/>
        <w:jc w:val="center"/>
      </w:pPr>
      <w:r w:rsidRPr="008C6777">
        <w:t>Moi qui tiens si fort à l</w:t>
      </w:r>
      <w:r w:rsidR="008C6777">
        <w:t>’</w:t>
      </w:r>
      <w:r w:rsidRPr="008C6777">
        <w:t>honneur</w:t>
      </w:r>
      <w:r w:rsidR="008C6777">
        <w:t>,</w:t>
      </w:r>
    </w:p>
    <w:p w14:paraId="2A114DEB" w14:textId="77777777" w:rsidR="008C6777" w:rsidRDefault="00B86016" w:rsidP="0012330F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arriverait-il un malheur</w:t>
      </w:r>
      <w:r w:rsidR="008C6777">
        <w:t> !</w:t>
      </w:r>
    </w:p>
    <w:p w14:paraId="5C63239A" w14:textId="77777777" w:rsidR="008C6777" w:rsidRDefault="00B86016" w:rsidP="0012330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fiche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chien</w:t>
      </w:r>
      <w:r w:rsidR="008C6777">
        <w:t> !</w:t>
      </w:r>
    </w:p>
    <w:p w14:paraId="25277847" w14:textId="77777777" w:rsidR="008C6777" w:rsidRDefault="00B86016" w:rsidP="0012330F">
      <w:pPr>
        <w:spacing w:before="0" w:after="0"/>
        <w:ind w:firstLine="0"/>
        <w:jc w:val="center"/>
      </w:pPr>
      <w:r w:rsidRPr="008C6777">
        <w:t>Non</w:t>
      </w:r>
      <w:r w:rsidR="008C6777">
        <w:t xml:space="preserve">, </w:t>
      </w:r>
      <w:r w:rsidRPr="008C6777">
        <w:t>je n</w:t>
      </w:r>
      <w:r w:rsidR="008C6777">
        <w:t>’</w:t>
      </w:r>
      <w:r w:rsidRPr="008C6777">
        <w:t>y conçois rien</w:t>
      </w:r>
      <w:r w:rsidR="008C6777">
        <w:t>,</w:t>
      </w:r>
    </w:p>
    <w:p w14:paraId="44F38EFE" w14:textId="77777777" w:rsidR="008C6777" w:rsidRDefault="00B86016" w:rsidP="0012330F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accouche</w:t>
      </w:r>
      <w:r w:rsidR="008C6777">
        <w:t xml:space="preserve">, </w:t>
      </w:r>
      <w:r w:rsidRPr="008C6777">
        <w:t>foi d</w:t>
      </w:r>
      <w:r w:rsidR="008C6777">
        <w:t>’</w:t>
      </w:r>
      <w:r w:rsidRPr="008C6777">
        <w:t>honnête fille</w:t>
      </w:r>
      <w:r w:rsidR="008C6777">
        <w:t>.</w:t>
      </w:r>
    </w:p>
    <w:p w14:paraId="619FE687" w14:textId="77777777" w:rsidR="0012330F" w:rsidRDefault="0012330F" w:rsidP="0012330F">
      <w:pPr>
        <w:spacing w:before="0" w:after="0"/>
        <w:ind w:firstLine="0"/>
        <w:jc w:val="center"/>
      </w:pPr>
    </w:p>
    <w:p w14:paraId="6F54361A" w14:textId="77777777" w:rsidR="008C6777" w:rsidRDefault="00B86016" w:rsidP="0012330F">
      <w:pPr>
        <w:spacing w:before="0" w:after="0"/>
        <w:ind w:firstLine="0"/>
        <w:jc w:val="center"/>
      </w:pPr>
      <w:r w:rsidRPr="008C6777">
        <w:t>Pourtant je ne grossissais pas</w:t>
      </w:r>
      <w:r w:rsidR="008C6777">
        <w:t> ;</w:t>
      </w:r>
    </w:p>
    <w:p w14:paraId="50859196" w14:textId="77777777" w:rsidR="008C6777" w:rsidRDefault="00B86016" w:rsidP="0012330F">
      <w:pPr>
        <w:spacing w:before="0" w:after="0"/>
        <w:ind w:firstLine="0"/>
        <w:jc w:val="center"/>
      </w:pPr>
      <w:r w:rsidRPr="008C6777">
        <w:t>Je n</w:t>
      </w:r>
      <w:r w:rsidR="008C6777">
        <w:t>’</w:t>
      </w:r>
      <w:r w:rsidRPr="008C6777">
        <w:t>avais qu</w:t>
      </w:r>
      <w:r w:rsidR="008C6777">
        <w:t>’</w:t>
      </w:r>
      <w:r w:rsidRPr="008C6777">
        <w:t>un peu plus d</w:t>
      </w:r>
      <w:r w:rsidR="008C6777">
        <w:t>’</w:t>
      </w:r>
      <w:r w:rsidRPr="008C6777">
        <w:t>appas</w:t>
      </w:r>
      <w:r w:rsidR="008C6777">
        <w:t>,</w:t>
      </w:r>
    </w:p>
    <w:p w14:paraId="3AD13A5A" w14:textId="77777777" w:rsidR="008C6777" w:rsidRDefault="00B86016" w:rsidP="0012330F">
      <w:pPr>
        <w:spacing w:before="0" w:after="0"/>
        <w:ind w:firstLine="0"/>
        <w:jc w:val="center"/>
      </w:pPr>
      <w:r w:rsidRPr="008C6777">
        <w:t>Ça complétait ma pacotille</w:t>
      </w:r>
      <w:r w:rsidR="008C6777">
        <w:t>.</w:t>
      </w:r>
    </w:p>
    <w:p w14:paraId="46D7553A" w14:textId="77777777" w:rsidR="008C6777" w:rsidRDefault="00B86016" w:rsidP="0012330F">
      <w:pPr>
        <w:spacing w:before="0" w:after="0"/>
        <w:ind w:firstLine="0"/>
        <w:jc w:val="center"/>
      </w:pPr>
      <w:r w:rsidRPr="008C6777">
        <w:t>La vertu m</w:t>
      </w:r>
      <w:r w:rsidR="008C6777">
        <w:t>’</w:t>
      </w:r>
      <w:r w:rsidRPr="008C6777">
        <w:t>avait réussi</w:t>
      </w:r>
      <w:r w:rsidR="008C6777">
        <w:t>.</w:t>
      </w:r>
    </w:p>
    <w:p w14:paraId="2AC15F41" w14:textId="77777777" w:rsidR="008C6777" w:rsidRDefault="00B86016" w:rsidP="0012330F">
      <w:pPr>
        <w:spacing w:before="0" w:after="0"/>
        <w:ind w:firstLine="0"/>
        <w:jc w:val="center"/>
      </w:pPr>
      <w:r w:rsidRPr="008C6777">
        <w:t>Dieu</w:t>
      </w:r>
      <w:r w:rsidR="008C6777">
        <w:t xml:space="preserve"> !… </w:t>
      </w:r>
      <w:r w:rsidRPr="008C6777">
        <w:t>l</w:t>
      </w:r>
      <w:r w:rsidR="008C6777">
        <w:t>’</w:t>
      </w:r>
      <w:r w:rsidRPr="008C6777">
        <w:t>accoucheur est-il ici</w:t>
      </w:r>
      <w:r w:rsidR="008C6777">
        <w:t> ?</w:t>
      </w:r>
    </w:p>
    <w:p w14:paraId="00D95B28" w14:textId="77777777" w:rsidR="008C6777" w:rsidRDefault="00B86016" w:rsidP="0012330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fiche</w:t>
      </w:r>
      <w:r w:rsidR="008C6777">
        <w:t xml:space="preserve">, </w:t>
      </w:r>
      <w:r w:rsidRPr="008C6777">
        <w:t>etc</w:t>
      </w:r>
      <w:r w:rsidR="008C6777">
        <w:t>.</w:t>
      </w:r>
    </w:p>
    <w:p w14:paraId="2F4A89D5" w14:textId="77777777" w:rsidR="0012330F" w:rsidRDefault="0012330F" w:rsidP="0012330F">
      <w:pPr>
        <w:spacing w:before="0" w:after="0"/>
        <w:ind w:firstLine="0"/>
        <w:jc w:val="center"/>
      </w:pPr>
    </w:p>
    <w:p w14:paraId="7846AE57" w14:textId="57700E17" w:rsidR="00B86016" w:rsidRPr="008C6777" w:rsidRDefault="00B86016" w:rsidP="0012330F">
      <w:pPr>
        <w:spacing w:before="0" w:after="0"/>
        <w:ind w:firstLine="0"/>
        <w:jc w:val="center"/>
      </w:pPr>
      <w:r w:rsidRPr="008C6777">
        <w:t>Cela me vint-il en dormant</w:t>
      </w:r>
    </w:p>
    <w:p w14:paraId="3D74AE69" w14:textId="77777777" w:rsidR="008C6777" w:rsidRDefault="00B86016" w:rsidP="0012330F">
      <w:pPr>
        <w:spacing w:before="0" w:after="0"/>
        <w:ind w:firstLine="0"/>
        <w:jc w:val="center"/>
      </w:pPr>
      <w:r w:rsidRPr="008C6777">
        <w:t>Ou par l</w:t>
      </w:r>
      <w:r w:rsidR="008C6777">
        <w:t>’</w:t>
      </w:r>
      <w:r w:rsidRPr="008C6777">
        <w:t>effet d</w:t>
      </w:r>
      <w:r w:rsidR="008C6777">
        <w:t>’</w:t>
      </w:r>
      <w:r w:rsidRPr="008C6777">
        <w:t>un sentiment</w:t>
      </w:r>
      <w:r w:rsidR="008C6777">
        <w:t> ?</w:t>
      </w:r>
    </w:p>
    <w:p w14:paraId="6A39BEF1" w14:textId="77777777" w:rsidR="008C6777" w:rsidRDefault="00B86016" w:rsidP="0012330F">
      <w:pPr>
        <w:spacing w:before="0" w:after="0"/>
        <w:ind w:firstLine="0"/>
        <w:jc w:val="center"/>
      </w:pPr>
      <w:r w:rsidRPr="008C6777">
        <w:t>Car moi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par là que je brille</w:t>
      </w:r>
      <w:r w:rsidR="008C6777">
        <w:t>.</w:t>
      </w:r>
    </w:p>
    <w:p w14:paraId="0E5092CB" w14:textId="77777777" w:rsidR="008C6777" w:rsidRDefault="00B86016" w:rsidP="0012330F">
      <w:pPr>
        <w:spacing w:before="0" w:after="0"/>
        <w:ind w:firstLine="0"/>
        <w:jc w:val="center"/>
      </w:pPr>
      <w:r w:rsidRPr="008C6777">
        <w:t>Serait-ce mon baron perclus</w:t>
      </w:r>
      <w:r w:rsidR="008C6777">
        <w:t> !</w:t>
      </w:r>
    </w:p>
    <w:p w14:paraId="06E20755" w14:textId="77777777" w:rsidR="008C6777" w:rsidRDefault="00B86016" w:rsidP="0012330F">
      <w:pPr>
        <w:spacing w:before="0" w:after="0"/>
        <w:ind w:firstLine="0"/>
        <w:jc w:val="center"/>
      </w:pPr>
      <w:r w:rsidRPr="008C6777">
        <w:t>Bon</w:t>
      </w:r>
      <w:r w:rsidR="008C6777">
        <w:t xml:space="preserve"> !… </w:t>
      </w:r>
      <w:r w:rsidRPr="008C6777">
        <w:t>s</w:t>
      </w:r>
      <w:r w:rsidR="008C6777">
        <w:t>’</w:t>
      </w:r>
      <w:r w:rsidRPr="008C6777">
        <w:t>il avait ce qu</w:t>
      </w:r>
      <w:r w:rsidR="008C6777">
        <w:t>’</w:t>
      </w:r>
      <w:r w:rsidRPr="008C6777">
        <w:t>il n</w:t>
      </w:r>
      <w:r w:rsidR="008C6777">
        <w:t>’</w:t>
      </w:r>
      <w:r w:rsidRPr="008C6777">
        <w:t>a plus</w:t>
      </w:r>
      <w:r w:rsidR="008C6777">
        <w:t>…</w:t>
      </w:r>
    </w:p>
    <w:p w14:paraId="39332863" w14:textId="77777777" w:rsidR="008C6777" w:rsidRDefault="00B86016" w:rsidP="0012330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fiche</w:t>
      </w:r>
      <w:r w:rsidR="008C6777">
        <w:t xml:space="preserve">, </w:t>
      </w:r>
      <w:r w:rsidRPr="008C6777">
        <w:t>etc</w:t>
      </w:r>
      <w:r w:rsidR="008C6777">
        <w:t>.</w:t>
      </w:r>
    </w:p>
    <w:p w14:paraId="7C1F5C18" w14:textId="77777777" w:rsidR="0012330F" w:rsidRDefault="0012330F" w:rsidP="0012330F">
      <w:pPr>
        <w:spacing w:before="0" w:after="0"/>
        <w:ind w:firstLine="0"/>
        <w:jc w:val="center"/>
      </w:pPr>
    </w:p>
    <w:p w14:paraId="1511F515" w14:textId="77777777" w:rsidR="008C6777" w:rsidRDefault="00B86016" w:rsidP="0012330F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est-ce pas un soir que</w:t>
      </w:r>
      <w:r w:rsidR="008C6777">
        <w:t xml:space="preserve">, </w:t>
      </w:r>
      <w:r w:rsidRPr="008C6777">
        <w:t>fort tard</w:t>
      </w:r>
      <w:r w:rsidR="008C6777">
        <w:t>,</w:t>
      </w:r>
    </w:p>
    <w:p w14:paraId="475F0404" w14:textId="7AA13242" w:rsidR="00B86016" w:rsidRPr="008C6777" w:rsidRDefault="00B86016" w:rsidP="0012330F">
      <w:pPr>
        <w:spacing w:before="0" w:after="0"/>
        <w:ind w:firstLine="0"/>
        <w:jc w:val="center"/>
      </w:pPr>
      <w:r w:rsidRPr="008C6777">
        <w:t>Sur ma porte</w:t>
      </w:r>
      <w:r w:rsidR="008C6777">
        <w:t xml:space="preserve">, </w:t>
      </w:r>
      <w:r w:rsidRPr="008C6777">
        <w:t>un galant hussard</w:t>
      </w:r>
    </w:p>
    <w:p w14:paraId="61A7139E" w14:textId="77777777" w:rsidR="008C6777" w:rsidRDefault="00B86016" w:rsidP="0012330F">
      <w:pPr>
        <w:spacing w:before="0" w:after="0"/>
        <w:ind w:firstLine="0"/>
        <w:jc w:val="center"/>
      </w:pPr>
      <w:r w:rsidRPr="008C6777">
        <w:t>En passant me trouva gentille</w:t>
      </w:r>
      <w:r w:rsidR="008C6777">
        <w:t> ?</w:t>
      </w:r>
    </w:p>
    <w:p w14:paraId="18124F62" w14:textId="77777777" w:rsidR="008C6777" w:rsidRDefault="00B86016" w:rsidP="0012330F">
      <w:pPr>
        <w:spacing w:before="0" w:after="0"/>
        <w:ind w:firstLine="0"/>
        <w:jc w:val="center"/>
      </w:pPr>
      <w:r w:rsidRPr="008C6777">
        <w:lastRenderedPageBreak/>
        <w:t>Il n</w:t>
      </w:r>
      <w:r w:rsidR="008C6777">
        <w:t>’</w:t>
      </w:r>
      <w:r w:rsidRPr="008C6777">
        <w:t>a tenté qu</w:t>
      </w:r>
      <w:r w:rsidR="008C6777">
        <w:t>’</w:t>
      </w:r>
      <w:r w:rsidRPr="008C6777">
        <w:t>un faible essai</w:t>
      </w:r>
      <w:r w:rsidR="008C6777">
        <w:t>…</w:t>
      </w:r>
    </w:p>
    <w:p w14:paraId="6272F766" w14:textId="77777777" w:rsidR="008C6777" w:rsidRDefault="00B86016" w:rsidP="0012330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étais retroussée</w:t>
      </w:r>
      <w:r w:rsidR="008C6777">
        <w:t xml:space="preserve">, </w:t>
      </w:r>
      <w:r w:rsidRPr="008C6777">
        <w:t>il est vrai</w:t>
      </w:r>
      <w:r w:rsidR="008C6777">
        <w:t>.</w:t>
      </w:r>
    </w:p>
    <w:p w14:paraId="19964EE6" w14:textId="77777777" w:rsidR="008C6777" w:rsidRDefault="00B86016" w:rsidP="0012330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fiche</w:t>
      </w:r>
      <w:r w:rsidR="008C6777">
        <w:t xml:space="preserve">, </w:t>
      </w:r>
      <w:r w:rsidRPr="008C6777">
        <w:t>etc</w:t>
      </w:r>
      <w:r w:rsidR="008C6777">
        <w:t>.</w:t>
      </w:r>
    </w:p>
    <w:p w14:paraId="7A64F3BB" w14:textId="77777777" w:rsidR="0012330F" w:rsidRDefault="0012330F" w:rsidP="0012330F">
      <w:pPr>
        <w:spacing w:before="0" w:after="0"/>
        <w:ind w:firstLine="0"/>
        <w:jc w:val="center"/>
      </w:pPr>
    </w:p>
    <w:p w14:paraId="3BC4663C" w14:textId="77777777" w:rsidR="008C6777" w:rsidRDefault="00B86016" w:rsidP="0012330F">
      <w:pPr>
        <w:spacing w:before="0" w:after="0"/>
        <w:ind w:firstLine="0"/>
        <w:jc w:val="center"/>
      </w:pPr>
      <w:r w:rsidRPr="008C6777">
        <w:t>Ce n</w:t>
      </w:r>
      <w:r w:rsidR="008C6777">
        <w:t>’</w:t>
      </w:r>
      <w:r w:rsidRPr="008C6777">
        <w:t>est pas mon Italien</w:t>
      </w:r>
      <w:r w:rsidR="008C6777">
        <w:t> ;</w:t>
      </w:r>
    </w:p>
    <w:p w14:paraId="35ABB975" w14:textId="77777777" w:rsidR="008C6777" w:rsidRDefault="00B86016" w:rsidP="0012330F">
      <w:pPr>
        <w:spacing w:before="0" w:after="0"/>
        <w:ind w:firstLine="0"/>
        <w:jc w:val="center"/>
      </w:pPr>
      <w:r w:rsidRPr="008C6777">
        <w:t>Il m</w:t>
      </w:r>
      <w:r w:rsidR="008C6777">
        <w:t>’</w:t>
      </w:r>
      <w:r w:rsidRPr="008C6777">
        <w:t>a prouvé son goût trop bien</w:t>
      </w:r>
      <w:r w:rsidR="008C6777">
        <w:t> :</w:t>
      </w:r>
    </w:p>
    <w:p w14:paraId="69BCE0C7" w14:textId="77777777" w:rsidR="008C6777" w:rsidRDefault="00B86016" w:rsidP="0012330F">
      <w:pPr>
        <w:spacing w:before="0" w:after="0"/>
        <w:ind w:firstLine="0"/>
        <w:jc w:val="center"/>
      </w:pPr>
      <w:r w:rsidRPr="008C6777">
        <w:t>Il n</w:t>
      </w:r>
      <w:r w:rsidR="008C6777">
        <w:t>’</w:t>
      </w:r>
      <w:r w:rsidRPr="008C6777">
        <w:t>aura jamais de famille</w:t>
      </w:r>
      <w:r w:rsidR="008C6777">
        <w:t>.</w:t>
      </w:r>
    </w:p>
    <w:p w14:paraId="6838E9D4" w14:textId="77777777" w:rsidR="008C6777" w:rsidRDefault="00B86016" w:rsidP="0012330F">
      <w:pPr>
        <w:spacing w:before="0" w:after="0"/>
        <w:ind w:firstLine="0"/>
        <w:jc w:val="center"/>
      </w:pPr>
      <w:r w:rsidRPr="008C6777">
        <w:t>À sa guise il était reçu</w:t>
      </w:r>
      <w:r w:rsidR="008C6777">
        <w:t>…</w:t>
      </w:r>
    </w:p>
    <w:p w14:paraId="4CD25478" w14:textId="77777777" w:rsidR="008C6777" w:rsidRDefault="00B86016" w:rsidP="0012330F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a-t-il trompée à son insu</w:t>
      </w:r>
      <w:r w:rsidR="008C6777">
        <w:t> ?</w:t>
      </w:r>
    </w:p>
    <w:p w14:paraId="4BE92216" w14:textId="77777777" w:rsidR="008C6777" w:rsidRDefault="00B86016" w:rsidP="0012330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fiche</w:t>
      </w:r>
      <w:r w:rsidR="008C6777">
        <w:t xml:space="preserve">, </w:t>
      </w:r>
      <w:r w:rsidRPr="008C6777">
        <w:t>etc</w:t>
      </w:r>
      <w:r w:rsidR="008C6777">
        <w:t>.</w:t>
      </w:r>
    </w:p>
    <w:p w14:paraId="7B1D0530" w14:textId="77777777" w:rsidR="0012330F" w:rsidRDefault="0012330F" w:rsidP="0012330F">
      <w:pPr>
        <w:spacing w:before="0" w:after="0"/>
        <w:ind w:firstLine="0"/>
        <w:jc w:val="center"/>
      </w:pPr>
    </w:p>
    <w:p w14:paraId="6AB0EB6E" w14:textId="77777777" w:rsidR="008C6777" w:rsidRDefault="00B86016" w:rsidP="0012330F">
      <w:pPr>
        <w:spacing w:before="0" w:after="0"/>
        <w:ind w:firstLine="0"/>
        <w:jc w:val="center"/>
      </w:pPr>
      <w:r w:rsidRPr="008C6777">
        <w:t>Vivez donc de privations</w:t>
      </w:r>
      <w:r w:rsidR="008C6777">
        <w:t> !</w:t>
      </w:r>
    </w:p>
    <w:p w14:paraId="096290EC" w14:textId="77777777" w:rsidR="008C6777" w:rsidRDefault="00B86016" w:rsidP="0012330F">
      <w:pPr>
        <w:spacing w:before="0" w:after="0"/>
        <w:ind w:firstLine="0"/>
        <w:jc w:val="center"/>
      </w:pPr>
      <w:r w:rsidRPr="008C6777">
        <w:t>Prenez donc des précautions</w:t>
      </w:r>
      <w:r w:rsidR="008C6777">
        <w:t> !</w:t>
      </w:r>
    </w:p>
    <w:p w14:paraId="2F1AB96E" w14:textId="77777777" w:rsidR="008C6777" w:rsidRDefault="00B86016" w:rsidP="0012330F">
      <w:pPr>
        <w:spacing w:before="0" w:after="0"/>
        <w:ind w:firstLine="0"/>
        <w:jc w:val="center"/>
      </w:pPr>
      <w:r w:rsidRPr="008C6777">
        <w:t>Sans la sauce mangez l</w:t>
      </w:r>
      <w:r w:rsidR="008C6777">
        <w:t>’</w:t>
      </w:r>
      <w:r w:rsidRPr="008C6777">
        <w:t>anguille</w:t>
      </w:r>
      <w:r w:rsidR="008C6777">
        <w:t> !</w:t>
      </w:r>
    </w:p>
    <w:p w14:paraId="0C5AF3A6" w14:textId="77777777" w:rsidR="008C6777" w:rsidRDefault="00B86016" w:rsidP="0012330F">
      <w:pPr>
        <w:spacing w:before="0" w:after="0"/>
        <w:ind w:firstLine="0"/>
        <w:jc w:val="center"/>
      </w:pPr>
      <w:r w:rsidRPr="008C6777">
        <w:t>Beau moyen et bien éprouvé</w:t>
      </w:r>
      <w:r w:rsidR="008C6777">
        <w:t> :</w:t>
      </w:r>
    </w:p>
    <w:p w14:paraId="32B4EDD8" w14:textId="77777777" w:rsidR="008C6777" w:rsidRDefault="00B86016" w:rsidP="0012330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en suis pour un enfant trouvé</w:t>
      </w:r>
      <w:r w:rsidR="008C6777">
        <w:t>.</w:t>
      </w:r>
    </w:p>
    <w:p w14:paraId="669DD837" w14:textId="77777777" w:rsidR="008C6777" w:rsidRDefault="00B86016" w:rsidP="0012330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fiche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Pr="008C6777">
        <w:t>chien</w:t>
      </w:r>
      <w:r w:rsidR="008C6777">
        <w:t> !</w:t>
      </w:r>
    </w:p>
    <w:p w14:paraId="57ABA5AE" w14:textId="77777777" w:rsidR="008C6777" w:rsidRDefault="00B86016" w:rsidP="0012330F">
      <w:pPr>
        <w:spacing w:before="0" w:after="0"/>
        <w:ind w:firstLine="0"/>
        <w:jc w:val="center"/>
      </w:pPr>
      <w:r w:rsidRPr="008C6777">
        <w:t>Non</w:t>
      </w:r>
      <w:r w:rsidR="008C6777">
        <w:t xml:space="preserve">, </w:t>
      </w:r>
      <w:r w:rsidRPr="008C6777">
        <w:t>je n</w:t>
      </w:r>
      <w:r w:rsidR="008C6777">
        <w:t>’</w:t>
      </w:r>
      <w:r w:rsidRPr="008C6777">
        <w:t>y conçois rien</w:t>
      </w:r>
      <w:r w:rsidR="008C6777">
        <w:t>,</w:t>
      </w:r>
    </w:p>
    <w:p w14:paraId="6CB67F32" w14:textId="77777777" w:rsidR="008C6777" w:rsidRDefault="00B86016" w:rsidP="0012330F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accouche</w:t>
      </w:r>
      <w:r w:rsidR="008C6777">
        <w:t xml:space="preserve">, </w:t>
      </w:r>
      <w:r w:rsidRPr="008C6777">
        <w:t>foi d</w:t>
      </w:r>
      <w:r w:rsidR="008C6777">
        <w:t>’</w:t>
      </w:r>
      <w:r w:rsidRPr="008C6777">
        <w:t>honnêt</w:t>
      </w:r>
      <w:r w:rsidR="008C6777">
        <w:t>’</w:t>
      </w:r>
      <w:r w:rsidRPr="008C6777">
        <w:t xml:space="preserve"> fille</w:t>
      </w:r>
      <w:r w:rsidR="008C6777">
        <w:t>.</w:t>
      </w:r>
    </w:p>
    <w:p w14:paraId="54EE5DA7" w14:textId="77777777" w:rsidR="008C6777" w:rsidRDefault="00B86016" w:rsidP="008C6777">
      <w:pPr>
        <w:jc w:val="right"/>
      </w:pPr>
      <w:r w:rsidRPr="008C6777">
        <w:t>B</w:t>
      </w:r>
      <w:r w:rsidRPr="0012330F">
        <w:rPr>
          <w:rStyle w:val="Taille-1Caracteres"/>
        </w:rPr>
        <w:t>ÉRANGER</w:t>
      </w:r>
      <w:r w:rsidR="008C6777">
        <w:t>.</w:t>
      </w:r>
    </w:p>
    <w:p w14:paraId="42F6B045" w14:textId="235D05DD" w:rsidR="00B86016" w:rsidRPr="00B90685" w:rsidRDefault="00B86016" w:rsidP="008C6777">
      <w:pPr>
        <w:pStyle w:val="Titre2"/>
        <w:rPr>
          <w:szCs w:val="44"/>
        </w:rPr>
      </w:pPr>
      <w:bookmarkStart w:id="171" w:name="_Toc275359200"/>
      <w:bookmarkStart w:id="172" w:name="_Toc199525844"/>
      <w:r w:rsidRPr="00B90685">
        <w:rPr>
          <w:szCs w:val="44"/>
        </w:rPr>
        <w:lastRenderedPageBreak/>
        <w:t>LA MARRAINE</w:t>
      </w:r>
      <w:bookmarkEnd w:id="171"/>
      <w:bookmarkEnd w:id="172"/>
    </w:p>
    <w:p w14:paraId="55559951" w14:textId="77777777" w:rsidR="008C6777" w:rsidRDefault="00B86016" w:rsidP="0012330F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La boulangère</w:t>
      </w:r>
      <w:r w:rsidR="008C6777">
        <w:t>.</w:t>
      </w:r>
    </w:p>
    <w:p w14:paraId="41E82FB0" w14:textId="2D8152E3" w:rsidR="00B86016" w:rsidRPr="008C6777" w:rsidRDefault="00B86016" w:rsidP="0012330F">
      <w:pPr>
        <w:spacing w:before="0" w:after="0"/>
        <w:ind w:firstLine="0"/>
        <w:jc w:val="center"/>
      </w:pPr>
      <w:r w:rsidRPr="008C6777">
        <w:t>Marraine</w:t>
      </w:r>
      <w:r w:rsidR="008C6777">
        <w:t xml:space="preserve">, </w:t>
      </w:r>
      <w:r w:rsidRPr="008C6777">
        <w:t>qui nous instruisez</w:t>
      </w:r>
    </w:p>
    <w:p w14:paraId="037A3EEB" w14:textId="1D76F2AB" w:rsidR="00B86016" w:rsidRPr="008C6777" w:rsidRDefault="00B86016" w:rsidP="0012330F">
      <w:pPr>
        <w:spacing w:before="0" w:after="0"/>
        <w:ind w:firstLine="0"/>
        <w:jc w:val="center"/>
      </w:pPr>
      <w:r w:rsidRPr="008C6777">
        <w:t>Dès l</w:t>
      </w:r>
      <w:r w:rsidR="008C6777">
        <w:t>’</w:t>
      </w:r>
      <w:r w:rsidRPr="008C6777">
        <w:t>moment où nous sommes</w:t>
      </w:r>
    </w:p>
    <w:p w14:paraId="03CC77E5" w14:textId="375701E0" w:rsidR="00B86016" w:rsidRPr="008C6777" w:rsidRDefault="00B86016" w:rsidP="0012330F">
      <w:pPr>
        <w:spacing w:before="0" w:after="0"/>
        <w:ind w:firstLine="0"/>
        <w:jc w:val="center"/>
      </w:pPr>
      <w:r w:rsidRPr="008C6777">
        <w:t>Rien qu</w:t>
      </w:r>
      <w:r w:rsidR="008C6777">
        <w:t>’</w:t>
      </w:r>
      <w:r w:rsidRPr="008C6777">
        <w:t>à l</w:t>
      </w:r>
      <w:r w:rsidR="008C6777">
        <w:t>’</w:t>
      </w:r>
      <w:r w:rsidRPr="008C6777">
        <w:t>tenir vous qui prisez</w:t>
      </w:r>
    </w:p>
    <w:p w14:paraId="04868DFD" w14:textId="77777777" w:rsidR="008C6777" w:rsidRDefault="00B86016" w:rsidP="0012330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cœur de messieurs les hommes</w:t>
      </w:r>
      <w:r w:rsidR="008C6777">
        <w:t>,</w:t>
      </w:r>
    </w:p>
    <w:p w14:paraId="1511D695" w14:textId="77777777" w:rsidR="008C6777" w:rsidRDefault="00B86016" w:rsidP="0012330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suis en âge d</w:t>
      </w:r>
      <w:r w:rsidR="008C6777">
        <w:t>’</w:t>
      </w:r>
      <w:r w:rsidRPr="008C6777">
        <w:t>avoir un amant</w:t>
      </w:r>
      <w:r w:rsidR="008C6777">
        <w:t> ;</w:t>
      </w:r>
    </w:p>
    <w:p w14:paraId="0A3FB8FA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4B75E5EA" w14:textId="77777777" w:rsidR="008C6777" w:rsidRDefault="00B86016" w:rsidP="0012330F">
      <w:pPr>
        <w:spacing w:before="0" w:after="0"/>
        <w:ind w:firstLine="0"/>
        <w:jc w:val="center"/>
      </w:pPr>
      <w:r w:rsidRPr="008C6777">
        <w:t>Comment</w:t>
      </w:r>
      <w:r w:rsidR="008C6777">
        <w:t>,</w:t>
      </w:r>
    </w:p>
    <w:p w14:paraId="3BB9D39A" w14:textId="77777777" w:rsidR="008C6777" w:rsidRDefault="00B86016" w:rsidP="0012330F">
      <w:pPr>
        <w:spacing w:before="0" w:after="0"/>
        <w:ind w:firstLine="0"/>
        <w:jc w:val="center"/>
      </w:pPr>
      <w:r w:rsidRPr="008C6777">
        <w:t>Comment qu</w:t>
      </w:r>
      <w:r w:rsidR="008C6777">
        <w:t>’</w:t>
      </w:r>
      <w:r w:rsidRPr="008C6777">
        <w:t>y faut qu</w:t>
      </w:r>
      <w:r w:rsidR="008C6777">
        <w:t>’</w:t>
      </w:r>
      <w:r w:rsidRPr="008C6777">
        <w:t>je l</w:t>
      </w:r>
      <w:r w:rsidR="008C6777">
        <w:t>’</w:t>
      </w:r>
      <w:r w:rsidRPr="008C6777">
        <w:t>prenne</w:t>
      </w:r>
      <w:r w:rsidR="008C6777">
        <w:t> ?</w:t>
      </w:r>
    </w:p>
    <w:p w14:paraId="21634A87" w14:textId="77777777" w:rsidR="00E00419" w:rsidRDefault="00E00419" w:rsidP="0012330F">
      <w:pPr>
        <w:spacing w:before="0" w:after="0"/>
        <w:ind w:firstLine="0"/>
        <w:jc w:val="center"/>
      </w:pPr>
    </w:p>
    <w:p w14:paraId="7DC9E4FA" w14:textId="050213AF" w:rsidR="00B86016" w:rsidRPr="008C6777" w:rsidRDefault="00B86016" w:rsidP="0012330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vois deux morveux qui m</w:t>
      </w:r>
      <w:r w:rsidR="008C6777">
        <w:t>’</w:t>
      </w:r>
      <w:r w:rsidRPr="008C6777">
        <w:t>font la cour</w:t>
      </w:r>
    </w:p>
    <w:p w14:paraId="4D5628BD" w14:textId="77777777" w:rsidR="008C6777" w:rsidRDefault="00B86016" w:rsidP="0012330F">
      <w:pPr>
        <w:spacing w:before="0" w:after="0"/>
        <w:ind w:firstLine="0"/>
        <w:jc w:val="center"/>
      </w:pPr>
      <w:r w:rsidRPr="008C6777">
        <w:t>Se frotter à ma jupe</w:t>
      </w:r>
      <w:r w:rsidR="008C6777">
        <w:t> ;</w:t>
      </w:r>
    </w:p>
    <w:p w14:paraId="3FB69C19" w14:textId="77777777" w:rsidR="008C6777" w:rsidRDefault="00B86016" w:rsidP="0012330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un a l</w:t>
      </w:r>
      <w:r w:rsidR="008C6777">
        <w:t>’</w:t>
      </w:r>
      <w:r w:rsidRPr="008C6777">
        <w:t>nez long</w:t>
      </w:r>
      <w:r w:rsidR="008C6777">
        <w:t xml:space="preserve">, </w:t>
      </w:r>
      <w:r w:rsidRPr="008C6777">
        <w:t>l</w:t>
      </w:r>
      <w:r w:rsidR="008C6777">
        <w:t>’</w:t>
      </w:r>
      <w:r w:rsidRPr="008C6777">
        <w:t>autre a l</w:t>
      </w:r>
      <w:r w:rsidR="008C6777">
        <w:t>’</w:t>
      </w:r>
      <w:r w:rsidRPr="008C6777">
        <w:t>nez court</w:t>
      </w:r>
      <w:r w:rsidR="008C6777">
        <w:t>,</w:t>
      </w:r>
    </w:p>
    <w:p w14:paraId="218AAC76" w14:textId="77777777" w:rsidR="008C6777" w:rsidRDefault="00B86016" w:rsidP="0012330F">
      <w:pPr>
        <w:spacing w:before="0" w:after="0"/>
        <w:ind w:firstLine="0"/>
        <w:jc w:val="center"/>
      </w:pPr>
      <w:r w:rsidRPr="008C6777">
        <w:t>Et c</w:t>
      </w:r>
      <w:r w:rsidR="008C6777">
        <w:t>’</w:t>
      </w:r>
      <w:r w:rsidRPr="008C6777">
        <w:t>est là c</w:t>
      </w:r>
      <w:r w:rsidR="008C6777">
        <w:t>’</w:t>
      </w:r>
      <w:r w:rsidRPr="008C6777">
        <w:t>qui m</w:t>
      </w:r>
      <w:r w:rsidR="008C6777">
        <w:t>’</w:t>
      </w:r>
      <w:r w:rsidRPr="008C6777">
        <w:t>occupe</w:t>
      </w:r>
      <w:r w:rsidR="008C6777">
        <w:t> ;</w:t>
      </w:r>
    </w:p>
    <w:p w14:paraId="05780605" w14:textId="77777777" w:rsidR="008C6777" w:rsidRDefault="00B86016" w:rsidP="0012330F">
      <w:pPr>
        <w:spacing w:before="0" w:after="0"/>
        <w:ind w:firstLine="0"/>
        <w:jc w:val="center"/>
      </w:pPr>
      <w:r w:rsidRPr="008C6777">
        <w:t>Ces deux morveux sont bien tournés</w:t>
      </w:r>
      <w:r w:rsidR="008C6777">
        <w:t> ;</w:t>
      </w:r>
    </w:p>
    <w:p w14:paraId="500DC80A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4EAC6026" w14:textId="77777777" w:rsidR="008C6777" w:rsidRDefault="00B86016" w:rsidP="0012330F">
      <w:pPr>
        <w:spacing w:before="0" w:after="0"/>
        <w:ind w:firstLine="0"/>
        <w:jc w:val="center"/>
      </w:pPr>
      <w:r w:rsidRPr="008C6777">
        <w:t>Est-ce au nez</w:t>
      </w:r>
      <w:r w:rsidR="008C6777">
        <w:t>,</w:t>
      </w:r>
    </w:p>
    <w:p w14:paraId="590932A1" w14:textId="77777777" w:rsidR="008C6777" w:rsidRDefault="00B86016" w:rsidP="0012330F">
      <w:pPr>
        <w:spacing w:before="0" w:after="0"/>
        <w:ind w:firstLine="0"/>
        <w:jc w:val="center"/>
      </w:pPr>
      <w:r w:rsidRPr="008C6777">
        <w:t>Au nez qu</w:t>
      </w:r>
      <w:r w:rsidR="008C6777">
        <w:t>’</w:t>
      </w:r>
      <w:r w:rsidRPr="008C6777">
        <w:t>y faut qu</w:t>
      </w:r>
      <w:r w:rsidR="008C6777">
        <w:t>’</w:t>
      </w:r>
      <w:r w:rsidRPr="008C6777">
        <w:t>je l</w:t>
      </w:r>
      <w:r w:rsidR="008C6777">
        <w:t>’</w:t>
      </w:r>
      <w:r w:rsidRPr="008C6777">
        <w:t>prenne</w:t>
      </w:r>
      <w:r w:rsidR="008C6777">
        <w:t> ?</w:t>
      </w:r>
    </w:p>
    <w:p w14:paraId="158EFE25" w14:textId="77777777" w:rsidR="00E00419" w:rsidRDefault="00E00419" w:rsidP="0012330F">
      <w:pPr>
        <w:spacing w:before="0" w:after="0"/>
        <w:ind w:firstLine="0"/>
        <w:jc w:val="center"/>
      </w:pPr>
    </w:p>
    <w:p w14:paraId="7880D140" w14:textId="77777777" w:rsidR="008C6777" w:rsidRDefault="00B86016" w:rsidP="0012330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un est roux</w:t>
      </w:r>
      <w:r w:rsidR="008C6777">
        <w:t xml:space="preserve">, </w:t>
      </w:r>
      <w:r w:rsidRPr="008C6777">
        <w:t>dur et sournois</w:t>
      </w:r>
      <w:r w:rsidR="008C6777">
        <w:t>,</w:t>
      </w:r>
    </w:p>
    <w:p w14:paraId="6F4B94A2" w14:textId="77777777" w:rsidR="008C6777" w:rsidRDefault="00B86016" w:rsidP="0012330F">
      <w:pPr>
        <w:spacing w:before="0" w:after="0"/>
        <w:ind w:firstLine="0"/>
        <w:jc w:val="center"/>
      </w:pPr>
      <w:r w:rsidRPr="008C6777">
        <w:t>Tout frais v</w:t>
      </w:r>
      <w:r w:rsidR="008C6777">
        <w:t>’</w:t>
      </w:r>
      <w:r w:rsidRPr="008C6777">
        <w:t>nu d</w:t>
      </w:r>
      <w:r w:rsidR="008C6777">
        <w:t>’</w:t>
      </w:r>
      <w:r w:rsidRPr="008C6777">
        <w:t>sa province</w:t>
      </w:r>
      <w:r w:rsidR="008C6777">
        <w:t>,</w:t>
      </w:r>
    </w:p>
    <w:p w14:paraId="16F08124" w14:textId="77777777" w:rsidR="008C6777" w:rsidRDefault="00B86016" w:rsidP="0012330F">
      <w:pPr>
        <w:spacing w:before="0" w:after="0"/>
        <w:ind w:firstLine="0"/>
        <w:jc w:val="center"/>
      </w:pPr>
      <w:r w:rsidRPr="008C6777">
        <w:t>Qui n</w:t>
      </w:r>
      <w:r w:rsidR="008C6777">
        <w:t>’</w:t>
      </w:r>
      <w:r w:rsidRPr="008C6777">
        <w:t>me fait rien qu</w:t>
      </w:r>
      <w:r w:rsidR="008C6777">
        <w:t>’</w:t>
      </w:r>
      <w:r w:rsidRPr="008C6777">
        <w:t>en tapinois</w:t>
      </w:r>
      <w:r w:rsidR="008C6777">
        <w:t>,</w:t>
      </w:r>
    </w:p>
    <w:p w14:paraId="7381E14C" w14:textId="77777777" w:rsidR="008C6777" w:rsidRDefault="00B86016" w:rsidP="0012330F">
      <w:pPr>
        <w:spacing w:before="0" w:after="0"/>
        <w:ind w:firstLine="0"/>
        <w:jc w:val="center"/>
      </w:pPr>
      <w:r w:rsidRPr="008C6777">
        <w:t>Qui m</w:t>
      </w:r>
      <w:r w:rsidR="008C6777">
        <w:t>’</w:t>
      </w:r>
      <w:r w:rsidRPr="008C6777">
        <w:t>chatouille et qui m</w:t>
      </w:r>
      <w:r w:rsidR="008C6777">
        <w:t>’</w:t>
      </w:r>
      <w:r w:rsidRPr="008C6777">
        <w:t>pince</w:t>
      </w:r>
      <w:r w:rsidR="008C6777">
        <w:t> ;</w:t>
      </w:r>
    </w:p>
    <w:p w14:paraId="00896EA9" w14:textId="77777777" w:rsidR="008C6777" w:rsidRDefault="00B86016" w:rsidP="0012330F">
      <w:pPr>
        <w:spacing w:before="0" w:after="0"/>
        <w:ind w:firstLine="0"/>
        <w:jc w:val="center"/>
      </w:pPr>
      <w:r w:rsidRPr="008C6777">
        <w:t>Dur comme il est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un homm</w:t>
      </w:r>
      <w:r w:rsidR="008C6777">
        <w:t>’</w:t>
      </w:r>
      <w:r w:rsidRPr="008C6777">
        <w:t xml:space="preserve"> sûr</w:t>
      </w:r>
      <w:r w:rsidR="008C6777">
        <w:t> ;</w:t>
      </w:r>
    </w:p>
    <w:p w14:paraId="129AD632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05E56D1B" w14:textId="77777777" w:rsidR="008C6777" w:rsidRDefault="00B86016" w:rsidP="0012330F">
      <w:pPr>
        <w:spacing w:before="0" w:after="0"/>
        <w:ind w:firstLine="0"/>
        <w:jc w:val="center"/>
      </w:pPr>
      <w:r w:rsidRPr="008C6777">
        <w:t>Est-c</w:t>
      </w:r>
      <w:r w:rsidR="008C6777">
        <w:t>’</w:t>
      </w:r>
      <w:r w:rsidRPr="008C6777">
        <w:t>le dur</w:t>
      </w:r>
      <w:r w:rsidR="008C6777">
        <w:t>,</w:t>
      </w:r>
    </w:p>
    <w:p w14:paraId="3F5CBA23" w14:textId="77777777" w:rsidR="008C6777" w:rsidRDefault="00B86016" w:rsidP="0012330F">
      <w:pPr>
        <w:spacing w:before="0" w:after="0"/>
        <w:ind w:firstLine="0"/>
        <w:jc w:val="center"/>
      </w:pPr>
      <w:r w:rsidRPr="008C6777">
        <w:t>Le dur qu</w:t>
      </w:r>
      <w:r w:rsidR="008C6777">
        <w:t>’</w:t>
      </w:r>
      <w:r w:rsidRPr="008C6777">
        <w:t>y faut que j</w:t>
      </w:r>
      <w:r w:rsidR="008C6777">
        <w:t>’</w:t>
      </w:r>
      <w:r w:rsidRPr="008C6777">
        <w:t>prenne</w:t>
      </w:r>
      <w:r w:rsidR="008C6777">
        <w:t> ?</w:t>
      </w:r>
    </w:p>
    <w:p w14:paraId="27C1722E" w14:textId="77777777" w:rsidR="00E00419" w:rsidRDefault="00E00419" w:rsidP="0012330F">
      <w:pPr>
        <w:spacing w:before="0" w:after="0"/>
        <w:ind w:firstLine="0"/>
        <w:jc w:val="center"/>
      </w:pPr>
    </w:p>
    <w:p w14:paraId="18A49AF2" w14:textId="77777777" w:rsidR="008C6777" w:rsidRDefault="00B86016" w:rsidP="0012330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autre est brun</w:t>
      </w:r>
      <w:r w:rsidR="008C6777">
        <w:t xml:space="preserve">, </w:t>
      </w:r>
      <w:r w:rsidRPr="008C6777">
        <w:t>bien dru</w:t>
      </w:r>
      <w:r w:rsidR="008C6777">
        <w:t xml:space="preserve">, </w:t>
      </w:r>
      <w:r w:rsidRPr="008C6777">
        <w:t>bien droit</w:t>
      </w:r>
      <w:r w:rsidR="008C6777">
        <w:t>,</w:t>
      </w:r>
    </w:p>
    <w:p w14:paraId="0741BEB3" w14:textId="77777777" w:rsidR="008C6777" w:rsidRDefault="00B86016" w:rsidP="0012330F">
      <w:pPr>
        <w:spacing w:before="0" w:after="0"/>
        <w:ind w:firstLine="0"/>
        <w:jc w:val="center"/>
      </w:pPr>
      <w:r w:rsidRPr="008C6777">
        <w:lastRenderedPageBreak/>
        <w:t>Plein d</w:t>
      </w:r>
      <w:r w:rsidR="008C6777">
        <w:t>’</w:t>
      </w:r>
      <w:r w:rsidRPr="008C6777">
        <w:t>esprit et d</w:t>
      </w:r>
      <w:r w:rsidR="008C6777">
        <w:t>’</w:t>
      </w:r>
      <w:r w:rsidRPr="008C6777">
        <w:t>bravoure</w:t>
      </w:r>
      <w:r w:rsidR="008C6777">
        <w:t> ;</w:t>
      </w:r>
    </w:p>
    <w:p w14:paraId="54FBFA42" w14:textId="77777777" w:rsidR="008C6777" w:rsidRDefault="00B86016" w:rsidP="0012330F">
      <w:pPr>
        <w:spacing w:before="0" w:after="0"/>
        <w:ind w:firstLine="0"/>
        <w:jc w:val="center"/>
      </w:pPr>
      <w:r w:rsidRPr="008C6777">
        <w:t>Ôtez-lui la main d</w:t>
      </w:r>
      <w:r w:rsidR="008C6777">
        <w:t>’</w:t>
      </w:r>
      <w:r w:rsidRPr="008C6777">
        <w:t>un endroit</w:t>
      </w:r>
      <w:r w:rsidR="008C6777">
        <w:t>,</w:t>
      </w:r>
    </w:p>
    <w:p w14:paraId="1A8CDD7C" w14:textId="77777777" w:rsidR="008C6777" w:rsidRDefault="00B86016" w:rsidP="0012330F">
      <w:pPr>
        <w:spacing w:before="0" w:after="0"/>
        <w:ind w:firstLine="0"/>
        <w:jc w:val="center"/>
      </w:pPr>
      <w:r w:rsidRPr="008C6777">
        <w:t>Dans un autre il la fourre</w:t>
      </w:r>
      <w:r w:rsidR="008C6777">
        <w:t> ;</w:t>
      </w:r>
    </w:p>
    <w:p w14:paraId="5893E973" w14:textId="77777777" w:rsidR="008C6777" w:rsidRDefault="00B86016" w:rsidP="0012330F">
      <w:pPr>
        <w:spacing w:before="0" w:after="0"/>
        <w:ind w:firstLine="0"/>
        <w:jc w:val="center"/>
      </w:pPr>
      <w:r w:rsidRPr="008C6777">
        <w:t>Dru comme il est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aurais d</w:t>
      </w:r>
      <w:r w:rsidR="008C6777">
        <w:t>’</w:t>
      </w:r>
      <w:r w:rsidRPr="008C6777">
        <w:t>son cru</w:t>
      </w:r>
      <w:r w:rsidR="008C6777">
        <w:t>.</w:t>
      </w:r>
    </w:p>
    <w:p w14:paraId="036544EB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4166C3BF" w14:textId="77777777" w:rsidR="008C6777" w:rsidRDefault="00B86016" w:rsidP="0012330F">
      <w:pPr>
        <w:spacing w:before="0" w:after="0"/>
        <w:ind w:firstLine="0"/>
        <w:jc w:val="center"/>
      </w:pPr>
      <w:r w:rsidRPr="008C6777">
        <w:t>Est-c</w:t>
      </w:r>
      <w:r w:rsidR="008C6777">
        <w:t>’</w:t>
      </w:r>
      <w:r w:rsidRPr="008C6777">
        <w:t>le dru</w:t>
      </w:r>
      <w:r w:rsidR="008C6777">
        <w:t>,</w:t>
      </w:r>
    </w:p>
    <w:p w14:paraId="55C8527C" w14:textId="77777777" w:rsidR="008C6777" w:rsidRDefault="00B86016" w:rsidP="0012330F">
      <w:pPr>
        <w:spacing w:before="0" w:after="0"/>
        <w:ind w:firstLine="0"/>
        <w:jc w:val="center"/>
      </w:pPr>
      <w:r w:rsidRPr="008C6777">
        <w:t>Le dru qu</w:t>
      </w:r>
      <w:r w:rsidR="008C6777">
        <w:t>’</w:t>
      </w:r>
      <w:r w:rsidRPr="008C6777">
        <w:t>y faut que j</w:t>
      </w:r>
      <w:r w:rsidR="008C6777">
        <w:t>’</w:t>
      </w:r>
      <w:r w:rsidRPr="008C6777">
        <w:t>prenne</w:t>
      </w:r>
      <w:r w:rsidR="008C6777">
        <w:t> ?</w:t>
      </w:r>
    </w:p>
    <w:p w14:paraId="755ABD38" w14:textId="77777777" w:rsidR="00E00419" w:rsidRDefault="00E00419" w:rsidP="0012330F">
      <w:pPr>
        <w:spacing w:before="0" w:after="0"/>
        <w:ind w:firstLine="0"/>
        <w:jc w:val="center"/>
      </w:pPr>
    </w:p>
    <w:p w14:paraId="0B72BD24" w14:textId="77777777" w:rsidR="008C6777" w:rsidRDefault="00B86016" w:rsidP="0012330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un n</w:t>
      </w:r>
      <w:r w:rsidR="008C6777">
        <w:t>’</w:t>
      </w:r>
      <w:r w:rsidRPr="008C6777">
        <w:t>est pas plus haut que cela</w:t>
      </w:r>
      <w:r w:rsidR="008C6777">
        <w:t>,</w:t>
      </w:r>
    </w:p>
    <w:p w14:paraId="58796403" w14:textId="77777777" w:rsidR="008C6777" w:rsidRDefault="00B86016" w:rsidP="0012330F">
      <w:pPr>
        <w:spacing w:before="0" w:after="0"/>
        <w:ind w:firstLine="0"/>
        <w:jc w:val="center"/>
      </w:pPr>
      <w:r w:rsidRPr="008C6777">
        <w:t>Mais il n</w:t>
      </w:r>
      <w:r w:rsidR="008C6777">
        <w:t>’</w:t>
      </w:r>
      <w:r w:rsidRPr="008C6777">
        <w:t>lui faut pas d</w:t>
      </w:r>
      <w:r w:rsidR="008C6777">
        <w:t>’</w:t>
      </w:r>
      <w:r w:rsidRPr="008C6777">
        <w:t>aide</w:t>
      </w:r>
      <w:r w:rsidR="008C6777">
        <w:t> ;</w:t>
      </w:r>
    </w:p>
    <w:p w14:paraId="1E3F104B" w14:textId="77777777" w:rsidR="008C6777" w:rsidRDefault="00B86016" w:rsidP="0012330F">
      <w:pPr>
        <w:spacing w:before="0" w:after="0"/>
        <w:ind w:firstLine="0"/>
        <w:jc w:val="center"/>
      </w:pPr>
      <w:r w:rsidRPr="008C6777">
        <w:t>Quand je l</w:t>
      </w:r>
      <w:r w:rsidR="008C6777">
        <w:t>’</w:t>
      </w:r>
      <w:r w:rsidRPr="008C6777">
        <w:t>tiens dans ces cinq doigts-là</w:t>
      </w:r>
      <w:r w:rsidR="008C6777">
        <w:t> ;</w:t>
      </w:r>
    </w:p>
    <w:p w14:paraId="421884FD" w14:textId="77777777" w:rsidR="008C6777" w:rsidRDefault="00B86016" w:rsidP="0012330F">
      <w:pPr>
        <w:spacing w:before="0" w:after="0"/>
        <w:ind w:firstLine="0"/>
        <w:jc w:val="center"/>
      </w:pPr>
      <w:r w:rsidRPr="008C6777">
        <w:t>Jarni</w:t>
      </w:r>
      <w:r w:rsidR="008C6777">
        <w:t xml:space="preserve">, </w:t>
      </w:r>
      <w:r w:rsidRPr="008C6777">
        <w:t>comme il est raide</w:t>
      </w:r>
      <w:r w:rsidR="008C6777">
        <w:t> !</w:t>
      </w:r>
    </w:p>
    <w:p w14:paraId="7D77327E" w14:textId="77777777" w:rsidR="008C6777" w:rsidRDefault="00B86016" w:rsidP="0012330F">
      <w:pPr>
        <w:spacing w:before="0" w:after="0"/>
        <w:ind w:firstLine="0"/>
        <w:jc w:val="center"/>
      </w:pPr>
      <w:r w:rsidRPr="008C6777">
        <w:t>Tout p</w:t>
      </w:r>
      <w:r w:rsidR="008C6777">
        <w:t>’</w:t>
      </w:r>
      <w:r w:rsidRPr="008C6777">
        <w:t>tit qu</w:t>
      </w:r>
      <w:r w:rsidR="008C6777">
        <w:t>’</w:t>
      </w:r>
      <w:r w:rsidRPr="008C6777">
        <w:t>il est</w:t>
      </w:r>
      <w:r w:rsidR="008C6777">
        <w:t xml:space="preserve">, </w:t>
      </w:r>
      <w:r w:rsidRPr="008C6777">
        <w:t>ça m</w:t>
      </w:r>
      <w:r w:rsidR="008C6777">
        <w:t>’</w:t>
      </w:r>
      <w:r w:rsidRPr="008C6777">
        <w:t>divertit</w:t>
      </w:r>
      <w:r w:rsidR="008C6777">
        <w:t> ;</w:t>
      </w:r>
    </w:p>
    <w:p w14:paraId="7F8B2023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5E76AAD9" w14:textId="77777777" w:rsidR="008C6777" w:rsidRDefault="00B86016" w:rsidP="0012330F">
      <w:pPr>
        <w:spacing w:before="0" w:after="0"/>
        <w:ind w:firstLine="0"/>
        <w:jc w:val="center"/>
      </w:pPr>
      <w:r w:rsidRPr="008C6777">
        <w:t>Est-ce le petit</w:t>
      </w:r>
      <w:r w:rsidR="008C6777">
        <w:t>,</w:t>
      </w:r>
    </w:p>
    <w:p w14:paraId="53BED298" w14:textId="77777777" w:rsidR="008C6777" w:rsidRDefault="00B86016" w:rsidP="0012330F">
      <w:pPr>
        <w:spacing w:before="0" w:after="0"/>
        <w:ind w:firstLine="0"/>
        <w:jc w:val="center"/>
      </w:pPr>
      <w:r w:rsidRPr="008C6777">
        <w:t>Le p</w:t>
      </w:r>
      <w:r w:rsidR="008C6777">
        <w:t>’</w:t>
      </w:r>
      <w:r w:rsidRPr="008C6777">
        <w:t>tit qu</w:t>
      </w:r>
      <w:r w:rsidR="008C6777">
        <w:t>’</w:t>
      </w:r>
      <w:r w:rsidRPr="008C6777">
        <w:t>y faut que j</w:t>
      </w:r>
      <w:r w:rsidR="008C6777">
        <w:t>’</w:t>
      </w:r>
      <w:r w:rsidRPr="008C6777">
        <w:t>prenne</w:t>
      </w:r>
      <w:r w:rsidR="008C6777">
        <w:t> ?</w:t>
      </w:r>
    </w:p>
    <w:p w14:paraId="43138AC8" w14:textId="77777777" w:rsidR="00E00419" w:rsidRDefault="00E00419" w:rsidP="0012330F">
      <w:pPr>
        <w:spacing w:before="0" w:after="0"/>
        <w:ind w:firstLine="0"/>
        <w:jc w:val="center"/>
      </w:pPr>
    </w:p>
    <w:p w14:paraId="0B0B25AC" w14:textId="098523E6" w:rsidR="00B86016" w:rsidRPr="008C6777" w:rsidRDefault="00B86016" w:rsidP="0012330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autre est si gros que je n</w:t>
      </w:r>
      <w:r w:rsidR="008C6777">
        <w:t>’</w:t>
      </w:r>
      <w:r w:rsidRPr="008C6777">
        <w:t>crois point</w:t>
      </w:r>
    </w:p>
    <w:p w14:paraId="12E2B7AE" w14:textId="77777777" w:rsidR="008C6777" w:rsidRDefault="00B86016" w:rsidP="0012330F">
      <w:pPr>
        <w:spacing w:before="0" w:after="0"/>
        <w:ind w:firstLine="0"/>
        <w:jc w:val="center"/>
      </w:pPr>
      <w:r w:rsidRPr="008C6777">
        <w:t>Que par ma porte il passe</w:t>
      </w:r>
      <w:r w:rsidR="008C6777">
        <w:t> ;</w:t>
      </w:r>
    </w:p>
    <w:p w14:paraId="7BAEC136" w14:textId="77777777" w:rsidR="008C6777" w:rsidRDefault="00B86016" w:rsidP="0012330F">
      <w:pPr>
        <w:spacing w:before="0" w:after="0"/>
        <w:ind w:firstLine="0"/>
        <w:jc w:val="center"/>
      </w:pPr>
      <w:r w:rsidRPr="008C6777">
        <w:t>Mais rien n</w:t>
      </w:r>
      <w:r w:rsidR="008C6777">
        <w:t>’</w:t>
      </w:r>
      <w:r w:rsidRPr="008C6777">
        <w:t>lui sied comm</w:t>
      </w:r>
      <w:r w:rsidR="008C6777">
        <w:t>’</w:t>
      </w:r>
      <w:r w:rsidRPr="008C6777">
        <w:t xml:space="preserve"> l</w:t>
      </w:r>
      <w:r w:rsidR="008C6777">
        <w:t>’</w:t>
      </w:r>
      <w:r w:rsidRPr="008C6777">
        <w:t>embonpoint</w:t>
      </w:r>
      <w:r w:rsidR="008C6777">
        <w:t>,</w:t>
      </w:r>
    </w:p>
    <w:p w14:paraId="3492FB36" w14:textId="77777777" w:rsidR="008C6777" w:rsidRDefault="00B86016" w:rsidP="0012330F">
      <w:pPr>
        <w:spacing w:before="0" w:after="0"/>
        <w:ind w:firstLine="0"/>
        <w:jc w:val="center"/>
      </w:pPr>
      <w:r w:rsidRPr="008C6777">
        <w:t>Car jamais y n</w:t>
      </w:r>
      <w:r w:rsidR="008C6777">
        <w:t>’</w:t>
      </w:r>
      <w:r w:rsidRPr="008C6777">
        <w:t>se lasse</w:t>
      </w:r>
      <w:r w:rsidR="008C6777">
        <w:t> ;</w:t>
      </w:r>
    </w:p>
    <w:p w14:paraId="19D7A0FA" w14:textId="77777777" w:rsidR="008C6777" w:rsidRDefault="00B86016" w:rsidP="0012330F">
      <w:pPr>
        <w:spacing w:before="0" w:after="0"/>
        <w:ind w:firstLine="0"/>
        <w:jc w:val="center"/>
      </w:pPr>
      <w:r w:rsidRPr="008C6777">
        <w:t>Gros comme il est</w:t>
      </w:r>
      <w:r w:rsidR="008C6777">
        <w:t xml:space="preserve">, </w:t>
      </w:r>
      <w:r w:rsidRPr="008C6777">
        <w:t>ça n</w:t>
      </w:r>
      <w:r w:rsidR="008C6777">
        <w:t>’</w:t>
      </w:r>
      <w:r w:rsidRPr="008C6777">
        <w:t>a pas d</w:t>
      </w:r>
      <w:r w:rsidR="008C6777">
        <w:t>’</w:t>
      </w:r>
      <w:r w:rsidRPr="008C6777">
        <w:t>os</w:t>
      </w:r>
      <w:r w:rsidR="008C6777">
        <w:t> ;</w:t>
      </w:r>
    </w:p>
    <w:p w14:paraId="4B36490E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410B93C6" w14:textId="77777777" w:rsidR="008C6777" w:rsidRDefault="00B86016" w:rsidP="0012330F">
      <w:pPr>
        <w:spacing w:before="0" w:after="0"/>
        <w:ind w:firstLine="0"/>
        <w:jc w:val="center"/>
      </w:pPr>
      <w:r w:rsidRPr="008C6777">
        <w:t>Est-c</w:t>
      </w:r>
      <w:r w:rsidR="008C6777">
        <w:t>’</w:t>
      </w:r>
      <w:r w:rsidRPr="008C6777">
        <w:t>le gros</w:t>
      </w:r>
      <w:r w:rsidR="008C6777">
        <w:t>,</w:t>
      </w:r>
    </w:p>
    <w:p w14:paraId="165977D3" w14:textId="77777777" w:rsidR="008C6777" w:rsidRDefault="00B86016" w:rsidP="0012330F">
      <w:pPr>
        <w:spacing w:before="0" w:after="0"/>
        <w:ind w:firstLine="0"/>
        <w:jc w:val="center"/>
      </w:pPr>
      <w:r w:rsidRPr="008C6777">
        <w:t>Le gros qu</w:t>
      </w:r>
      <w:r w:rsidR="008C6777">
        <w:t>’</w:t>
      </w:r>
      <w:r w:rsidRPr="008C6777">
        <w:t>y faut que j</w:t>
      </w:r>
      <w:r w:rsidR="008C6777">
        <w:t>’</w:t>
      </w:r>
      <w:r w:rsidRPr="008C6777">
        <w:t>prenne</w:t>
      </w:r>
      <w:r w:rsidR="008C6777">
        <w:t> ?</w:t>
      </w:r>
    </w:p>
    <w:p w14:paraId="5F02C11D" w14:textId="77777777" w:rsidR="00E00419" w:rsidRDefault="00E00419" w:rsidP="0012330F">
      <w:pPr>
        <w:spacing w:before="0" w:after="0"/>
        <w:ind w:firstLine="0"/>
        <w:jc w:val="center"/>
      </w:pPr>
    </w:p>
    <w:p w14:paraId="71B2EE2C" w14:textId="77777777" w:rsidR="008C6777" w:rsidRDefault="00B86016" w:rsidP="0012330F">
      <w:pPr>
        <w:spacing w:before="0" w:after="0"/>
        <w:ind w:firstLine="0"/>
        <w:jc w:val="center"/>
      </w:pPr>
      <w:r w:rsidRPr="008C6777">
        <w:t>Le choix vous semble embarrassant</w:t>
      </w:r>
      <w:r w:rsidR="008C6777">
        <w:t>,</w:t>
      </w:r>
    </w:p>
    <w:p w14:paraId="4AB5E791" w14:textId="77777777" w:rsidR="008C6777" w:rsidRDefault="00B86016" w:rsidP="0012330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en juge à vot</w:t>
      </w:r>
      <w:r w:rsidR="008C6777">
        <w:t>’</w:t>
      </w:r>
      <w:r w:rsidRPr="008C6777">
        <w:t xml:space="preserve"> silence</w:t>
      </w:r>
      <w:r w:rsidR="008C6777">
        <w:t> ;</w:t>
      </w:r>
    </w:p>
    <w:p w14:paraId="68F11B00" w14:textId="77777777" w:rsidR="008C6777" w:rsidRDefault="00B86016" w:rsidP="0012330F">
      <w:pPr>
        <w:spacing w:before="0" w:after="0"/>
        <w:ind w:firstLine="0"/>
        <w:jc w:val="center"/>
      </w:pPr>
      <w:r w:rsidRPr="008C6777">
        <w:t>Vot</w:t>
      </w:r>
      <w:r w:rsidR="008C6777">
        <w:t>’</w:t>
      </w:r>
      <w:r w:rsidRPr="008C6777">
        <w:t xml:space="preserve"> filleule a l</w:t>
      </w:r>
      <w:r w:rsidR="008C6777">
        <w:t>’</w:t>
      </w:r>
      <w:r w:rsidRPr="008C6777">
        <w:t>cœur innocent</w:t>
      </w:r>
      <w:r w:rsidR="008C6777">
        <w:t> !</w:t>
      </w:r>
    </w:p>
    <w:p w14:paraId="62A14DE5" w14:textId="77777777" w:rsidR="008C6777" w:rsidRDefault="00B86016" w:rsidP="0012330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c</w:t>
      </w:r>
      <w:r w:rsidR="008C6777">
        <w:t>’</w:t>
      </w:r>
      <w:r w:rsidRPr="008C6777">
        <w:t>qui fait qu</w:t>
      </w:r>
      <w:r w:rsidR="008C6777">
        <w:t>’</w:t>
      </w:r>
      <w:r w:rsidRPr="008C6777">
        <w:t>elle</w:t>
      </w:r>
      <w:r w:rsidR="008C6777">
        <w:t>’</w:t>
      </w:r>
      <w:r w:rsidRPr="008C6777">
        <w:t xml:space="preserve"> balance</w:t>
      </w:r>
      <w:r w:rsidR="008C6777">
        <w:t>.</w:t>
      </w:r>
    </w:p>
    <w:p w14:paraId="7977E5E1" w14:textId="77777777" w:rsidR="008C6777" w:rsidRDefault="00B86016" w:rsidP="0012330F">
      <w:pPr>
        <w:spacing w:before="0" w:after="0"/>
        <w:ind w:firstLine="0"/>
        <w:jc w:val="center"/>
      </w:pPr>
      <w:r w:rsidRPr="008C6777">
        <w:t>Pour n</w:t>
      </w:r>
      <w:r w:rsidR="008C6777">
        <w:t>’</w:t>
      </w:r>
      <w:r w:rsidRPr="008C6777">
        <w:t>pas fair</w:t>
      </w:r>
      <w:r w:rsidR="008C6777">
        <w:t>’</w:t>
      </w:r>
      <w:r w:rsidRPr="008C6777">
        <w:t xml:space="preserve"> de choix hasardeux</w:t>
      </w:r>
      <w:r w:rsidR="008C6777">
        <w:t>,</w:t>
      </w:r>
    </w:p>
    <w:p w14:paraId="27D4FF51" w14:textId="77777777" w:rsidR="008C6777" w:rsidRDefault="00B86016" w:rsidP="0012330F">
      <w:pPr>
        <w:spacing w:before="0" w:after="0"/>
        <w:ind w:firstLine="0"/>
        <w:jc w:val="center"/>
      </w:pPr>
      <w:r w:rsidRPr="008C6777">
        <w:t>Dit</w:t>
      </w:r>
      <w:r w:rsidR="008C6777">
        <w:t>’</w:t>
      </w:r>
      <w:r w:rsidRPr="008C6777">
        <w:t>s-moi donc</w:t>
      </w:r>
      <w:r w:rsidR="008C6777">
        <w:t xml:space="preserve">, </w:t>
      </w:r>
      <w:r w:rsidRPr="008C6777">
        <w:t>ma marraine</w:t>
      </w:r>
      <w:r w:rsidR="008C6777">
        <w:t>,</w:t>
      </w:r>
    </w:p>
    <w:p w14:paraId="6F3E0DA0" w14:textId="77777777" w:rsidR="008C6777" w:rsidRDefault="00B86016" w:rsidP="0012330F">
      <w:pPr>
        <w:spacing w:before="0" w:after="0"/>
        <w:ind w:firstLine="0"/>
        <w:jc w:val="center"/>
      </w:pPr>
      <w:r w:rsidRPr="008C6777">
        <w:t>Est-c</w:t>
      </w:r>
      <w:r w:rsidR="008C6777">
        <w:t>’</w:t>
      </w:r>
      <w:r w:rsidRPr="008C6777">
        <w:t xml:space="preserve"> les deux</w:t>
      </w:r>
      <w:r w:rsidR="008C6777">
        <w:t>,</w:t>
      </w:r>
    </w:p>
    <w:p w14:paraId="4B213B70" w14:textId="77777777" w:rsidR="008C6777" w:rsidRDefault="00B86016" w:rsidP="0012330F">
      <w:pPr>
        <w:spacing w:before="0" w:after="0"/>
        <w:ind w:firstLine="0"/>
        <w:jc w:val="center"/>
      </w:pPr>
      <w:r w:rsidRPr="008C6777">
        <w:lastRenderedPageBreak/>
        <w:t>Les deux qu</w:t>
      </w:r>
      <w:r w:rsidR="008C6777">
        <w:t>’</w:t>
      </w:r>
      <w:r w:rsidRPr="008C6777">
        <w:t>y faut que j</w:t>
      </w:r>
      <w:r w:rsidR="008C6777">
        <w:t>’</w:t>
      </w:r>
      <w:r w:rsidRPr="008C6777">
        <w:t>prenne</w:t>
      </w:r>
      <w:r w:rsidR="008C6777">
        <w:t> ?</w:t>
      </w:r>
    </w:p>
    <w:p w14:paraId="26BB1934" w14:textId="3A9D99C7" w:rsidR="008C6777" w:rsidRDefault="00B86016" w:rsidP="008C6777">
      <w:pPr>
        <w:jc w:val="right"/>
      </w:pPr>
      <w:r w:rsidRPr="008C6777">
        <w:t>B</w:t>
      </w:r>
      <w:r w:rsidRPr="0012330F">
        <w:rPr>
          <w:rStyle w:val="Taille-1Caracteres"/>
        </w:rPr>
        <w:t>ÉRANGER</w:t>
      </w:r>
    </w:p>
    <w:p w14:paraId="0C641D2F" w14:textId="07B75B71" w:rsidR="00B86016" w:rsidRPr="00B90685" w:rsidRDefault="00B86016" w:rsidP="008C6777">
      <w:pPr>
        <w:pStyle w:val="Titre2"/>
        <w:rPr>
          <w:szCs w:val="44"/>
        </w:rPr>
      </w:pPr>
      <w:bookmarkStart w:id="173" w:name="_Toc275359201"/>
      <w:bookmarkStart w:id="174" w:name="_Toc199525845"/>
      <w:r w:rsidRPr="00B90685">
        <w:rPr>
          <w:szCs w:val="44"/>
        </w:rPr>
        <w:lastRenderedPageBreak/>
        <w:t>LE PETIT BOSSU</w:t>
      </w:r>
      <w:bookmarkEnd w:id="173"/>
      <w:bookmarkEnd w:id="174"/>
    </w:p>
    <w:p w14:paraId="657D5AE0" w14:textId="77777777" w:rsidR="008C6777" w:rsidRDefault="00B86016" w:rsidP="00E00419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Tu n</w:t>
      </w:r>
      <w:r w:rsidR="008C6777">
        <w:rPr>
          <w:i/>
        </w:rPr>
        <w:t>’</w:t>
      </w:r>
      <w:r w:rsidRPr="008C6777">
        <w:rPr>
          <w:i/>
        </w:rPr>
        <w:t>auras pas</w:t>
      </w:r>
      <w:r w:rsidR="008C6777">
        <w:rPr>
          <w:i/>
        </w:rPr>
        <w:t xml:space="preserve">, </w:t>
      </w:r>
      <w:r w:rsidRPr="008C6777">
        <w:rPr>
          <w:i/>
        </w:rPr>
        <w:t>petit polisson</w:t>
      </w:r>
      <w:r w:rsidR="008C6777">
        <w:t>.</w:t>
      </w:r>
    </w:p>
    <w:p w14:paraId="452F3969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noir et tortu</w:t>
      </w:r>
      <w:r w:rsidR="008C6777">
        <w:t>,</w:t>
      </w:r>
    </w:p>
    <w:p w14:paraId="2A46EC74" w14:textId="151441DB" w:rsidR="00B86016" w:rsidRPr="008C6777" w:rsidRDefault="00B86016" w:rsidP="00E00419">
      <w:pPr>
        <w:spacing w:before="0" w:after="0"/>
        <w:ind w:firstLine="0"/>
        <w:jc w:val="center"/>
      </w:pPr>
      <w:r w:rsidRPr="008C6777">
        <w:t>Qui me bécottes</w:t>
      </w:r>
    </w:p>
    <w:p w14:paraId="6B7EF8D3" w14:textId="77777777" w:rsidR="008C6777" w:rsidRDefault="00B86016" w:rsidP="00E00419">
      <w:pPr>
        <w:spacing w:before="0" w:after="0"/>
        <w:ind w:firstLine="0"/>
        <w:jc w:val="center"/>
      </w:pPr>
      <w:r w:rsidRPr="008C6777">
        <w:t>Et fripes mes cottes</w:t>
      </w:r>
      <w:r w:rsidR="008C6777">
        <w:t>,</w:t>
      </w:r>
    </w:p>
    <w:p w14:paraId="4427322C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noir et tortu</w:t>
      </w:r>
      <w:r w:rsidR="008C6777">
        <w:t>,</w:t>
      </w:r>
    </w:p>
    <w:p w14:paraId="150BE6C8" w14:textId="77777777" w:rsidR="008C6777" w:rsidRDefault="00B86016" w:rsidP="00E00419">
      <w:pPr>
        <w:spacing w:before="0" w:after="0"/>
        <w:ind w:firstLine="0"/>
        <w:jc w:val="center"/>
      </w:pPr>
      <w:r w:rsidRPr="008C6777">
        <w:t>De me baiser finiras-tu</w:t>
      </w:r>
      <w:r w:rsidR="008C6777">
        <w:t> ?</w:t>
      </w:r>
    </w:p>
    <w:p w14:paraId="48FF57BC" w14:textId="77777777" w:rsidR="00AD5630" w:rsidRDefault="00AD5630" w:rsidP="00E00419">
      <w:pPr>
        <w:spacing w:before="0" w:after="0"/>
        <w:ind w:firstLine="0"/>
        <w:jc w:val="center"/>
      </w:pPr>
    </w:p>
    <w:p w14:paraId="3AD51E47" w14:textId="77777777" w:rsidR="008C6777" w:rsidRDefault="00B86016" w:rsidP="00E00419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le plus laid des sapajous</w:t>
      </w:r>
      <w:r w:rsidR="008C6777">
        <w:t> ;</w:t>
      </w:r>
    </w:p>
    <w:p w14:paraId="5B53FCE6" w14:textId="77777777" w:rsidR="008C6777" w:rsidRDefault="00B86016" w:rsidP="00E00419">
      <w:pPr>
        <w:spacing w:before="0" w:after="0"/>
        <w:ind w:firstLine="0"/>
        <w:jc w:val="center"/>
      </w:pPr>
      <w:r w:rsidRPr="008C6777">
        <w:t>Mais ses trésors point ne tarissent</w:t>
      </w:r>
      <w:r w:rsidR="008C6777">
        <w:t>,</w:t>
      </w:r>
    </w:p>
    <w:p w14:paraId="3E4BDAF7" w14:textId="77777777" w:rsidR="008C6777" w:rsidRDefault="00B86016" w:rsidP="00E00419">
      <w:pPr>
        <w:spacing w:before="0" w:after="0"/>
        <w:ind w:firstLine="0"/>
        <w:jc w:val="center"/>
      </w:pPr>
      <w:r w:rsidRPr="008C6777">
        <w:t>Et ses doigts crochus m</w:t>
      </w:r>
      <w:r w:rsidR="008C6777">
        <w:t>’</w:t>
      </w:r>
      <w:r w:rsidRPr="008C6777">
        <w:t>éblouissent</w:t>
      </w:r>
      <w:r w:rsidR="008C6777">
        <w:t>,</w:t>
      </w:r>
    </w:p>
    <w:p w14:paraId="467ADB4B" w14:textId="4019F153" w:rsidR="00B86016" w:rsidRPr="008C6777" w:rsidRDefault="00B86016" w:rsidP="00E00419">
      <w:pPr>
        <w:spacing w:before="0" w:after="0"/>
        <w:ind w:firstLine="0"/>
        <w:jc w:val="center"/>
      </w:pPr>
      <w:r w:rsidRPr="008C6777">
        <w:t>Tant ils sont chargés de bijoux</w:t>
      </w:r>
    </w:p>
    <w:p w14:paraId="6F2FCC82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etc</w:t>
      </w:r>
      <w:r w:rsidR="008C6777">
        <w:t>.</w:t>
      </w:r>
    </w:p>
    <w:p w14:paraId="4B3A9CE8" w14:textId="77777777" w:rsidR="00AD5630" w:rsidRDefault="00AD5630" w:rsidP="00E00419">
      <w:pPr>
        <w:spacing w:before="0" w:after="0"/>
        <w:ind w:firstLine="0"/>
        <w:jc w:val="center"/>
      </w:pPr>
    </w:p>
    <w:p w14:paraId="0DD15C71" w14:textId="77777777" w:rsidR="008C6777" w:rsidRDefault="00B86016" w:rsidP="00E00419">
      <w:pPr>
        <w:spacing w:before="0" w:after="0"/>
        <w:ind w:firstLine="0"/>
        <w:jc w:val="center"/>
      </w:pPr>
      <w:r w:rsidRPr="008C6777">
        <w:t>Ma taille devrait le gêner</w:t>
      </w:r>
      <w:r w:rsidR="008C6777">
        <w:t> ;</w:t>
      </w:r>
    </w:p>
    <w:p w14:paraId="6A0A3988" w14:textId="77777777" w:rsidR="008C6777" w:rsidRDefault="00B86016" w:rsidP="00E00419">
      <w:pPr>
        <w:spacing w:before="0" w:after="0"/>
        <w:ind w:firstLine="0"/>
        <w:jc w:val="center"/>
      </w:pPr>
      <w:r w:rsidRPr="008C6777">
        <w:t>Je suis grande</w:t>
      </w:r>
      <w:r w:rsidR="008C6777">
        <w:t xml:space="preserve">, </w:t>
      </w:r>
      <w:r w:rsidRPr="008C6777">
        <w:t>il en sera dupe</w:t>
      </w:r>
      <w:r w:rsidR="008C6777">
        <w:t>,</w:t>
      </w:r>
    </w:p>
    <w:p w14:paraId="3C1A3AA2" w14:textId="77777777" w:rsidR="008C6777" w:rsidRDefault="00B86016" w:rsidP="00E00419">
      <w:pPr>
        <w:spacing w:before="0" w:after="0"/>
        <w:ind w:firstLine="0"/>
        <w:jc w:val="center"/>
      </w:pPr>
      <w:r w:rsidRPr="008C6777">
        <w:t>Ma foi</w:t>
      </w:r>
      <w:r w:rsidR="008C6777">
        <w:t xml:space="preserve">, </w:t>
      </w:r>
      <w:r w:rsidRPr="008C6777">
        <w:t>s</w:t>
      </w:r>
      <w:r w:rsidR="008C6777">
        <w:t>’</w:t>
      </w:r>
      <w:r w:rsidRPr="008C6777">
        <w:t>il se perd sous ma jupe</w:t>
      </w:r>
      <w:r w:rsidR="008C6777">
        <w:t>,</w:t>
      </w:r>
    </w:p>
    <w:p w14:paraId="4E771A58" w14:textId="77777777" w:rsidR="008C6777" w:rsidRDefault="00B86016" w:rsidP="00E00419">
      <w:pPr>
        <w:spacing w:before="0" w:after="0"/>
        <w:ind w:firstLine="0"/>
        <w:jc w:val="center"/>
      </w:pPr>
      <w:r w:rsidRPr="008C6777">
        <w:t>Nous le ferons tambouriner</w:t>
      </w:r>
      <w:r w:rsidR="008C6777">
        <w:t>.</w:t>
      </w:r>
    </w:p>
    <w:p w14:paraId="3EA9FD05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etc</w:t>
      </w:r>
      <w:r w:rsidR="008C6777">
        <w:t>.</w:t>
      </w:r>
    </w:p>
    <w:p w14:paraId="465020F4" w14:textId="77777777" w:rsidR="00AD5630" w:rsidRDefault="00AD5630" w:rsidP="00E00419">
      <w:pPr>
        <w:spacing w:before="0" w:after="0"/>
        <w:ind w:firstLine="0"/>
        <w:jc w:val="center"/>
      </w:pPr>
    </w:p>
    <w:p w14:paraId="4DBEE05A" w14:textId="4A3A6E65" w:rsidR="00B86016" w:rsidRPr="008C6777" w:rsidRDefault="00B86016" w:rsidP="00E00419">
      <w:pPr>
        <w:spacing w:before="0" w:after="0"/>
        <w:ind w:firstLine="0"/>
        <w:jc w:val="center"/>
      </w:pPr>
      <w:r w:rsidRPr="008C6777">
        <w:t>Mais entre ses dents le furet</w:t>
      </w:r>
    </w:p>
    <w:p w14:paraId="6B4C4A58" w14:textId="77777777" w:rsidR="008C6777" w:rsidRDefault="00B86016" w:rsidP="00E00419">
      <w:pPr>
        <w:spacing w:before="0" w:after="0"/>
        <w:ind w:firstLine="0"/>
        <w:jc w:val="center"/>
      </w:pPr>
      <w:r w:rsidRPr="008C6777">
        <w:t>A pris le bas de ma chemise</w:t>
      </w:r>
      <w:r w:rsidR="008C6777">
        <w:t>,</w:t>
      </w:r>
    </w:p>
    <w:p w14:paraId="76189062" w14:textId="1A5C8AFA" w:rsidR="00B86016" w:rsidRPr="008C6777" w:rsidRDefault="00B86016" w:rsidP="00E00419">
      <w:pPr>
        <w:spacing w:before="0" w:after="0"/>
        <w:ind w:firstLine="0"/>
        <w:jc w:val="center"/>
      </w:pPr>
      <w:r w:rsidRPr="008C6777">
        <w:t>Sur le bord du lit il m</w:t>
      </w:r>
      <w:r w:rsidR="008C6777">
        <w:t>’</w:t>
      </w:r>
      <w:r w:rsidRPr="008C6777">
        <w:t>a mise</w:t>
      </w:r>
    </w:p>
    <w:p w14:paraId="1E9DCF64" w14:textId="77777777" w:rsidR="008C6777" w:rsidRDefault="00B86016" w:rsidP="00E00419">
      <w:pPr>
        <w:spacing w:before="0" w:after="0"/>
        <w:ind w:firstLine="0"/>
        <w:jc w:val="center"/>
      </w:pPr>
      <w:r w:rsidRPr="008C6777">
        <w:t>Et grimpe sur un tabouret</w:t>
      </w:r>
      <w:r w:rsidR="008C6777">
        <w:t>.</w:t>
      </w:r>
    </w:p>
    <w:p w14:paraId="0F7B4D27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etc</w:t>
      </w:r>
      <w:r w:rsidR="008C6777">
        <w:t>.</w:t>
      </w:r>
    </w:p>
    <w:p w14:paraId="0C5279A3" w14:textId="77777777" w:rsidR="00AD5630" w:rsidRDefault="00AD5630" w:rsidP="00E00419">
      <w:pPr>
        <w:spacing w:before="0" w:after="0"/>
        <w:ind w:firstLine="0"/>
        <w:jc w:val="center"/>
      </w:pPr>
    </w:p>
    <w:p w14:paraId="57A4B7A7" w14:textId="77777777" w:rsidR="008C6777" w:rsidRDefault="00B86016" w:rsidP="00E00419">
      <w:pPr>
        <w:spacing w:before="0" w:after="0"/>
        <w:ind w:firstLine="0"/>
        <w:jc w:val="center"/>
      </w:pPr>
      <w:r w:rsidRPr="008C6777">
        <w:t>Il me promet force cadeaux</w:t>
      </w:r>
      <w:r w:rsidR="008C6777">
        <w:t>,</w:t>
      </w:r>
    </w:p>
    <w:p w14:paraId="56712A8C" w14:textId="084B9BCD" w:rsidR="00B86016" w:rsidRPr="008C6777" w:rsidRDefault="00B86016" w:rsidP="00E00419">
      <w:pPr>
        <w:spacing w:before="0" w:after="0"/>
        <w:ind w:firstLine="0"/>
        <w:jc w:val="center"/>
      </w:pPr>
      <w:r w:rsidRPr="008C6777">
        <w:t>À son nez pourtant je le raille</w:t>
      </w:r>
    </w:p>
    <w:p w14:paraId="4E7A23A9" w14:textId="77777777" w:rsidR="00B86016" w:rsidRPr="008C6777" w:rsidRDefault="00B86016" w:rsidP="00E00419">
      <w:pPr>
        <w:spacing w:before="0" w:after="0"/>
        <w:ind w:firstLine="0"/>
        <w:jc w:val="center"/>
      </w:pPr>
      <w:r w:rsidRPr="008C6777">
        <w:t>Et ris de voir sur la muraille</w:t>
      </w:r>
    </w:p>
    <w:p w14:paraId="0A63897B" w14:textId="77777777" w:rsidR="008C6777" w:rsidRDefault="00B86016" w:rsidP="00E00419">
      <w:pPr>
        <w:spacing w:before="0" w:after="0"/>
        <w:ind w:firstLine="0"/>
        <w:jc w:val="center"/>
      </w:pPr>
      <w:r w:rsidRPr="008C6777">
        <w:t>La silhouette de son dos</w:t>
      </w:r>
      <w:r w:rsidR="008C6777">
        <w:t>.</w:t>
      </w:r>
    </w:p>
    <w:p w14:paraId="7143AFD9" w14:textId="77777777" w:rsidR="008C6777" w:rsidRDefault="00B86016" w:rsidP="00E00419">
      <w:pPr>
        <w:spacing w:before="0" w:after="0"/>
        <w:ind w:firstLine="0"/>
        <w:jc w:val="center"/>
      </w:pPr>
      <w:r w:rsidRPr="008C6777">
        <w:lastRenderedPageBreak/>
        <w:t>Petit bossu</w:t>
      </w:r>
      <w:r w:rsidR="008C6777">
        <w:t xml:space="preserve">, </w:t>
      </w:r>
      <w:r w:rsidRPr="008C6777">
        <w:t>etc</w:t>
      </w:r>
      <w:r w:rsidR="008C6777">
        <w:t>.</w:t>
      </w:r>
    </w:p>
    <w:p w14:paraId="53572381" w14:textId="77777777" w:rsidR="00AD5630" w:rsidRDefault="00AD5630" w:rsidP="00E00419">
      <w:pPr>
        <w:spacing w:before="0" w:after="0"/>
        <w:ind w:firstLine="0"/>
        <w:jc w:val="center"/>
      </w:pPr>
    </w:p>
    <w:p w14:paraId="2F7CB355" w14:textId="77777777" w:rsidR="008C6777" w:rsidRDefault="00B86016" w:rsidP="00E00419">
      <w:pPr>
        <w:spacing w:before="0" w:after="0"/>
        <w:ind w:firstLine="0"/>
        <w:jc w:val="center"/>
      </w:pPr>
      <w:r w:rsidRPr="008C6777">
        <w:t>En dépit de ses madrigaux</w:t>
      </w:r>
      <w:r w:rsidR="008C6777">
        <w:t>,</w:t>
      </w:r>
    </w:p>
    <w:p w14:paraId="2271B3ED" w14:textId="77777777" w:rsidR="008C6777" w:rsidRDefault="00B86016" w:rsidP="00E00419">
      <w:pPr>
        <w:spacing w:before="0" w:after="0"/>
        <w:ind w:firstLine="0"/>
        <w:jc w:val="center"/>
      </w:pPr>
      <w:r w:rsidRPr="008C6777">
        <w:t>Je ressemble</w:t>
      </w:r>
      <w:r w:rsidR="008C6777">
        <w:t xml:space="preserve">, </w:t>
      </w:r>
      <w:r w:rsidRPr="008C6777">
        <w:t>je l</w:t>
      </w:r>
      <w:r w:rsidR="008C6777">
        <w:t>’</w:t>
      </w:r>
      <w:r w:rsidRPr="008C6777">
        <w:t>imagine</w:t>
      </w:r>
      <w:r w:rsidR="008C6777">
        <w:t>,</w:t>
      </w:r>
    </w:p>
    <w:p w14:paraId="24358A73" w14:textId="5DF88776" w:rsidR="00B86016" w:rsidRPr="008C6777" w:rsidRDefault="00B86016" w:rsidP="00E00419">
      <w:pPr>
        <w:spacing w:before="0" w:after="0"/>
        <w:ind w:firstLine="0"/>
        <w:jc w:val="center"/>
      </w:pPr>
      <w:r w:rsidRPr="008C6777">
        <w:t>À ces beaux vases de la Chine</w:t>
      </w:r>
    </w:p>
    <w:p w14:paraId="325F03F9" w14:textId="77777777" w:rsidR="008C6777" w:rsidRDefault="00B86016" w:rsidP="00E00419">
      <w:pPr>
        <w:spacing w:before="0" w:after="0"/>
        <w:ind w:firstLine="0"/>
        <w:jc w:val="center"/>
      </w:pPr>
      <w:r w:rsidRPr="008C6777">
        <w:t>Qui pour couvercle ont des magots</w:t>
      </w:r>
      <w:r w:rsidR="008C6777">
        <w:t>.</w:t>
      </w:r>
    </w:p>
    <w:p w14:paraId="5CC85901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etc</w:t>
      </w:r>
      <w:r w:rsidR="008C6777">
        <w:t>.</w:t>
      </w:r>
    </w:p>
    <w:p w14:paraId="1ED3F1B8" w14:textId="77777777" w:rsidR="00AD5630" w:rsidRDefault="00AD5630" w:rsidP="00E00419">
      <w:pPr>
        <w:spacing w:before="0" w:after="0"/>
        <w:ind w:firstLine="0"/>
        <w:jc w:val="center"/>
      </w:pPr>
    </w:p>
    <w:p w14:paraId="0A1DAE8C" w14:textId="77777777" w:rsidR="008C6777" w:rsidRDefault="00B86016" w:rsidP="00E00419">
      <w:pPr>
        <w:spacing w:before="0" w:after="0"/>
        <w:ind w:firstLine="0"/>
        <w:jc w:val="center"/>
      </w:pPr>
      <w:r w:rsidRPr="008C6777">
        <w:t>Quelle est ma surprise aujourd</w:t>
      </w:r>
      <w:r w:rsidR="008C6777">
        <w:t>’</w:t>
      </w:r>
      <w:r w:rsidRPr="008C6777">
        <w:t>hui</w:t>
      </w:r>
      <w:r w:rsidR="008C6777">
        <w:t> !</w:t>
      </w:r>
    </w:p>
    <w:p w14:paraId="23E79DAA" w14:textId="77777777" w:rsidR="008C6777" w:rsidRDefault="00B86016" w:rsidP="00E00419">
      <w:pPr>
        <w:spacing w:before="0" w:after="0"/>
        <w:ind w:firstLine="0"/>
        <w:jc w:val="center"/>
      </w:pPr>
      <w:r w:rsidRPr="008C6777">
        <w:t>Dans ce nain je trouve un Hercule</w:t>
      </w:r>
      <w:r w:rsidR="008C6777">
        <w:t>.</w:t>
      </w:r>
    </w:p>
    <w:p w14:paraId="0C94581B" w14:textId="2FBDEADB" w:rsidR="00B86016" w:rsidRPr="008C6777" w:rsidRDefault="00B86016" w:rsidP="00E00419">
      <w:pPr>
        <w:spacing w:before="0" w:after="0"/>
        <w:ind w:firstLine="0"/>
        <w:jc w:val="center"/>
      </w:pPr>
      <w:r w:rsidRPr="008C6777">
        <w:t>Faut-il qu</w:t>
      </w:r>
      <w:r w:rsidR="008C6777">
        <w:t>’</w:t>
      </w:r>
      <w:r w:rsidRPr="008C6777">
        <w:t>il soit si ridicule</w:t>
      </w:r>
    </w:p>
    <w:p w14:paraId="791722EB" w14:textId="77777777" w:rsidR="008C6777" w:rsidRDefault="00B86016" w:rsidP="00E00419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avoir du plaisir avec lui</w:t>
      </w:r>
      <w:r w:rsidR="008C6777">
        <w:t> !</w:t>
      </w:r>
    </w:p>
    <w:p w14:paraId="270C3DA2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etc</w:t>
      </w:r>
      <w:r w:rsidR="008C6777">
        <w:t>.</w:t>
      </w:r>
    </w:p>
    <w:p w14:paraId="71B86856" w14:textId="77777777" w:rsidR="00AD5630" w:rsidRDefault="00AD5630" w:rsidP="00E00419">
      <w:pPr>
        <w:spacing w:before="0" w:after="0"/>
        <w:ind w:firstLine="0"/>
        <w:jc w:val="center"/>
      </w:pPr>
    </w:p>
    <w:p w14:paraId="2DDB0A8E" w14:textId="1FF073DE" w:rsidR="008C6777" w:rsidRDefault="00B86016" w:rsidP="00E00419">
      <w:pPr>
        <w:spacing w:before="0" w:after="0"/>
        <w:ind w:firstLine="0"/>
        <w:jc w:val="center"/>
      </w:pPr>
      <w:r w:rsidRPr="008C6777">
        <w:t>Quoi</w:t>
      </w:r>
      <w:r w:rsidR="008C6777">
        <w:t xml:space="preserve">, </w:t>
      </w:r>
      <w:r w:rsidRPr="008C6777">
        <w:t>dix fois</w:t>
      </w:r>
      <w:r w:rsidR="008C6777">
        <w:t xml:space="preserve"> ! </w:t>
      </w:r>
      <w:r w:rsidRPr="008C6777">
        <w:t>Ah</w:t>
      </w:r>
      <w:r w:rsidR="008C6777">
        <w:t xml:space="preserve"> ! </w:t>
      </w:r>
      <w:r w:rsidR="00FF37D8" w:rsidRPr="008C6777">
        <w:t>l</w:t>
      </w:r>
      <w:r w:rsidR="008C6777">
        <w:t>’</w:t>
      </w:r>
      <w:r w:rsidR="00FF37D8" w:rsidRPr="008C6777">
        <w:t xml:space="preserve">on </w:t>
      </w:r>
      <w:r w:rsidRPr="008C6777">
        <w:t>s</w:t>
      </w:r>
      <w:r w:rsidR="008C6777">
        <w:t>’</w:t>
      </w:r>
      <w:r w:rsidRPr="008C6777">
        <w:t>en défend</w:t>
      </w:r>
      <w:r w:rsidR="008C6777">
        <w:t>.</w:t>
      </w:r>
    </w:p>
    <w:p w14:paraId="30900EC5" w14:textId="77777777" w:rsidR="008C6777" w:rsidRDefault="00B86016" w:rsidP="00E00419">
      <w:pPr>
        <w:spacing w:before="0" w:after="0"/>
        <w:ind w:firstLine="0"/>
        <w:jc w:val="center"/>
      </w:pPr>
      <w:r w:rsidRPr="008C6777">
        <w:t>Peste</w:t>
      </w:r>
      <w:r w:rsidR="008C6777">
        <w:t xml:space="preserve"> ! </w:t>
      </w:r>
      <w:r w:rsidRPr="008C6777">
        <w:t>il est bien temps que j</w:t>
      </w:r>
      <w:r w:rsidR="008C6777">
        <w:t>’</w:t>
      </w:r>
      <w:r w:rsidRPr="008C6777">
        <w:t>y pense</w:t>
      </w:r>
      <w:r w:rsidR="008C6777">
        <w:t>.</w:t>
      </w:r>
    </w:p>
    <w:p w14:paraId="414C7583" w14:textId="4730A754" w:rsidR="00B86016" w:rsidRPr="008C6777" w:rsidRDefault="00B86016" w:rsidP="00E00419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 pourrait à sa ressemblance</w:t>
      </w:r>
    </w:p>
    <w:p w14:paraId="2CDBB8B1" w14:textId="77777777" w:rsidR="008C6777" w:rsidRDefault="00B86016" w:rsidP="00E00419">
      <w:pPr>
        <w:spacing w:before="0" w:after="0"/>
        <w:ind w:firstLine="0"/>
        <w:jc w:val="center"/>
      </w:pPr>
      <w:r w:rsidRPr="008C6777">
        <w:t>Me faire un singe pour enfant</w:t>
      </w:r>
      <w:r w:rsidR="008C6777">
        <w:t>.</w:t>
      </w:r>
    </w:p>
    <w:p w14:paraId="084EEB01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noir et tortu</w:t>
      </w:r>
      <w:r w:rsidR="008C6777">
        <w:t>,</w:t>
      </w:r>
    </w:p>
    <w:p w14:paraId="6F003E90" w14:textId="04493A51" w:rsidR="00B86016" w:rsidRPr="008C6777" w:rsidRDefault="00B86016" w:rsidP="00E00419">
      <w:pPr>
        <w:spacing w:before="0" w:after="0"/>
        <w:ind w:firstLine="0"/>
        <w:jc w:val="center"/>
      </w:pPr>
      <w:r w:rsidRPr="008C6777">
        <w:t>Qui me bécottes</w:t>
      </w:r>
    </w:p>
    <w:p w14:paraId="74C88A2E" w14:textId="77777777" w:rsidR="008C6777" w:rsidRDefault="00B86016" w:rsidP="00E00419">
      <w:pPr>
        <w:spacing w:before="0" w:after="0"/>
        <w:ind w:firstLine="0"/>
        <w:jc w:val="center"/>
      </w:pPr>
      <w:r w:rsidRPr="008C6777">
        <w:t>Et fripes mes cottes</w:t>
      </w:r>
      <w:r w:rsidR="008C6777">
        <w:t>,</w:t>
      </w:r>
    </w:p>
    <w:p w14:paraId="1A6CF29F" w14:textId="77777777" w:rsidR="008C6777" w:rsidRDefault="00B86016" w:rsidP="00E00419">
      <w:pPr>
        <w:spacing w:before="0" w:after="0"/>
        <w:ind w:firstLine="0"/>
        <w:jc w:val="center"/>
      </w:pPr>
      <w:r w:rsidRPr="008C6777">
        <w:t>Petit bossu</w:t>
      </w:r>
      <w:r w:rsidR="008C6777">
        <w:t xml:space="preserve">, </w:t>
      </w:r>
      <w:r w:rsidRPr="008C6777">
        <w:t>noir et tortu</w:t>
      </w:r>
      <w:r w:rsidR="008C6777">
        <w:t>,</w:t>
      </w:r>
    </w:p>
    <w:p w14:paraId="230B7B22" w14:textId="77777777" w:rsidR="008C6777" w:rsidRDefault="00B86016" w:rsidP="00E00419">
      <w:pPr>
        <w:spacing w:before="0" w:after="0"/>
        <w:ind w:firstLine="0"/>
        <w:jc w:val="center"/>
      </w:pPr>
      <w:r w:rsidRPr="008C6777">
        <w:t>De me baiser</w:t>
      </w:r>
      <w:r w:rsidR="008C6777">
        <w:t xml:space="preserve">, </w:t>
      </w:r>
      <w:r w:rsidRPr="008C6777">
        <w:t>finiras-tu</w:t>
      </w:r>
      <w:r w:rsidR="008C6777">
        <w:t> ?</w:t>
      </w:r>
    </w:p>
    <w:p w14:paraId="57A6480A" w14:textId="77777777" w:rsidR="008C6777" w:rsidRDefault="00B86016" w:rsidP="008C6777">
      <w:pPr>
        <w:jc w:val="right"/>
      </w:pPr>
      <w:r w:rsidRPr="008C6777">
        <w:t>B</w:t>
      </w:r>
      <w:r w:rsidRPr="00E00419">
        <w:rPr>
          <w:rStyle w:val="Taille-1Caracteres"/>
        </w:rPr>
        <w:t>ÉRANGER</w:t>
      </w:r>
      <w:r w:rsidR="008C6777">
        <w:t>.</w:t>
      </w:r>
    </w:p>
    <w:p w14:paraId="54697CF5" w14:textId="4A87902C" w:rsidR="00B86016" w:rsidRPr="00B90685" w:rsidRDefault="00B86016" w:rsidP="008C6777">
      <w:pPr>
        <w:pStyle w:val="Titre2"/>
        <w:rPr>
          <w:szCs w:val="44"/>
        </w:rPr>
      </w:pPr>
      <w:bookmarkStart w:id="175" w:name="_Toc275359202"/>
      <w:bookmarkStart w:id="176" w:name="_Toc199525846"/>
      <w:r w:rsidRPr="00B90685">
        <w:rPr>
          <w:szCs w:val="44"/>
        </w:rPr>
        <w:lastRenderedPageBreak/>
        <w:t>LE BIJOU DE FAMILLE</w:t>
      </w:r>
      <w:bookmarkEnd w:id="175"/>
      <w:bookmarkEnd w:id="176"/>
    </w:p>
    <w:p w14:paraId="69DFDC2E" w14:textId="77777777" w:rsidR="008C6777" w:rsidRDefault="00B86016" w:rsidP="00AD5630">
      <w:pPr>
        <w:spacing w:after="480"/>
        <w:ind w:firstLine="0"/>
        <w:jc w:val="center"/>
      </w:pPr>
      <w:r w:rsidRPr="008C6777">
        <w:t>Air de l</w:t>
      </w:r>
      <w:r w:rsidR="008C6777">
        <w:t>’</w:t>
      </w:r>
      <w:r w:rsidRPr="008C6777">
        <w:rPr>
          <w:i/>
        </w:rPr>
        <w:t>Angélus</w:t>
      </w:r>
      <w:r w:rsidR="008C6777">
        <w:t>.</w:t>
      </w:r>
    </w:p>
    <w:p w14:paraId="6C18D937" w14:textId="77777777" w:rsidR="008C6777" w:rsidRDefault="00B86016" w:rsidP="00AD5630">
      <w:pPr>
        <w:spacing w:before="0" w:after="0"/>
      </w:pPr>
      <w:r w:rsidRPr="00B90685">
        <w:t>Sans richesse</w:t>
      </w:r>
      <w:r w:rsidR="008C6777">
        <w:t xml:space="preserve">, </w:t>
      </w:r>
      <w:r w:rsidRPr="00B90685">
        <w:t>sans bien</w:t>
      </w:r>
      <w:r w:rsidR="008C6777">
        <w:t xml:space="preserve">, </w:t>
      </w:r>
      <w:r w:rsidRPr="00B90685">
        <w:t>sans or</w:t>
      </w:r>
      <w:r w:rsidR="008C6777">
        <w:t>,</w:t>
      </w:r>
    </w:p>
    <w:p w14:paraId="37B6C3D2" w14:textId="77777777" w:rsidR="008C6777" w:rsidRDefault="00B86016" w:rsidP="00AD5630">
      <w:pPr>
        <w:spacing w:before="0" w:after="0"/>
      </w:pPr>
      <w:r w:rsidRPr="00B90685">
        <w:t>À peine aux portes de la vie</w:t>
      </w:r>
      <w:r w:rsidR="008C6777">
        <w:t>,</w:t>
      </w:r>
    </w:p>
    <w:p w14:paraId="5683C698" w14:textId="10521330" w:rsidR="00B86016" w:rsidRPr="00B90685" w:rsidRDefault="00B86016" w:rsidP="00AD5630">
      <w:pPr>
        <w:spacing w:before="0" w:after="0"/>
      </w:pPr>
      <w:r w:rsidRPr="00B90685">
        <w:t>Rose possédait un trésor</w:t>
      </w:r>
    </w:p>
    <w:p w14:paraId="38C7BD69" w14:textId="77777777" w:rsidR="008C6777" w:rsidRDefault="00B86016" w:rsidP="00AD5630">
      <w:pPr>
        <w:spacing w:before="0" w:after="0"/>
      </w:pPr>
      <w:r w:rsidRPr="00B90685">
        <w:t>À mille amants faisant envie</w:t>
      </w:r>
      <w:r w:rsidR="008C6777">
        <w:t>.</w:t>
      </w:r>
    </w:p>
    <w:p w14:paraId="3F03F2C2" w14:textId="77777777" w:rsidR="008C6777" w:rsidRDefault="00B86016" w:rsidP="00AD5630">
      <w:pPr>
        <w:spacing w:before="0" w:after="0"/>
      </w:pPr>
      <w:r w:rsidRPr="00B90685">
        <w:t>Qu</w:t>
      </w:r>
      <w:r w:rsidR="008C6777">
        <w:t>’</w:t>
      </w:r>
      <w:r w:rsidRPr="00B90685">
        <w:t>il soit pauvre</w:t>
      </w:r>
      <w:r w:rsidR="008C6777">
        <w:t xml:space="preserve">, </w:t>
      </w:r>
      <w:r w:rsidRPr="00B90685">
        <w:t>avare ou brutal</w:t>
      </w:r>
      <w:r w:rsidR="008C6777">
        <w:t>,</w:t>
      </w:r>
    </w:p>
    <w:p w14:paraId="4116D7E3" w14:textId="61BA3158" w:rsidR="00B86016" w:rsidRPr="00B90685" w:rsidRDefault="00B86016" w:rsidP="00AD5630">
      <w:pPr>
        <w:spacing w:before="0" w:after="0"/>
      </w:pPr>
      <w:r w:rsidRPr="00B90685">
        <w:t>Un père au moins donne à sa fille</w:t>
      </w:r>
    </w:p>
    <w:p w14:paraId="2178519F" w14:textId="77777777" w:rsidR="008C6777" w:rsidRDefault="00B86016" w:rsidP="00AD5630">
      <w:pPr>
        <w:spacing w:before="0" w:after="0"/>
      </w:pPr>
      <w:r w:rsidRPr="00B90685">
        <w:t>Pour en jouir</w:t>
      </w:r>
      <w:r w:rsidR="008C6777">
        <w:t xml:space="preserve">, </w:t>
      </w:r>
      <w:r w:rsidRPr="00B90685">
        <w:t>soit bien</w:t>
      </w:r>
      <w:r w:rsidR="008C6777">
        <w:t xml:space="preserve">, </w:t>
      </w:r>
      <w:r w:rsidRPr="00B90685">
        <w:t>soit mal</w:t>
      </w:r>
      <w:r w:rsidR="008C6777">
        <w:t>,</w:t>
      </w:r>
    </w:p>
    <w:p w14:paraId="6F9DC354" w14:textId="77777777" w:rsidR="008C6777" w:rsidRDefault="00B86016" w:rsidP="00AD5630">
      <w:pPr>
        <w:spacing w:before="0" w:after="0"/>
      </w:pPr>
      <w:r w:rsidRPr="00B90685">
        <w:t>Un petit bijou de famille</w:t>
      </w:r>
      <w:r w:rsidR="008C6777">
        <w:t>.</w:t>
      </w:r>
    </w:p>
    <w:p w14:paraId="5D63E53A" w14:textId="77777777" w:rsidR="007D71AB" w:rsidRDefault="007D71AB" w:rsidP="00AD5630">
      <w:pPr>
        <w:spacing w:before="0" w:after="0"/>
      </w:pPr>
    </w:p>
    <w:p w14:paraId="066F71CC" w14:textId="1FE00147" w:rsidR="00B86016" w:rsidRPr="00B90685" w:rsidRDefault="00B86016" w:rsidP="00AD5630">
      <w:pPr>
        <w:spacing w:before="0" w:after="0"/>
      </w:pPr>
      <w:r w:rsidRPr="00B90685">
        <w:t>Ce petit bijou tant prôné</w:t>
      </w:r>
    </w:p>
    <w:p w14:paraId="7C6D4518" w14:textId="77777777" w:rsidR="00B86016" w:rsidRPr="00B90685" w:rsidRDefault="00B86016" w:rsidP="00AD5630">
      <w:pPr>
        <w:spacing w:before="0" w:after="0"/>
      </w:pPr>
      <w:r w:rsidRPr="00B90685">
        <w:t>Était le simple coquillage</w:t>
      </w:r>
    </w:p>
    <w:p w14:paraId="0700AD72" w14:textId="77777777" w:rsidR="00B86016" w:rsidRPr="00B90685" w:rsidRDefault="00B86016" w:rsidP="00AD5630">
      <w:pPr>
        <w:spacing w:before="0" w:after="0"/>
      </w:pPr>
      <w:r w:rsidRPr="00B90685">
        <w:t>Auquel les savants ont donné</w:t>
      </w:r>
    </w:p>
    <w:p w14:paraId="54822C26" w14:textId="77777777" w:rsidR="008C6777" w:rsidRDefault="00B86016" w:rsidP="00AD5630">
      <w:pPr>
        <w:spacing w:before="0" w:after="0"/>
      </w:pPr>
      <w:r w:rsidRPr="00B90685">
        <w:t>Le joli nom de pucelage</w:t>
      </w:r>
      <w:r w:rsidR="008C6777">
        <w:t>.</w:t>
      </w:r>
    </w:p>
    <w:p w14:paraId="74D463C5" w14:textId="125B52BF" w:rsidR="00B86016" w:rsidRPr="00B90685" w:rsidRDefault="00B86016" w:rsidP="00AD5630">
      <w:pPr>
        <w:spacing w:before="0" w:after="0"/>
      </w:pPr>
      <w:r w:rsidRPr="00B90685">
        <w:t>Rose avec grand soin le cachait</w:t>
      </w:r>
    </w:p>
    <w:p w14:paraId="13047A86" w14:textId="77777777" w:rsidR="00B86016" w:rsidRPr="00B90685" w:rsidRDefault="00B86016" w:rsidP="00AD5630">
      <w:pPr>
        <w:spacing w:before="0" w:after="0"/>
      </w:pPr>
      <w:r w:rsidRPr="00B90685">
        <w:t>Et donnait un soufflet au drille</w:t>
      </w:r>
    </w:p>
    <w:p w14:paraId="2DDD2732" w14:textId="69606EE9" w:rsidR="00B86016" w:rsidRPr="00B90685" w:rsidRDefault="00B86016" w:rsidP="00AD5630">
      <w:pPr>
        <w:spacing w:before="0" w:after="0"/>
      </w:pPr>
      <w:r w:rsidRPr="00B90685">
        <w:t>Dont la main par trop s</w:t>
      </w:r>
      <w:r w:rsidR="008C6777">
        <w:t>’</w:t>
      </w:r>
      <w:r w:rsidRPr="00B90685">
        <w:t>approchait</w:t>
      </w:r>
    </w:p>
    <w:p w14:paraId="794BC116" w14:textId="77777777" w:rsidR="008C6777" w:rsidRDefault="00B86016" w:rsidP="00AD5630">
      <w:pPr>
        <w:spacing w:before="0" w:after="0"/>
      </w:pPr>
      <w:r w:rsidRPr="00B90685">
        <w:t>Du petit bijou de famille</w:t>
      </w:r>
      <w:r w:rsidR="008C6777">
        <w:t>.</w:t>
      </w:r>
    </w:p>
    <w:p w14:paraId="12F04BF7" w14:textId="77777777" w:rsidR="007D71AB" w:rsidRDefault="007D71AB" w:rsidP="00AD5630">
      <w:pPr>
        <w:spacing w:before="0" w:after="0"/>
      </w:pPr>
    </w:p>
    <w:p w14:paraId="02766967" w14:textId="77777777" w:rsidR="008C6777" w:rsidRDefault="00B86016" w:rsidP="00AD5630">
      <w:pPr>
        <w:spacing w:before="0" w:after="0"/>
      </w:pPr>
      <w:r w:rsidRPr="00B90685">
        <w:t>Sur ses écus osant compter</w:t>
      </w:r>
      <w:r w:rsidR="008C6777">
        <w:t>,</w:t>
      </w:r>
    </w:p>
    <w:p w14:paraId="53558957" w14:textId="77777777" w:rsidR="008C6777" w:rsidRDefault="00B86016" w:rsidP="00AD5630">
      <w:pPr>
        <w:spacing w:before="0" w:after="0"/>
      </w:pPr>
      <w:r w:rsidRPr="00B90685">
        <w:t>Un jour un vieux naturaliste</w:t>
      </w:r>
      <w:r w:rsidR="008C6777">
        <w:t>,</w:t>
      </w:r>
    </w:p>
    <w:p w14:paraId="1587FA78" w14:textId="77777777" w:rsidR="008C6777" w:rsidRDefault="00B86016" w:rsidP="00AD5630">
      <w:pPr>
        <w:spacing w:before="0" w:after="0"/>
      </w:pPr>
      <w:r w:rsidRPr="00B90685">
        <w:t>Espérant sur tous l</w:t>
      </w:r>
      <w:r w:rsidR="008C6777">
        <w:t>’</w:t>
      </w:r>
      <w:r w:rsidRPr="00B90685">
        <w:t>emporter</w:t>
      </w:r>
      <w:r w:rsidR="008C6777">
        <w:t>,</w:t>
      </w:r>
    </w:p>
    <w:p w14:paraId="570E03FB" w14:textId="77777777" w:rsidR="008C6777" w:rsidRDefault="00B86016" w:rsidP="00AD5630">
      <w:pPr>
        <w:spacing w:before="0" w:after="0"/>
      </w:pPr>
      <w:r w:rsidRPr="00B90685">
        <w:t>Des amants vint grossir la liste</w:t>
      </w:r>
      <w:r w:rsidR="008C6777">
        <w:t>.</w:t>
      </w:r>
    </w:p>
    <w:p w14:paraId="6D5A9EC6" w14:textId="77777777" w:rsidR="008C6777" w:rsidRDefault="00B86016" w:rsidP="00AD5630">
      <w:pPr>
        <w:spacing w:before="0" w:after="0"/>
      </w:pPr>
      <w:r w:rsidRPr="00B90685">
        <w:t>Mais Rose lui dit</w:t>
      </w:r>
      <w:r w:rsidR="008C6777">
        <w:t xml:space="preserve">, </w:t>
      </w:r>
      <w:r w:rsidRPr="00B90685">
        <w:t>sans émoi</w:t>
      </w:r>
      <w:r w:rsidR="008C6777">
        <w:t> :</w:t>
      </w:r>
    </w:p>
    <w:p w14:paraId="733FBB99" w14:textId="77777777" w:rsidR="008C6777" w:rsidRDefault="008C6777" w:rsidP="00AD5630">
      <w:pPr>
        <w:spacing w:before="0" w:after="0"/>
      </w:pPr>
      <w:r>
        <w:t>« </w:t>
      </w:r>
      <w:r w:rsidR="00B86016" w:rsidRPr="00B90685">
        <w:t>Pauvre homme qui portez béquille</w:t>
      </w:r>
      <w:r>
        <w:t>,</w:t>
      </w:r>
    </w:p>
    <w:p w14:paraId="580C6465" w14:textId="77777777" w:rsidR="008C6777" w:rsidRDefault="00B86016" w:rsidP="00AD5630">
      <w:pPr>
        <w:spacing w:before="0" w:after="0"/>
      </w:pPr>
      <w:r w:rsidRPr="00B90685">
        <w:t>Que feriez-vous</w:t>
      </w:r>
      <w:r w:rsidR="008C6777">
        <w:t xml:space="preserve">, </w:t>
      </w:r>
      <w:r w:rsidRPr="00B90685">
        <w:t>dites-le moi</w:t>
      </w:r>
      <w:r w:rsidR="008C6777">
        <w:t>,</w:t>
      </w:r>
    </w:p>
    <w:p w14:paraId="73967418" w14:textId="6F0CC5C7" w:rsidR="008C6777" w:rsidRDefault="00B86016" w:rsidP="00AD5630">
      <w:pPr>
        <w:spacing w:before="0" w:after="0"/>
      </w:pPr>
      <w:r w:rsidRPr="00B90685">
        <w:t>Du petit bijou de famille</w:t>
      </w:r>
      <w:r w:rsidR="008C6777">
        <w:t> ? »</w:t>
      </w:r>
    </w:p>
    <w:p w14:paraId="1B5D5E24" w14:textId="77777777" w:rsidR="007D71AB" w:rsidRDefault="007D71AB" w:rsidP="00AD5630">
      <w:pPr>
        <w:spacing w:before="0" w:after="0"/>
      </w:pPr>
    </w:p>
    <w:p w14:paraId="7F144525" w14:textId="77777777" w:rsidR="008C6777" w:rsidRDefault="00B86016" w:rsidP="00AD5630">
      <w:pPr>
        <w:spacing w:before="0" w:after="0"/>
      </w:pPr>
      <w:r w:rsidRPr="00B90685">
        <w:t>Mais par malheur</w:t>
      </w:r>
      <w:r w:rsidR="008C6777">
        <w:t xml:space="preserve">, </w:t>
      </w:r>
      <w:r w:rsidRPr="00B90685">
        <w:t>un certain soir</w:t>
      </w:r>
      <w:r w:rsidR="008C6777">
        <w:t>,</w:t>
      </w:r>
    </w:p>
    <w:p w14:paraId="68B5CAD4" w14:textId="77777777" w:rsidR="008C6777" w:rsidRDefault="00B86016" w:rsidP="00AD5630">
      <w:pPr>
        <w:spacing w:before="0" w:after="0"/>
      </w:pPr>
      <w:r w:rsidRPr="00B90685">
        <w:lastRenderedPageBreak/>
        <w:t>De Jean pour entendre la flûte</w:t>
      </w:r>
      <w:r w:rsidR="008C6777">
        <w:t>,</w:t>
      </w:r>
    </w:p>
    <w:p w14:paraId="3D193EB4" w14:textId="77777777" w:rsidR="008C6777" w:rsidRDefault="00B86016" w:rsidP="00AD5630">
      <w:pPr>
        <w:spacing w:before="0" w:after="0"/>
      </w:pPr>
      <w:r w:rsidRPr="00B90685">
        <w:t>Sur le gazon voulant s</w:t>
      </w:r>
      <w:r w:rsidR="008C6777">
        <w:t>’</w:t>
      </w:r>
      <w:r w:rsidRPr="00B90685">
        <w:t>asseoir</w:t>
      </w:r>
      <w:r w:rsidR="008C6777">
        <w:t>,</w:t>
      </w:r>
    </w:p>
    <w:p w14:paraId="40C74EF9" w14:textId="77777777" w:rsidR="008C6777" w:rsidRDefault="00B86016" w:rsidP="00AD5630">
      <w:pPr>
        <w:spacing w:before="0" w:after="0"/>
      </w:pPr>
      <w:r w:rsidRPr="00B90685">
        <w:t>La pauvre enfant fit une chute</w:t>
      </w:r>
      <w:r w:rsidR="008C6777">
        <w:t>.</w:t>
      </w:r>
    </w:p>
    <w:p w14:paraId="2409B97A" w14:textId="77777777" w:rsidR="008C6777" w:rsidRDefault="00B86016" w:rsidP="00AD5630">
      <w:pPr>
        <w:spacing w:before="0" w:after="0"/>
      </w:pPr>
      <w:r w:rsidRPr="00B90685">
        <w:t>Dans son œil d</w:t>
      </w:r>
      <w:r w:rsidR="008C6777">
        <w:t>’</w:t>
      </w:r>
      <w:r w:rsidRPr="00B90685">
        <w:t>amour enflammé</w:t>
      </w:r>
      <w:r w:rsidR="008C6777">
        <w:t>,</w:t>
      </w:r>
    </w:p>
    <w:p w14:paraId="140778AF" w14:textId="77777777" w:rsidR="008C6777" w:rsidRDefault="00B86016" w:rsidP="00AD5630">
      <w:pPr>
        <w:spacing w:before="0" w:after="0"/>
      </w:pPr>
      <w:r w:rsidRPr="00B90685">
        <w:t>D</w:t>
      </w:r>
      <w:r w:rsidR="008C6777">
        <w:t>’</w:t>
      </w:r>
      <w:r w:rsidRPr="00B90685">
        <w:t>où vient cette larme qui brille</w:t>
      </w:r>
      <w:r w:rsidR="008C6777">
        <w:t> ?</w:t>
      </w:r>
    </w:p>
    <w:p w14:paraId="6E6FD7D8" w14:textId="241D530A" w:rsidR="00B86016" w:rsidRPr="00B90685" w:rsidRDefault="00B86016" w:rsidP="00AD5630">
      <w:pPr>
        <w:spacing w:before="0" w:after="0"/>
      </w:pPr>
      <w:r w:rsidRPr="00B90685">
        <w:t>Hélas</w:t>
      </w:r>
      <w:r w:rsidR="008C6777">
        <w:t xml:space="preserve"> ! </w:t>
      </w:r>
      <w:r w:rsidRPr="00B90685">
        <w:t>elle a tout abîmé</w:t>
      </w:r>
    </w:p>
    <w:p w14:paraId="043DBC41" w14:textId="77777777" w:rsidR="008C6777" w:rsidRDefault="00B86016" w:rsidP="00AD5630">
      <w:pPr>
        <w:spacing w:before="0" w:after="0"/>
      </w:pPr>
      <w:r w:rsidRPr="00B90685">
        <w:t>Le petit bijou de famille</w:t>
      </w:r>
      <w:r w:rsidR="008C6777">
        <w:t>.</w:t>
      </w:r>
    </w:p>
    <w:p w14:paraId="2D80B92E" w14:textId="77777777" w:rsidR="007D71AB" w:rsidRDefault="007D71AB" w:rsidP="00AD5630">
      <w:pPr>
        <w:spacing w:before="0" w:after="0"/>
      </w:pPr>
    </w:p>
    <w:p w14:paraId="717041FA" w14:textId="77777777" w:rsidR="008C6777" w:rsidRDefault="008C6777" w:rsidP="00AD5630">
      <w:pPr>
        <w:spacing w:before="0" w:after="0"/>
      </w:pPr>
      <w:r>
        <w:t>« </w:t>
      </w:r>
      <w:r w:rsidR="00B86016" w:rsidRPr="00B90685">
        <w:t>Quoi</w:t>
      </w:r>
      <w:r>
        <w:t xml:space="preserve"> ! </w:t>
      </w:r>
      <w:r w:rsidR="00B86016" w:rsidRPr="00B90685">
        <w:t>tu vas pleurer pour si peu</w:t>
      </w:r>
      <w:r>
        <w:t> !</w:t>
      </w:r>
    </w:p>
    <w:p w14:paraId="66AC2446" w14:textId="77777777" w:rsidR="008C6777" w:rsidRDefault="00B86016" w:rsidP="00AD5630">
      <w:pPr>
        <w:spacing w:before="0" w:after="0"/>
      </w:pPr>
      <w:r w:rsidRPr="00B90685">
        <w:t>Dit alors l</w:t>
      </w:r>
      <w:r w:rsidR="008C6777">
        <w:t>’</w:t>
      </w:r>
      <w:r w:rsidRPr="00B90685">
        <w:t>amant à la belle</w:t>
      </w:r>
      <w:r w:rsidR="008C6777">
        <w:t>,</w:t>
      </w:r>
    </w:p>
    <w:p w14:paraId="39A42564" w14:textId="7A9FFCA4" w:rsidR="00B86016" w:rsidRPr="00B90685" w:rsidRDefault="00B86016" w:rsidP="00AD5630">
      <w:pPr>
        <w:spacing w:before="0" w:after="0"/>
      </w:pPr>
      <w:r w:rsidRPr="00B90685">
        <w:t>Rassure-toi</w:t>
      </w:r>
      <w:r w:rsidR="008C6777">
        <w:t xml:space="preserve">, </w:t>
      </w:r>
      <w:r w:rsidRPr="00B90685">
        <w:t>ma chère</w:t>
      </w:r>
      <w:r w:rsidR="008C6777">
        <w:t xml:space="preserve">, </w:t>
      </w:r>
      <w:r w:rsidRPr="00B90685">
        <w:t>on peut</w:t>
      </w:r>
    </w:p>
    <w:p w14:paraId="693B36D5" w14:textId="6055620C" w:rsidR="00B86016" w:rsidRPr="00B90685" w:rsidRDefault="00B86016" w:rsidP="00AD5630">
      <w:pPr>
        <w:spacing w:before="0" w:after="0"/>
      </w:pPr>
      <w:r w:rsidRPr="00B90685">
        <w:t>Réparer cette bagatelle</w:t>
      </w:r>
      <w:r w:rsidR="008C6777">
        <w:t>. »</w:t>
      </w:r>
    </w:p>
    <w:p w14:paraId="1FB36A7D" w14:textId="77777777" w:rsidR="00B86016" w:rsidRPr="00B90685" w:rsidRDefault="00B86016" w:rsidP="00AD5630">
      <w:pPr>
        <w:spacing w:before="0" w:after="0"/>
      </w:pPr>
      <w:r w:rsidRPr="00B90685">
        <w:t>Mais le gaillard a si mal fait</w:t>
      </w:r>
    </w:p>
    <w:p w14:paraId="41090079" w14:textId="014A1960" w:rsidR="00B86016" w:rsidRPr="00B90685" w:rsidRDefault="00B86016" w:rsidP="00AD5630">
      <w:pPr>
        <w:spacing w:before="0" w:after="0"/>
      </w:pPr>
      <w:r w:rsidRPr="00B90685">
        <w:t>Ce qu</w:t>
      </w:r>
      <w:r w:rsidR="008C6777">
        <w:t>’</w:t>
      </w:r>
      <w:r w:rsidRPr="00B90685">
        <w:t>il nommait une vétille</w:t>
      </w:r>
    </w:p>
    <w:p w14:paraId="1163EB3D" w14:textId="56E9581A" w:rsidR="00B86016" w:rsidRPr="00B90685" w:rsidRDefault="00B86016" w:rsidP="00AD5630">
      <w:pPr>
        <w:spacing w:before="0" w:after="0"/>
      </w:pPr>
      <w:r w:rsidRPr="00B90685">
        <w:t>Qu</w:t>
      </w:r>
      <w:r w:rsidR="008C6777">
        <w:t>’</w:t>
      </w:r>
      <w:r w:rsidRPr="00B90685">
        <w:t>hélas</w:t>
      </w:r>
      <w:r w:rsidR="008C6777">
        <w:t xml:space="preserve"> ! </w:t>
      </w:r>
      <w:r w:rsidRPr="00B90685">
        <w:t>il fendit tout à fait</w:t>
      </w:r>
    </w:p>
    <w:p w14:paraId="7D2BDA36" w14:textId="77777777" w:rsidR="008C6777" w:rsidRDefault="00B86016" w:rsidP="00AD5630">
      <w:pPr>
        <w:spacing w:before="0" w:after="0"/>
      </w:pPr>
      <w:r w:rsidRPr="00B90685">
        <w:t>Le petit bijou de famille</w:t>
      </w:r>
      <w:r w:rsidR="008C6777">
        <w:t>.</w:t>
      </w:r>
    </w:p>
    <w:p w14:paraId="28CF1DE8" w14:textId="77777777" w:rsidR="007D71AB" w:rsidRDefault="007D71AB" w:rsidP="00AD5630">
      <w:pPr>
        <w:spacing w:before="0" w:after="0"/>
      </w:pPr>
    </w:p>
    <w:p w14:paraId="61A84323" w14:textId="77777777" w:rsidR="008C6777" w:rsidRDefault="00B86016" w:rsidP="00AD5630">
      <w:pPr>
        <w:spacing w:before="0" w:after="0"/>
      </w:pPr>
      <w:r w:rsidRPr="00B90685">
        <w:t>Avec quelques mots de latin</w:t>
      </w:r>
      <w:r w:rsidR="008C6777">
        <w:t>,</w:t>
      </w:r>
    </w:p>
    <w:p w14:paraId="057EF940" w14:textId="77777777" w:rsidR="008C6777" w:rsidRDefault="00B86016" w:rsidP="00AD5630">
      <w:pPr>
        <w:spacing w:before="0" w:after="0"/>
      </w:pPr>
      <w:r w:rsidRPr="00B90685">
        <w:t>Si Jean désire qu</w:t>
      </w:r>
      <w:r w:rsidR="008C6777">
        <w:t>’</w:t>
      </w:r>
      <w:r w:rsidRPr="00B90685">
        <w:t>on les dise</w:t>
      </w:r>
      <w:r w:rsidR="008C6777">
        <w:t>,</w:t>
      </w:r>
    </w:p>
    <w:p w14:paraId="17E6672F" w14:textId="77777777" w:rsidR="008C6777" w:rsidRDefault="00B86016" w:rsidP="00AD5630">
      <w:pPr>
        <w:spacing w:before="0" w:after="0"/>
      </w:pPr>
      <w:r w:rsidRPr="00B90685">
        <w:t>Un pasteur</w:t>
      </w:r>
      <w:r w:rsidR="008C6777">
        <w:t xml:space="preserve">, </w:t>
      </w:r>
      <w:r w:rsidRPr="00B90685">
        <w:t>le fait est certain</w:t>
      </w:r>
      <w:r w:rsidR="008C6777">
        <w:t>,</w:t>
      </w:r>
    </w:p>
    <w:p w14:paraId="1742CE96" w14:textId="77777777" w:rsidR="008C6777" w:rsidRDefault="00B86016" w:rsidP="00AD5630">
      <w:pPr>
        <w:spacing w:before="0" w:after="0"/>
      </w:pPr>
      <w:r w:rsidRPr="00B90685">
        <w:t>Pourra réparer la sottise</w:t>
      </w:r>
      <w:r w:rsidR="008C6777">
        <w:t>.</w:t>
      </w:r>
    </w:p>
    <w:p w14:paraId="78AC81B1" w14:textId="77777777" w:rsidR="008C6777" w:rsidRDefault="00B86016" w:rsidP="00AD5630">
      <w:pPr>
        <w:spacing w:before="0" w:after="0"/>
      </w:pPr>
      <w:r w:rsidRPr="00B90685">
        <w:t>Mais en vain pour le décider</w:t>
      </w:r>
      <w:r w:rsidR="008C6777">
        <w:t>,</w:t>
      </w:r>
    </w:p>
    <w:p w14:paraId="2EFA2A07" w14:textId="77777777" w:rsidR="008C6777" w:rsidRDefault="00B86016" w:rsidP="00AD5630">
      <w:pPr>
        <w:spacing w:before="0" w:after="0"/>
      </w:pPr>
      <w:r w:rsidRPr="00B90685">
        <w:t>Après Jean court la pauvre fille</w:t>
      </w:r>
      <w:r w:rsidR="008C6777">
        <w:t> ;</w:t>
      </w:r>
    </w:p>
    <w:p w14:paraId="73DC2520" w14:textId="0CF85C50" w:rsidR="00B86016" w:rsidRPr="00B90685" w:rsidRDefault="00B86016" w:rsidP="00AD5630">
      <w:pPr>
        <w:spacing w:before="0" w:after="0"/>
      </w:pPr>
      <w:r w:rsidRPr="00B90685">
        <w:t>Jean ne veut pas raccommoder</w:t>
      </w:r>
    </w:p>
    <w:p w14:paraId="65BF4B8B" w14:textId="77777777" w:rsidR="008C6777" w:rsidRDefault="00B86016" w:rsidP="00AD5630">
      <w:pPr>
        <w:spacing w:before="0" w:after="0"/>
      </w:pPr>
      <w:r w:rsidRPr="00B90685">
        <w:t>Le petit bijou de famille</w:t>
      </w:r>
      <w:r w:rsidR="008C6777">
        <w:t>.</w:t>
      </w:r>
    </w:p>
    <w:p w14:paraId="1EED6F12" w14:textId="77777777" w:rsidR="007D71AB" w:rsidRDefault="007D71AB" w:rsidP="00AD5630">
      <w:pPr>
        <w:spacing w:before="0" w:after="0"/>
      </w:pPr>
    </w:p>
    <w:p w14:paraId="0B588FC9" w14:textId="77777777" w:rsidR="008C6777" w:rsidRDefault="008C6777" w:rsidP="00AD5630">
      <w:pPr>
        <w:spacing w:before="0" w:after="0"/>
      </w:pPr>
      <w:r>
        <w:t>« </w:t>
      </w:r>
      <w:r w:rsidR="00B86016" w:rsidRPr="00B90685">
        <w:t>Ah</w:t>
      </w:r>
      <w:r>
        <w:t xml:space="preserve"> ! </w:t>
      </w:r>
      <w:r w:rsidR="00B86016" w:rsidRPr="00B90685">
        <w:t>dit Rose</w:t>
      </w:r>
      <w:r>
        <w:t xml:space="preserve">, </w:t>
      </w:r>
      <w:r w:rsidR="00B86016" w:rsidRPr="00B90685">
        <w:t>depuis ce jour</w:t>
      </w:r>
      <w:r>
        <w:t>,</w:t>
      </w:r>
    </w:p>
    <w:p w14:paraId="4FBBED65" w14:textId="77777777" w:rsidR="008C6777" w:rsidRDefault="00B86016" w:rsidP="00AD5630">
      <w:pPr>
        <w:spacing w:before="0" w:after="0"/>
      </w:pPr>
      <w:r w:rsidRPr="00B90685">
        <w:t>À chacune de ses compagnes</w:t>
      </w:r>
      <w:r w:rsidR="008C6777">
        <w:t>,</w:t>
      </w:r>
    </w:p>
    <w:p w14:paraId="185ACB56" w14:textId="5F90C3FF" w:rsidR="00B86016" w:rsidRPr="00B90685" w:rsidRDefault="00B86016" w:rsidP="00AD5630">
      <w:pPr>
        <w:spacing w:before="0" w:after="0"/>
      </w:pPr>
      <w:r w:rsidRPr="00B90685">
        <w:t>Vois mon sort</w:t>
      </w:r>
      <w:r w:rsidR="008C6777">
        <w:t xml:space="preserve">, </w:t>
      </w:r>
      <w:r w:rsidRPr="00B90685">
        <w:t>et crains que l</w:t>
      </w:r>
      <w:r w:rsidR="008C6777">
        <w:t>’</w:t>
      </w:r>
      <w:r w:rsidRPr="00B90685">
        <w:t>amour</w:t>
      </w:r>
    </w:p>
    <w:p w14:paraId="48030B06" w14:textId="77777777" w:rsidR="008C6777" w:rsidRDefault="00B86016" w:rsidP="00AD5630">
      <w:pPr>
        <w:spacing w:before="0" w:after="0"/>
      </w:pPr>
      <w:r w:rsidRPr="00B90685">
        <w:t>Ne t</w:t>
      </w:r>
      <w:r w:rsidR="008C6777">
        <w:t>’</w:t>
      </w:r>
      <w:r w:rsidRPr="00B90685">
        <w:t>atteigne dans nos campagnes</w:t>
      </w:r>
      <w:r w:rsidR="008C6777">
        <w:t>.</w:t>
      </w:r>
    </w:p>
    <w:p w14:paraId="7AC0D572" w14:textId="77777777" w:rsidR="008C6777" w:rsidRDefault="00B86016" w:rsidP="00AD5630">
      <w:pPr>
        <w:spacing w:before="0" w:after="0"/>
      </w:pPr>
      <w:r w:rsidRPr="00B90685">
        <w:t>Ferme l</w:t>
      </w:r>
      <w:r w:rsidR="008C6777">
        <w:t>’</w:t>
      </w:r>
      <w:r w:rsidRPr="00B90685">
        <w:t>oreille à ses chansons</w:t>
      </w:r>
      <w:r w:rsidR="008C6777">
        <w:t>,</w:t>
      </w:r>
    </w:p>
    <w:p w14:paraId="17090F71" w14:textId="77777777" w:rsidR="008C6777" w:rsidRDefault="00B86016" w:rsidP="00AD5630">
      <w:pPr>
        <w:spacing w:before="0" w:after="0"/>
      </w:pPr>
      <w:r w:rsidRPr="00B90685">
        <w:t>Et surtout</w:t>
      </w:r>
      <w:r w:rsidR="008C6777">
        <w:t xml:space="preserve">, </w:t>
      </w:r>
      <w:r w:rsidRPr="00B90685">
        <w:t>fillette gentille</w:t>
      </w:r>
      <w:r w:rsidR="008C6777">
        <w:t>,</w:t>
      </w:r>
    </w:p>
    <w:p w14:paraId="50E19C12" w14:textId="77777777" w:rsidR="008C6777" w:rsidRDefault="00B86016" w:rsidP="00AD5630">
      <w:pPr>
        <w:spacing w:before="0" w:after="0"/>
      </w:pPr>
      <w:r w:rsidRPr="00B90685">
        <w:t>Ne prête jamais aux garçons</w:t>
      </w:r>
      <w:r w:rsidR="008C6777">
        <w:t>,</w:t>
      </w:r>
    </w:p>
    <w:p w14:paraId="7BBBFFC2" w14:textId="51A20D35" w:rsidR="008C6777" w:rsidRDefault="00B86016" w:rsidP="00AD5630">
      <w:pPr>
        <w:spacing w:before="0" w:after="0"/>
      </w:pPr>
      <w:r w:rsidRPr="00B90685">
        <w:lastRenderedPageBreak/>
        <w:t>Ton petit bijou de famille</w:t>
      </w:r>
      <w:r w:rsidR="008C6777">
        <w:t> »</w:t>
      </w:r>
    </w:p>
    <w:p w14:paraId="2F3CBD34" w14:textId="15CACB60" w:rsidR="008C6777" w:rsidRDefault="00B86016" w:rsidP="007D71AB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AD5630">
        <w:rPr>
          <w:rStyle w:val="Taille-1Caracteres"/>
        </w:rPr>
        <w:t>EBRAUX</w:t>
      </w:r>
      <w:r w:rsidR="008C6777">
        <w:t>.</w:t>
      </w:r>
    </w:p>
    <w:p w14:paraId="2B12A613" w14:textId="1FE8E071" w:rsidR="00B86016" w:rsidRPr="00B90685" w:rsidRDefault="00B86016" w:rsidP="008C6777">
      <w:pPr>
        <w:pStyle w:val="Titre2"/>
        <w:rPr>
          <w:szCs w:val="44"/>
        </w:rPr>
      </w:pPr>
      <w:bookmarkStart w:id="177" w:name="_Toc275359203"/>
      <w:bookmarkStart w:id="178" w:name="_Toc199525847"/>
      <w:r w:rsidRPr="00B90685">
        <w:rPr>
          <w:szCs w:val="44"/>
        </w:rPr>
        <w:lastRenderedPageBreak/>
        <w:t>LES COQUILLES</w:t>
      </w:r>
      <w:bookmarkEnd w:id="177"/>
      <w:bookmarkEnd w:id="178"/>
    </w:p>
    <w:p w14:paraId="7CA6E43D" w14:textId="77777777" w:rsidR="008C6777" w:rsidRDefault="00B86016" w:rsidP="007D71AB">
      <w:pPr>
        <w:spacing w:after="480"/>
        <w:ind w:firstLine="0"/>
        <w:jc w:val="center"/>
      </w:pPr>
      <w:r w:rsidRPr="008C6777">
        <w:t xml:space="preserve">AIR de la </w:t>
      </w:r>
      <w:r w:rsidRPr="008C6777">
        <w:rPr>
          <w:i/>
        </w:rPr>
        <w:t>Grisette</w:t>
      </w:r>
      <w:r w:rsidR="008C6777">
        <w:t>.</w:t>
      </w:r>
    </w:p>
    <w:p w14:paraId="208BB3B9" w14:textId="38F3D108" w:rsidR="00B86016" w:rsidRPr="00B90685" w:rsidRDefault="00B86016" w:rsidP="007D71AB">
      <w:pPr>
        <w:spacing w:before="0" w:after="0"/>
      </w:pPr>
      <w:r w:rsidRPr="00B90685">
        <w:t>Une coquine</w:t>
      </w:r>
      <w:r w:rsidR="008C6777">
        <w:t xml:space="preserve">, </w:t>
      </w:r>
      <w:r w:rsidRPr="00B90685">
        <w:t>connaissant</w:t>
      </w:r>
    </w:p>
    <w:p w14:paraId="6AE0F04A" w14:textId="77777777" w:rsidR="008C6777" w:rsidRDefault="00B86016" w:rsidP="007D71AB">
      <w:pPr>
        <w:spacing w:before="0" w:after="0"/>
      </w:pPr>
      <w:r w:rsidRPr="00B90685">
        <w:t>Mon faible pour la gourmandise</w:t>
      </w:r>
      <w:r w:rsidR="008C6777">
        <w:t>,</w:t>
      </w:r>
    </w:p>
    <w:p w14:paraId="397232B1" w14:textId="298EEB2D" w:rsidR="00B86016" w:rsidRPr="00B90685" w:rsidRDefault="00B86016" w:rsidP="007D71AB">
      <w:pPr>
        <w:spacing w:before="0" w:after="0"/>
      </w:pPr>
      <w:r w:rsidRPr="00B90685">
        <w:t>Conçut le projet innocent</w:t>
      </w:r>
    </w:p>
    <w:p w14:paraId="127703C6" w14:textId="77777777" w:rsidR="008C6777" w:rsidRDefault="00B86016" w:rsidP="007D71AB">
      <w:pPr>
        <w:spacing w:before="0" w:after="0"/>
      </w:pPr>
      <w:r w:rsidRPr="00B90685">
        <w:t>De me vendre sa marchandise</w:t>
      </w:r>
      <w:r w:rsidR="008C6777">
        <w:t> ;</w:t>
      </w:r>
    </w:p>
    <w:p w14:paraId="5E31DAB8" w14:textId="77777777" w:rsidR="008C6777" w:rsidRDefault="00B86016" w:rsidP="007D71AB">
      <w:pPr>
        <w:spacing w:before="0" w:after="0"/>
      </w:pPr>
      <w:r w:rsidRPr="00B90685">
        <w:t>Fais</w:t>
      </w:r>
      <w:r w:rsidR="008C6777">
        <w:t xml:space="preserve">, </w:t>
      </w:r>
      <w:r w:rsidRPr="00B90685">
        <w:t>me dit-elle</w:t>
      </w:r>
      <w:r w:rsidR="008C6777">
        <w:t xml:space="preserve">, </w:t>
      </w:r>
      <w:r w:rsidRPr="00B90685">
        <w:t>un doux effort</w:t>
      </w:r>
      <w:r w:rsidR="008C6777">
        <w:t>,</w:t>
      </w:r>
    </w:p>
    <w:p w14:paraId="6261AC54" w14:textId="77777777" w:rsidR="008C6777" w:rsidRDefault="00B86016" w:rsidP="007D71AB">
      <w:pPr>
        <w:spacing w:before="0" w:after="0"/>
      </w:pPr>
      <w:r w:rsidRPr="00B90685">
        <w:t>Viens avec moi</w:t>
      </w:r>
      <w:r w:rsidR="008C6777">
        <w:t xml:space="preserve">, </w:t>
      </w:r>
      <w:r w:rsidRPr="00B90685">
        <w:t>fleur des bons drilles</w:t>
      </w:r>
      <w:r w:rsidR="008C6777">
        <w:t>,</w:t>
      </w:r>
    </w:p>
    <w:p w14:paraId="2F175730" w14:textId="39A0A188" w:rsidR="00B86016" w:rsidRPr="00B90685" w:rsidRDefault="00B86016" w:rsidP="007D71AB">
      <w:pPr>
        <w:spacing w:before="0" w:after="0"/>
      </w:pPr>
      <w:r w:rsidRPr="00B90685">
        <w:t>D</w:t>
      </w:r>
      <w:r w:rsidR="008C6777">
        <w:t>’</w:t>
      </w:r>
      <w:r w:rsidRPr="00B90685">
        <w:t>une huître qui te plaira fort</w:t>
      </w:r>
    </w:p>
    <w:p w14:paraId="6DD9F4B9" w14:textId="77777777" w:rsidR="008C6777" w:rsidRDefault="00B86016" w:rsidP="007D71AB">
      <w:pPr>
        <w:spacing w:before="0" w:after="0"/>
      </w:pPr>
      <w:r w:rsidRPr="00B90685">
        <w:t>Je vais te montrer les coquilles</w:t>
      </w:r>
      <w:r w:rsidR="008C6777">
        <w:t>.</w:t>
      </w:r>
    </w:p>
    <w:p w14:paraId="36C610F9" w14:textId="77777777" w:rsidR="00C21CA2" w:rsidRDefault="00C21CA2" w:rsidP="007D71AB">
      <w:pPr>
        <w:spacing w:before="0" w:after="0"/>
      </w:pPr>
    </w:p>
    <w:p w14:paraId="34B74F89" w14:textId="77777777" w:rsidR="008C6777" w:rsidRDefault="00B86016" w:rsidP="007D71AB">
      <w:pPr>
        <w:spacing w:before="0" w:after="0"/>
      </w:pPr>
      <w:r w:rsidRPr="00B90685">
        <w:t>Arrivés dans certain endroit</w:t>
      </w:r>
      <w:r w:rsidR="008C6777">
        <w:t>,</w:t>
      </w:r>
    </w:p>
    <w:p w14:paraId="162F47BC" w14:textId="77777777" w:rsidR="008C6777" w:rsidRDefault="00B86016" w:rsidP="007D71AB">
      <w:pPr>
        <w:spacing w:before="0" w:after="0"/>
      </w:pPr>
      <w:r w:rsidRPr="00B90685">
        <w:t>La belle</w:t>
      </w:r>
      <w:r w:rsidR="008C6777">
        <w:t xml:space="preserve">, </w:t>
      </w:r>
      <w:r w:rsidRPr="00B90685">
        <w:t>toujours-douce et bonne</w:t>
      </w:r>
      <w:r w:rsidR="008C6777">
        <w:t>,</w:t>
      </w:r>
    </w:p>
    <w:p w14:paraId="2A84B01D" w14:textId="77731D13" w:rsidR="00B86016" w:rsidRPr="00B90685" w:rsidRDefault="00B86016" w:rsidP="007D71AB">
      <w:pPr>
        <w:spacing w:before="0" w:after="0"/>
      </w:pPr>
      <w:r w:rsidRPr="00B90685">
        <w:t>Me désigne du bout du doigt</w:t>
      </w:r>
    </w:p>
    <w:p w14:paraId="3F651A0F" w14:textId="7D6E510D" w:rsidR="00B86016" w:rsidRPr="00B90685" w:rsidRDefault="00B86016" w:rsidP="007D71AB">
      <w:pPr>
        <w:spacing w:before="0" w:after="0"/>
      </w:pPr>
      <w:r w:rsidRPr="00B90685">
        <w:t>La place de l</w:t>
      </w:r>
      <w:r w:rsidR="008C6777">
        <w:t>’</w:t>
      </w:r>
      <w:r w:rsidRPr="00B90685">
        <w:t>huître mignonne</w:t>
      </w:r>
    </w:p>
    <w:p w14:paraId="54CCC96E" w14:textId="77777777" w:rsidR="008C6777" w:rsidRDefault="00B86016" w:rsidP="007D71AB">
      <w:pPr>
        <w:spacing w:before="0" w:after="0"/>
      </w:pPr>
      <w:r w:rsidRPr="00B90685">
        <w:t>Soudain</w:t>
      </w:r>
      <w:r w:rsidR="008C6777">
        <w:t xml:space="preserve">, </w:t>
      </w:r>
      <w:r w:rsidRPr="00B90685">
        <w:t>je me dis</w:t>
      </w:r>
      <w:r w:rsidR="008C6777">
        <w:t xml:space="preserve"> : </w:t>
      </w:r>
      <w:r w:rsidRPr="00B90685">
        <w:t>Qu</w:t>
      </w:r>
      <w:r w:rsidR="008C6777">
        <w:t>’</w:t>
      </w:r>
      <w:r w:rsidRPr="00B90685">
        <w:t>est cela</w:t>
      </w:r>
      <w:r w:rsidR="008C6777">
        <w:t> ?</w:t>
      </w:r>
    </w:p>
    <w:p w14:paraId="0C80720F" w14:textId="77777777" w:rsidR="008C6777" w:rsidRDefault="00B86016" w:rsidP="007D71AB">
      <w:pPr>
        <w:spacing w:before="0" w:after="0"/>
      </w:pPr>
      <w:r w:rsidRPr="00B90685">
        <w:t>Quelle quantité de broutilles</w:t>
      </w:r>
      <w:r w:rsidR="008C6777">
        <w:t> !</w:t>
      </w:r>
    </w:p>
    <w:p w14:paraId="5E0E996B" w14:textId="77777777" w:rsidR="008C6777" w:rsidRDefault="00B86016" w:rsidP="007D71AB">
      <w:pPr>
        <w:spacing w:before="0" w:after="0"/>
      </w:pPr>
      <w:r w:rsidRPr="00B90685">
        <w:t>L</w:t>
      </w:r>
      <w:r w:rsidR="008C6777">
        <w:t>’</w:t>
      </w:r>
      <w:r w:rsidRPr="00B90685">
        <w:t>huître à coup sûr doit être là</w:t>
      </w:r>
      <w:r w:rsidR="008C6777">
        <w:t>,</w:t>
      </w:r>
    </w:p>
    <w:p w14:paraId="0854F37F" w14:textId="77777777" w:rsidR="008C6777" w:rsidRDefault="00B86016" w:rsidP="007D71AB">
      <w:pPr>
        <w:spacing w:before="0" w:after="0"/>
      </w:pPr>
      <w:r w:rsidRPr="00B90685">
        <w:t>Et je ne vois pas les coquilles</w:t>
      </w:r>
      <w:r w:rsidR="008C6777">
        <w:t>.</w:t>
      </w:r>
    </w:p>
    <w:p w14:paraId="1AFF7A5A" w14:textId="77777777" w:rsidR="00C21CA2" w:rsidRDefault="00C21CA2" w:rsidP="007D71AB">
      <w:pPr>
        <w:spacing w:before="0" w:after="0"/>
      </w:pPr>
    </w:p>
    <w:p w14:paraId="3A7B933A" w14:textId="77777777" w:rsidR="008C6777" w:rsidRDefault="00B86016" w:rsidP="007D71AB">
      <w:pPr>
        <w:spacing w:before="0" w:after="0"/>
      </w:pPr>
      <w:r w:rsidRPr="00B90685">
        <w:t>Hélas</w:t>
      </w:r>
      <w:r w:rsidR="008C6777">
        <w:t xml:space="preserve"> ! </w:t>
      </w:r>
      <w:r w:rsidRPr="00B90685">
        <w:t>on change quelquefois</w:t>
      </w:r>
      <w:r w:rsidR="008C6777">
        <w:t>,</w:t>
      </w:r>
    </w:p>
    <w:p w14:paraId="74B3AFDA" w14:textId="77777777" w:rsidR="008C6777" w:rsidRDefault="00B86016" w:rsidP="007D71AB">
      <w:pPr>
        <w:spacing w:before="0" w:after="0"/>
      </w:pPr>
      <w:r w:rsidRPr="00B90685">
        <w:t>Me répond la maligne Alice</w:t>
      </w:r>
      <w:r w:rsidR="008C6777">
        <w:t> ;</w:t>
      </w:r>
    </w:p>
    <w:p w14:paraId="1C5CA0CE" w14:textId="00C33B91" w:rsidR="008C6777" w:rsidRDefault="00B86016" w:rsidP="007D71AB">
      <w:pPr>
        <w:spacing w:before="0" w:after="0"/>
      </w:pPr>
      <w:r w:rsidRPr="00B90685">
        <w:t>Mon cher</w:t>
      </w:r>
      <w:r w:rsidR="008C6777">
        <w:t xml:space="preserve">, </w:t>
      </w:r>
      <w:r w:rsidR="007D71AB">
        <w:t xml:space="preserve">à </w:t>
      </w:r>
      <w:r w:rsidRPr="00B90685">
        <w:t>cette place</w:t>
      </w:r>
      <w:r w:rsidR="008C6777">
        <w:t xml:space="preserve">, </w:t>
      </w:r>
      <w:r w:rsidRPr="00B90685">
        <w:t>autrefois</w:t>
      </w:r>
      <w:r w:rsidR="008C6777">
        <w:t>,</w:t>
      </w:r>
    </w:p>
    <w:p w14:paraId="796C8D7B" w14:textId="77777777" w:rsidR="008C6777" w:rsidRDefault="00B86016" w:rsidP="007D71AB">
      <w:pPr>
        <w:spacing w:before="0" w:after="0"/>
      </w:pPr>
      <w:r w:rsidRPr="00B90685">
        <w:t>Autant que ma main était lisse</w:t>
      </w:r>
      <w:r w:rsidR="008C6777">
        <w:t>,</w:t>
      </w:r>
    </w:p>
    <w:p w14:paraId="2E0A3A8F" w14:textId="2891B8D5" w:rsidR="00B86016" w:rsidRPr="00B90685" w:rsidRDefault="00B86016" w:rsidP="007D71AB">
      <w:pPr>
        <w:spacing w:before="0" w:after="0"/>
      </w:pPr>
      <w:r w:rsidRPr="00B90685">
        <w:t>J</w:t>
      </w:r>
      <w:r w:rsidR="008C6777">
        <w:t>’</w:t>
      </w:r>
      <w:r w:rsidRPr="00B90685">
        <w:t>y vis pousser</w:t>
      </w:r>
      <w:r w:rsidR="008C6777">
        <w:t xml:space="preserve">, </w:t>
      </w:r>
      <w:r w:rsidRPr="00B90685">
        <w:t>en grandissant</w:t>
      </w:r>
    </w:p>
    <w:p w14:paraId="59755A9C" w14:textId="77777777" w:rsidR="00B86016" w:rsidRPr="00B90685" w:rsidRDefault="00B86016" w:rsidP="007D71AB">
      <w:pPr>
        <w:spacing w:before="0" w:after="0"/>
      </w:pPr>
      <w:r w:rsidRPr="00B90685">
        <w:t>Une mousse des plus gentilles</w:t>
      </w:r>
    </w:p>
    <w:p w14:paraId="06220AA3" w14:textId="77777777" w:rsidR="00B86016" w:rsidRPr="00B90685" w:rsidRDefault="00B86016" w:rsidP="007D71AB">
      <w:pPr>
        <w:spacing w:before="0" w:after="0"/>
      </w:pPr>
      <w:r w:rsidRPr="00B90685">
        <w:t>Puis la mousse en épaississant</w:t>
      </w:r>
    </w:p>
    <w:p w14:paraId="3354F5E2" w14:textId="77777777" w:rsidR="008C6777" w:rsidRDefault="00B86016" w:rsidP="007D71AB">
      <w:pPr>
        <w:spacing w:before="0" w:after="0"/>
      </w:pPr>
      <w:r w:rsidRPr="00B90685">
        <w:t>Finit par cacher les coquilles</w:t>
      </w:r>
    </w:p>
    <w:p w14:paraId="2DC9D35D" w14:textId="77777777" w:rsidR="00C21CA2" w:rsidRDefault="00C21CA2" w:rsidP="007D71AB">
      <w:pPr>
        <w:spacing w:before="0" w:after="0"/>
      </w:pPr>
    </w:p>
    <w:p w14:paraId="4B3378CE" w14:textId="77777777" w:rsidR="008C6777" w:rsidRDefault="00B86016" w:rsidP="007D71AB">
      <w:pPr>
        <w:spacing w:before="0" w:after="0"/>
      </w:pPr>
      <w:r w:rsidRPr="00B90685">
        <w:t>Sous les taillis qui les couvraient</w:t>
      </w:r>
      <w:r w:rsidR="008C6777">
        <w:t>,</w:t>
      </w:r>
    </w:p>
    <w:p w14:paraId="085185EE" w14:textId="77777777" w:rsidR="008C6777" w:rsidRDefault="00B86016" w:rsidP="007D71AB">
      <w:pPr>
        <w:spacing w:before="0" w:after="0"/>
      </w:pPr>
      <w:r w:rsidRPr="00B90685">
        <w:lastRenderedPageBreak/>
        <w:t>La recherche fut prompte à faire</w:t>
      </w:r>
      <w:r w:rsidR="008C6777">
        <w:t>,</w:t>
      </w:r>
    </w:p>
    <w:p w14:paraId="29132EAC" w14:textId="10AE431E" w:rsidR="00B86016" w:rsidRPr="00B90685" w:rsidRDefault="00B86016" w:rsidP="007D71AB">
      <w:pPr>
        <w:spacing w:before="0" w:after="0"/>
      </w:pPr>
      <w:r w:rsidRPr="00B90685">
        <w:t>Par malheur elles se trouvaient</w:t>
      </w:r>
    </w:p>
    <w:p w14:paraId="1E3E4248" w14:textId="77777777" w:rsidR="008C6777" w:rsidRDefault="00B86016" w:rsidP="007D71AB">
      <w:pPr>
        <w:spacing w:before="0" w:after="0"/>
      </w:pPr>
      <w:r w:rsidRPr="00B90685">
        <w:t>Closes d</w:t>
      </w:r>
      <w:r w:rsidR="008C6777">
        <w:t>’</w:t>
      </w:r>
      <w:r w:rsidRPr="00B90685">
        <w:t>hermétique manière</w:t>
      </w:r>
      <w:r w:rsidR="008C6777">
        <w:t>.</w:t>
      </w:r>
    </w:p>
    <w:p w14:paraId="64446319" w14:textId="77777777" w:rsidR="008C6777" w:rsidRDefault="00B86016" w:rsidP="007D71AB">
      <w:pPr>
        <w:spacing w:before="0" w:after="0"/>
      </w:pPr>
      <w:r w:rsidRPr="00B90685">
        <w:t>Mais pour un amateur adroit</w:t>
      </w:r>
      <w:r w:rsidR="008C6777">
        <w:t>,</w:t>
      </w:r>
    </w:p>
    <w:p w14:paraId="7C8CEB83" w14:textId="77777777" w:rsidR="008C6777" w:rsidRDefault="00B86016" w:rsidP="007D71AB">
      <w:pPr>
        <w:spacing w:before="0" w:after="0"/>
      </w:pPr>
      <w:r w:rsidRPr="00B90685">
        <w:t>Ce ne sont là que des vétilles</w:t>
      </w:r>
      <w:r w:rsidR="008C6777">
        <w:t> :</w:t>
      </w:r>
    </w:p>
    <w:p w14:paraId="5724AFD4" w14:textId="2E9A9D2F" w:rsidR="00B86016" w:rsidRPr="00B90685" w:rsidRDefault="00B86016" w:rsidP="007D71AB">
      <w:pPr>
        <w:spacing w:before="0" w:after="0"/>
      </w:pPr>
      <w:r w:rsidRPr="00B90685">
        <w:t>Rien que la chaleur de mon doigt</w:t>
      </w:r>
    </w:p>
    <w:p w14:paraId="76E9DF3F" w14:textId="77777777" w:rsidR="008C6777" w:rsidRDefault="00B86016" w:rsidP="007D71AB">
      <w:pPr>
        <w:spacing w:before="0" w:after="0"/>
      </w:pPr>
      <w:r w:rsidRPr="00B90685">
        <w:t>Fit entrebâiller les coquilles</w:t>
      </w:r>
      <w:r w:rsidR="008C6777">
        <w:t>.</w:t>
      </w:r>
    </w:p>
    <w:p w14:paraId="4BCEA002" w14:textId="77777777" w:rsidR="00C21CA2" w:rsidRDefault="00C21CA2" w:rsidP="007D71AB">
      <w:pPr>
        <w:spacing w:before="0" w:after="0"/>
      </w:pPr>
    </w:p>
    <w:p w14:paraId="494427BA" w14:textId="4533FFD1" w:rsidR="00B86016" w:rsidRPr="00B90685" w:rsidRDefault="00B86016" w:rsidP="007D71AB">
      <w:pPr>
        <w:spacing w:before="0" w:after="0"/>
      </w:pPr>
      <w:r w:rsidRPr="00B90685">
        <w:t>Sans y réfléchir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enfonçai</w:t>
      </w:r>
    </w:p>
    <w:p w14:paraId="2DCD98DD" w14:textId="77777777" w:rsidR="008C6777" w:rsidRDefault="00B86016" w:rsidP="007D71AB">
      <w:pPr>
        <w:spacing w:before="0" w:after="0"/>
      </w:pPr>
      <w:r w:rsidRPr="00B90685">
        <w:t>Ce pauvre doigt jusqu</w:t>
      </w:r>
      <w:r w:rsidR="008C6777">
        <w:t>’</w:t>
      </w:r>
      <w:r w:rsidRPr="00B90685">
        <w:t>à la garde</w:t>
      </w:r>
      <w:r w:rsidR="008C6777">
        <w:t>,</w:t>
      </w:r>
    </w:p>
    <w:p w14:paraId="70ACE1AC" w14:textId="77777777" w:rsidR="008C6777" w:rsidRDefault="00B86016" w:rsidP="007D71AB">
      <w:pPr>
        <w:spacing w:before="0" w:after="0"/>
      </w:pPr>
      <w:r w:rsidRPr="00B90685">
        <w:t>Aussi comme je fus pincé</w:t>
      </w:r>
      <w:r w:rsidR="008C6777">
        <w:t> !</w:t>
      </w:r>
    </w:p>
    <w:p w14:paraId="2F924A1B" w14:textId="77777777" w:rsidR="008C6777" w:rsidRDefault="00B86016" w:rsidP="007D71AB">
      <w:pPr>
        <w:spacing w:before="0" w:after="0"/>
      </w:pPr>
      <w:r w:rsidRPr="00B90685">
        <w:t>De l</w:t>
      </w:r>
      <w:r w:rsidR="008C6777">
        <w:t>’</w:t>
      </w:r>
      <w:r w:rsidRPr="00B90685">
        <w:t>être ainsi que Dieu vous garde</w:t>
      </w:r>
      <w:r w:rsidR="008C6777">
        <w:t>.</w:t>
      </w:r>
    </w:p>
    <w:p w14:paraId="01AE2986" w14:textId="77777777" w:rsidR="008C6777" w:rsidRDefault="00B86016" w:rsidP="007D71AB">
      <w:pPr>
        <w:spacing w:before="0" w:after="0"/>
      </w:pPr>
      <w:r w:rsidRPr="00B90685">
        <w:t>Et ce doigt</w:t>
      </w:r>
      <w:r w:rsidR="008C6777">
        <w:t xml:space="preserve">, </w:t>
      </w:r>
      <w:r w:rsidRPr="00B90685">
        <w:t>grâce au cotillon</w:t>
      </w:r>
      <w:r w:rsidR="008C6777">
        <w:t>,</w:t>
      </w:r>
    </w:p>
    <w:p w14:paraId="53076E2D" w14:textId="77777777" w:rsidR="008C6777" w:rsidRDefault="00B86016" w:rsidP="007D71AB">
      <w:pPr>
        <w:spacing w:before="0" w:after="0"/>
      </w:pPr>
      <w:r w:rsidRPr="00B90685">
        <w:t>Quoique ferme encor sur ses quilles</w:t>
      </w:r>
      <w:r w:rsidR="008C6777">
        <w:t>,</w:t>
      </w:r>
    </w:p>
    <w:p w14:paraId="7EDA764B" w14:textId="117BBCD2" w:rsidR="00B86016" w:rsidRPr="00B90685" w:rsidRDefault="00B86016" w:rsidP="007D71AB">
      <w:pPr>
        <w:spacing w:before="0" w:after="0"/>
      </w:pPr>
      <w:r w:rsidRPr="00B90685">
        <w:t>Portera toujours le sillon</w:t>
      </w:r>
    </w:p>
    <w:p w14:paraId="1996D00F" w14:textId="77777777" w:rsidR="008C6777" w:rsidRDefault="00B86016" w:rsidP="007D71AB">
      <w:pPr>
        <w:spacing w:before="0" w:after="0"/>
      </w:pPr>
      <w:r w:rsidRPr="00B90685">
        <w:t>Du mal que m</w:t>
      </w:r>
      <w:r w:rsidR="008C6777">
        <w:t>’</w:t>
      </w:r>
      <w:r w:rsidRPr="00B90685">
        <w:t>ont fait les coquilles</w:t>
      </w:r>
      <w:r w:rsidR="008C6777">
        <w:t>.</w:t>
      </w:r>
    </w:p>
    <w:p w14:paraId="544AB5F3" w14:textId="77777777" w:rsidR="00C21CA2" w:rsidRDefault="00C21CA2" w:rsidP="007D71AB">
      <w:pPr>
        <w:spacing w:before="0" w:after="0"/>
      </w:pPr>
    </w:p>
    <w:p w14:paraId="493570BB" w14:textId="77777777" w:rsidR="008C6777" w:rsidRDefault="00B86016" w:rsidP="007D71AB">
      <w:pPr>
        <w:spacing w:before="0" w:after="0"/>
      </w:pPr>
      <w:r w:rsidRPr="00B90685">
        <w:t>Malgré ce mal qu</w:t>
      </w:r>
      <w:r w:rsidR="008C6777">
        <w:t>’</w:t>
      </w:r>
      <w:r w:rsidRPr="00B90685">
        <w:t>il ressentit</w:t>
      </w:r>
      <w:r w:rsidR="008C6777">
        <w:t>,</w:t>
      </w:r>
    </w:p>
    <w:p w14:paraId="455FC5E2" w14:textId="49B894E8" w:rsidR="00B86016" w:rsidRPr="00B90685" w:rsidRDefault="00B86016" w:rsidP="007D71AB">
      <w:pPr>
        <w:spacing w:before="0" w:after="0"/>
      </w:pPr>
      <w:r w:rsidRPr="00B90685">
        <w:t>Messieurs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auteur ici publie</w:t>
      </w:r>
    </w:p>
    <w:p w14:paraId="06375143" w14:textId="745D2FA5" w:rsidR="00B86016" w:rsidRPr="00B90685" w:rsidRDefault="00B86016" w:rsidP="007D71AB">
      <w:pPr>
        <w:spacing w:before="0" w:after="0"/>
      </w:pPr>
      <w:r w:rsidRPr="00B90685">
        <w:t>Que rien n</w:t>
      </w:r>
      <w:r w:rsidR="008C6777">
        <w:t>’</w:t>
      </w:r>
      <w:r w:rsidRPr="00B90685">
        <w:t>excite l</w:t>
      </w:r>
      <w:r w:rsidR="008C6777">
        <w:t>’</w:t>
      </w:r>
      <w:r w:rsidRPr="00B90685">
        <w:t>appétit</w:t>
      </w:r>
    </w:p>
    <w:p w14:paraId="09F322E6" w14:textId="77777777" w:rsidR="008C6777" w:rsidRDefault="00B86016" w:rsidP="007D71AB">
      <w:pPr>
        <w:spacing w:before="0" w:after="0"/>
      </w:pPr>
      <w:r w:rsidRPr="00B90685">
        <w:t>Comme une huître fraîche et jolie</w:t>
      </w:r>
      <w:r w:rsidR="008C6777">
        <w:t>.</w:t>
      </w:r>
    </w:p>
    <w:p w14:paraId="796DA8F5" w14:textId="223297B8" w:rsidR="00B86016" w:rsidRPr="00B90685" w:rsidRDefault="00B86016" w:rsidP="007D71AB">
      <w:pPr>
        <w:spacing w:before="0" w:after="0"/>
      </w:pPr>
      <w:r w:rsidRPr="00B90685">
        <w:t>Mais une huître ayant quelquefois</w:t>
      </w:r>
    </w:p>
    <w:p w14:paraId="2747EFF6" w14:textId="77777777" w:rsidR="008C6777" w:rsidRDefault="00B86016" w:rsidP="007D71AB">
      <w:pPr>
        <w:spacing w:before="0" w:after="0"/>
      </w:pPr>
      <w:r w:rsidRPr="00B90685">
        <w:t>Aux gourmands fait porter béquilles</w:t>
      </w:r>
      <w:r w:rsidR="008C6777">
        <w:t>,</w:t>
      </w:r>
    </w:p>
    <w:p w14:paraId="002D347D" w14:textId="4F8E75BF" w:rsidR="00B86016" w:rsidRPr="00B90685" w:rsidRDefault="00B86016" w:rsidP="007D71AB">
      <w:pPr>
        <w:spacing w:before="0" w:after="0"/>
      </w:pPr>
      <w:r w:rsidRPr="00B90685">
        <w:t>Ayons soin de garnir nos doigts</w:t>
      </w:r>
    </w:p>
    <w:p w14:paraId="20AC2B65" w14:textId="77777777" w:rsidR="008C6777" w:rsidRDefault="00B86016" w:rsidP="007D71AB">
      <w:pPr>
        <w:spacing w:before="0" w:after="0"/>
      </w:pPr>
      <w:r w:rsidRPr="00B90685">
        <w:t>Pour les fourrer dans les coquilles</w:t>
      </w:r>
      <w:r w:rsidR="008C6777">
        <w:t>.</w:t>
      </w:r>
    </w:p>
    <w:p w14:paraId="6FF1AC7F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7D71AB">
        <w:rPr>
          <w:rStyle w:val="Taille-1Caracteres"/>
        </w:rPr>
        <w:t>EBRAUX</w:t>
      </w:r>
      <w:r w:rsidR="008C6777">
        <w:t>.</w:t>
      </w:r>
    </w:p>
    <w:p w14:paraId="1AAE185A" w14:textId="2F468B54" w:rsidR="00B86016" w:rsidRPr="00B90685" w:rsidRDefault="00B86016" w:rsidP="008C6777">
      <w:pPr>
        <w:pStyle w:val="Titre2"/>
        <w:rPr>
          <w:szCs w:val="44"/>
        </w:rPr>
      </w:pPr>
      <w:bookmarkStart w:id="179" w:name="_Toc275359204"/>
      <w:bookmarkStart w:id="180" w:name="_Toc199525848"/>
      <w:r w:rsidRPr="00B90685">
        <w:rPr>
          <w:szCs w:val="44"/>
        </w:rPr>
        <w:lastRenderedPageBreak/>
        <w:t>HALTE-</w:t>
      </w:r>
      <w:bookmarkEnd w:id="179"/>
      <w:r w:rsidR="00D71398" w:rsidRPr="00B90685">
        <w:rPr>
          <w:szCs w:val="44"/>
        </w:rPr>
        <w:t>L</w:t>
      </w:r>
      <w:r w:rsidR="00D71398">
        <w:rPr>
          <w:szCs w:val="44"/>
        </w:rPr>
        <w:t>À</w:t>
      </w:r>
      <w:bookmarkEnd w:id="180"/>
    </w:p>
    <w:p w14:paraId="3AE1131F" w14:textId="77777777" w:rsidR="008C6777" w:rsidRDefault="00B86016" w:rsidP="00C968B6">
      <w:pPr>
        <w:spacing w:after="480"/>
        <w:ind w:firstLine="0"/>
        <w:jc w:val="center"/>
      </w:pPr>
      <w:r w:rsidRPr="008C6777">
        <w:t xml:space="preserve">AIR du vaudeville du </w:t>
      </w:r>
      <w:r w:rsidRPr="008C6777">
        <w:rPr>
          <w:i/>
        </w:rPr>
        <w:t>Comte Ory</w:t>
      </w:r>
      <w:r w:rsidR="008C6777">
        <w:t>.</w:t>
      </w:r>
    </w:p>
    <w:p w14:paraId="3C879CA3" w14:textId="143E737C" w:rsidR="00B86016" w:rsidRPr="008C6777" w:rsidRDefault="00B86016" w:rsidP="00C968B6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inviter</w:t>
      </w:r>
    </w:p>
    <w:p w14:paraId="192D85D7" w14:textId="77777777" w:rsidR="008C6777" w:rsidRDefault="00B86016" w:rsidP="00C968B6">
      <w:pPr>
        <w:spacing w:before="0" w:after="0"/>
        <w:ind w:firstLine="0"/>
        <w:jc w:val="center"/>
      </w:pPr>
      <w:r w:rsidRPr="008C6777">
        <w:t>À chanter</w:t>
      </w:r>
      <w:r w:rsidR="008C6777">
        <w:t>,</w:t>
      </w:r>
    </w:p>
    <w:p w14:paraId="413946CF" w14:textId="77777777" w:rsidR="008C6777" w:rsidRDefault="00B86016" w:rsidP="00C968B6">
      <w:pPr>
        <w:spacing w:before="0" w:after="0"/>
        <w:ind w:firstLine="0"/>
        <w:jc w:val="center"/>
      </w:pPr>
      <w:r w:rsidRPr="008C6777">
        <w:t>Que le ciel m</w:t>
      </w:r>
      <w:r w:rsidR="008C6777">
        <w:t>’</w:t>
      </w:r>
      <w:r w:rsidRPr="008C6777">
        <w:t>en garde</w:t>
      </w:r>
      <w:r w:rsidR="008C6777">
        <w:t> !</w:t>
      </w:r>
    </w:p>
    <w:p w14:paraId="1D62B1D8" w14:textId="027442F4" w:rsidR="00B86016" w:rsidRPr="008C6777" w:rsidRDefault="00B86016" w:rsidP="00C968B6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ai bien une chanson</w:t>
      </w:r>
      <w:r w:rsidR="008C6777">
        <w:t xml:space="preserve">… </w:t>
      </w:r>
      <w:r w:rsidRPr="008C6777">
        <w:t>mais</w:t>
      </w:r>
    </w:p>
    <w:p w14:paraId="34EC8AC0" w14:textId="77777777" w:rsidR="008C6777" w:rsidRDefault="00B86016" w:rsidP="00C968B6">
      <w:pPr>
        <w:spacing w:before="0" w:after="0"/>
        <w:ind w:firstLine="0"/>
        <w:jc w:val="center"/>
      </w:pPr>
      <w:r w:rsidRPr="008C6777">
        <w:t>Elle est trop gaillarde</w:t>
      </w:r>
      <w:r w:rsidR="008C6777">
        <w:t> ;</w:t>
      </w:r>
    </w:p>
    <w:p w14:paraId="4A20AA6D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41BA3635" w14:textId="77777777" w:rsidR="00EF1248" w:rsidRDefault="00EF1248" w:rsidP="00C968B6">
      <w:pPr>
        <w:spacing w:before="0" w:after="0"/>
        <w:ind w:firstLine="0"/>
        <w:jc w:val="center"/>
      </w:pPr>
    </w:p>
    <w:p w14:paraId="72C7911D" w14:textId="77777777" w:rsidR="008C6777" w:rsidRDefault="00B86016" w:rsidP="00C968B6">
      <w:pPr>
        <w:spacing w:before="0" w:after="0"/>
        <w:ind w:firstLine="0"/>
        <w:jc w:val="center"/>
      </w:pPr>
      <w:r w:rsidRPr="008C6777">
        <w:t>Halte-là</w:t>
      </w:r>
      <w:r w:rsidR="008C6777">
        <w:t>,</w:t>
      </w:r>
    </w:p>
    <w:p w14:paraId="05C36212" w14:textId="6236FE53" w:rsidR="00B86016" w:rsidRPr="008C6777" w:rsidRDefault="00B86016" w:rsidP="00C968B6">
      <w:pPr>
        <w:spacing w:before="0" w:after="0"/>
        <w:ind w:firstLine="0"/>
        <w:jc w:val="center"/>
      </w:pPr>
      <w:r w:rsidRPr="008C6777">
        <w:t>Car déjà</w:t>
      </w:r>
    </w:p>
    <w:p w14:paraId="247555BE" w14:textId="77777777" w:rsidR="008C6777" w:rsidRDefault="00B86016" w:rsidP="00C968B6">
      <w:pPr>
        <w:spacing w:before="0" w:after="0"/>
        <w:ind w:firstLine="0"/>
        <w:jc w:val="center"/>
      </w:pPr>
      <w:r w:rsidRPr="008C6777">
        <w:t>Rougit la voisine</w:t>
      </w:r>
      <w:r w:rsidR="008C6777">
        <w:t> ;</w:t>
      </w:r>
    </w:p>
    <w:p w14:paraId="1A55249B" w14:textId="6D16F301" w:rsidR="00B86016" w:rsidRPr="008C6777" w:rsidRDefault="00B86016" w:rsidP="00C968B6">
      <w:pPr>
        <w:spacing w:before="0" w:after="0"/>
        <w:ind w:firstLine="0"/>
        <w:jc w:val="center"/>
      </w:pPr>
      <w:r w:rsidRPr="008C6777">
        <w:t>Cela ne se dit pas</w:t>
      </w:r>
      <w:r w:rsidR="008C6777">
        <w:t xml:space="preserve">, </w:t>
      </w:r>
      <w:r w:rsidRPr="008C6777">
        <w:t>mais</w:t>
      </w:r>
    </w:p>
    <w:p w14:paraId="40A5F75D" w14:textId="77777777" w:rsidR="008C6777" w:rsidRDefault="00B86016" w:rsidP="00C968B6">
      <w:pPr>
        <w:spacing w:before="0" w:after="0"/>
        <w:ind w:firstLine="0"/>
        <w:jc w:val="center"/>
      </w:pPr>
      <w:r w:rsidRPr="008C6777">
        <w:t>Cela se devine</w:t>
      </w:r>
      <w:r w:rsidR="008C6777">
        <w:t>.</w:t>
      </w:r>
    </w:p>
    <w:p w14:paraId="7D68E1EF" w14:textId="62F5391B" w:rsidR="008C6777" w:rsidRDefault="00B86016" w:rsidP="00C968B6">
      <w:pPr>
        <w:spacing w:before="0" w:after="0"/>
        <w:ind w:firstLine="0"/>
        <w:jc w:val="center"/>
      </w:pPr>
      <w:r w:rsidRPr="008C6777">
        <w:t>Paix</w:t>
      </w:r>
      <w:r w:rsidR="008C6777">
        <w:t> !!</w:t>
      </w:r>
    </w:p>
    <w:p w14:paraId="68EEF713" w14:textId="77777777" w:rsidR="00EF1248" w:rsidRDefault="00EF1248" w:rsidP="00C968B6">
      <w:pPr>
        <w:spacing w:before="0" w:after="0"/>
        <w:ind w:firstLine="0"/>
        <w:jc w:val="center"/>
      </w:pPr>
    </w:p>
    <w:p w14:paraId="17436C24" w14:textId="3A0F70D8" w:rsidR="00B86016" w:rsidRPr="008C6777" w:rsidRDefault="00B86016" w:rsidP="00C968B6">
      <w:pPr>
        <w:spacing w:before="0" w:after="0"/>
        <w:ind w:firstLine="0"/>
        <w:jc w:val="center"/>
      </w:pPr>
      <w:r w:rsidRPr="008C6777">
        <w:t>Je connais</w:t>
      </w:r>
    </w:p>
    <w:p w14:paraId="01451D46" w14:textId="77777777" w:rsidR="008C6777" w:rsidRDefault="00B86016" w:rsidP="00C968B6">
      <w:pPr>
        <w:spacing w:before="0" w:after="0"/>
        <w:ind w:firstLine="0"/>
        <w:jc w:val="center"/>
      </w:pPr>
      <w:r w:rsidRPr="008C6777">
        <w:t>De fort près</w:t>
      </w:r>
      <w:r w:rsidR="008C6777">
        <w:t>,</w:t>
      </w:r>
    </w:p>
    <w:p w14:paraId="0CB0A7B9" w14:textId="77777777" w:rsidR="008C6777" w:rsidRDefault="00B86016" w:rsidP="00C968B6">
      <w:pPr>
        <w:spacing w:before="0" w:after="0"/>
        <w:ind w:firstLine="0"/>
        <w:jc w:val="center"/>
      </w:pPr>
      <w:r w:rsidRPr="008C6777">
        <w:t>La comtesse Aglaure</w:t>
      </w:r>
      <w:r w:rsidR="008C6777">
        <w:t> :</w:t>
      </w:r>
    </w:p>
    <w:p w14:paraId="2D4B50C5" w14:textId="5380BBC7" w:rsidR="00B86016" w:rsidRPr="008C6777" w:rsidRDefault="00B86016" w:rsidP="00C968B6">
      <w:pPr>
        <w:spacing w:before="0" w:after="0"/>
        <w:ind w:firstLine="0"/>
        <w:jc w:val="center"/>
      </w:pPr>
      <w:r w:rsidRPr="008C6777">
        <w:t>Grand pied</w:t>
      </w:r>
      <w:r w:rsidR="008C6777">
        <w:t xml:space="preserve">, </w:t>
      </w:r>
      <w:r w:rsidRPr="008C6777">
        <w:t>grande bouche</w:t>
      </w:r>
      <w:r w:rsidR="008C6777">
        <w:t xml:space="preserve">, </w:t>
      </w:r>
      <w:r w:rsidRPr="008C6777">
        <w:t>mais</w:t>
      </w:r>
    </w:p>
    <w:p w14:paraId="3D665CF9" w14:textId="77777777" w:rsidR="00B86016" w:rsidRPr="008C6777" w:rsidRDefault="00B86016" w:rsidP="00C968B6">
      <w:pPr>
        <w:spacing w:before="0" w:after="0"/>
        <w:ind w:firstLine="0"/>
        <w:jc w:val="center"/>
      </w:pPr>
      <w:r w:rsidRPr="008C6777">
        <w:t>Le plus grand encore</w:t>
      </w:r>
    </w:p>
    <w:p w14:paraId="7751BE69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473A02A2" w14:textId="77777777" w:rsidR="00EF1248" w:rsidRDefault="00EF1248" w:rsidP="00C968B6">
      <w:pPr>
        <w:spacing w:before="0" w:after="0"/>
        <w:ind w:firstLine="0"/>
        <w:jc w:val="center"/>
      </w:pPr>
    </w:p>
    <w:p w14:paraId="025CA84A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61D2EF30" w14:textId="77777777" w:rsidR="00EF1248" w:rsidRDefault="00EF1248" w:rsidP="00C968B6">
      <w:pPr>
        <w:spacing w:before="0" w:after="0"/>
        <w:ind w:firstLine="0"/>
        <w:jc w:val="center"/>
      </w:pPr>
    </w:p>
    <w:p w14:paraId="1762EF80" w14:textId="77777777" w:rsidR="008C6777" w:rsidRDefault="00B86016" w:rsidP="00C968B6">
      <w:pPr>
        <w:spacing w:before="0" w:after="0"/>
        <w:ind w:firstLine="0"/>
        <w:jc w:val="center"/>
      </w:pPr>
      <w:r w:rsidRPr="008C6777">
        <w:t>Sœur Nonnic</w:t>
      </w:r>
      <w:r w:rsidR="008C6777">
        <w:t>,</w:t>
      </w:r>
    </w:p>
    <w:p w14:paraId="6D08018E" w14:textId="77777777" w:rsidR="008C6777" w:rsidRDefault="00B86016" w:rsidP="00C968B6">
      <w:pPr>
        <w:spacing w:before="0" w:after="0"/>
        <w:ind w:firstLine="0"/>
        <w:jc w:val="center"/>
      </w:pPr>
      <w:r w:rsidRPr="008C6777">
        <w:t>En public</w:t>
      </w:r>
      <w:r w:rsidR="008C6777">
        <w:t>,</w:t>
      </w:r>
    </w:p>
    <w:p w14:paraId="4C4C17E0" w14:textId="77777777" w:rsidR="008C6777" w:rsidRDefault="00B86016" w:rsidP="00C968B6">
      <w:pPr>
        <w:spacing w:before="0" w:after="0"/>
        <w:ind w:firstLine="0"/>
        <w:jc w:val="center"/>
      </w:pPr>
      <w:r w:rsidRPr="008C6777">
        <w:t>Est</w:t>
      </w:r>
      <w:r w:rsidR="008C6777">
        <w:t xml:space="preserve">, </w:t>
      </w:r>
      <w:r w:rsidRPr="008C6777">
        <w:t>dit-on</w:t>
      </w:r>
      <w:r w:rsidR="008C6777">
        <w:t xml:space="preserve">, </w:t>
      </w:r>
      <w:r w:rsidRPr="008C6777">
        <w:t>bégueule</w:t>
      </w:r>
      <w:r w:rsidR="008C6777">
        <w:t> ;</w:t>
      </w:r>
    </w:p>
    <w:p w14:paraId="1E7E4748" w14:textId="77777777" w:rsidR="008C6777" w:rsidRDefault="00B86016" w:rsidP="00C968B6">
      <w:pPr>
        <w:spacing w:before="0" w:after="0"/>
        <w:ind w:firstLine="0"/>
        <w:jc w:val="center"/>
      </w:pPr>
      <w:r w:rsidRPr="008C6777">
        <w:t>Savez-vous ce qu</w:t>
      </w:r>
      <w:r w:rsidR="008C6777">
        <w:t>’</w:t>
      </w:r>
      <w:r w:rsidRPr="008C6777">
        <w:t>il lui plaît</w:t>
      </w:r>
      <w:r w:rsidR="008C6777">
        <w:t>,</w:t>
      </w:r>
    </w:p>
    <w:p w14:paraId="161F45C1" w14:textId="77777777" w:rsidR="008C6777" w:rsidRDefault="00B86016" w:rsidP="00C968B6">
      <w:pPr>
        <w:spacing w:before="0" w:after="0"/>
        <w:ind w:firstLine="0"/>
        <w:jc w:val="center"/>
      </w:pPr>
      <w:r w:rsidRPr="008C6777">
        <w:t>Sitôt qu</w:t>
      </w:r>
      <w:r w:rsidR="008C6777">
        <w:t>’</w:t>
      </w:r>
      <w:r w:rsidRPr="008C6777">
        <w:t>elle est seule</w:t>
      </w:r>
      <w:r w:rsidR="008C6777">
        <w:t> ?</w:t>
      </w:r>
    </w:p>
    <w:p w14:paraId="1AAFF09C" w14:textId="77777777" w:rsidR="008C6777" w:rsidRDefault="00B86016" w:rsidP="00C968B6">
      <w:pPr>
        <w:spacing w:before="0" w:after="0"/>
        <w:ind w:firstLine="0"/>
        <w:jc w:val="center"/>
      </w:pPr>
      <w:r w:rsidRPr="008C6777">
        <w:lastRenderedPageBreak/>
        <w:t>C</w:t>
      </w:r>
      <w:r w:rsidR="008C6777">
        <w:t>’</w:t>
      </w:r>
      <w:r w:rsidRPr="008C6777">
        <w:t>est</w:t>
      </w:r>
      <w:r w:rsidR="008C6777">
        <w:t>…</w:t>
      </w:r>
    </w:p>
    <w:p w14:paraId="3A85F1A9" w14:textId="77777777" w:rsidR="00EF1248" w:rsidRDefault="00EF1248" w:rsidP="00C968B6">
      <w:pPr>
        <w:spacing w:before="0" w:after="0"/>
        <w:ind w:firstLine="0"/>
        <w:jc w:val="center"/>
      </w:pPr>
    </w:p>
    <w:p w14:paraId="3D7B94D1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4688AF2D" w14:textId="77777777" w:rsidR="00EF1248" w:rsidRDefault="00EF1248" w:rsidP="00C968B6">
      <w:pPr>
        <w:spacing w:before="0" w:after="0"/>
        <w:ind w:firstLine="0"/>
        <w:jc w:val="center"/>
      </w:pPr>
    </w:p>
    <w:p w14:paraId="780836AE" w14:textId="77777777" w:rsidR="008C6777" w:rsidRDefault="00B86016" w:rsidP="00C968B6">
      <w:pPr>
        <w:spacing w:before="0" w:after="0"/>
        <w:ind w:firstLine="0"/>
        <w:jc w:val="center"/>
      </w:pPr>
      <w:r w:rsidRPr="008C6777">
        <w:t>À Saint-Roch</w:t>
      </w:r>
      <w:r w:rsidR="008C6777">
        <w:t>,</w:t>
      </w:r>
    </w:p>
    <w:p w14:paraId="5D9EFF2F" w14:textId="77777777" w:rsidR="008C6777" w:rsidRDefault="00B86016" w:rsidP="00C968B6">
      <w:pPr>
        <w:spacing w:before="0" w:after="0"/>
        <w:ind w:firstLine="0"/>
        <w:jc w:val="center"/>
      </w:pPr>
      <w:r w:rsidRPr="008C6777">
        <w:t>Sous un froc</w:t>
      </w:r>
      <w:r w:rsidR="008C6777">
        <w:t>,</w:t>
      </w:r>
    </w:p>
    <w:p w14:paraId="0CF5CFAE" w14:textId="77777777" w:rsidR="008C6777" w:rsidRDefault="00B86016" w:rsidP="00C968B6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entendis Julie</w:t>
      </w:r>
      <w:r w:rsidR="008C6777">
        <w:t>,</w:t>
      </w:r>
    </w:p>
    <w:p w14:paraId="11A435E0" w14:textId="37B0994C" w:rsidR="00B86016" w:rsidRPr="008C6777" w:rsidRDefault="00B86016" w:rsidP="00C968B6">
      <w:pPr>
        <w:spacing w:before="0" w:after="0"/>
        <w:ind w:firstLine="0"/>
        <w:jc w:val="center"/>
      </w:pPr>
      <w:r w:rsidRPr="008C6777">
        <w:t>Qui disait</w:t>
      </w:r>
      <w:r w:rsidR="008C6777">
        <w:t xml:space="preserve"> : </w:t>
      </w:r>
      <w:r w:rsidRPr="008C6777">
        <w:t>Las</w:t>
      </w:r>
      <w:r w:rsidR="008C6777">
        <w:t xml:space="preserve"> ! </w:t>
      </w:r>
      <w:r w:rsidRPr="008C6777">
        <w:t>je n</w:t>
      </w:r>
      <w:r w:rsidR="008C6777">
        <w:t>’</w:t>
      </w:r>
      <w:r w:rsidRPr="008C6777">
        <w:t>ai fait</w:t>
      </w:r>
    </w:p>
    <w:p w14:paraId="51D56236" w14:textId="77777777" w:rsidR="008C6777" w:rsidRDefault="00B86016" w:rsidP="00C968B6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un péché dans ma vie</w:t>
      </w:r>
      <w:r w:rsidR="008C6777">
        <w:t>…</w:t>
      </w:r>
    </w:p>
    <w:p w14:paraId="775242EE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376E8948" w14:textId="77777777" w:rsidR="00EF1248" w:rsidRDefault="00EF1248" w:rsidP="00C968B6">
      <w:pPr>
        <w:spacing w:before="0" w:after="0"/>
        <w:ind w:firstLine="0"/>
        <w:jc w:val="center"/>
      </w:pPr>
    </w:p>
    <w:p w14:paraId="5A9156C3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4940BA78" w14:textId="77777777" w:rsidR="00EF1248" w:rsidRDefault="00EF1248" w:rsidP="00C968B6">
      <w:pPr>
        <w:spacing w:before="0" w:after="0"/>
        <w:ind w:firstLine="0"/>
        <w:jc w:val="center"/>
      </w:pPr>
    </w:p>
    <w:p w14:paraId="4E33ECA9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Alain</w:t>
      </w:r>
      <w:r w:rsidR="008C6777">
        <w:t>,</w:t>
      </w:r>
    </w:p>
    <w:p w14:paraId="75F82E0E" w14:textId="77777777" w:rsidR="008C6777" w:rsidRDefault="00B86016" w:rsidP="00C968B6">
      <w:pPr>
        <w:spacing w:before="0" w:after="0"/>
        <w:ind w:firstLine="0"/>
        <w:jc w:val="center"/>
      </w:pPr>
      <w:r w:rsidRPr="008C6777">
        <w:t>Mon cousin</w:t>
      </w:r>
      <w:r w:rsidR="008C6777">
        <w:t>,</w:t>
      </w:r>
    </w:p>
    <w:p w14:paraId="5997B624" w14:textId="77777777" w:rsidR="008C6777" w:rsidRDefault="00B86016" w:rsidP="00C968B6">
      <w:pPr>
        <w:spacing w:before="0" w:after="0"/>
        <w:ind w:firstLine="0"/>
        <w:jc w:val="center"/>
      </w:pPr>
      <w:r w:rsidRPr="008C6777">
        <w:t>Qui en est la cause</w:t>
      </w:r>
      <w:r w:rsidR="008C6777">
        <w:t> ;</w:t>
      </w:r>
    </w:p>
    <w:p w14:paraId="4DB6648C" w14:textId="77777777" w:rsidR="008C6777" w:rsidRDefault="00B86016" w:rsidP="00C968B6">
      <w:pPr>
        <w:spacing w:before="0" w:after="0"/>
        <w:ind w:firstLine="0"/>
        <w:jc w:val="center"/>
      </w:pPr>
      <w:r w:rsidRPr="008C6777">
        <w:t>Mais dire ce qu</w:t>
      </w:r>
      <w:r w:rsidR="008C6777">
        <w:t>’</w:t>
      </w:r>
      <w:r w:rsidRPr="008C6777">
        <w:t>il m</w:t>
      </w:r>
      <w:r w:rsidR="008C6777">
        <w:t>’</w:t>
      </w:r>
      <w:r w:rsidRPr="008C6777">
        <w:t>a fait</w:t>
      </w:r>
      <w:r w:rsidR="008C6777">
        <w:t>,</w:t>
      </w:r>
    </w:p>
    <w:p w14:paraId="4240203A" w14:textId="77777777" w:rsidR="008C6777" w:rsidRDefault="00B86016" w:rsidP="00C968B6">
      <w:pPr>
        <w:spacing w:before="0" w:after="0"/>
        <w:ind w:firstLine="0"/>
        <w:jc w:val="center"/>
      </w:pPr>
      <w:r w:rsidRPr="008C6777">
        <w:t>Mon père</w:t>
      </w:r>
      <w:r w:rsidR="008C6777">
        <w:t xml:space="preserve">, </w:t>
      </w:r>
      <w:r w:rsidRPr="008C6777">
        <w:t>je n</w:t>
      </w:r>
      <w:r w:rsidR="008C6777">
        <w:t>’</w:t>
      </w:r>
      <w:r w:rsidRPr="008C6777">
        <w:t>ose</w:t>
      </w:r>
      <w:r w:rsidR="008C6777">
        <w:t>.</w:t>
      </w:r>
    </w:p>
    <w:p w14:paraId="61AB907A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1C1E5E7B" w14:textId="77777777" w:rsidR="00EF1248" w:rsidRDefault="00EF1248" w:rsidP="00C968B6">
      <w:pPr>
        <w:spacing w:before="0" w:after="0"/>
        <w:ind w:firstLine="0"/>
        <w:jc w:val="center"/>
      </w:pPr>
    </w:p>
    <w:p w14:paraId="60499FD8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38E23994" w14:textId="77777777" w:rsidR="00EF1248" w:rsidRDefault="00EF1248" w:rsidP="00C968B6">
      <w:pPr>
        <w:spacing w:before="0" w:after="0"/>
        <w:ind w:firstLine="0"/>
        <w:jc w:val="center"/>
      </w:pPr>
    </w:p>
    <w:p w14:paraId="3149ECDD" w14:textId="0DD2851F" w:rsidR="00B86016" w:rsidRPr="008C6777" w:rsidRDefault="00B86016" w:rsidP="00C968B6">
      <w:pPr>
        <w:spacing w:before="0" w:after="0"/>
        <w:ind w:firstLine="0"/>
        <w:jc w:val="center"/>
      </w:pPr>
      <w:r w:rsidRPr="008C6777">
        <w:t>Ce cafard</w:t>
      </w:r>
    </w:p>
    <w:p w14:paraId="7C10B612" w14:textId="04606050" w:rsidR="00B86016" w:rsidRPr="008C6777" w:rsidRDefault="00B86016" w:rsidP="00C968B6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a pris par</w:t>
      </w:r>
    </w:p>
    <w:p w14:paraId="4AAFC1B3" w14:textId="77777777" w:rsidR="008C6777" w:rsidRDefault="00B86016" w:rsidP="00C968B6">
      <w:pPr>
        <w:spacing w:before="0" w:after="0"/>
        <w:ind w:firstLine="0"/>
        <w:jc w:val="center"/>
      </w:pPr>
      <w:r w:rsidRPr="008C6777">
        <w:t>Son air doux et tendre</w:t>
      </w:r>
      <w:r w:rsidR="008C6777">
        <w:t> :</w:t>
      </w:r>
    </w:p>
    <w:p w14:paraId="4AF45B28" w14:textId="03861A68" w:rsidR="00B86016" w:rsidRPr="008C6777" w:rsidRDefault="00B86016" w:rsidP="00C968B6">
      <w:pPr>
        <w:spacing w:before="0" w:after="0"/>
        <w:ind w:firstLine="0"/>
        <w:jc w:val="center"/>
      </w:pPr>
      <w:r w:rsidRPr="008C6777">
        <w:t>Mais je n</w:t>
      </w:r>
      <w:r w:rsidR="008C6777">
        <w:t>’</w:t>
      </w:r>
      <w:r w:rsidRPr="008C6777">
        <w:t>avouerai jamais</w:t>
      </w:r>
    </w:p>
    <w:p w14:paraId="42F3E04B" w14:textId="77777777" w:rsidR="008C6777" w:rsidRDefault="00B86016" w:rsidP="00C968B6">
      <w:pPr>
        <w:spacing w:before="0" w:after="0"/>
        <w:ind w:firstLine="0"/>
        <w:jc w:val="center"/>
      </w:pPr>
      <w:r w:rsidRPr="008C6777">
        <w:t>Ce qu</w:t>
      </w:r>
      <w:r w:rsidR="008C6777">
        <w:t>’</w:t>
      </w:r>
      <w:r w:rsidRPr="008C6777">
        <w:t>il m</w:t>
      </w:r>
      <w:r w:rsidR="008C6777">
        <w:t>’</w:t>
      </w:r>
      <w:r w:rsidRPr="008C6777">
        <w:t>a fait prendre</w:t>
      </w:r>
      <w:r w:rsidR="008C6777">
        <w:t> :</w:t>
      </w:r>
    </w:p>
    <w:p w14:paraId="416C1751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60224664" w14:textId="77777777" w:rsidR="00EF1248" w:rsidRDefault="00EF1248" w:rsidP="00C968B6">
      <w:pPr>
        <w:spacing w:before="0" w:after="0"/>
        <w:ind w:firstLine="0"/>
        <w:jc w:val="center"/>
      </w:pPr>
    </w:p>
    <w:p w14:paraId="79647EF9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1AB89E35" w14:textId="77777777" w:rsidR="00EF1248" w:rsidRDefault="00EF1248" w:rsidP="00C968B6">
      <w:pPr>
        <w:spacing w:before="0" w:after="0"/>
        <w:ind w:firstLine="0"/>
        <w:jc w:val="center"/>
      </w:pPr>
    </w:p>
    <w:p w14:paraId="73B94B7D" w14:textId="77777777" w:rsidR="008C6777" w:rsidRDefault="00B86016" w:rsidP="00C968B6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en rougis</w:t>
      </w:r>
      <w:r w:rsidR="008C6777">
        <w:t>,</w:t>
      </w:r>
    </w:p>
    <w:p w14:paraId="05166372" w14:textId="1F67FF49" w:rsidR="00B86016" w:rsidRPr="008C6777" w:rsidRDefault="00B86016" w:rsidP="00C968B6">
      <w:pPr>
        <w:spacing w:before="0" w:after="0"/>
        <w:ind w:firstLine="0"/>
        <w:jc w:val="center"/>
      </w:pPr>
      <w:r w:rsidRPr="008C6777">
        <w:t>Mais j</w:t>
      </w:r>
      <w:r w:rsidR="008C6777">
        <w:t>’</w:t>
      </w:r>
      <w:r w:rsidRPr="008C6777">
        <w:t>y pris</w:t>
      </w:r>
    </w:p>
    <w:p w14:paraId="47795FAE" w14:textId="77777777" w:rsidR="008C6777" w:rsidRDefault="00B86016" w:rsidP="00C968B6">
      <w:pPr>
        <w:spacing w:before="0" w:after="0"/>
        <w:ind w:firstLine="0"/>
        <w:jc w:val="center"/>
      </w:pPr>
      <w:r w:rsidRPr="008C6777">
        <w:lastRenderedPageBreak/>
        <w:t>Goût comme lui-même</w:t>
      </w:r>
      <w:r w:rsidR="008C6777">
        <w:t> ;</w:t>
      </w:r>
    </w:p>
    <w:p w14:paraId="453E49C6" w14:textId="2691EE8D" w:rsidR="00B86016" w:rsidRPr="008C6777" w:rsidRDefault="00B86016" w:rsidP="00C968B6">
      <w:pPr>
        <w:spacing w:before="0" w:after="0"/>
        <w:ind w:firstLine="0"/>
        <w:jc w:val="center"/>
      </w:pPr>
      <w:r w:rsidRPr="008C6777">
        <w:t>Et surtout ce qui m</w:t>
      </w:r>
      <w:r w:rsidR="008C6777">
        <w:t>’</w:t>
      </w:r>
      <w:r w:rsidRPr="008C6777">
        <w:t>a fait</w:t>
      </w:r>
    </w:p>
    <w:p w14:paraId="01A10886" w14:textId="77777777" w:rsidR="00B86016" w:rsidRPr="008C6777" w:rsidRDefault="00B86016" w:rsidP="00C968B6">
      <w:pPr>
        <w:spacing w:before="0" w:after="0"/>
        <w:ind w:firstLine="0"/>
        <w:jc w:val="center"/>
      </w:pPr>
      <w:r w:rsidRPr="008C6777">
        <w:t>Un plaisir extrême</w:t>
      </w:r>
    </w:p>
    <w:p w14:paraId="57C72BCD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2C74EFC7" w14:textId="77777777" w:rsidR="00EF1248" w:rsidRDefault="00EF1248" w:rsidP="00C968B6">
      <w:pPr>
        <w:spacing w:before="0" w:after="0"/>
        <w:ind w:firstLine="0"/>
        <w:jc w:val="center"/>
      </w:pPr>
    </w:p>
    <w:p w14:paraId="7F33DF26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5B5A58A9" w14:textId="77777777" w:rsidR="00EF1248" w:rsidRDefault="00EF1248" w:rsidP="00C968B6">
      <w:pPr>
        <w:spacing w:before="0" w:after="0"/>
        <w:ind w:firstLine="0"/>
        <w:jc w:val="center"/>
      </w:pPr>
    </w:p>
    <w:p w14:paraId="450DEF20" w14:textId="77777777" w:rsidR="008C6777" w:rsidRDefault="00B86016" w:rsidP="00C968B6">
      <w:pPr>
        <w:spacing w:before="0" w:after="0"/>
        <w:ind w:firstLine="0"/>
        <w:jc w:val="center"/>
      </w:pPr>
      <w:r w:rsidRPr="008C6777">
        <w:t>Quoi</w:t>
      </w:r>
      <w:r w:rsidR="008C6777">
        <w:t xml:space="preserve">, </w:t>
      </w:r>
      <w:r w:rsidRPr="008C6777">
        <w:t>ma sœur</w:t>
      </w:r>
      <w:r w:rsidR="008C6777">
        <w:t>,</w:t>
      </w:r>
    </w:p>
    <w:p w14:paraId="1D7FB058" w14:textId="0404BE87" w:rsidR="00B86016" w:rsidRPr="008C6777" w:rsidRDefault="00B86016" w:rsidP="00C968B6">
      <w:pPr>
        <w:spacing w:before="0" w:after="0"/>
        <w:ind w:firstLine="0"/>
        <w:jc w:val="center"/>
      </w:pPr>
      <w:r w:rsidRPr="008C6777">
        <w:t>Ce trompeur</w:t>
      </w:r>
    </w:p>
    <w:p w14:paraId="5FBCF22C" w14:textId="77777777" w:rsidR="008C6777" w:rsidRDefault="00B86016" w:rsidP="00C968B6">
      <w:pPr>
        <w:spacing w:before="0" w:after="0"/>
        <w:ind w:firstLine="0"/>
        <w:jc w:val="center"/>
      </w:pPr>
      <w:r w:rsidRPr="008C6777">
        <w:t>Vous le laissiez faire</w:t>
      </w:r>
      <w:r w:rsidR="008C6777">
        <w:t> ?</w:t>
      </w:r>
    </w:p>
    <w:p w14:paraId="0D39E21E" w14:textId="429B6D4D" w:rsidR="00B86016" w:rsidRPr="008C6777" w:rsidRDefault="008C6777" w:rsidP="00C968B6">
      <w:pPr>
        <w:spacing w:before="0" w:after="0"/>
        <w:ind w:firstLine="0"/>
        <w:jc w:val="center"/>
      </w:pPr>
      <w:r>
        <w:t>— </w:t>
      </w:r>
      <w:r w:rsidR="00B86016" w:rsidRPr="008C6777">
        <w:t>Mon père</w:t>
      </w:r>
      <w:r>
        <w:t xml:space="preserve">, </w:t>
      </w:r>
      <w:r w:rsidR="00B86016" w:rsidRPr="008C6777">
        <w:t>je ne l</w:t>
      </w:r>
      <w:r>
        <w:t>’</w:t>
      </w:r>
      <w:r w:rsidR="00B86016" w:rsidRPr="008C6777">
        <w:t>ai fait</w:t>
      </w:r>
    </w:p>
    <w:p w14:paraId="0BFDDFB7" w14:textId="77777777" w:rsidR="008C6777" w:rsidRDefault="00B86016" w:rsidP="00C968B6">
      <w:pPr>
        <w:spacing w:before="0" w:after="0"/>
        <w:ind w:firstLine="0"/>
        <w:jc w:val="center"/>
      </w:pPr>
      <w:r w:rsidRPr="008C6777">
        <w:t>Que pour savoir ce que c</w:t>
      </w:r>
      <w:r w:rsidR="008C6777">
        <w:t>’</w:t>
      </w:r>
      <w:r w:rsidRPr="008C6777">
        <w:t>est</w:t>
      </w:r>
      <w:r w:rsidR="008C6777">
        <w:t>…</w:t>
      </w:r>
    </w:p>
    <w:p w14:paraId="5C2F44B0" w14:textId="77777777" w:rsidR="00EF1248" w:rsidRDefault="00EF1248" w:rsidP="00C968B6">
      <w:pPr>
        <w:spacing w:before="0" w:after="0"/>
        <w:ind w:firstLine="0"/>
        <w:jc w:val="center"/>
      </w:pPr>
    </w:p>
    <w:p w14:paraId="2821CDFC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4E672EFF" w14:textId="77777777" w:rsidR="00EF1248" w:rsidRDefault="00EF1248" w:rsidP="00C968B6">
      <w:pPr>
        <w:spacing w:before="0" w:after="0"/>
        <w:ind w:firstLine="0"/>
        <w:jc w:val="center"/>
      </w:pPr>
    </w:p>
    <w:p w14:paraId="39205533" w14:textId="257C2EF2" w:rsidR="00B86016" w:rsidRP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ainsi</w:t>
      </w:r>
    </w:p>
    <w:p w14:paraId="28714F1C" w14:textId="6D232726" w:rsidR="00B86016" w:rsidRPr="008C6777" w:rsidRDefault="00B86016" w:rsidP="00C968B6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a fini</w:t>
      </w:r>
    </w:p>
    <w:p w14:paraId="688A72D3" w14:textId="77777777" w:rsidR="008C6777" w:rsidRDefault="00B86016" w:rsidP="00C968B6">
      <w:pPr>
        <w:spacing w:before="0" w:after="0"/>
        <w:ind w:firstLine="0"/>
        <w:jc w:val="center"/>
      </w:pPr>
      <w:r w:rsidRPr="008C6777">
        <w:t>La nonne jolie</w:t>
      </w:r>
      <w:r w:rsidR="008C6777">
        <w:t> ;</w:t>
      </w:r>
    </w:p>
    <w:p w14:paraId="4DB31167" w14:textId="33E80EBF" w:rsidR="00B86016" w:rsidRPr="008C6777" w:rsidRDefault="00B86016" w:rsidP="00C968B6">
      <w:pPr>
        <w:spacing w:before="0" w:after="0"/>
        <w:ind w:firstLine="0"/>
        <w:jc w:val="center"/>
      </w:pPr>
      <w:r w:rsidRPr="008C6777">
        <w:t>Mais le meilleur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qu</w:t>
      </w:r>
      <w:r w:rsidR="008C6777">
        <w:t>’</w:t>
      </w:r>
      <w:r w:rsidRPr="008C6777">
        <w:t>elle est</w:t>
      </w:r>
    </w:p>
    <w:p w14:paraId="72640ED9" w14:textId="77777777" w:rsidR="008C6777" w:rsidRDefault="00B86016" w:rsidP="00C968B6">
      <w:pPr>
        <w:spacing w:before="0" w:after="0"/>
        <w:ind w:firstLine="0"/>
        <w:jc w:val="center"/>
      </w:pPr>
      <w:r w:rsidRPr="008C6777">
        <w:t>De la compagnie</w:t>
      </w:r>
      <w:r w:rsidR="008C6777">
        <w:t>…</w:t>
      </w:r>
    </w:p>
    <w:p w14:paraId="5D34BA46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213E2E63" w14:textId="77777777" w:rsidR="00EF1248" w:rsidRDefault="00EF1248" w:rsidP="00C968B6">
      <w:pPr>
        <w:spacing w:before="0" w:after="0"/>
        <w:ind w:firstLine="0"/>
        <w:jc w:val="center"/>
      </w:pPr>
    </w:p>
    <w:p w14:paraId="4D6A1443" w14:textId="77777777" w:rsidR="008C6777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 xml:space="preserve">, </w:t>
      </w:r>
      <w:r w:rsidRPr="008C6777">
        <w:t>etc</w:t>
      </w:r>
      <w:r w:rsidR="008C6777">
        <w:t>.</w:t>
      </w:r>
    </w:p>
    <w:p w14:paraId="625E7421" w14:textId="77777777" w:rsidR="00EF1248" w:rsidRDefault="00EF1248" w:rsidP="00C968B6">
      <w:pPr>
        <w:spacing w:before="0" w:after="0"/>
        <w:ind w:firstLine="0"/>
        <w:jc w:val="center"/>
      </w:pPr>
    </w:p>
    <w:p w14:paraId="44616DCE" w14:textId="4ADAF807" w:rsidR="00B86016" w:rsidRPr="008C6777" w:rsidRDefault="00B86016" w:rsidP="00C968B6">
      <w:pPr>
        <w:spacing w:before="0" w:after="0"/>
        <w:ind w:firstLine="0"/>
        <w:jc w:val="center"/>
      </w:pPr>
      <w:r w:rsidRPr="008C6777">
        <w:t>Puisqu</w:t>
      </w:r>
      <w:r w:rsidR="008C6777">
        <w:t>’</w:t>
      </w:r>
      <w:r w:rsidRPr="008C6777">
        <w:t>enfin</w:t>
      </w:r>
    </w:p>
    <w:p w14:paraId="68BE4469" w14:textId="77777777" w:rsidR="00B86016" w:rsidRPr="008C6777" w:rsidRDefault="00B86016" w:rsidP="00C968B6">
      <w:pPr>
        <w:spacing w:before="0" w:after="0"/>
        <w:ind w:firstLine="0"/>
        <w:jc w:val="center"/>
      </w:pPr>
      <w:r w:rsidRPr="008C6777">
        <w:t>Mon refrain</w:t>
      </w:r>
    </w:p>
    <w:p w14:paraId="66536268" w14:textId="77777777" w:rsidR="00B86016" w:rsidRPr="008C6777" w:rsidRDefault="00B86016" w:rsidP="00C968B6">
      <w:pPr>
        <w:spacing w:before="0" w:after="0"/>
        <w:ind w:firstLine="0"/>
        <w:jc w:val="center"/>
      </w:pPr>
      <w:r w:rsidRPr="008C6777">
        <w:t>Ici se termine</w:t>
      </w:r>
    </w:p>
    <w:p w14:paraId="27F3300F" w14:textId="123C3C0E" w:rsidR="00B86016" w:rsidRPr="008C6777" w:rsidRDefault="00B86016" w:rsidP="00C968B6">
      <w:pPr>
        <w:spacing w:before="0" w:after="0"/>
        <w:ind w:firstLine="0"/>
        <w:jc w:val="center"/>
      </w:pPr>
      <w:r w:rsidRPr="008C6777">
        <w:t>Savez-vous ce qu</w:t>
      </w:r>
      <w:r w:rsidR="008C6777">
        <w:t>’</w:t>
      </w:r>
      <w:r w:rsidRPr="008C6777">
        <w:t>il faudrait</w:t>
      </w:r>
    </w:p>
    <w:p w14:paraId="5C4A69E4" w14:textId="77777777" w:rsidR="008C6777" w:rsidRDefault="00B86016" w:rsidP="00C968B6">
      <w:pPr>
        <w:spacing w:before="0" w:after="0"/>
        <w:ind w:firstLine="0"/>
        <w:jc w:val="center"/>
      </w:pPr>
      <w:r w:rsidRPr="008C6777">
        <w:t>Faire à sa voisine</w:t>
      </w:r>
      <w:r w:rsidR="008C6777">
        <w:t> ?</w:t>
      </w:r>
    </w:p>
    <w:p w14:paraId="35EEF253" w14:textId="77777777" w:rsidR="008C6777" w:rsidRDefault="00B86016" w:rsidP="00C968B6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</w:t>
      </w:r>
      <w:r w:rsidR="008C6777">
        <w:t>…</w:t>
      </w:r>
    </w:p>
    <w:p w14:paraId="1B330B6E" w14:textId="77777777" w:rsidR="00EF1248" w:rsidRDefault="00EF1248" w:rsidP="00C968B6">
      <w:pPr>
        <w:spacing w:before="0" w:after="0"/>
        <w:ind w:firstLine="0"/>
        <w:jc w:val="center"/>
      </w:pPr>
    </w:p>
    <w:p w14:paraId="0809DA31" w14:textId="06BE336C" w:rsidR="00EF1248" w:rsidRDefault="00B86016" w:rsidP="00EF1248">
      <w:pPr>
        <w:spacing w:before="0" w:after="0"/>
        <w:ind w:firstLine="2041"/>
        <w:jc w:val="center"/>
      </w:pPr>
      <w:r w:rsidRPr="008C6777">
        <w:t>Halte-là</w:t>
      </w:r>
      <w:r w:rsidR="008C6777">
        <w:t>,</w:t>
      </w:r>
    </w:p>
    <w:p w14:paraId="02491BA1" w14:textId="77777777" w:rsidR="00EF1248" w:rsidRDefault="00EF1248" w:rsidP="00C968B6">
      <w:pPr>
        <w:spacing w:before="0" w:after="0"/>
        <w:ind w:firstLine="0"/>
        <w:jc w:val="center"/>
      </w:pPr>
    </w:p>
    <w:p w14:paraId="526AB435" w14:textId="2AD3284E" w:rsidR="00B86016" w:rsidRPr="008C6777" w:rsidRDefault="00B86016" w:rsidP="00C968B6">
      <w:pPr>
        <w:spacing w:before="0" w:after="0"/>
        <w:ind w:firstLine="0"/>
        <w:jc w:val="center"/>
      </w:pPr>
      <w:r w:rsidRPr="008C6777">
        <w:lastRenderedPageBreak/>
        <w:t>Car déjà</w:t>
      </w:r>
    </w:p>
    <w:p w14:paraId="6CC4CFEE" w14:textId="77777777" w:rsidR="008C6777" w:rsidRDefault="00B86016" w:rsidP="00C968B6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on est en colère</w:t>
      </w:r>
      <w:r w:rsidR="008C6777">
        <w:t> ;</w:t>
      </w:r>
    </w:p>
    <w:p w14:paraId="51C18E00" w14:textId="70A45E5B" w:rsidR="00B86016" w:rsidRPr="008C6777" w:rsidRDefault="00B86016" w:rsidP="00C968B6">
      <w:pPr>
        <w:spacing w:before="0" w:after="0"/>
        <w:ind w:firstLine="0"/>
        <w:jc w:val="center"/>
      </w:pPr>
      <w:r w:rsidRPr="008C6777">
        <w:t>Cela ne se dit pas</w:t>
      </w:r>
      <w:r w:rsidR="008C6777">
        <w:t xml:space="preserve">, </w:t>
      </w:r>
      <w:r w:rsidRPr="008C6777">
        <w:t>mais</w:t>
      </w:r>
    </w:p>
    <w:p w14:paraId="56DA31FD" w14:textId="77777777" w:rsidR="008C6777" w:rsidRDefault="00B86016" w:rsidP="00C968B6">
      <w:pPr>
        <w:spacing w:before="0" w:after="0"/>
        <w:ind w:firstLine="0"/>
        <w:jc w:val="center"/>
      </w:pPr>
      <w:r w:rsidRPr="008C6777">
        <w:t>Cela peut se faire</w:t>
      </w:r>
      <w:r w:rsidR="008C6777">
        <w:t>.</w:t>
      </w:r>
    </w:p>
    <w:p w14:paraId="5FD85B94" w14:textId="579A52B0" w:rsidR="008C6777" w:rsidRDefault="00B86016" w:rsidP="00C968B6">
      <w:pPr>
        <w:spacing w:before="0" w:after="0"/>
        <w:ind w:firstLine="0"/>
        <w:jc w:val="center"/>
      </w:pPr>
      <w:r w:rsidRPr="008C6777">
        <w:t>Paix</w:t>
      </w:r>
      <w:r w:rsidR="008C6777">
        <w:t> !!</w:t>
      </w:r>
    </w:p>
    <w:p w14:paraId="3E7E3958" w14:textId="0BBCAA27" w:rsidR="008C6777" w:rsidRDefault="00B86016" w:rsidP="008C6777">
      <w:pPr>
        <w:jc w:val="right"/>
      </w:pPr>
      <w:r w:rsidRPr="008C6777">
        <w:t>S</w:t>
      </w:r>
      <w:r w:rsidRPr="00C968B6">
        <w:rPr>
          <w:rStyle w:val="Taille-1Caracteres"/>
        </w:rPr>
        <w:t>CRIBE</w:t>
      </w:r>
    </w:p>
    <w:p w14:paraId="3695D43A" w14:textId="5EF8086F" w:rsidR="00B86016" w:rsidRPr="00B90685" w:rsidRDefault="00B86016" w:rsidP="008C6777">
      <w:pPr>
        <w:pStyle w:val="Titre2"/>
        <w:rPr>
          <w:szCs w:val="44"/>
        </w:rPr>
      </w:pPr>
      <w:bookmarkStart w:id="181" w:name="_Toc275359205"/>
      <w:bookmarkStart w:id="182" w:name="_Toc199525849"/>
      <w:r w:rsidRPr="00B90685">
        <w:rPr>
          <w:szCs w:val="44"/>
        </w:rPr>
        <w:lastRenderedPageBreak/>
        <w:t>LE COUSIN JACQUES</w:t>
      </w:r>
      <w:bookmarkEnd w:id="181"/>
      <w:bookmarkEnd w:id="182"/>
    </w:p>
    <w:p w14:paraId="0E404417" w14:textId="77777777" w:rsidR="008C6777" w:rsidRDefault="00B86016" w:rsidP="00F94DEA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De l</w:t>
      </w:r>
      <w:r w:rsidR="008C6777">
        <w:rPr>
          <w:i/>
        </w:rPr>
        <w:t>’</w:t>
      </w:r>
      <w:r w:rsidRPr="008C6777">
        <w:rPr>
          <w:i/>
        </w:rPr>
        <w:t>incognito</w:t>
      </w:r>
      <w:r w:rsidR="008C6777">
        <w:t>.</w:t>
      </w:r>
    </w:p>
    <w:p w14:paraId="7D98C368" w14:textId="0A3E2C90" w:rsidR="00B86016" w:rsidRPr="00B90685" w:rsidRDefault="00B86016" w:rsidP="00F94DEA">
      <w:pPr>
        <w:spacing w:before="0" w:after="0"/>
      </w:pPr>
      <w:r w:rsidRPr="00B90685">
        <w:t>Je veux ici du petit cousin Jacques</w:t>
      </w:r>
    </w:p>
    <w:p w14:paraId="3725900A" w14:textId="77777777" w:rsidR="008C6777" w:rsidRDefault="00B86016" w:rsidP="00F94DEA">
      <w:pPr>
        <w:spacing w:before="0" w:after="0"/>
      </w:pPr>
      <w:r w:rsidRPr="00B90685">
        <w:t>Vous retracer le portrait trait pour trait</w:t>
      </w:r>
      <w:r w:rsidR="008C6777">
        <w:t> :</w:t>
      </w:r>
    </w:p>
    <w:p w14:paraId="06D54A17" w14:textId="77777777" w:rsidR="008C6777" w:rsidRDefault="00B86016" w:rsidP="00F94DEA">
      <w:pPr>
        <w:spacing w:before="0" w:after="0"/>
      </w:pPr>
      <w:r w:rsidRPr="00B90685">
        <w:t>Il vint au monde en un beau jour de Pâques</w:t>
      </w:r>
      <w:r w:rsidR="008C6777">
        <w:t>,</w:t>
      </w:r>
    </w:p>
    <w:p w14:paraId="6372C797" w14:textId="77777777" w:rsidR="008C6777" w:rsidRDefault="00B86016" w:rsidP="00F94DEA">
      <w:pPr>
        <w:spacing w:before="0" w:after="0"/>
      </w:pPr>
      <w:r w:rsidRPr="00B90685">
        <w:t>Le nez au vent et la jambe en arrêt</w:t>
      </w:r>
      <w:r w:rsidR="008C6777">
        <w:t>.</w:t>
      </w:r>
    </w:p>
    <w:p w14:paraId="06556DA9" w14:textId="77777777" w:rsidR="008C6777" w:rsidRDefault="00B86016" w:rsidP="00F94DEA">
      <w:pPr>
        <w:spacing w:before="0" w:after="0"/>
      </w:pPr>
      <w:r w:rsidRPr="00B90685">
        <w:t>Dès qu</w:t>
      </w:r>
      <w:r w:rsidR="008C6777">
        <w:t>’</w:t>
      </w:r>
      <w:r w:rsidRPr="00B90685">
        <w:t>il passa par un certain ovale</w:t>
      </w:r>
      <w:r w:rsidR="008C6777">
        <w:t>,</w:t>
      </w:r>
    </w:p>
    <w:p w14:paraId="78153AB6" w14:textId="77777777" w:rsidR="008C6777" w:rsidRDefault="00B86016" w:rsidP="00F94DEA">
      <w:pPr>
        <w:spacing w:before="0" w:after="0"/>
      </w:pPr>
      <w:r w:rsidRPr="00B90685">
        <w:t>À l</w:t>
      </w:r>
      <w:r w:rsidR="008C6777">
        <w:t>’</w:t>
      </w:r>
      <w:r w:rsidRPr="00B90685">
        <w:t>instant même à sa mère on cria</w:t>
      </w:r>
      <w:r w:rsidR="008C6777">
        <w:t> :</w:t>
      </w:r>
    </w:p>
    <w:p w14:paraId="2A621894" w14:textId="77777777" w:rsidR="008C6777" w:rsidRDefault="00B86016" w:rsidP="00F94DEA">
      <w:pPr>
        <w:spacing w:before="0" w:after="0"/>
      </w:pPr>
      <w:r w:rsidRPr="00B90685">
        <w:t>Soyez tranquille</w:t>
      </w:r>
      <w:r w:rsidR="008C6777">
        <w:t xml:space="preserve">, </w:t>
      </w:r>
      <w:r w:rsidRPr="00B90685">
        <w:t>allez c</w:t>
      </w:r>
      <w:r w:rsidR="008C6777">
        <w:t>’</w:t>
      </w:r>
      <w:r w:rsidRPr="00B90685">
        <w:t>est bien un mâle</w:t>
      </w:r>
      <w:r w:rsidR="008C6777">
        <w:t>.</w:t>
      </w:r>
    </w:p>
    <w:p w14:paraId="43991B02" w14:textId="77777777" w:rsidR="008C6777" w:rsidRDefault="00B86016" w:rsidP="00F94DEA">
      <w:pPr>
        <w:spacing w:before="0" w:after="0"/>
        <w:ind w:firstLine="0"/>
        <w:jc w:val="center"/>
      </w:pPr>
      <w:r w:rsidRPr="008C6777">
        <w:t>Dieux</w:t>
      </w:r>
      <w:r w:rsidR="008C6777">
        <w:t xml:space="preserve"> ! </w:t>
      </w:r>
      <w:r w:rsidRPr="008C6777">
        <w:t>quelle tête il a</w:t>
      </w:r>
      <w:r w:rsidR="008C6777">
        <w:t> !</w:t>
      </w:r>
    </w:p>
    <w:p w14:paraId="5E8817B7" w14:textId="77777777" w:rsidR="00D7694B" w:rsidRDefault="00D7694B" w:rsidP="00F94DEA">
      <w:pPr>
        <w:spacing w:before="0" w:after="0"/>
        <w:ind w:firstLine="0"/>
        <w:jc w:val="center"/>
      </w:pPr>
    </w:p>
    <w:p w14:paraId="5255EBD8" w14:textId="1055B8A4" w:rsidR="00B86016" w:rsidRPr="00B90685" w:rsidRDefault="00B86016" w:rsidP="00F94DEA">
      <w:pPr>
        <w:spacing w:before="0" w:after="0"/>
      </w:pPr>
      <w:r w:rsidRPr="00B90685">
        <w:t>Quand de latin</w:t>
      </w:r>
      <w:r w:rsidR="008C6777">
        <w:t xml:space="preserve">, </w:t>
      </w:r>
      <w:r w:rsidRPr="00B90685">
        <w:t>pour se bourrer la tête</w:t>
      </w:r>
    </w:p>
    <w:p w14:paraId="2392EEC6" w14:textId="77777777" w:rsidR="008C6777" w:rsidRDefault="00B86016" w:rsidP="00F94DEA">
      <w:pPr>
        <w:spacing w:before="0" w:after="0"/>
      </w:pPr>
      <w:r w:rsidRPr="00B90685">
        <w:t>D</w:t>
      </w:r>
      <w:r w:rsidR="008C6777">
        <w:t>’</w:t>
      </w:r>
      <w:r w:rsidRPr="00B90685">
        <w:t>un magister il vint garnir les bancs</w:t>
      </w:r>
      <w:r w:rsidR="008C6777">
        <w:t>,</w:t>
      </w:r>
    </w:p>
    <w:p w14:paraId="3EA7DD34" w14:textId="77777777" w:rsidR="008C6777" w:rsidRDefault="00B86016" w:rsidP="00F94DEA">
      <w:pPr>
        <w:spacing w:before="0" w:after="0"/>
      </w:pPr>
      <w:r w:rsidRPr="00B90685">
        <w:t>Le petit Jacques</w:t>
      </w:r>
      <w:r w:rsidR="008C6777">
        <w:t xml:space="preserve">, </w:t>
      </w:r>
      <w:r w:rsidRPr="00B90685">
        <w:t>à plus d</w:t>
      </w:r>
      <w:r w:rsidR="008C6777">
        <w:t>’</w:t>
      </w:r>
      <w:r w:rsidRPr="00B90685">
        <w:t>une fillette</w:t>
      </w:r>
      <w:r w:rsidR="008C6777">
        <w:t>,</w:t>
      </w:r>
    </w:p>
    <w:p w14:paraId="02E7E847" w14:textId="77777777" w:rsidR="008C6777" w:rsidRDefault="00B86016" w:rsidP="00F94DEA">
      <w:pPr>
        <w:spacing w:before="0" w:after="0"/>
      </w:pPr>
      <w:r w:rsidRPr="00B90685">
        <w:t>Sans se gêner</w:t>
      </w:r>
      <w:r w:rsidR="008C6777">
        <w:t xml:space="preserve">, </w:t>
      </w:r>
      <w:r w:rsidRPr="00B90685">
        <w:t>poussait des arguments</w:t>
      </w:r>
      <w:r w:rsidR="008C6777">
        <w:t> :</w:t>
      </w:r>
    </w:p>
    <w:p w14:paraId="7DD0A325" w14:textId="77777777" w:rsidR="008C6777" w:rsidRDefault="00B86016" w:rsidP="00F94DEA">
      <w:pPr>
        <w:spacing w:before="0" w:after="0"/>
      </w:pPr>
      <w:r w:rsidRPr="00B90685">
        <w:t>Mais voyez donc</w:t>
      </w:r>
      <w:r w:rsidR="008C6777">
        <w:t xml:space="preserve">, </w:t>
      </w:r>
      <w:r w:rsidRPr="00B90685">
        <w:t>disait son matamore</w:t>
      </w:r>
      <w:r w:rsidR="008C6777">
        <w:t>,</w:t>
      </w:r>
    </w:p>
    <w:p w14:paraId="1FD9039F" w14:textId="77777777" w:rsidR="008C6777" w:rsidRDefault="00B86016" w:rsidP="00F94DEA">
      <w:pPr>
        <w:spacing w:before="0" w:after="0"/>
      </w:pPr>
      <w:r w:rsidRPr="00B90685">
        <w:t>Malgré les coups de ce martinet-là</w:t>
      </w:r>
      <w:r w:rsidR="008C6777">
        <w:t>,</w:t>
      </w:r>
    </w:p>
    <w:p w14:paraId="5B975DF5" w14:textId="77777777" w:rsidR="008C6777" w:rsidRDefault="00B86016" w:rsidP="00F94DEA">
      <w:pPr>
        <w:spacing w:before="0" w:after="0"/>
      </w:pPr>
      <w:r w:rsidRPr="00B90685">
        <w:t>Le petit gueux</w:t>
      </w:r>
      <w:r w:rsidR="008C6777">
        <w:t xml:space="preserve">, </w:t>
      </w:r>
      <w:r w:rsidRPr="00B90685">
        <w:t>il se roidit encore</w:t>
      </w:r>
      <w:r w:rsidR="008C6777">
        <w:t>.</w:t>
      </w:r>
    </w:p>
    <w:p w14:paraId="650F59A1" w14:textId="77777777" w:rsidR="008C6777" w:rsidRDefault="00B86016" w:rsidP="00F94DEA">
      <w:pPr>
        <w:spacing w:before="0" w:after="0"/>
        <w:ind w:firstLine="0"/>
        <w:jc w:val="center"/>
      </w:pPr>
      <w:r w:rsidRPr="008C6777">
        <w:t>Dieux</w:t>
      </w:r>
      <w:r w:rsidR="008C6777">
        <w:t xml:space="preserve"> ! </w:t>
      </w:r>
      <w:r w:rsidRPr="008C6777">
        <w:t>quelle tête il a</w:t>
      </w:r>
      <w:r w:rsidR="008C6777">
        <w:t> !</w:t>
      </w:r>
    </w:p>
    <w:p w14:paraId="4E38955B" w14:textId="77777777" w:rsidR="00D7694B" w:rsidRDefault="00D7694B" w:rsidP="00F94DEA">
      <w:pPr>
        <w:spacing w:before="0" w:after="0"/>
        <w:ind w:firstLine="0"/>
        <w:jc w:val="center"/>
      </w:pPr>
    </w:p>
    <w:p w14:paraId="35808D4C" w14:textId="58FC6083" w:rsidR="00B86016" w:rsidRPr="00B90685" w:rsidRDefault="00B86016" w:rsidP="00F94DEA">
      <w:pPr>
        <w:spacing w:before="0" w:after="0"/>
      </w:pPr>
      <w:r w:rsidRPr="00B90685">
        <w:t>À quatorze ans</w:t>
      </w:r>
      <w:r w:rsidR="008C6777">
        <w:t xml:space="preserve">, </w:t>
      </w:r>
      <w:r w:rsidRPr="00B90685">
        <w:t>de la gentille Adèle</w:t>
      </w:r>
    </w:p>
    <w:p w14:paraId="0BDB9EDE" w14:textId="77777777" w:rsidR="008C6777" w:rsidRDefault="00B86016" w:rsidP="00F94DEA">
      <w:pPr>
        <w:spacing w:before="0" w:after="0"/>
      </w:pPr>
      <w:r w:rsidRPr="00B90685">
        <w:t>Le p</w:t>
      </w:r>
      <w:r w:rsidR="008C6777">
        <w:t>’</w:t>
      </w:r>
      <w:r w:rsidRPr="00B90685">
        <w:t>tit coquin chiffonna le mouchoir</w:t>
      </w:r>
      <w:r w:rsidR="008C6777">
        <w:t>,</w:t>
      </w:r>
    </w:p>
    <w:p w14:paraId="255304A6" w14:textId="77777777" w:rsidR="008C6777" w:rsidRDefault="00B86016" w:rsidP="00F94DEA">
      <w:pPr>
        <w:spacing w:before="0" w:after="0"/>
      </w:pPr>
      <w:r w:rsidRPr="00B90685">
        <w:t>Et sans façon</w:t>
      </w:r>
      <w:r w:rsidR="008C6777">
        <w:t xml:space="preserve">, </w:t>
      </w:r>
      <w:r w:rsidRPr="00B90685">
        <w:t>sur l</w:t>
      </w:r>
      <w:r w:rsidR="008C6777">
        <w:t>’</w:t>
      </w:r>
      <w:r w:rsidRPr="00B90685">
        <w:t>herbette nouvelle</w:t>
      </w:r>
      <w:r w:rsidR="008C6777">
        <w:t>,</w:t>
      </w:r>
    </w:p>
    <w:p w14:paraId="22D05248" w14:textId="77777777" w:rsidR="008C6777" w:rsidRDefault="00B86016" w:rsidP="00F94DEA">
      <w:pPr>
        <w:spacing w:before="0" w:after="0"/>
      </w:pPr>
      <w:r w:rsidRPr="00B90685">
        <w:t>Il lui montra son beau petit savoir</w:t>
      </w:r>
      <w:r w:rsidR="008C6777">
        <w:t>.</w:t>
      </w:r>
    </w:p>
    <w:p w14:paraId="44636954" w14:textId="77777777" w:rsidR="008C6777" w:rsidRDefault="00B86016" w:rsidP="00F94DEA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jarni Dieu</w:t>
      </w:r>
      <w:r w:rsidR="008C6777">
        <w:t xml:space="preserve"> ! </w:t>
      </w:r>
      <w:r w:rsidRPr="00B90685">
        <w:t>s</w:t>
      </w:r>
      <w:r w:rsidR="008C6777">
        <w:t>’</w:t>
      </w:r>
      <w:r w:rsidRPr="00B90685">
        <w:t>écria la d</w:t>
      </w:r>
      <w:r w:rsidR="008C6777">
        <w:t>’</w:t>
      </w:r>
      <w:r w:rsidRPr="00B90685">
        <w:t>moiselle</w:t>
      </w:r>
      <w:r w:rsidR="008C6777">
        <w:t>,</w:t>
      </w:r>
    </w:p>
    <w:p w14:paraId="25852D03" w14:textId="77777777" w:rsidR="008C6777" w:rsidRDefault="00B86016" w:rsidP="00F94DEA">
      <w:pPr>
        <w:spacing w:before="0" w:after="0"/>
      </w:pPr>
      <w:r w:rsidRPr="00B90685">
        <w:t>Après avoir connu ce vaurien-là</w:t>
      </w:r>
      <w:r w:rsidR="008C6777">
        <w:t>,</w:t>
      </w:r>
    </w:p>
    <w:p w14:paraId="3F33D9E1" w14:textId="77777777" w:rsidR="008C6777" w:rsidRDefault="00B86016" w:rsidP="00F94DEA">
      <w:pPr>
        <w:spacing w:before="0" w:after="0"/>
      </w:pPr>
      <w:r w:rsidRPr="00B90685">
        <w:t>L</w:t>
      </w:r>
      <w:r w:rsidR="008C6777">
        <w:t>’</w:t>
      </w:r>
      <w:r w:rsidRPr="00B90685">
        <w:t>diable m</w:t>
      </w:r>
      <w:r w:rsidR="008C6777">
        <w:t>’</w:t>
      </w:r>
      <w:r w:rsidRPr="00B90685">
        <w:t>emporte si j</w:t>
      </w:r>
      <w:r w:rsidR="008C6777">
        <w:t>’</w:t>
      </w:r>
      <w:r w:rsidRPr="00B90685">
        <w:t>pass</w:t>
      </w:r>
      <w:r w:rsidR="008C6777">
        <w:t>’</w:t>
      </w:r>
      <w:r w:rsidRPr="00B90685">
        <w:t xml:space="preserve"> pour une pucelle</w:t>
      </w:r>
      <w:r w:rsidR="008C6777">
        <w:t>,</w:t>
      </w:r>
    </w:p>
    <w:p w14:paraId="33640E8E" w14:textId="77777777" w:rsidR="008C6777" w:rsidRDefault="00B86016" w:rsidP="00F94DEA">
      <w:pPr>
        <w:spacing w:before="0" w:after="0"/>
        <w:ind w:firstLine="0"/>
        <w:jc w:val="center"/>
      </w:pPr>
      <w:r w:rsidRPr="008C6777">
        <w:t>Dieux</w:t>
      </w:r>
      <w:r w:rsidR="008C6777">
        <w:t xml:space="preserve"> ! </w:t>
      </w:r>
      <w:r w:rsidRPr="008C6777">
        <w:t>quelle tête il a</w:t>
      </w:r>
      <w:r w:rsidR="008C6777">
        <w:t> !</w:t>
      </w:r>
    </w:p>
    <w:p w14:paraId="3FFFF712" w14:textId="77777777" w:rsidR="00D7694B" w:rsidRDefault="00D7694B" w:rsidP="00F94DEA">
      <w:pPr>
        <w:spacing w:before="0" w:after="0"/>
        <w:ind w:firstLine="0"/>
        <w:jc w:val="center"/>
      </w:pPr>
    </w:p>
    <w:p w14:paraId="325F35FC" w14:textId="77777777" w:rsidR="008C6777" w:rsidRDefault="00B86016" w:rsidP="00F94DEA">
      <w:pPr>
        <w:spacing w:before="0" w:after="0"/>
      </w:pPr>
      <w:r w:rsidRPr="00B90685">
        <w:t>Pour enfoncer dans les cœurs sa doctrine</w:t>
      </w:r>
      <w:r w:rsidR="008C6777">
        <w:t>,</w:t>
      </w:r>
    </w:p>
    <w:p w14:paraId="676DBF1B" w14:textId="208F3E8C" w:rsidR="00B86016" w:rsidRPr="00B90685" w:rsidRDefault="00B86016" w:rsidP="00F94DEA">
      <w:pPr>
        <w:spacing w:before="0" w:after="0"/>
      </w:pPr>
      <w:r w:rsidRPr="00B90685">
        <w:lastRenderedPageBreak/>
        <w:t>Il se donnait un si fort mouvement</w:t>
      </w:r>
    </w:p>
    <w:p w14:paraId="606F3BFD" w14:textId="77777777" w:rsidR="008C6777" w:rsidRDefault="00B86016" w:rsidP="00F94DEA">
      <w:pPr>
        <w:spacing w:before="0" w:after="0"/>
      </w:pPr>
      <w:r w:rsidRPr="00B90685">
        <w:t>Que chaque époux d</w:t>
      </w:r>
      <w:r w:rsidR="008C6777">
        <w:t>’</w:t>
      </w:r>
      <w:r w:rsidRPr="00B90685">
        <w:t>une aimable cousine</w:t>
      </w:r>
      <w:r w:rsidR="008C6777">
        <w:t>,</w:t>
      </w:r>
    </w:p>
    <w:p w14:paraId="65AF2506" w14:textId="77777777" w:rsidR="008C6777" w:rsidRDefault="00B86016" w:rsidP="00F94DEA">
      <w:pPr>
        <w:spacing w:before="0" w:after="0"/>
      </w:pPr>
      <w:r w:rsidRPr="00B90685">
        <w:t>La premièr</w:t>
      </w:r>
      <w:r w:rsidR="008C6777">
        <w:t>’</w:t>
      </w:r>
      <w:r w:rsidRPr="00B90685">
        <w:t xml:space="preserve"> nuit disait en murmurant</w:t>
      </w:r>
      <w:r w:rsidR="008C6777">
        <w:t> :</w:t>
      </w:r>
    </w:p>
    <w:p w14:paraId="3E1B880B" w14:textId="77777777" w:rsidR="008C6777" w:rsidRDefault="00B86016" w:rsidP="00F94DEA">
      <w:pPr>
        <w:spacing w:before="0" w:after="0"/>
      </w:pPr>
      <w:r w:rsidRPr="00B90685">
        <w:t>Mes raisonn</w:t>
      </w:r>
      <w:r w:rsidR="008C6777">
        <w:t>’</w:t>
      </w:r>
      <w:r w:rsidRPr="00B90685">
        <w:t>ments sont trop courts pour madame</w:t>
      </w:r>
      <w:r w:rsidR="008C6777">
        <w:t>,</w:t>
      </w:r>
    </w:p>
    <w:p w14:paraId="23F4FE11" w14:textId="77777777" w:rsidR="008C6777" w:rsidRDefault="00B86016" w:rsidP="00F94DEA">
      <w:pPr>
        <w:spacing w:before="0" w:after="0"/>
      </w:pPr>
      <w:r w:rsidRPr="00B90685">
        <w:t>Et je conçois le pourquoi de cela</w:t>
      </w:r>
      <w:r w:rsidR="008C6777">
        <w:t> :</w:t>
      </w:r>
    </w:p>
    <w:p w14:paraId="4FD70A3F" w14:textId="77777777" w:rsidR="008C6777" w:rsidRDefault="00B86016" w:rsidP="00F94DEA">
      <w:pPr>
        <w:spacing w:before="0" w:after="0"/>
      </w:pPr>
      <w:r w:rsidRPr="00B90685">
        <w:t>Ce chien de Jacques a fréquenté ma femme</w:t>
      </w:r>
      <w:r w:rsidR="008C6777">
        <w:t>.</w:t>
      </w:r>
    </w:p>
    <w:p w14:paraId="27F81E72" w14:textId="77777777" w:rsidR="008C6777" w:rsidRDefault="00B86016" w:rsidP="00F94DEA">
      <w:pPr>
        <w:spacing w:before="0" w:after="0"/>
        <w:ind w:firstLine="0"/>
        <w:jc w:val="center"/>
      </w:pPr>
      <w:r w:rsidRPr="008C6777">
        <w:t>Dieux</w:t>
      </w:r>
      <w:r w:rsidR="008C6777">
        <w:t xml:space="preserve"> ! </w:t>
      </w:r>
      <w:r w:rsidRPr="008C6777">
        <w:t>quelle tête il a</w:t>
      </w:r>
      <w:r w:rsidR="008C6777">
        <w:t> !</w:t>
      </w:r>
    </w:p>
    <w:p w14:paraId="3D95CBAC" w14:textId="77777777" w:rsidR="00D7694B" w:rsidRDefault="00D7694B" w:rsidP="00F94DEA">
      <w:pPr>
        <w:spacing w:before="0" w:after="0"/>
        <w:ind w:firstLine="0"/>
        <w:jc w:val="center"/>
      </w:pPr>
    </w:p>
    <w:p w14:paraId="543B8044" w14:textId="77777777" w:rsidR="008C6777" w:rsidRDefault="00B86016" w:rsidP="00F94DEA">
      <w:pPr>
        <w:spacing w:before="0" w:after="0"/>
      </w:pPr>
      <w:r w:rsidRPr="00B90685">
        <w:t>De son village oubliant la simplesse</w:t>
      </w:r>
      <w:r w:rsidR="008C6777">
        <w:t>,</w:t>
      </w:r>
    </w:p>
    <w:p w14:paraId="6D4DD283" w14:textId="77777777" w:rsidR="008C6777" w:rsidRDefault="00B86016" w:rsidP="00F94DEA">
      <w:pPr>
        <w:spacing w:before="0" w:after="0"/>
      </w:pPr>
      <w:r w:rsidRPr="00B90685">
        <w:t>Le p</w:t>
      </w:r>
      <w:r w:rsidR="008C6777">
        <w:t>’</w:t>
      </w:r>
      <w:r w:rsidRPr="00B90685">
        <w:t>tit coquin vint s</w:t>
      </w:r>
      <w:r w:rsidR="008C6777">
        <w:t>’</w:t>
      </w:r>
      <w:r w:rsidRPr="00B90685">
        <w:t>faire voir à la cour</w:t>
      </w:r>
      <w:r w:rsidR="008C6777">
        <w:t> ;</w:t>
      </w:r>
    </w:p>
    <w:p w14:paraId="3FA8782B" w14:textId="77777777" w:rsidR="008C6777" w:rsidRDefault="00B86016" w:rsidP="00F94DEA">
      <w:pPr>
        <w:spacing w:before="0" w:after="0"/>
      </w:pPr>
      <w:r w:rsidRPr="00B90685">
        <w:t>Et la marquis</w:t>
      </w:r>
      <w:r w:rsidR="008C6777">
        <w:t xml:space="preserve">’, </w:t>
      </w:r>
      <w:r w:rsidRPr="00B90685">
        <w:t>la baronne</w:t>
      </w:r>
      <w:r w:rsidR="008C6777">
        <w:t xml:space="preserve">, </w:t>
      </w:r>
      <w:r w:rsidRPr="00B90685">
        <w:t>la comtesse</w:t>
      </w:r>
      <w:r w:rsidR="008C6777">
        <w:t>,</w:t>
      </w:r>
    </w:p>
    <w:p w14:paraId="3309CD11" w14:textId="77777777" w:rsidR="008C6777" w:rsidRDefault="00B86016" w:rsidP="00F94DEA">
      <w:pPr>
        <w:spacing w:before="0" w:after="0"/>
      </w:pPr>
      <w:r w:rsidRPr="00B90685">
        <w:t>Entre ses bras répétaient chaque jour</w:t>
      </w:r>
      <w:r w:rsidR="008C6777">
        <w:t> :</w:t>
      </w:r>
    </w:p>
    <w:p w14:paraId="76BB3D53" w14:textId="77777777" w:rsidR="008C6777" w:rsidRDefault="00B86016" w:rsidP="00F94DEA">
      <w:pPr>
        <w:spacing w:before="0" w:after="0"/>
      </w:pPr>
      <w:r w:rsidRPr="00B90685">
        <w:t>De la nobless</w:t>
      </w:r>
      <w:r w:rsidR="008C6777">
        <w:t>’</w:t>
      </w:r>
      <w:r w:rsidRPr="00B90685">
        <w:t xml:space="preserve"> quoique l</w:t>
      </w:r>
      <w:r w:rsidR="008C6777">
        <w:t>’</w:t>
      </w:r>
      <w:r w:rsidRPr="00B90685">
        <w:t>esprit soit large</w:t>
      </w:r>
      <w:r w:rsidR="008C6777">
        <w:t>,</w:t>
      </w:r>
    </w:p>
    <w:p w14:paraId="17742110" w14:textId="1A0CC3AB" w:rsidR="00B86016" w:rsidRPr="00B90685" w:rsidRDefault="00B86016" w:rsidP="00F94DEA">
      <w:pPr>
        <w:spacing w:before="0" w:after="0"/>
      </w:pPr>
      <w:r w:rsidRPr="00B90685">
        <w:t>Les arguments de ce petit gueux-là</w:t>
      </w:r>
    </w:p>
    <w:p w14:paraId="33265CAB" w14:textId="77777777" w:rsidR="008C6777" w:rsidRDefault="00B86016" w:rsidP="00F94DEA">
      <w:pPr>
        <w:spacing w:before="0" w:after="0"/>
      </w:pPr>
      <w:r w:rsidRPr="00B90685">
        <w:t>Dans notre esprit ne laissent pas de marge</w:t>
      </w:r>
      <w:r w:rsidR="008C6777">
        <w:t>.</w:t>
      </w:r>
    </w:p>
    <w:p w14:paraId="4DF7F6DB" w14:textId="77777777" w:rsidR="008C6777" w:rsidRDefault="00B86016" w:rsidP="00F94DEA">
      <w:pPr>
        <w:spacing w:before="0" w:after="0"/>
        <w:ind w:firstLine="0"/>
        <w:jc w:val="center"/>
      </w:pPr>
      <w:r w:rsidRPr="008C6777">
        <w:t>Dieux</w:t>
      </w:r>
      <w:r w:rsidR="008C6777">
        <w:t xml:space="preserve"> ! </w:t>
      </w:r>
      <w:r w:rsidRPr="008C6777">
        <w:t>quelle tête il a</w:t>
      </w:r>
      <w:r w:rsidR="008C6777">
        <w:t> !</w:t>
      </w:r>
    </w:p>
    <w:p w14:paraId="1C67ED4A" w14:textId="77777777" w:rsidR="00D7694B" w:rsidRDefault="00D7694B" w:rsidP="00F94DEA">
      <w:pPr>
        <w:spacing w:before="0" w:after="0"/>
        <w:ind w:firstLine="0"/>
        <w:jc w:val="center"/>
      </w:pPr>
    </w:p>
    <w:p w14:paraId="167727CE" w14:textId="77777777" w:rsidR="008C6777" w:rsidRDefault="00B86016" w:rsidP="00F94DEA">
      <w:pPr>
        <w:spacing w:before="0" w:after="0"/>
      </w:pPr>
      <w:r w:rsidRPr="00B90685">
        <w:t>Mais le plus fort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qu</w:t>
      </w:r>
      <w:r w:rsidR="008C6777">
        <w:t>’</w:t>
      </w:r>
      <w:r w:rsidRPr="00B90685">
        <w:t>une pauvre veuve</w:t>
      </w:r>
      <w:r w:rsidR="008C6777">
        <w:t>,</w:t>
      </w:r>
    </w:p>
    <w:p w14:paraId="269B101B" w14:textId="77777777" w:rsidR="008C6777" w:rsidRDefault="00B86016" w:rsidP="00F94DEA">
      <w:pPr>
        <w:spacing w:before="0" w:after="0"/>
      </w:pPr>
      <w:r w:rsidRPr="00B90685">
        <w:t>Veuve</w:t>
      </w:r>
      <w:r w:rsidR="008C6777">
        <w:t xml:space="preserve">, </w:t>
      </w:r>
      <w:r w:rsidRPr="00B90685">
        <w:t>dit-on</w:t>
      </w:r>
      <w:r w:rsidR="008C6777">
        <w:t xml:space="preserve">, </w:t>
      </w:r>
      <w:r w:rsidRPr="00B90685">
        <w:t>de tout un régiment</w:t>
      </w:r>
      <w:r w:rsidR="008C6777">
        <w:t>,</w:t>
      </w:r>
    </w:p>
    <w:p w14:paraId="2AD6CA00" w14:textId="77777777" w:rsidR="008C6777" w:rsidRDefault="00B86016" w:rsidP="00F94DEA">
      <w:pPr>
        <w:spacing w:before="0" w:after="0"/>
      </w:pPr>
      <w:r w:rsidRPr="00B90685">
        <w:t>De son talent voulant faire une épreuve</w:t>
      </w:r>
      <w:r w:rsidR="008C6777">
        <w:t>,</w:t>
      </w:r>
    </w:p>
    <w:p w14:paraId="3DB5B3C0" w14:textId="77777777" w:rsidR="008C6777" w:rsidRDefault="00B86016" w:rsidP="00F94DEA">
      <w:pPr>
        <w:spacing w:before="0" w:after="0"/>
      </w:pPr>
      <w:r w:rsidRPr="00B90685">
        <w:t>Sur un fauteuil disait en tremblotant</w:t>
      </w:r>
      <w:r w:rsidR="008C6777">
        <w:t> :</w:t>
      </w:r>
    </w:p>
    <w:p w14:paraId="4C848256" w14:textId="77777777" w:rsidR="008C6777" w:rsidRDefault="00B86016" w:rsidP="00F94DEA">
      <w:pPr>
        <w:spacing w:before="0" w:after="0"/>
      </w:pPr>
      <w:r w:rsidRPr="00B90685">
        <w:t>J</w:t>
      </w:r>
      <w:r w:rsidR="008C6777">
        <w:t>’</w:t>
      </w:r>
      <w:r w:rsidRPr="00B90685">
        <w:t>en ai tant vu de mainte et mainte espèce</w:t>
      </w:r>
      <w:r w:rsidR="008C6777">
        <w:t>,</w:t>
      </w:r>
    </w:p>
    <w:p w14:paraId="6926C64C" w14:textId="7EBDA589" w:rsidR="00B86016" w:rsidRPr="00B90685" w:rsidRDefault="00B86016" w:rsidP="00F94DEA">
      <w:pPr>
        <w:spacing w:before="0" w:after="0"/>
      </w:pPr>
      <w:r w:rsidRPr="00B90685">
        <w:t>Qu</w:t>
      </w:r>
      <w:r w:rsidR="008C6777">
        <w:t>’</w:t>
      </w:r>
      <w:r w:rsidRPr="00B90685">
        <w:t>j</w:t>
      </w:r>
      <w:r w:rsidR="008C6777">
        <w:t>’</w:t>
      </w:r>
      <w:r w:rsidRPr="00B90685">
        <w:t>ne sens plus rien</w:t>
      </w:r>
      <w:r w:rsidR="008C6777">
        <w:t xml:space="preserve"> ; </w:t>
      </w:r>
      <w:r w:rsidRPr="00B90685">
        <w:t>mais avec c</w:t>
      </w:r>
      <w:r w:rsidR="008C6777">
        <w:t>’</w:t>
      </w:r>
      <w:r w:rsidRPr="00B90685">
        <w:t>gaillard-là</w:t>
      </w:r>
    </w:p>
    <w:p w14:paraId="2E5011B6" w14:textId="2D23455B" w:rsidR="008C6777" w:rsidRDefault="00B86016" w:rsidP="00F94DEA">
      <w:pPr>
        <w:spacing w:before="0" w:after="0"/>
      </w:pPr>
      <w:r w:rsidRPr="00B90685">
        <w:t>J</w:t>
      </w:r>
      <w:r w:rsidR="008C6777">
        <w:t>’</w:t>
      </w:r>
      <w:r w:rsidRPr="00B90685">
        <w:t xml:space="preserve">éprouve un certain </w:t>
      </w:r>
      <w:r w:rsidR="00AF1DB2">
        <w:t>je n</w:t>
      </w:r>
      <w:r w:rsidR="008C6777">
        <w:t>’</w:t>
      </w:r>
      <w:r w:rsidR="00AF1DB2">
        <w:t>sais</w:t>
      </w:r>
      <w:r w:rsidRPr="00B90685">
        <w:t xml:space="preserve"> qu</w:t>
      </w:r>
      <w:r w:rsidR="008C6777">
        <w:t>’</w:t>
      </w:r>
      <w:r w:rsidRPr="00B90685">
        <w:t>est-ce</w:t>
      </w:r>
      <w:r w:rsidR="008C6777">
        <w:t>.</w:t>
      </w:r>
    </w:p>
    <w:p w14:paraId="15506A1C" w14:textId="77777777" w:rsidR="008C6777" w:rsidRDefault="00B86016" w:rsidP="00F94DEA">
      <w:pPr>
        <w:spacing w:before="0" w:after="0"/>
        <w:ind w:firstLine="0"/>
        <w:jc w:val="center"/>
      </w:pPr>
      <w:r w:rsidRPr="008C6777">
        <w:t>Dieux</w:t>
      </w:r>
      <w:r w:rsidR="008C6777">
        <w:t xml:space="preserve"> ! </w:t>
      </w:r>
      <w:r w:rsidRPr="008C6777">
        <w:t>quelle tête il a</w:t>
      </w:r>
      <w:r w:rsidR="008C6777">
        <w:t> !</w:t>
      </w:r>
    </w:p>
    <w:p w14:paraId="258BFBDF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F94DEA">
        <w:rPr>
          <w:rStyle w:val="Taille-1Caracteres"/>
        </w:rPr>
        <w:t>EBRAUX</w:t>
      </w:r>
      <w:r w:rsidR="008C6777">
        <w:t>.</w:t>
      </w:r>
    </w:p>
    <w:p w14:paraId="191AF52E" w14:textId="5A06F424" w:rsidR="00B86016" w:rsidRPr="00B90685" w:rsidRDefault="00B86016" w:rsidP="008C6777">
      <w:pPr>
        <w:pStyle w:val="Titre2"/>
        <w:rPr>
          <w:szCs w:val="44"/>
        </w:rPr>
      </w:pPr>
      <w:bookmarkStart w:id="183" w:name="_Toc275359206"/>
      <w:bookmarkStart w:id="184" w:name="_Toc199525850"/>
      <w:r w:rsidRPr="00B90685">
        <w:rPr>
          <w:szCs w:val="44"/>
        </w:rPr>
        <w:lastRenderedPageBreak/>
        <w:t>FANCHON LA CATIN</w:t>
      </w:r>
      <w:bookmarkEnd w:id="183"/>
      <w:bookmarkEnd w:id="184"/>
    </w:p>
    <w:p w14:paraId="679FAF92" w14:textId="77777777" w:rsidR="008C6777" w:rsidRDefault="00B86016" w:rsidP="00D7694B">
      <w:pPr>
        <w:spacing w:after="480"/>
        <w:ind w:firstLine="0"/>
        <w:jc w:val="center"/>
      </w:pPr>
      <w:r w:rsidRPr="008C6777">
        <w:t>AIR</w:t>
      </w:r>
      <w:r w:rsidR="008C6777">
        <w:t xml:space="preserve"> : </w:t>
      </w:r>
      <w:r w:rsidRPr="008C6777">
        <w:rPr>
          <w:i/>
        </w:rPr>
        <w:t>De temps en temps</w:t>
      </w:r>
      <w:r w:rsidR="008C6777">
        <w:t>.</w:t>
      </w:r>
    </w:p>
    <w:p w14:paraId="73EC7504" w14:textId="77777777" w:rsidR="008C6777" w:rsidRDefault="00B86016" w:rsidP="00D7694B">
      <w:pPr>
        <w:spacing w:before="0" w:after="0"/>
      </w:pPr>
      <w:r w:rsidRPr="00B90685">
        <w:t>Sur le boul</w:t>
      </w:r>
      <w:r w:rsidR="008C6777">
        <w:t>’</w:t>
      </w:r>
      <w:r w:rsidRPr="00B90685">
        <w:t>vard</w:t>
      </w:r>
      <w:r w:rsidR="008C6777">
        <w:t xml:space="preserve">, </w:t>
      </w:r>
      <w:r w:rsidRPr="00B90685">
        <w:t>offrant ses charmes</w:t>
      </w:r>
      <w:r w:rsidR="008C6777">
        <w:t>,</w:t>
      </w:r>
    </w:p>
    <w:p w14:paraId="5439F172" w14:textId="741F682D" w:rsidR="00B86016" w:rsidRPr="00B90685" w:rsidRDefault="00B86016" w:rsidP="00D7694B">
      <w:pPr>
        <w:spacing w:before="0" w:after="0"/>
      </w:pPr>
      <w:r w:rsidRPr="00B90685">
        <w:t>La jeune et sensible Fanchon</w:t>
      </w:r>
    </w:p>
    <w:p w14:paraId="51B9601C" w14:textId="77777777" w:rsidR="008C6777" w:rsidRDefault="00B86016" w:rsidP="00D7694B">
      <w:pPr>
        <w:spacing w:before="0" w:after="0"/>
      </w:pPr>
      <w:r w:rsidRPr="00B90685">
        <w:t>Disait</w:t>
      </w:r>
      <w:r w:rsidR="008C6777">
        <w:t xml:space="preserve">, </w:t>
      </w:r>
      <w:r w:rsidRPr="00B90685">
        <w:t>en essuyant ses larmes</w:t>
      </w:r>
      <w:r w:rsidR="008C6777">
        <w:t>,</w:t>
      </w:r>
    </w:p>
    <w:p w14:paraId="213EC090" w14:textId="77777777" w:rsidR="008C6777" w:rsidRDefault="00B86016" w:rsidP="00D7694B">
      <w:pPr>
        <w:spacing w:before="0" w:after="0"/>
      </w:pPr>
      <w:r w:rsidRPr="00B90685">
        <w:t>Avec le coin d</w:t>
      </w:r>
      <w:r w:rsidR="008C6777">
        <w:t>’</w:t>
      </w:r>
      <w:r w:rsidRPr="00B90685">
        <w:t>un vieux torchon</w:t>
      </w:r>
      <w:r w:rsidR="008C6777">
        <w:t> :</w:t>
      </w:r>
    </w:p>
    <w:p w14:paraId="2E4E43F5" w14:textId="4FA8FEAB" w:rsidR="00B86016" w:rsidRPr="00B90685" w:rsidRDefault="00B86016" w:rsidP="00D7694B">
      <w:pPr>
        <w:spacing w:before="0" w:after="0"/>
      </w:pPr>
      <w:r w:rsidRPr="00B90685">
        <w:t>Puisqu</w:t>
      </w:r>
      <w:r w:rsidR="008C6777">
        <w:t>’</w:t>
      </w:r>
      <w:r w:rsidRPr="00B90685">
        <w:t>enfin il faut que je perde</w:t>
      </w:r>
    </w:p>
    <w:p w14:paraId="3C8F3226" w14:textId="77777777" w:rsidR="008C6777" w:rsidRDefault="00B86016" w:rsidP="00D7694B">
      <w:pPr>
        <w:spacing w:before="0" w:after="0"/>
      </w:pPr>
      <w:r w:rsidRPr="00B90685">
        <w:t>Tout espoir d</w:t>
      </w:r>
      <w:r w:rsidR="008C6777">
        <w:t>’</w:t>
      </w:r>
      <w:r w:rsidRPr="00B90685">
        <w:t>un meilleur destin</w:t>
      </w:r>
      <w:r w:rsidR="008C6777">
        <w:t>,</w:t>
      </w:r>
    </w:p>
    <w:p w14:paraId="42949B5B" w14:textId="77777777" w:rsidR="008C6777" w:rsidRDefault="00B86016" w:rsidP="00D7694B">
      <w:pPr>
        <w:spacing w:before="0" w:after="0"/>
      </w:pPr>
      <w:r w:rsidRPr="00B90685">
        <w:t>Au métier</w:t>
      </w:r>
      <w:r w:rsidR="008C6777">
        <w:t xml:space="preserve">, </w:t>
      </w:r>
      <w:r w:rsidRPr="00B90685">
        <w:t>ma foi</w:t>
      </w:r>
      <w:r w:rsidR="008C6777">
        <w:t xml:space="preserve">, </w:t>
      </w:r>
      <w:r w:rsidRPr="00B90685">
        <w:t>je dis merde</w:t>
      </w:r>
      <w:r w:rsidR="008C6777">
        <w:t> ;</w:t>
      </w:r>
    </w:p>
    <w:p w14:paraId="05ABF8B6" w14:textId="77777777" w:rsidR="008C6777" w:rsidRDefault="00B86016" w:rsidP="00D7694B">
      <w:pPr>
        <w:spacing w:before="0" w:after="0"/>
      </w:pPr>
      <w:r w:rsidRPr="00B90685">
        <w:t>Je ne veux plus être catin</w:t>
      </w:r>
      <w:r w:rsidR="008C6777">
        <w:t>.</w:t>
      </w:r>
    </w:p>
    <w:p w14:paraId="0C2504C9" w14:textId="77777777" w:rsidR="008E2B76" w:rsidRDefault="008E2B76" w:rsidP="00D7694B">
      <w:pPr>
        <w:spacing w:before="0" w:after="0"/>
      </w:pPr>
    </w:p>
    <w:p w14:paraId="5A4C7F6C" w14:textId="77777777" w:rsidR="008C6777" w:rsidRDefault="00B86016" w:rsidP="00D7694B">
      <w:pPr>
        <w:spacing w:before="0" w:after="0"/>
      </w:pPr>
      <w:r w:rsidRPr="00B90685">
        <w:t>D</w:t>
      </w:r>
      <w:r w:rsidR="008C6777">
        <w:t>’</w:t>
      </w:r>
      <w:r w:rsidRPr="00B90685">
        <w:t>amour quand ils sentaient la rage</w:t>
      </w:r>
      <w:r w:rsidR="008C6777">
        <w:t>,</w:t>
      </w:r>
    </w:p>
    <w:p w14:paraId="6850FDB4" w14:textId="77777777" w:rsidR="008C6777" w:rsidRDefault="00B86016" w:rsidP="00D7694B">
      <w:pPr>
        <w:spacing w:before="0" w:after="0"/>
      </w:pPr>
      <w:r w:rsidRPr="00B90685">
        <w:t>De Dieu les très chastes époux</w:t>
      </w:r>
      <w:r w:rsidR="008C6777">
        <w:t>,</w:t>
      </w:r>
    </w:p>
    <w:p w14:paraId="5D3DF00B" w14:textId="77777777" w:rsidR="008C6777" w:rsidRDefault="00B86016" w:rsidP="00D7694B">
      <w:pPr>
        <w:spacing w:before="0" w:after="0"/>
      </w:pPr>
      <w:r w:rsidRPr="00B90685">
        <w:t>Avec l</w:t>
      </w:r>
      <w:r w:rsidR="008C6777">
        <w:t>’</w:t>
      </w:r>
      <w:r w:rsidRPr="00B90685">
        <w:t>argent du mariage</w:t>
      </w:r>
      <w:r w:rsidR="008C6777">
        <w:t>,</w:t>
      </w:r>
    </w:p>
    <w:p w14:paraId="19B44D08" w14:textId="77777777" w:rsidR="008C6777" w:rsidRDefault="00B86016" w:rsidP="00D7694B">
      <w:pPr>
        <w:spacing w:before="0" w:after="0"/>
      </w:pPr>
      <w:r w:rsidRPr="00B90685">
        <w:t>Venaient se marier chez nous</w:t>
      </w:r>
      <w:r w:rsidR="008C6777">
        <w:t>.</w:t>
      </w:r>
    </w:p>
    <w:p w14:paraId="413C1BAA" w14:textId="77777777" w:rsidR="008C6777" w:rsidRDefault="00B86016" w:rsidP="00D7694B">
      <w:pPr>
        <w:spacing w:before="0" w:after="0"/>
      </w:pPr>
      <w:r w:rsidRPr="00B90685">
        <w:t>Depuis que pour doter leur tête</w:t>
      </w:r>
      <w:r w:rsidR="008C6777">
        <w:t>,</w:t>
      </w:r>
    </w:p>
    <w:p w14:paraId="66FD882E" w14:textId="77777777" w:rsidR="008C6777" w:rsidRDefault="00B86016" w:rsidP="00D7694B">
      <w:pPr>
        <w:spacing w:before="0" w:after="0"/>
      </w:pPr>
      <w:r w:rsidRPr="00B90685">
        <w:t>De nos preux on prit le butin</w:t>
      </w:r>
      <w:r w:rsidR="008C6777">
        <w:t>,</w:t>
      </w:r>
    </w:p>
    <w:p w14:paraId="669FCB5A" w14:textId="77777777" w:rsidR="008C6777" w:rsidRDefault="00B86016" w:rsidP="00D7694B">
      <w:pPr>
        <w:spacing w:before="0" w:after="0"/>
      </w:pPr>
      <w:r w:rsidRPr="00B90685">
        <w:t>Il leur faut des femmes honnêtes</w:t>
      </w:r>
      <w:r w:rsidR="008C6777">
        <w:t> ;</w:t>
      </w:r>
    </w:p>
    <w:p w14:paraId="60C2D84C" w14:textId="77777777" w:rsidR="008C6777" w:rsidRDefault="00B86016" w:rsidP="00D7694B">
      <w:pPr>
        <w:spacing w:before="0" w:after="0"/>
      </w:pPr>
      <w:r w:rsidRPr="00B90685">
        <w:t>Je ne veux plus être catin</w:t>
      </w:r>
      <w:r w:rsidR="008C6777">
        <w:t>.</w:t>
      </w:r>
    </w:p>
    <w:p w14:paraId="2F3A1829" w14:textId="77777777" w:rsidR="008E2B76" w:rsidRDefault="008E2B76" w:rsidP="00D7694B">
      <w:pPr>
        <w:spacing w:before="0" w:after="0"/>
      </w:pPr>
    </w:p>
    <w:p w14:paraId="0A0B64CF" w14:textId="77777777" w:rsidR="008C6777" w:rsidRDefault="00B86016" w:rsidP="00D7694B">
      <w:pPr>
        <w:spacing w:before="0" w:after="0"/>
      </w:pPr>
      <w:r w:rsidRPr="00B90685">
        <w:t>Les jeunes soldats de la garde</w:t>
      </w:r>
      <w:r w:rsidR="008C6777">
        <w:t>,</w:t>
      </w:r>
    </w:p>
    <w:p w14:paraId="61688023" w14:textId="77777777" w:rsidR="008C6777" w:rsidRDefault="00B86016" w:rsidP="00D7694B">
      <w:pPr>
        <w:spacing w:before="0" w:after="0"/>
      </w:pPr>
      <w:r w:rsidRPr="00B90685">
        <w:t>Quand ils me trouvaient à leur gré</w:t>
      </w:r>
      <w:r w:rsidR="008C6777">
        <w:t>,</w:t>
      </w:r>
    </w:p>
    <w:p w14:paraId="42444C16" w14:textId="77777777" w:rsidR="008C6777" w:rsidRDefault="00B86016" w:rsidP="00D7694B">
      <w:pPr>
        <w:spacing w:before="0" w:after="0"/>
      </w:pPr>
      <w:r w:rsidRPr="00B90685">
        <w:t>Me régalaient à la hussarde</w:t>
      </w:r>
      <w:r w:rsidR="008C6777">
        <w:t> ;</w:t>
      </w:r>
    </w:p>
    <w:p w14:paraId="7B7DB9F2" w14:textId="77777777" w:rsidR="008C6777" w:rsidRDefault="00B86016" w:rsidP="00D7694B">
      <w:pPr>
        <w:spacing w:before="0" w:after="0"/>
      </w:pPr>
      <w:r w:rsidRPr="00B90685">
        <w:t>Ils ont fait place à l</w:t>
      </w:r>
      <w:r w:rsidR="008C6777">
        <w:t>’</w:t>
      </w:r>
      <w:r w:rsidRPr="00B90685">
        <w:t>émigré</w:t>
      </w:r>
      <w:r w:rsidR="008C6777">
        <w:t>.</w:t>
      </w:r>
    </w:p>
    <w:p w14:paraId="18ED35FF" w14:textId="77777777" w:rsidR="008C6777" w:rsidRDefault="00B86016" w:rsidP="00D7694B">
      <w:pPr>
        <w:spacing w:before="0" w:after="0"/>
      </w:pPr>
      <w:r w:rsidRPr="00B90685">
        <w:t>De ce dernier</w:t>
      </w:r>
      <w:r w:rsidR="008C6777">
        <w:t xml:space="preserve">, </w:t>
      </w:r>
      <w:r w:rsidRPr="00B90685">
        <w:t>qui toujours pleure</w:t>
      </w:r>
      <w:r w:rsidR="008C6777">
        <w:t>,</w:t>
      </w:r>
    </w:p>
    <w:p w14:paraId="4C4C3F6F" w14:textId="77777777" w:rsidR="008C6777" w:rsidRDefault="00B86016" w:rsidP="00D7694B">
      <w:pPr>
        <w:spacing w:before="0" w:after="0"/>
      </w:pPr>
      <w:r w:rsidRPr="00B90685">
        <w:t>Il faut</w:t>
      </w:r>
      <w:r w:rsidR="008C6777">
        <w:t xml:space="preserve">, </w:t>
      </w:r>
      <w:r w:rsidRPr="00B90685">
        <w:t>pour rallumer le teint</w:t>
      </w:r>
      <w:r w:rsidR="008C6777">
        <w:t>,</w:t>
      </w:r>
    </w:p>
    <w:p w14:paraId="0A3DECAA" w14:textId="77777777" w:rsidR="008C6777" w:rsidRDefault="00B86016" w:rsidP="00D7694B">
      <w:pPr>
        <w:spacing w:before="0" w:after="0"/>
      </w:pPr>
      <w:r w:rsidRPr="00B90685">
        <w:t>Gesticuler pendant une heure</w:t>
      </w:r>
      <w:r w:rsidR="008C6777">
        <w:t> :</w:t>
      </w:r>
    </w:p>
    <w:p w14:paraId="786295A1" w14:textId="77777777" w:rsidR="008C6777" w:rsidRDefault="00B86016" w:rsidP="00D7694B">
      <w:pPr>
        <w:spacing w:before="0" w:after="0"/>
      </w:pPr>
      <w:r w:rsidRPr="00B90685">
        <w:t>Je ne veux plus être catin</w:t>
      </w:r>
      <w:r w:rsidR="008C6777">
        <w:t>.</w:t>
      </w:r>
    </w:p>
    <w:p w14:paraId="2309D39F" w14:textId="77777777" w:rsidR="008E2B76" w:rsidRDefault="008E2B76" w:rsidP="00D7694B">
      <w:pPr>
        <w:spacing w:before="0" w:after="0"/>
      </w:pPr>
    </w:p>
    <w:p w14:paraId="0F3083D6" w14:textId="04ACE890" w:rsidR="00B86016" w:rsidRPr="00B90685" w:rsidRDefault="00B86016" w:rsidP="00D7694B">
      <w:pPr>
        <w:spacing w:before="0" w:after="0"/>
      </w:pPr>
      <w:r w:rsidRPr="00B90685">
        <w:t>Dans ce siècle</w:t>
      </w:r>
      <w:r w:rsidR="008C6777">
        <w:t xml:space="preserve">, </w:t>
      </w:r>
      <w:r w:rsidRPr="00B90685">
        <w:t>fille novice</w:t>
      </w:r>
    </w:p>
    <w:p w14:paraId="533E5D0B" w14:textId="24B94293" w:rsidR="00B86016" w:rsidRPr="00B90685" w:rsidRDefault="00B86016" w:rsidP="00D7694B">
      <w:pPr>
        <w:spacing w:before="0" w:after="0"/>
      </w:pPr>
      <w:r w:rsidRPr="00B90685">
        <w:lastRenderedPageBreak/>
        <w:t>Est si rare</w:t>
      </w:r>
      <w:r w:rsidR="008C6777">
        <w:t xml:space="preserve">, </w:t>
      </w:r>
      <w:r w:rsidRPr="00B90685">
        <w:t>hélas</w:t>
      </w:r>
      <w:r w:rsidR="008C6777">
        <w:t xml:space="preserve"> ! </w:t>
      </w:r>
      <w:r w:rsidRPr="00B90685">
        <w:t>qu</w:t>
      </w:r>
      <w:r w:rsidR="008C6777">
        <w:t>’</w:t>
      </w:r>
      <w:r w:rsidRPr="00B90685">
        <w:t>il faudrait</w:t>
      </w:r>
    </w:p>
    <w:p w14:paraId="7289D7F2" w14:textId="77777777" w:rsidR="008C6777" w:rsidRDefault="00B86016" w:rsidP="00D7694B">
      <w:pPr>
        <w:spacing w:before="0" w:after="0"/>
      </w:pPr>
      <w:r w:rsidRPr="00B90685">
        <w:t>Aller la chercher en nourrice</w:t>
      </w:r>
      <w:r w:rsidR="008C6777">
        <w:t>,</w:t>
      </w:r>
    </w:p>
    <w:p w14:paraId="63EA7756" w14:textId="77777777" w:rsidR="008C6777" w:rsidRDefault="00B86016" w:rsidP="00D7694B">
      <w:pPr>
        <w:spacing w:before="0" w:after="0"/>
      </w:pPr>
      <w:r w:rsidRPr="00B90685">
        <w:t>Encor gare aux frères de lait</w:t>
      </w:r>
      <w:r w:rsidR="008C6777">
        <w:t>.</w:t>
      </w:r>
    </w:p>
    <w:p w14:paraId="74E03AEC" w14:textId="2D2E4A70" w:rsidR="00B86016" w:rsidRPr="00B90685" w:rsidRDefault="00B86016" w:rsidP="00D7694B">
      <w:pPr>
        <w:spacing w:before="0" w:after="0"/>
      </w:pPr>
      <w:r w:rsidRPr="00B90685">
        <w:t>La plus chétive demoiselle</w:t>
      </w:r>
    </w:p>
    <w:p w14:paraId="201E791E" w14:textId="77777777" w:rsidR="008C6777" w:rsidRDefault="00B86016" w:rsidP="00D7694B">
      <w:pPr>
        <w:spacing w:before="0" w:after="0"/>
      </w:pPr>
      <w:r w:rsidRPr="00B90685">
        <w:t>Le dimanche fait la catin</w:t>
      </w:r>
      <w:r w:rsidR="008C6777">
        <w:t> ;</w:t>
      </w:r>
    </w:p>
    <w:p w14:paraId="7BE8C0F7" w14:textId="77777777" w:rsidR="008C6777" w:rsidRDefault="00B86016" w:rsidP="00D7694B">
      <w:pPr>
        <w:spacing w:before="0" w:after="0"/>
      </w:pPr>
      <w:r w:rsidRPr="00B90685">
        <w:t>Puisque chaque femme s</w:t>
      </w:r>
      <w:r w:rsidR="008C6777">
        <w:t>’</w:t>
      </w:r>
      <w:r w:rsidRPr="00B90685">
        <w:t>en mêle</w:t>
      </w:r>
      <w:r w:rsidR="008C6777">
        <w:t>.</w:t>
      </w:r>
    </w:p>
    <w:p w14:paraId="49468E65" w14:textId="77777777" w:rsidR="008C6777" w:rsidRDefault="00B86016" w:rsidP="00D7694B">
      <w:pPr>
        <w:spacing w:before="0" w:after="0"/>
      </w:pPr>
      <w:r w:rsidRPr="00B90685">
        <w:t>Je ne veux plus être putain</w:t>
      </w:r>
      <w:r w:rsidR="008C6777">
        <w:t>.</w:t>
      </w:r>
    </w:p>
    <w:p w14:paraId="158C18B2" w14:textId="77777777" w:rsidR="008E2B76" w:rsidRDefault="008E2B76" w:rsidP="00D7694B">
      <w:pPr>
        <w:spacing w:before="0" w:after="0"/>
      </w:pPr>
    </w:p>
    <w:p w14:paraId="2CF7DCB1" w14:textId="77777777" w:rsidR="008C6777" w:rsidRDefault="00B86016" w:rsidP="00D7694B">
      <w:pPr>
        <w:spacing w:before="0" w:after="0"/>
      </w:pPr>
      <w:r w:rsidRPr="00B90685">
        <w:t>Eh</w:t>
      </w:r>
      <w:r w:rsidR="008C6777">
        <w:t xml:space="preserve"> ! </w:t>
      </w:r>
      <w:r w:rsidRPr="00B90685">
        <w:t>quoi</w:t>
      </w:r>
      <w:r w:rsidR="008C6777">
        <w:t xml:space="preserve">, </w:t>
      </w:r>
      <w:r w:rsidRPr="00B90685">
        <w:t>depuis qu</w:t>
      </w:r>
      <w:r w:rsidR="008C6777">
        <w:t>’</w:t>
      </w:r>
      <w:r w:rsidRPr="00B90685">
        <w:t>à ces cosaques</w:t>
      </w:r>
      <w:r w:rsidR="008C6777">
        <w:t>.</w:t>
      </w:r>
    </w:p>
    <w:p w14:paraId="3EBC48DD" w14:textId="77777777" w:rsidR="008C6777" w:rsidRDefault="00B86016" w:rsidP="00D7694B">
      <w:pPr>
        <w:spacing w:before="0" w:after="0"/>
      </w:pPr>
      <w:r w:rsidRPr="00B90685">
        <w:t>Par bonté j</w:t>
      </w:r>
      <w:r w:rsidR="008C6777">
        <w:t>’</w:t>
      </w:r>
      <w:r w:rsidRPr="00B90685">
        <w:t>ai prêté la main</w:t>
      </w:r>
      <w:r w:rsidR="008C6777">
        <w:t>,</w:t>
      </w:r>
    </w:p>
    <w:p w14:paraId="3C019EB0" w14:textId="3BDA3F54" w:rsidR="00B86016" w:rsidRPr="00B90685" w:rsidRDefault="00B86016" w:rsidP="00D7694B">
      <w:pPr>
        <w:spacing w:before="0" w:after="0"/>
      </w:pPr>
      <w:r w:rsidRPr="00B90685">
        <w:t>Onze fois du faubourg Saint-Jacques</w:t>
      </w:r>
    </w:p>
    <w:p w14:paraId="4A9F45A1" w14:textId="77777777" w:rsidR="008C6777" w:rsidRDefault="00B86016" w:rsidP="00D7694B">
      <w:pPr>
        <w:spacing w:before="0" w:after="0"/>
      </w:pPr>
      <w:r w:rsidRPr="00B90685">
        <w:t>On m</w:t>
      </w:r>
      <w:r w:rsidR="008C6777">
        <w:t>’</w:t>
      </w:r>
      <w:r w:rsidRPr="00B90685">
        <w:t>a fait prendre le chemin</w:t>
      </w:r>
      <w:r w:rsidR="008C6777">
        <w:t>.</w:t>
      </w:r>
    </w:p>
    <w:p w14:paraId="1E883155" w14:textId="77777777" w:rsidR="008C6777" w:rsidRDefault="00B86016" w:rsidP="00D7694B">
      <w:pPr>
        <w:spacing w:before="0" w:after="0"/>
      </w:pPr>
      <w:r w:rsidRPr="00B90685">
        <w:t>La femme honnête la plus folle</w:t>
      </w:r>
      <w:r w:rsidR="008C6777">
        <w:t>,</w:t>
      </w:r>
    </w:p>
    <w:p w14:paraId="52DF0682" w14:textId="77777777" w:rsidR="008C6777" w:rsidRDefault="00B86016" w:rsidP="00D7694B">
      <w:pPr>
        <w:spacing w:before="0" w:after="0"/>
      </w:pPr>
      <w:r w:rsidRPr="00B90685">
        <w:t>Aujourd</w:t>
      </w:r>
      <w:r w:rsidR="008C6777">
        <w:t>’</w:t>
      </w:r>
      <w:r w:rsidRPr="00B90685">
        <w:t>hui</w:t>
      </w:r>
      <w:r w:rsidR="008C6777">
        <w:t xml:space="preserve">, </w:t>
      </w:r>
      <w:r w:rsidRPr="00B90685">
        <w:t>le fait est certain</w:t>
      </w:r>
      <w:r w:rsidR="008C6777">
        <w:t>,</w:t>
      </w:r>
    </w:p>
    <w:p w14:paraId="75A54CF5" w14:textId="77777777" w:rsidR="008C6777" w:rsidRDefault="00B86016" w:rsidP="00D7694B">
      <w:pPr>
        <w:spacing w:before="0" w:after="0"/>
      </w:pPr>
      <w:r w:rsidRPr="00B90685">
        <w:t>N</w:t>
      </w:r>
      <w:r w:rsidR="008C6777">
        <w:t>’</w:t>
      </w:r>
      <w:r w:rsidRPr="00B90685">
        <w:t>a plus que six fois la vérole</w:t>
      </w:r>
      <w:r w:rsidR="008C6777">
        <w:t> ;</w:t>
      </w:r>
    </w:p>
    <w:p w14:paraId="75F42F73" w14:textId="77777777" w:rsidR="008C6777" w:rsidRDefault="00B86016" w:rsidP="00D7694B">
      <w:pPr>
        <w:spacing w:before="0" w:after="0"/>
      </w:pPr>
      <w:r w:rsidRPr="00B90685">
        <w:t>Je ne veux plus être catin</w:t>
      </w:r>
      <w:r w:rsidR="008C6777">
        <w:t>.</w:t>
      </w:r>
    </w:p>
    <w:p w14:paraId="11DB28CE" w14:textId="77777777" w:rsidR="008E2B76" w:rsidRDefault="008E2B76" w:rsidP="00D7694B">
      <w:pPr>
        <w:spacing w:before="0" w:after="0"/>
      </w:pPr>
    </w:p>
    <w:p w14:paraId="267B68A2" w14:textId="61863D8D" w:rsidR="00B86016" w:rsidRPr="00B90685" w:rsidRDefault="00B86016" w:rsidP="00D7694B">
      <w:pPr>
        <w:spacing w:before="0" w:after="0"/>
      </w:pPr>
      <w:r w:rsidRPr="00B90685">
        <w:t>Comme j</w:t>
      </w:r>
      <w:r w:rsidR="008C6777">
        <w:t>’</w:t>
      </w:r>
      <w:r w:rsidRPr="00B90685">
        <w:t>avais la renommée</w:t>
      </w:r>
    </w:p>
    <w:p w14:paraId="62E38CF7" w14:textId="77777777" w:rsidR="008C6777" w:rsidRDefault="00B86016" w:rsidP="00D7694B">
      <w:pPr>
        <w:spacing w:before="0" w:after="0"/>
      </w:pPr>
      <w:r w:rsidRPr="00B90685">
        <w:t>D</w:t>
      </w:r>
      <w:r w:rsidR="008C6777">
        <w:t>’</w:t>
      </w:r>
      <w:r w:rsidRPr="00B90685">
        <w:t>avoir le dos et les reins forts</w:t>
      </w:r>
      <w:r w:rsidR="008C6777">
        <w:t>,</w:t>
      </w:r>
    </w:p>
    <w:p w14:paraId="605C3629" w14:textId="33CD37D4" w:rsidR="00B86016" w:rsidRPr="00B90685" w:rsidRDefault="00B86016" w:rsidP="00D7694B">
      <w:pPr>
        <w:spacing w:before="0" w:after="0"/>
      </w:pPr>
      <w:r w:rsidRPr="00B90685">
        <w:t>Les trois quarts de la grande armée</w:t>
      </w:r>
    </w:p>
    <w:p w14:paraId="7D34E3A0" w14:textId="77777777" w:rsidR="008C6777" w:rsidRDefault="00B86016" w:rsidP="00D7694B">
      <w:pPr>
        <w:spacing w:before="0" w:after="0"/>
      </w:pPr>
      <w:r w:rsidRPr="00B90685">
        <w:t>M</w:t>
      </w:r>
      <w:r w:rsidR="008C6777">
        <w:t>’</w:t>
      </w:r>
      <w:r w:rsidRPr="00B90685">
        <w:t>ont deux fois passé sur le corps</w:t>
      </w:r>
      <w:r w:rsidR="008C6777">
        <w:t> ;</w:t>
      </w:r>
    </w:p>
    <w:p w14:paraId="4904CA19" w14:textId="4EA3CE79" w:rsidR="00B86016" w:rsidRPr="00B90685" w:rsidRDefault="00B86016" w:rsidP="00D7694B">
      <w:pPr>
        <w:spacing w:before="0" w:after="0"/>
      </w:pPr>
      <w:r w:rsidRPr="00B90685">
        <w:t>Mais les preux qu</w:t>
      </w:r>
      <w:r w:rsidR="008C6777">
        <w:t>’</w:t>
      </w:r>
      <w:r w:rsidRPr="00B90685">
        <w:t>on réorganise</w:t>
      </w:r>
    </w:p>
    <w:p w14:paraId="2BDB5406" w14:textId="77777777" w:rsidR="008C6777" w:rsidRDefault="00B86016" w:rsidP="00D7694B">
      <w:pPr>
        <w:spacing w:before="0" w:after="0"/>
      </w:pPr>
      <w:r w:rsidRPr="00B90685">
        <w:t>Vont</w:t>
      </w:r>
      <w:r w:rsidR="008C6777">
        <w:t xml:space="preserve">, </w:t>
      </w:r>
      <w:r w:rsidRPr="00B90685">
        <w:t>ainsi que saint Augustin</w:t>
      </w:r>
      <w:r w:rsidR="008C6777">
        <w:t>,</w:t>
      </w:r>
    </w:p>
    <w:p w14:paraId="01E7C3F1" w14:textId="77777777" w:rsidR="008C6777" w:rsidRDefault="00B86016" w:rsidP="00D7694B">
      <w:pPr>
        <w:spacing w:before="0" w:after="0"/>
      </w:pPr>
      <w:r w:rsidRPr="00B90685">
        <w:t>Quitter les brocards pour l</w:t>
      </w:r>
      <w:r w:rsidR="008C6777">
        <w:t>’</w:t>
      </w:r>
      <w:r w:rsidRPr="00B90685">
        <w:t>église</w:t>
      </w:r>
      <w:r w:rsidR="008C6777">
        <w:t> ;</w:t>
      </w:r>
    </w:p>
    <w:p w14:paraId="50043A22" w14:textId="77777777" w:rsidR="008C6777" w:rsidRDefault="00B86016" w:rsidP="00D7694B">
      <w:pPr>
        <w:spacing w:before="0" w:after="0"/>
      </w:pPr>
      <w:r w:rsidRPr="00B90685">
        <w:t>Je ne veux plus être catin</w:t>
      </w:r>
      <w:r w:rsidR="008C6777">
        <w:t>.</w:t>
      </w:r>
    </w:p>
    <w:p w14:paraId="1B783DA2" w14:textId="77777777" w:rsidR="008E2B76" w:rsidRDefault="008E2B76" w:rsidP="00D7694B">
      <w:pPr>
        <w:spacing w:before="0" w:after="0"/>
      </w:pPr>
    </w:p>
    <w:p w14:paraId="487E1631" w14:textId="33549C7D" w:rsidR="00B86016" w:rsidRPr="00B90685" w:rsidRDefault="00B86016" w:rsidP="00D7694B">
      <w:pPr>
        <w:spacing w:before="0" w:after="0"/>
      </w:pPr>
      <w:r w:rsidRPr="00B90685">
        <w:t>Comme sur les marches du trône</w:t>
      </w:r>
    </w:p>
    <w:p w14:paraId="536934CF" w14:textId="77777777" w:rsidR="008C6777" w:rsidRDefault="00B86016" w:rsidP="00D7694B">
      <w:pPr>
        <w:spacing w:before="0" w:after="0"/>
      </w:pPr>
      <w:r w:rsidRPr="00B90685">
        <w:t>Jadis nous avions des parents</w:t>
      </w:r>
      <w:r w:rsidR="008C6777">
        <w:t>,</w:t>
      </w:r>
    </w:p>
    <w:p w14:paraId="70E29624" w14:textId="77777777" w:rsidR="008C6777" w:rsidRDefault="00B86016" w:rsidP="00D7694B">
      <w:pPr>
        <w:spacing w:before="0" w:after="0"/>
      </w:pPr>
      <w:r w:rsidRPr="00B90685">
        <w:t>On nous protégeait même au prône</w:t>
      </w:r>
      <w:r w:rsidR="008C6777">
        <w:t> :</w:t>
      </w:r>
    </w:p>
    <w:p w14:paraId="7D70553F" w14:textId="77777777" w:rsidR="008C6777" w:rsidRDefault="00B86016" w:rsidP="00D7694B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que les temps sont différents</w:t>
      </w:r>
      <w:r w:rsidR="008C6777">
        <w:t> !</w:t>
      </w:r>
    </w:p>
    <w:p w14:paraId="1A6934C1" w14:textId="3FA6CF6D" w:rsidR="00B86016" w:rsidRPr="00B90685" w:rsidRDefault="00B86016" w:rsidP="00D7694B">
      <w:pPr>
        <w:spacing w:before="0" w:after="0"/>
      </w:pPr>
      <w:r w:rsidRPr="00B90685">
        <w:t>Des chambres</w:t>
      </w:r>
      <w:r w:rsidR="008C6777">
        <w:t xml:space="preserve">, </w:t>
      </w:r>
      <w:r w:rsidRPr="00B90685">
        <w:t>une loi frivole</w:t>
      </w:r>
    </w:p>
    <w:p w14:paraId="1CE5BA35" w14:textId="77777777" w:rsidR="008C6777" w:rsidRDefault="00B86016" w:rsidP="00D7694B">
      <w:pPr>
        <w:spacing w:before="0" w:after="0"/>
      </w:pPr>
      <w:r w:rsidRPr="00B90685">
        <w:t>Va</w:t>
      </w:r>
      <w:r w:rsidR="008C6777">
        <w:t xml:space="preserve">, </w:t>
      </w:r>
      <w:r w:rsidRPr="00B90685">
        <w:t>dit-on</w:t>
      </w:r>
      <w:r w:rsidR="008C6777">
        <w:t xml:space="preserve">, </w:t>
      </w:r>
      <w:r w:rsidRPr="00B90685">
        <w:t>peut-être demain</w:t>
      </w:r>
      <w:r w:rsidR="008C6777">
        <w:t>,</w:t>
      </w:r>
    </w:p>
    <w:p w14:paraId="14A87EFA" w14:textId="77777777" w:rsidR="008C6777" w:rsidRDefault="00B86016" w:rsidP="00D7694B">
      <w:pPr>
        <w:spacing w:before="0" w:after="0"/>
      </w:pPr>
      <w:r w:rsidRPr="00B90685">
        <w:t>Défendre qu</w:t>
      </w:r>
      <w:r w:rsidR="008C6777">
        <w:t>’</w:t>
      </w:r>
      <w:r w:rsidRPr="00B90685">
        <w:t>une putain vole</w:t>
      </w:r>
      <w:r w:rsidR="008C6777">
        <w:t>,</w:t>
      </w:r>
    </w:p>
    <w:p w14:paraId="0EF538BD" w14:textId="77777777" w:rsidR="008C6777" w:rsidRDefault="00B86016" w:rsidP="00D7694B">
      <w:pPr>
        <w:spacing w:before="0" w:after="0"/>
      </w:pPr>
      <w:r w:rsidRPr="00B90685">
        <w:lastRenderedPageBreak/>
        <w:t>Je ne veux plus être catin</w:t>
      </w:r>
      <w:r w:rsidR="008C6777">
        <w:t>.</w:t>
      </w:r>
    </w:p>
    <w:p w14:paraId="2402B0C1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8C6777">
        <w:t>D</w:t>
      </w:r>
      <w:r w:rsidRPr="00D7694B">
        <w:rPr>
          <w:rStyle w:val="Taille-1Caracteres"/>
        </w:rPr>
        <w:t>EBRAUX</w:t>
      </w:r>
      <w:r w:rsidR="008C6777">
        <w:t>.</w:t>
      </w:r>
    </w:p>
    <w:p w14:paraId="5DBA476F" w14:textId="13FBFBAE" w:rsidR="00B86016" w:rsidRPr="00AE769D" w:rsidRDefault="00AE769D" w:rsidP="00AE769D">
      <w:pPr>
        <w:pStyle w:val="Titre1"/>
        <w:rPr>
          <w:sz w:val="60"/>
          <w:szCs w:val="60"/>
        </w:rPr>
      </w:pPr>
      <w:bookmarkStart w:id="185" w:name="_Toc275359207"/>
      <w:r>
        <w:lastRenderedPageBreak/>
        <w:br/>
      </w:r>
      <w:r>
        <w:br/>
      </w:r>
      <w:r>
        <w:br/>
      </w:r>
      <w:r>
        <w:br/>
      </w:r>
      <w:bookmarkStart w:id="186" w:name="_Toc199525851"/>
      <w:r w:rsidR="00B86016" w:rsidRPr="00AE769D">
        <w:rPr>
          <w:sz w:val="60"/>
          <w:szCs w:val="60"/>
        </w:rPr>
        <w:t>POÈMES LYRIQUES</w:t>
      </w:r>
      <w:r w:rsidR="008C6777" w:rsidRPr="00AE769D">
        <w:rPr>
          <w:sz w:val="60"/>
          <w:szCs w:val="60"/>
        </w:rPr>
        <w:t xml:space="preserve">, </w:t>
      </w:r>
      <w:r w:rsidR="00B86016" w:rsidRPr="00AE769D">
        <w:rPr>
          <w:sz w:val="60"/>
          <w:szCs w:val="60"/>
        </w:rPr>
        <w:t>ODES</w:t>
      </w:r>
      <w:r w:rsidR="00B86016" w:rsidRPr="00AE769D">
        <w:rPr>
          <w:sz w:val="60"/>
          <w:szCs w:val="60"/>
        </w:rPr>
        <w:br/>
      </w:r>
      <w:r w:rsidR="00B86016" w:rsidRPr="00AE769D">
        <w:rPr>
          <w:sz w:val="60"/>
          <w:szCs w:val="60"/>
        </w:rPr>
        <w:br/>
        <w:t>ODELETTES</w:t>
      </w:r>
      <w:r w:rsidR="008C6777" w:rsidRPr="00AE769D">
        <w:rPr>
          <w:sz w:val="60"/>
          <w:szCs w:val="60"/>
        </w:rPr>
        <w:t xml:space="preserve">, </w:t>
      </w:r>
      <w:r w:rsidR="00B86016" w:rsidRPr="00AE769D">
        <w:rPr>
          <w:sz w:val="60"/>
          <w:szCs w:val="60"/>
        </w:rPr>
        <w:t>SONNETS</w:t>
      </w:r>
      <w:r w:rsidR="00B86016" w:rsidRPr="00AE769D">
        <w:rPr>
          <w:sz w:val="60"/>
          <w:szCs w:val="60"/>
        </w:rPr>
        <w:br/>
      </w:r>
      <w:r w:rsidR="00B86016" w:rsidRPr="00AE769D">
        <w:rPr>
          <w:sz w:val="60"/>
          <w:szCs w:val="60"/>
        </w:rPr>
        <w:br/>
        <w:t>MADRIGAUX</w:t>
      </w:r>
      <w:r w:rsidR="008C6777" w:rsidRPr="00AE769D">
        <w:rPr>
          <w:sz w:val="60"/>
          <w:szCs w:val="60"/>
        </w:rPr>
        <w:t xml:space="preserve">, </w:t>
      </w:r>
      <w:bookmarkEnd w:id="185"/>
      <w:r w:rsidR="00B86016" w:rsidRPr="00AE769D">
        <w:rPr>
          <w:sz w:val="60"/>
          <w:szCs w:val="60"/>
        </w:rPr>
        <w:t>ÉPIGRAMMES</w:t>
      </w:r>
      <w:bookmarkEnd w:id="186"/>
    </w:p>
    <w:p w14:paraId="4E534930" w14:textId="77777777" w:rsidR="00B86016" w:rsidRPr="00B90685" w:rsidRDefault="00B86016" w:rsidP="008C6777">
      <w:pPr>
        <w:pStyle w:val="Titre2"/>
        <w:rPr>
          <w:szCs w:val="44"/>
        </w:rPr>
      </w:pPr>
      <w:bookmarkStart w:id="187" w:name="_Toc275359208"/>
      <w:bookmarkStart w:id="188" w:name="_Toc199525852"/>
      <w:r w:rsidRPr="00B90685">
        <w:rPr>
          <w:szCs w:val="44"/>
        </w:rPr>
        <w:lastRenderedPageBreak/>
        <w:t>ÉPIGRAMME</w:t>
      </w:r>
      <w:bookmarkEnd w:id="187"/>
      <w:bookmarkEnd w:id="188"/>
      <w:r w:rsidRPr="00B90685">
        <w:rPr>
          <w:szCs w:val="44"/>
        </w:rPr>
        <w:br/>
      </w:r>
    </w:p>
    <w:p w14:paraId="384AE8E1" w14:textId="77777777" w:rsidR="008C6777" w:rsidRDefault="00B86016" w:rsidP="006B54ED">
      <w:pPr>
        <w:spacing w:before="0" w:after="0"/>
      </w:pPr>
      <w:r w:rsidRPr="00B90685">
        <w:t>On rencontre partout Augustine à son bras</w:t>
      </w:r>
      <w:r w:rsidR="008C6777">
        <w:t> ;</w:t>
      </w:r>
    </w:p>
    <w:p w14:paraId="790B5E35" w14:textId="77777777" w:rsidR="008C6777" w:rsidRDefault="00B86016" w:rsidP="006B54ED">
      <w:pPr>
        <w:spacing w:before="0" w:after="0"/>
      </w:pPr>
      <w:r w:rsidRPr="00B90685">
        <w:t>Il lui fait cent cadeaux</w:t>
      </w:r>
      <w:r w:rsidR="008C6777">
        <w:t xml:space="preserve">, </w:t>
      </w:r>
      <w:r w:rsidRPr="00B90685">
        <w:t>ce financier si riche</w:t>
      </w:r>
      <w:r w:rsidR="008C6777">
        <w:t> :</w:t>
      </w:r>
    </w:p>
    <w:p w14:paraId="1C03EA26" w14:textId="77777777" w:rsidR="008C6777" w:rsidRDefault="00B86016" w:rsidP="006B54ED">
      <w:pPr>
        <w:spacing w:before="0" w:after="0"/>
      </w:pPr>
      <w:r w:rsidRPr="00B90685">
        <w:t>A-t-il encore autant d</w:t>
      </w:r>
      <w:r w:rsidR="008C6777">
        <w:t>’</w:t>
      </w:r>
      <w:r w:rsidRPr="00B90685">
        <w:t>ardeur que de ducats</w:t>
      </w:r>
      <w:r w:rsidR="008C6777">
        <w:t> ?</w:t>
      </w:r>
    </w:p>
    <w:p w14:paraId="28507C06" w14:textId="77777777" w:rsidR="008C6777" w:rsidRDefault="008C6777" w:rsidP="006B54ED">
      <w:pPr>
        <w:spacing w:before="0" w:after="0"/>
      </w:pPr>
      <w:r>
        <w:t>— </w:t>
      </w:r>
      <w:r w:rsidR="00B86016" w:rsidRPr="00B90685">
        <w:t>Pour ma part</w:t>
      </w:r>
      <w:r>
        <w:t xml:space="preserve">, </w:t>
      </w:r>
      <w:r w:rsidR="00B86016" w:rsidRPr="00B90685">
        <w:t>répartit un de nos avocats</w:t>
      </w:r>
      <w:r>
        <w:t>,</w:t>
      </w:r>
    </w:p>
    <w:p w14:paraId="0D053320" w14:textId="77777777" w:rsidR="008C6777" w:rsidRDefault="00B86016" w:rsidP="006B54ED">
      <w:pPr>
        <w:spacing w:before="0" w:after="0"/>
      </w:pPr>
      <w:r w:rsidRPr="00B90685">
        <w:t>Je ne sais s</w:t>
      </w:r>
      <w:r w:rsidR="008C6777">
        <w:t>’</w:t>
      </w:r>
      <w:r w:rsidRPr="00B90685">
        <w:t>il la fout</w:t>
      </w:r>
      <w:r w:rsidR="008C6777">
        <w:t xml:space="preserve"> ; </w:t>
      </w:r>
      <w:r w:rsidRPr="00B90685">
        <w:t>mais je sais qu</w:t>
      </w:r>
      <w:r w:rsidR="008C6777">
        <w:t>’</w:t>
      </w:r>
      <w:r w:rsidRPr="00B90685">
        <w:t>il l</w:t>
      </w:r>
      <w:r w:rsidR="008C6777">
        <w:t>’</w:t>
      </w:r>
      <w:r w:rsidRPr="00B90685">
        <w:t>affiche</w:t>
      </w:r>
      <w:r w:rsidR="008C6777">
        <w:t> !</w:t>
      </w:r>
    </w:p>
    <w:p w14:paraId="276EF4B2" w14:textId="77777777" w:rsidR="008C6777" w:rsidRDefault="00B86016" w:rsidP="008C6777">
      <w:pPr>
        <w:jc w:val="right"/>
      </w:pPr>
      <w:r w:rsidRPr="008C6777">
        <w:t>Épiphane S</w:t>
      </w:r>
      <w:r w:rsidRPr="006B54ED">
        <w:rPr>
          <w:rStyle w:val="Taille-1Caracteres"/>
        </w:rPr>
        <w:t>IDRED</w:t>
      </w:r>
      <w:r w:rsidR="008C6777">
        <w:t>.</w:t>
      </w:r>
    </w:p>
    <w:p w14:paraId="6F859504" w14:textId="1B870F9F" w:rsidR="00B86016" w:rsidRPr="00B90685" w:rsidRDefault="00B86016" w:rsidP="008C6777">
      <w:pPr>
        <w:pStyle w:val="Titre2"/>
        <w:rPr>
          <w:szCs w:val="44"/>
        </w:rPr>
      </w:pPr>
      <w:bookmarkStart w:id="189" w:name="_Toc275359209"/>
      <w:bookmarkStart w:id="190" w:name="_Toc199525853"/>
      <w:r w:rsidRPr="00B90685">
        <w:rPr>
          <w:szCs w:val="44"/>
        </w:rPr>
        <w:lastRenderedPageBreak/>
        <w:t>ECCHYMOSES</w:t>
      </w:r>
      <w:bookmarkEnd w:id="189"/>
      <w:bookmarkEnd w:id="190"/>
      <w:r w:rsidRPr="00B90685">
        <w:rPr>
          <w:szCs w:val="44"/>
        </w:rPr>
        <w:br/>
      </w:r>
    </w:p>
    <w:p w14:paraId="72B2BC3A" w14:textId="13F078A6" w:rsidR="00B86016" w:rsidRPr="00B90685" w:rsidRDefault="00B86016" w:rsidP="006B54ED">
      <w:pPr>
        <w:spacing w:before="0" w:after="0"/>
      </w:pPr>
      <w:r w:rsidRPr="00B90685">
        <w:t>Mélie a fini d</w:t>
      </w:r>
      <w:r w:rsidR="008C6777">
        <w:t>’</w:t>
      </w:r>
      <w:r w:rsidRPr="00B90685">
        <w:t>être sage</w:t>
      </w:r>
    </w:p>
    <w:p w14:paraId="2F080386" w14:textId="77777777" w:rsidR="008C6777" w:rsidRDefault="00B86016" w:rsidP="006B54ED">
      <w:pPr>
        <w:spacing w:before="0" w:after="0"/>
      </w:pPr>
      <w:r w:rsidRPr="00B90685">
        <w:t>Et s</w:t>
      </w:r>
      <w:r w:rsidR="008C6777">
        <w:t>’</w:t>
      </w:r>
      <w:r w:rsidRPr="00B90685">
        <w:t>en mord les doigts maintenant</w:t>
      </w:r>
      <w:r w:rsidR="008C6777">
        <w:t>.</w:t>
      </w:r>
    </w:p>
    <w:p w14:paraId="6F15D28E" w14:textId="4866E911" w:rsidR="00B86016" w:rsidRPr="00B90685" w:rsidRDefault="00B86016" w:rsidP="006B54ED">
      <w:pPr>
        <w:spacing w:before="0" w:after="0"/>
      </w:pPr>
      <w:r w:rsidRPr="00B90685">
        <w:t>Des taches d</w:t>
      </w:r>
      <w:r w:rsidR="008C6777">
        <w:t>’</w:t>
      </w:r>
      <w:r w:rsidRPr="00B90685">
        <w:t>un bleu chagrinant</w:t>
      </w:r>
    </w:p>
    <w:p w14:paraId="6BC1C9F2" w14:textId="77777777" w:rsidR="008C6777" w:rsidRDefault="00B86016" w:rsidP="006B54ED">
      <w:pPr>
        <w:spacing w:before="0" w:after="0"/>
      </w:pPr>
      <w:r w:rsidRPr="00B90685">
        <w:t>Marbrent sa nuque et son corsage</w:t>
      </w:r>
      <w:r w:rsidR="008C6777">
        <w:t>.</w:t>
      </w:r>
    </w:p>
    <w:p w14:paraId="3ED6CC95" w14:textId="77777777" w:rsidR="006B54ED" w:rsidRDefault="006B54ED" w:rsidP="006B54ED">
      <w:pPr>
        <w:spacing w:before="0" w:after="0"/>
      </w:pPr>
    </w:p>
    <w:p w14:paraId="47CBAF84" w14:textId="617BF70E" w:rsidR="00B86016" w:rsidRPr="00B90685" w:rsidRDefault="00B86016" w:rsidP="006B54ED">
      <w:pPr>
        <w:spacing w:before="0" w:after="0"/>
      </w:pPr>
      <w:r w:rsidRPr="00B90685">
        <w:t>Ses compagnes d</w:t>
      </w:r>
      <w:r w:rsidR="008C6777">
        <w:t>’</w:t>
      </w:r>
      <w:r w:rsidRPr="00B90685">
        <w:t>apprentissage</w:t>
      </w:r>
    </w:p>
    <w:p w14:paraId="6C19310B" w14:textId="77777777" w:rsidR="00B86016" w:rsidRPr="00B90685" w:rsidRDefault="00B86016" w:rsidP="006B54ED">
      <w:pPr>
        <w:spacing w:before="0" w:after="0"/>
      </w:pPr>
      <w:r w:rsidRPr="00B90685">
        <w:t>Hochent la tête en la menant</w:t>
      </w:r>
    </w:p>
    <w:p w14:paraId="6DFFC810" w14:textId="77777777" w:rsidR="008C6777" w:rsidRDefault="00B86016" w:rsidP="006B54ED">
      <w:pPr>
        <w:spacing w:before="0" w:after="0"/>
      </w:pPr>
      <w:r w:rsidRPr="00B90685">
        <w:t>Près un herboriste éminent</w:t>
      </w:r>
      <w:r w:rsidR="008C6777">
        <w:t>,</w:t>
      </w:r>
    </w:p>
    <w:p w14:paraId="21884C58" w14:textId="77777777" w:rsidR="008C6777" w:rsidRDefault="00B86016" w:rsidP="006B54ED">
      <w:pPr>
        <w:spacing w:before="0" w:after="0"/>
      </w:pPr>
      <w:r w:rsidRPr="00B90685">
        <w:t>Oracle attiré du passage</w:t>
      </w:r>
      <w:r w:rsidR="008C6777">
        <w:t>.</w:t>
      </w:r>
    </w:p>
    <w:p w14:paraId="510E8810" w14:textId="77777777" w:rsidR="006B54ED" w:rsidRDefault="006B54ED" w:rsidP="006B54ED">
      <w:pPr>
        <w:spacing w:before="0" w:after="0"/>
      </w:pPr>
    </w:p>
    <w:p w14:paraId="409C04FB" w14:textId="08AAF511" w:rsidR="00B86016" w:rsidRPr="00B90685" w:rsidRDefault="00B86016" w:rsidP="006B54ED">
      <w:pPr>
        <w:spacing w:before="0" w:after="0"/>
      </w:pPr>
      <w:r w:rsidRPr="00B90685">
        <w:t>Et la nigaude d</w:t>
      </w:r>
      <w:r w:rsidR="008C6777">
        <w:t>’</w:t>
      </w:r>
      <w:r w:rsidRPr="00B90685">
        <w:t>exposer</w:t>
      </w:r>
    </w:p>
    <w:p w14:paraId="740C21EF" w14:textId="77777777" w:rsidR="008C6777" w:rsidRDefault="00B86016" w:rsidP="006B54ED">
      <w:pPr>
        <w:spacing w:before="0" w:after="0"/>
      </w:pPr>
      <w:r w:rsidRPr="00B90685">
        <w:t>Un vallon noir</w:t>
      </w:r>
      <w:r w:rsidR="008C6777">
        <w:t xml:space="preserve">, </w:t>
      </w:r>
      <w:r w:rsidRPr="00B90685">
        <w:t>des sommets roses</w:t>
      </w:r>
      <w:r w:rsidR="008C6777">
        <w:t>,</w:t>
      </w:r>
    </w:p>
    <w:p w14:paraId="5C979858" w14:textId="04E5842B" w:rsidR="00B86016" w:rsidRPr="00B90685" w:rsidRDefault="00B86016" w:rsidP="006B54ED">
      <w:pPr>
        <w:spacing w:before="0" w:after="0"/>
      </w:pPr>
      <w:r w:rsidRPr="00B90685">
        <w:t>Où l</w:t>
      </w:r>
      <w:r w:rsidR="008C6777">
        <w:t>’</w:t>
      </w:r>
      <w:r w:rsidRPr="00B90685">
        <w:t>autre pour herboriser</w:t>
      </w:r>
    </w:p>
    <w:p w14:paraId="6CF78599" w14:textId="77777777" w:rsidR="008C6777" w:rsidRDefault="00B86016" w:rsidP="006B54ED">
      <w:pPr>
        <w:spacing w:before="0" w:after="0"/>
      </w:pPr>
      <w:r w:rsidRPr="00B90685">
        <w:t>Trouve un parterre d</w:t>
      </w:r>
      <w:r w:rsidR="008C6777">
        <w:t>’</w:t>
      </w:r>
      <w:r w:rsidRPr="00B90685">
        <w:t>ecchymoses</w:t>
      </w:r>
      <w:r w:rsidR="008C6777">
        <w:t>,</w:t>
      </w:r>
    </w:p>
    <w:p w14:paraId="5BDE5E33" w14:textId="107ED67F" w:rsidR="00B86016" w:rsidRPr="00B90685" w:rsidRDefault="00B86016" w:rsidP="006B54ED">
      <w:pPr>
        <w:spacing w:before="0" w:after="0"/>
      </w:pPr>
      <w:r w:rsidRPr="00B90685">
        <w:t>Livides fleurs d</w:t>
      </w:r>
      <w:r w:rsidR="008C6777">
        <w:t>’</w:t>
      </w:r>
      <w:r w:rsidRPr="00B90685">
        <w:t>alcôve écloses</w:t>
      </w:r>
    </w:p>
    <w:p w14:paraId="4BAB763D" w14:textId="77777777" w:rsidR="008C6777" w:rsidRDefault="00B86016" w:rsidP="006B54ED">
      <w:pPr>
        <w:spacing w:before="0" w:after="0"/>
      </w:pPr>
      <w:r w:rsidRPr="00B90685">
        <w:t>Sous la ventouse d</w:t>
      </w:r>
      <w:r w:rsidR="008C6777">
        <w:t>’</w:t>
      </w:r>
      <w:r w:rsidRPr="00B90685">
        <w:t>un baiser</w:t>
      </w:r>
      <w:r w:rsidR="008C6777">
        <w:t>.</w:t>
      </w:r>
    </w:p>
    <w:p w14:paraId="63831190" w14:textId="619C7E70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5B256F52" w14:textId="762423EC" w:rsidR="00B86016" w:rsidRPr="00B90685" w:rsidRDefault="00B86016" w:rsidP="008C6777">
      <w:pPr>
        <w:pStyle w:val="Titre2"/>
        <w:rPr>
          <w:szCs w:val="44"/>
        </w:rPr>
      </w:pPr>
      <w:bookmarkStart w:id="191" w:name="_Toc275359210"/>
      <w:bookmarkStart w:id="192" w:name="_Toc199525854"/>
      <w:r w:rsidRPr="00B90685">
        <w:rPr>
          <w:szCs w:val="44"/>
        </w:rPr>
        <w:lastRenderedPageBreak/>
        <w:t>À DIOGÈNES</w:t>
      </w:r>
      <w:bookmarkEnd w:id="191"/>
      <w:bookmarkEnd w:id="192"/>
      <w:r w:rsidRPr="00B90685">
        <w:rPr>
          <w:szCs w:val="44"/>
        </w:rPr>
        <w:br/>
      </w:r>
    </w:p>
    <w:p w14:paraId="509621F9" w14:textId="77777777" w:rsidR="008C6777" w:rsidRDefault="00B86016" w:rsidP="006B54ED">
      <w:pPr>
        <w:spacing w:before="0" w:after="0"/>
      </w:pPr>
      <w:r w:rsidRPr="00B90685">
        <w:t>C</w:t>
      </w:r>
      <w:r w:rsidR="008C6777">
        <w:t>’</w:t>
      </w:r>
      <w:r w:rsidRPr="00B90685">
        <w:t>est toi</w:t>
      </w:r>
      <w:r w:rsidR="008C6777">
        <w:t xml:space="preserve">, </w:t>
      </w:r>
      <w:r w:rsidRPr="00B90685">
        <w:t>philosophe d</w:t>
      </w:r>
      <w:r w:rsidR="008C6777">
        <w:t>’</w:t>
      </w:r>
      <w:r w:rsidRPr="00B90685">
        <w:t>Athènes</w:t>
      </w:r>
      <w:r w:rsidR="008C6777">
        <w:t>,</w:t>
      </w:r>
    </w:p>
    <w:p w14:paraId="2A79B865" w14:textId="77777777" w:rsidR="008C6777" w:rsidRDefault="00B86016" w:rsidP="006B54ED">
      <w:pPr>
        <w:spacing w:before="0" w:after="0"/>
      </w:pPr>
      <w:r w:rsidRPr="00B90685">
        <w:t>Que je veux prendre pour patron</w:t>
      </w:r>
      <w:r w:rsidR="008C6777">
        <w:t> ;</w:t>
      </w:r>
    </w:p>
    <w:p w14:paraId="16DE7C75" w14:textId="77777777" w:rsidR="008C6777" w:rsidRDefault="00B86016" w:rsidP="006B54ED">
      <w:pPr>
        <w:spacing w:before="0" w:after="0"/>
      </w:pPr>
      <w:r w:rsidRPr="00B90685">
        <w:t>Toi</w:t>
      </w:r>
      <w:r w:rsidR="008C6777">
        <w:t xml:space="preserve">, </w:t>
      </w:r>
      <w:r w:rsidRPr="00B90685">
        <w:t>masturbateur Diogènes</w:t>
      </w:r>
      <w:r w:rsidR="008C6777">
        <w:t>,</w:t>
      </w:r>
    </w:p>
    <w:p w14:paraId="2C5C17A9" w14:textId="77777777" w:rsidR="008C6777" w:rsidRDefault="00B86016" w:rsidP="006B54ED">
      <w:pPr>
        <w:spacing w:before="0" w:after="0"/>
      </w:pPr>
      <w:r w:rsidRPr="00B90685">
        <w:t>Dont la main ferme était ton c</w:t>
      </w:r>
      <w:r w:rsidR="008C6777">
        <w:t>…</w:t>
      </w:r>
    </w:p>
    <w:p w14:paraId="181CEED3" w14:textId="77777777" w:rsidR="008C6777" w:rsidRDefault="00B86016" w:rsidP="006B54ED">
      <w:pPr>
        <w:spacing w:before="0" w:after="0"/>
      </w:pPr>
      <w:r w:rsidRPr="00B90685">
        <w:t>Quand il te vit</w:t>
      </w:r>
      <w:r w:rsidR="008C6777">
        <w:t xml:space="preserve">, </w:t>
      </w:r>
      <w:r w:rsidRPr="00B90685">
        <w:t>cet Alexandre</w:t>
      </w:r>
      <w:r w:rsidR="008C6777">
        <w:t>,</w:t>
      </w:r>
    </w:p>
    <w:p w14:paraId="6A90ADFC" w14:textId="3586B9B6" w:rsidR="008C6777" w:rsidRDefault="00B86016" w:rsidP="006B54ED">
      <w:pPr>
        <w:spacing w:before="0" w:after="0"/>
      </w:pPr>
      <w:r w:rsidRPr="00B90685">
        <w:t xml:space="preserve">De la Victoire ce </w:t>
      </w:r>
      <w:r w:rsidR="00AE0325">
        <w:t>f</w:t>
      </w:r>
      <w:r w:rsidR="00AE0325" w:rsidRPr="00B90685">
        <w:t>outeur</w:t>
      </w:r>
      <w:r w:rsidR="008C6777">
        <w:t>,</w:t>
      </w:r>
    </w:p>
    <w:p w14:paraId="46080485" w14:textId="2902C6C8" w:rsidR="00B86016" w:rsidRPr="00B90685" w:rsidRDefault="00B86016" w:rsidP="006B54ED">
      <w:pPr>
        <w:spacing w:before="0" w:after="0"/>
      </w:pPr>
      <w:r w:rsidRPr="00B90685">
        <w:t>Thèbes ne serait point en cendre</w:t>
      </w:r>
    </w:p>
    <w:p w14:paraId="136A4899" w14:textId="77777777" w:rsidR="008C6777" w:rsidRDefault="00B86016" w:rsidP="006B54ED">
      <w:pPr>
        <w:spacing w:before="0" w:after="0"/>
      </w:pPr>
      <w:r w:rsidRPr="00B90685">
        <w:t>S</w:t>
      </w:r>
      <w:r w:rsidR="008C6777">
        <w:t>’</w:t>
      </w:r>
      <w:r w:rsidRPr="00B90685">
        <w:t>il s</w:t>
      </w:r>
      <w:r w:rsidR="008C6777">
        <w:t>’</w:t>
      </w:r>
      <w:r w:rsidRPr="00B90685">
        <w:t>était fait masturbateur</w:t>
      </w:r>
      <w:r w:rsidR="008C6777">
        <w:t>.</w:t>
      </w:r>
    </w:p>
    <w:p w14:paraId="3024C33E" w14:textId="77777777" w:rsidR="008C6777" w:rsidRDefault="00B86016" w:rsidP="008C6777">
      <w:pPr>
        <w:jc w:val="right"/>
      </w:pPr>
      <w:r w:rsidRPr="008C6777">
        <w:t>A</w:t>
      </w:r>
      <w:r w:rsidR="008C6777">
        <w:t>.</w:t>
      </w:r>
    </w:p>
    <w:p w14:paraId="419ABBF1" w14:textId="6F6FD3FF" w:rsidR="00B86016" w:rsidRPr="00B90685" w:rsidRDefault="00B86016" w:rsidP="008C6777">
      <w:pPr>
        <w:pStyle w:val="Titre2"/>
        <w:rPr>
          <w:szCs w:val="44"/>
        </w:rPr>
      </w:pPr>
      <w:bookmarkStart w:id="193" w:name="_Toc275359211"/>
      <w:bookmarkStart w:id="194" w:name="_Toc199525855"/>
      <w:r w:rsidRPr="00B90685">
        <w:rPr>
          <w:szCs w:val="44"/>
        </w:rPr>
        <w:lastRenderedPageBreak/>
        <w:t>SUR SAMSON</w:t>
      </w:r>
      <w:bookmarkEnd w:id="193"/>
      <w:bookmarkEnd w:id="194"/>
      <w:r w:rsidRPr="00B90685">
        <w:rPr>
          <w:szCs w:val="44"/>
        </w:rPr>
        <w:br/>
      </w:r>
    </w:p>
    <w:p w14:paraId="6828E63D" w14:textId="079DA00B" w:rsidR="00B86016" w:rsidRPr="00B90685" w:rsidRDefault="00B86016" w:rsidP="006B54ED">
      <w:pPr>
        <w:spacing w:before="0" w:after="0"/>
      </w:pPr>
      <w:r w:rsidRPr="00B90685">
        <w:t>L</w:t>
      </w:r>
      <w:r w:rsidR="008C6777">
        <w:t>’</w:t>
      </w:r>
      <w:r w:rsidRPr="00B90685">
        <w:t>hercule juif dans son délire</w:t>
      </w:r>
    </w:p>
    <w:p w14:paraId="04159C43" w14:textId="77777777" w:rsidR="00B86016" w:rsidRPr="00B90685" w:rsidRDefault="00B86016" w:rsidP="006B54ED">
      <w:pPr>
        <w:spacing w:before="0" w:after="0"/>
      </w:pPr>
      <w:r w:rsidRPr="00B90685">
        <w:t>Sur la motte de Dalila</w:t>
      </w:r>
    </w:p>
    <w:p w14:paraId="4C18719C" w14:textId="4A318B58" w:rsidR="00B86016" w:rsidRPr="00B90685" w:rsidRDefault="00B86016" w:rsidP="006B54ED">
      <w:pPr>
        <w:spacing w:before="0" w:after="0"/>
      </w:pPr>
      <w:r w:rsidRPr="00B90685">
        <w:t>De sa force perdit l</w:t>
      </w:r>
      <w:r w:rsidR="008C6777">
        <w:t>’</w:t>
      </w:r>
      <w:r w:rsidRPr="00B90685">
        <w:t>empire</w:t>
      </w:r>
    </w:p>
    <w:p w14:paraId="3B080B5C" w14:textId="77777777" w:rsidR="008C6777" w:rsidRDefault="00B86016" w:rsidP="006B54ED">
      <w:pPr>
        <w:spacing w:before="0" w:after="0"/>
      </w:pPr>
      <w:r w:rsidRPr="00B90685">
        <w:t>Quand son poil tondu s</w:t>
      </w:r>
      <w:r w:rsidR="008C6777">
        <w:t>’</w:t>
      </w:r>
      <w:r w:rsidRPr="00B90685">
        <w:t>envola</w:t>
      </w:r>
      <w:r w:rsidR="008C6777">
        <w:t>.</w:t>
      </w:r>
    </w:p>
    <w:p w14:paraId="6382F73F" w14:textId="77777777" w:rsidR="008C6777" w:rsidRDefault="00B86016" w:rsidP="006B54ED">
      <w:pPr>
        <w:spacing w:before="0" w:after="0"/>
      </w:pPr>
      <w:r w:rsidRPr="00B90685">
        <w:t>Loin de foutre une Philistine</w:t>
      </w:r>
      <w:r w:rsidR="008C6777">
        <w:t>,</w:t>
      </w:r>
    </w:p>
    <w:p w14:paraId="5FD93ACC" w14:textId="77777777" w:rsidR="008C6777" w:rsidRDefault="00B86016" w:rsidP="006B54ED">
      <w:pPr>
        <w:spacing w:before="0" w:after="0"/>
      </w:pPr>
      <w:r w:rsidRPr="00B90685">
        <w:t>Quand de décharger il brûlait</w:t>
      </w:r>
      <w:r w:rsidR="008C6777">
        <w:t>,</w:t>
      </w:r>
    </w:p>
    <w:p w14:paraId="54843613" w14:textId="66941C56" w:rsidR="008C6777" w:rsidRDefault="00B86016" w:rsidP="006B54ED">
      <w:pPr>
        <w:spacing w:before="0" w:after="0"/>
      </w:pPr>
      <w:r w:rsidRPr="00B90685">
        <w:t>S</w:t>
      </w:r>
      <w:r w:rsidR="008C6777">
        <w:t>’</w:t>
      </w:r>
      <w:r w:rsidRPr="00B90685">
        <w:t>il eût branlé sa sainte p</w:t>
      </w:r>
      <w:r w:rsidR="008C6777">
        <w:t>…</w:t>
      </w:r>
      <w:r w:rsidRPr="00B90685">
        <w:t>e</w:t>
      </w:r>
      <w:r w:rsidR="008C6777">
        <w:t>,</w:t>
      </w:r>
    </w:p>
    <w:p w14:paraId="099B90AB" w14:textId="77777777" w:rsidR="008C6777" w:rsidRDefault="00B86016" w:rsidP="006B54ED">
      <w:pPr>
        <w:spacing w:before="0" w:after="0"/>
      </w:pPr>
      <w:r w:rsidRPr="00B90685">
        <w:t>Il eût gardé le saint toupet</w:t>
      </w:r>
      <w:r w:rsidR="008C6777">
        <w:t>.</w:t>
      </w:r>
    </w:p>
    <w:p w14:paraId="7D48F114" w14:textId="77777777" w:rsidR="008C6777" w:rsidRDefault="00B86016" w:rsidP="008C6777">
      <w:pPr>
        <w:jc w:val="right"/>
      </w:pPr>
      <w:r w:rsidRPr="008C6777">
        <w:t>A</w:t>
      </w:r>
      <w:r w:rsidR="008C6777">
        <w:t>.</w:t>
      </w:r>
    </w:p>
    <w:p w14:paraId="5E828951" w14:textId="3009A698" w:rsidR="00B86016" w:rsidRPr="00B90685" w:rsidRDefault="00B86016" w:rsidP="008C6777">
      <w:pPr>
        <w:pStyle w:val="Titre2"/>
        <w:rPr>
          <w:szCs w:val="44"/>
        </w:rPr>
      </w:pPr>
      <w:bookmarkStart w:id="195" w:name="_Toc275359212"/>
      <w:bookmarkStart w:id="196" w:name="_Toc199525856"/>
      <w:r w:rsidRPr="00B90685">
        <w:rPr>
          <w:szCs w:val="44"/>
        </w:rPr>
        <w:lastRenderedPageBreak/>
        <w:t>JEAN-JACQUES ROUSSEAU</w:t>
      </w:r>
      <w:bookmarkEnd w:id="195"/>
      <w:bookmarkEnd w:id="196"/>
      <w:r w:rsidRPr="00B90685">
        <w:rPr>
          <w:szCs w:val="44"/>
        </w:rPr>
        <w:br/>
      </w:r>
    </w:p>
    <w:p w14:paraId="7BE7E6BE" w14:textId="77777777" w:rsidR="008C6777" w:rsidRDefault="00B86016" w:rsidP="006B54ED">
      <w:pPr>
        <w:spacing w:before="0" w:after="0"/>
      </w:pPr>
      <w:r w:rsidRPr="00B90685">
        <w:t>De Saint-Preux</w:t>
      </w:r>
      <w:r w:rsidR="008C6777">
        <w:t xml:space="preserve">, </w:t>
      </w:r>
      <w:r w:rsidRPr="00B90685">
        <w:t>dans sa solitude</w:t>
      </w:r>
      <w:r w:rsidR="008C6777">
        <w:t>,</w:t>
      </w:r>
    </w:p>
    <w:p w14:paraId="38519594" w14:textId="77777777" w:rsidR="008C6777" w:rsidRDefault="00B86016" w:rsidP="006B54ED">
      <w:pPr>
        <w:spacing w:before="0" w:after="0"/>
      </w:pPr>
      <w:r w:rsidRPr="00B90685">
        <w:t>Rousseau composa le roman</w:t>
      </w:r>
      <w:r w:rsidR="008C6777">
        <w:t> ;</w:t>
      </w:r>
    </w:p>
    <w:p w14:paraId="45C04D75" w14:textId="77777777" w:rsidR="008C6777" w:rsidRDefault="00B86016" w:rsidP="006B54ED">
      <w:pPr>
        <w:spacing w:before="0" w:after="0"/>
      </w:pPr>
      <w:r w:rsidRPr="00B90685">
        <w:t>Mais</w:t>
      </w:r>
      <w:r w:rsidR="008C6777">
        <w:t xml:space="preserve">, </w:t>
      </w:r>
      <w:r w:rsidRPr="00B90685">
        <w:t>par une douce habitude</w:t>
      </w:r>
      <w:r w:rsidR="008C6777">
        <w:t>,</w:t>
      </w:r>
    </w:p>
    <w:p w14:paraId="286266AF" w14:textId="77777777" w:rsidR="008C6777" w:rsidRDefault="00B86016" w:rsidP="006B54ED">
      <w:pPr>
        <w:spacing w:before="0" w:after="0"/>
      </w:pPr>
      <w:r w:rsidRPr="00B90685">
        <w:t>Il l</w:t>
      </w:r>
      <w:r w:rsidR="008C6777">
        <w:t>’</w:t>
      </w:r>
      <w:r w:rsidRPr="00B90685">
        <w:t>écrivait en se br</w:t>
      </w:r>
      <w:r w:rsidR="008C6777">
        <w:t xml:space="preserve">. </w:t>
      </w:r>
      <w:r w:rsidRPr="00B90685">
        <w:t>nlant</w:t>
      </w:r>
      <w:r w:rsidR="008C6777">
        <w:t>.</w:t>
      </w:r>
    </w:p>
    <w:p w14:paraId="3812C3CE" w14:textId="77777777" w:rsidR="008C6777" w:rsidRDefault="00B86016" w:rsidP="006B54ED">
      <w:pPr>
        <w:spacing w:before="0" w:after="0"/>
      </w:pPr>
      <w:r w:rsidRPr="00B90685">
        <w:t>C</w:t>
      </w:r>
      <w:r w:rsidR="008C6777">
        <w:t>’</w:t>
      </w:r>
      <w:r w:rsidRPr="00B90685">
        <w:t>est en pensant à sa Julie</w:t>
      </w:r>
      <w:r w:rsidR="008C6777">
        <w:t>,</w:t>
      </w:r>
    </w:p>
    <w:p w14:paraId="51EB9579" w14:textId="77777777" w:rsidR="008C6777" w:rsidRDefault="00B86016" w:rsidP="006B54ED">
      <w:pPr>
        <w:spacing w:before="0" w:after="0"/>
      </w:pPr>
      <w:r w:rsidRPr="00B90685">
        <w:t>Par son v</w:t>
      </w:r>
      <w:r w:rsidR="008C6777">
        <w:t xml:space="preserve">.. </w:t>
      </w:r>
      <w:r w:rsidRPr="00B90685">
        <w:t>en rut dans ses mains</w:t>
      </w:r>
      <w:r w:rsidR="008C6777">
        <w:t>,</w:t>
      </w:r>
    </w:p>
    <w:p w14:paraId="77CD199B" w14:textId="77777777" w:rsidR="008C6777" w:rsidRDefault="00B86016" w:rsidP="006B54ED">
      <w:pPr>
        <w:spacing w:before="0" w:after="0"/>
      </w:pPr>
      <w:r w:rsidRPr="00B90685">
        <w:t>Que son foutre</w:t>
      </w:r>
      <w:r w:rsidR="008C6777">
        <w:t xml:space="preserve">, </w:t>
      </w:r>
      <w:r w:rsidRPr="00B90685">
        <w:t>avec son génie</w:t>
      </w:r>
      <w:r w:rsidR="008C6777">
        <w:t>,</w:t>
      </w:r>
    </w:p>
    <w:p w14:paraId="7B435C3F" w14:textId="77777777" w:rsidR="008C6777" w:rsidRDefault="00B86016" w:rsidP="006B54ED">
      <w:pPr>
        <w:spacing w:before="0" w:after="0"/>
      </w:pPr>
      <w:r w:rsidRPr="00B90685">
        <w:t>Passait dans ses écrits divins</w:t>
      </w:r>
      <w:r w:rsidR="008C6777">
        <w:t>.</w:t>
      </w:r>
    </w:p>
    <w:p w14:paraId="6C98FADD" w14:textId="77777777" w:rsidR="008C6777" w:rsidRDefault="00B86016" w:rsidP="006B54ED">
      <w:pPr>
        <w:spacing w:before="0" w:after="0"/>
      </w:pPr>
      <w:r w:rsidRPr="00B90685">
        <w:t>Philosophe heureux par lui-même</w:t>
      </w:r>
      <w:r w:rsidR="008C6777">
        <w:t>,</w:t>
      </w:r>
    </w:p>
    <w:p w14:paraId="0B08FF82" w14:textId="77777777" w:rsidR="008C6777" w:rsidRDefault="00B86016" w:rsidP="006B54ED">
      <w:pPr>
        <w:spacing w:before="0" w:after="0"/>
      </w:pPr>
      <w:r w:rsidRPr="00B90685">
        <w:t>C</w:t>
      </w:r>
      <w:r w:rsidR="008C6777">
        <w:t>’</w:t>
      </w:r>
      <w:r w:rsidRPr="00B90685">
        <w:t>est là qu</w:t>
      </w:r>
      <w:r w:rsidR="008C6777">
        <w:t>’</w:t>
      </w:r>
      <w:r w:rsidRPr="00B90685">
        <w:t>il se foutait des rangs</w:t>
      </w:r>
      <w:r w:rsidR="008C6777">
        <w:t>,</w:t>
      </w:r>
    </w:p>
    <w:p w14:paraId="4AF46417" w14:textId="77777777" w:rsidR="008C6777" w:rsidRDefault="00B86016" w:rsidP="006B54ED">
      <w:pPr>
        <w:spacing w:before="0" w:after="0"/>
      </w:pPr>
      <w:r w:rsidRPr="00B90685">
        <w:t>Du vain orgueil du diadème</w:t>
      </w:r>
      <w:r w:rsidR="008C6777">
        <w:t>,</w:t>
      </w:r>
    </w:p>
    <w:p w14:paraId="3EE1B121" w14:textId="77777777" w:rsidR="008C6777" w:rsidRDefault="00B86016" w:rsidP="006B54ED">
      <w:pPr>
        <w:spacing w:before="0" w:after="0"/>
      </w:pPr>
      <w:r w:rsidRPr="00B90685">
        <w:t>Du vil esclave et des tyrans</w:t>
      </w:r>
      <w:r w:rsidR="008C6777">
        <w:t>,</w:t>
      </w:r>
    </w:p>
    <w:p w14:paraId="1435F8FB" w14:textId="1CB09F73" w:rsidR="00B86016" w:rsidRPr="00B90685" w:rsidRDefault="00B86016" w:rsidP="006B54ED">
      <w:pPr>
        <w:spacing w:before="0" w:after="0"/>
      </w:pPr>
      <w:r w:rsidRPr="00B90685">
        <w:t>Là</w:t>
      </w:r>
      <w:r w:rsidR="008C6777">
        <w:t xml:space="preserve">, </w:t>
      </w:r>
      <w:r w:rsidRPr="00B90685">
        <w:t>par la masturbomanie</w:t>
      </w:r>
    </w:p>
    <w:p w14:paraId="23024A8D" w14:textId="77777777" w:rsidR="008C6777" w:rsidRDefault="00B86016" w:rsidP="006B54ED">
      <w:pPr>
        <w:spacing w:before="0" w:after="0"/>
      </w:pPr>
      <w:r w:rsidRPr="00B90685">
        <w:t>Conquérant l</w:t>
      </w:r>
      <w:r w:rsidR="008C6777">
        <w:t>’</w:t>
      </w:r>
      <w:r w:rsidRPr="00B90685">
        <w:t>immortalité</w:t>
      </w:r>
      <w:r w:rsidR="008C6777">
        <w:t>,</w:t>
      </w:r>
    </w:p>
    <w:p w14:paraId="3431FCA5" w14:textId="73551B39" w:rsidR="00B86016" w:rsidRPr="00B90685" w:rsidRDefault="00B86016" w:rsidP="006B54ED">
      <w:pPr>
        <w:spacing w:before="0" w:after="0"/>
      </w:pPr>
      <w:r w:rsidRPr="00B90685">
        <w:t>Des plus beaux fruits de son génie</w:t>
      </w:r>
    </w:p>
    <w:p w14:paraId="62881DF8" w14:textId="77777777" w:rsidR="008C6777" w:rsidRDefault="00B86016" w:rsidP="006B54ED">
      <w:pPr>
        <w:spacing w:before="0" w:after="0"/>
      </w:pPr>
      <w:r w:rsidRPr="00B90685">
        <w:t>Il dota la postérité</w:t>
      </w:r>
      <w:r w:rsidR="008C6777">
        <w:t>.</w:t>
      </w:r>
    </w:p>
    <w:p w14:paraId="68D89EAE" w14:textId="77777777" w:rsidR="008C6777" w:rsidRDefault="00B86016" w:rsidP="006B54ED">
      <w:pPr>
        <w:spacing w:before="0" w:after="0"/>
      </w:pPr>
      <w:r w:rsidRPr="00B90685">
        <w:t>Seul dans son tranquille ermitage</w:t>
      </w:r>
      <w:r w:rsidR="008C6777">
        <w:t>,</w:t>
      </w:r>
    </w:p>
    <w:p w14:paraId="6356C626" w14:textId="77777777" w:rsidR="008C6777" w:rsidRDefault="00B86016" w:rsidP="006B54ED">
      <w:pPr>
        <w:spacing w:before="0" w:after="0"/>
      </w:pPr>
      <w:r w:rsidRPr="00B90685">
        <w:t>Il oubliait</w:t>
      </w:r>
      <w:r w:rsidR="008C6777">
        <w:t xml:space="preserve">, </w:t>
      </w:r>
      <w:r w:rsidRPr="00B90685">
        <w:t>en déchargeant</w:t>
      </w:r>
      <w:r w:rsidR="008C6777">
        <w:t>,</w:t>
      </w:r>
    </w:p>
    <w:p w14:paraId="52D776DB" w14:textId="594C68A1" w:rsidR="00B86016" w:rsidRPr="00B90685" w:rsidRDefault="00B86016" w:rsidP="006B54ED">
      <w:pPr>
        <w:spacing w:before="0" w:after="0"/>
      </w:pPr>
      <w:r w:rsidRPr="00B90685">
        <w:t>Et la calomnie et l</w:t>
      </w:r>
      <w:r w:rsidR="008C6777">
        <w:t>’</w:t>
      </w:r>
      <w:r w:rsidRPr="00B90685">
        <w:t>outrage</w:t>
      </w:r>
    </w:p>
    <w:p w14:paraId="7B1E3D3F" w14:textId="77777777" w:rsidR="008C6777" w:rsidRDefault="00B86016" w:rsidP="006B54ED">
      <w:pPr>
        <w:spacing w:before="0" w:after="0"/>
      </w:pPr>
      <w:r w:rsidRPr="00B90685">
        <w:t>Des ennemis de son talent</w:t>
      </w:r>
      <w:r w:rsidR="008C6777">
        <w:t>.</w:t>
      </w:r>
    </w:p>
    <w:p w14:paraId="6C1C402B" w14:textId="12FC7B98" w:rsidR="00B86016" w:rsidRPr="00B90685" w:rsidRDefault="00B86016" w:rsidP="006B54ED">
      <w:pPr>
        <w:spacing w:before="0" w:after="0"/>
      </w:pPr>
      <w:r w:rsidRPr="00B90685">
        <w:t>Tel Mirabeau loin de Sophie</w:t>
      </w:r>
    </w:p>
    <w:p w14:paraId="12D6A949" w14:textId="246273AD" w:rsidR="00B86016" w:rsidRPr="00B90685" w:rsidRDefault="00B86016" w:rsidP="006B54ED">
      <w:pPr>
        <w:spacing w:before="0" w:after="0"/>
      </w:pPr>
      <w:r w:rsidRPr="00B90685">
        <w:t>Ne goûtait d</w:t>
      </w:r>
      <w:r w:rsidR="008C6777">
        <w:t>’</w:t>
      </w:r>
      <w:r w:rsidRPr="00B90685">
        <w:t>autre volupté</w:t>
      </w:r>
    </w:p>
    <w:p w14:paraId="48E3A92B" w14:textId="77777777" w:rsidR="008C6777" w:rsidRDefault="00B86016" w:rsidP="006B54ED">
      <w:pPr>
        <w:spacing w:before="0" w:after="0"/>
      </w:pPr>
      <w:r w:rsidRPr="00B90685">
        <w:t>Que par la masturbomanie</w:t>
      </w:r>
      <w:r w:rsidR="008C6777">
        <w:t>,</w:t>
      </w:r>
    </w:p>
    <w:p w14:paraId="363CF438" w14:textId="77777777" w:rsidR="008C6777" w:rsidRDefault="00B86016" w:rsidP="006B54ED">
      <w:pPr>
        <w:keepNext/>
        <w:spacing w:before="0" w:after="0"/>
      </w:pPr>
      <w:r w:rsidRPr="00B90685">
        <w:lastRenderedPageBreak/>
        <w:t>Au temps de sa captivité</w:t>
      </w:r>
      <w:r w:rsidR="008C6777">
        <w:t>.</w:t>
      </w:r>
    </w:p>
    <w:p w14:paraId="6A80EC93" w14:textId="60DDC0DE" w:rsidR="008C6777" w:rsidRDefault="00B86016" w:rsidP="008C6777">
      <w:pPr>
        <w:jc w:val="right"/>
      </w:pPr>
      <w:r w:rsidRPr="008C6777">
        <w:t>A</w:t>
      </w:r>
      <w:r w:rsidR="008C6777">
        <w:t xml:space="preserve">. </w:t>
      </w:r>
      <w:r w:rsidRPr="008C6777">
        <w:rPr>
          <w:rStyle w:val="Appelnotedebasdep"/>
        </w:rPr>
        <w:footnoteReference w:id="9"/>
      </w:r>
    </w:p>
    <w:p w14:paraId="730D8726" w14:textId="4DD4745D" w:rsidR="00B86016" w:rsidRPr="00B90685" w:rsidRDefault="00B86016" w:rsidP="008C6777">
      <w:pPr>
        <w:pStyle w:val="Titre2"/>
        <w:rPr>
          <w:szCs w:val="44"/>
        </w:rPr>
      </w:pPr>
      <w:bookmarkStart w:id="197" w:name="_Toc275359213"/>
      <w:bookmarkStart w:id="198" w:name="_Toc199525857"/>
      <w:r w:rsidRPr="00B90685">
        <w:rPr>
          <w:szCs w:val="44"/>
        </w:rPr>
        <w:lastRenderedPageBreak/>
        <w:t>BANDAGE ET APPAREILS</w:t>
      </w:r>
      <w:bookmarkEnd w:id="197"/>
      <w:bookmarkEnd w:id="198"/>
      <w:r w:rsidRPr="00B90685">
        <w:rPr>
          <w:szCs w:val="44"/>
        </w:rPr>
        <w:br/>
      </w:r>
    </w:p>
    <w:p w14:paraId="37E87A50" w14:textId="77777777" w:rsidR="008C6777" w:rsidRDefault="00B86016" w:rsidP="006B54ED">
      <w:pPr>
        <w:spacing w:before="0" w:after="0"/>
      </w:pPr>
      <w:r w:rsidRPr="00B90685">
        <w:t>Dans la vitrine où l</w:t>
      </w:r>
      <w:r w:rsidR="008C6777">
        <w:t>’</w:t>
      </w:r>
      <w:r w:rsidRPr="00B90685">
        <w:t>œil jette un regard oblique</w:t>
      </w:r>
      <w:r w:rsidR="008C6777">
        <w:t>,</w:t>
      </w:r>
    </w:p>
    <w:p w14:paraId="3E26FA2B" w14:textId="5B71CD93" w:rsidR="00B86016" w:rsidRPr="00B90685" w:rsidRDefault="00B86016" w:rsidP="006B54ED">
      <w:pPr>
        <w:spacing w:before="0" w:after="0"/>
      </w:pPr>
      <w:r w:rsidRPr="00B90685">
        <w:t>Apollon et Vénus prêtent leurs nudités</w:t>
      </w:r>
    </w:p>
    <w:p w14:paraId="2DDE36C2" w14:textId="77777777" w:rsidR="008C6777" w:rsidRDefault="00B86016" w:rsidP="006B54ED">
      <w:pPr>
        <w:spacing w:before="0" w:after="0"/>
      </w:pPr>
      <w:r w:rsidRPr="00B90685">
        <w:t>À des enlacements d</w:t>
      </w:r>
      <w:r w:rsidR="008C6777">
        <w:t>’</w:t>
      </w:r>
      <w:r w:rsidRPr="00B90685">
        <w:t>appareils brevetés</w:t>
      </w:r>
      <w:r w:rsidR="008C6777">
        <w:t>.</w:t>
      </w:r>
    </w:p>
    <w:p w14:paraId="0CFFDF1F" w14:textId="77777777" w:rsidR="008C6777" w:rsidRDefault="00B86016" w:rsidP="006B54ED">
      <w:pPr>
        <w:spacing w:before="0" w:after="0"/>
      </w:pPr>
      <w:r w:rsidRPr="00B90685">
        <w:t>Ils servent</w:t>
      </w:r>
      <w:r w:rsidR="008C6777">
        <w:t xml:space="preserve">, </w:t>
      </w:r>
      <w:r w:rsidRPr="00B90685">
        <w:t>dieux captifs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enseigne à la boutique</w:t>
      </w:r>
      <w:r w:rsidR="008C6777">
        <w:t>.</w:t>
      </w:r>
    </w:p>
    <w:p w14:paraId="64B9DC8F" w14:textId="77777777" w:rsidR="006B54ED" w:rsidRDefault="006B54ED" w:rsidP="006B54ED">
      <w:pPr>
        <w:spacing w:before="0" w:after="0"/>
      </w:pPr>
    </w:p>
    <w:p w14:paraId="2ECFABC6" w14:textId="40E785AC" w:rsidR="00B86016" w:rsidRPr="00B90685" w:rsidRDefault="00B86016" w:rsidP="006B54ED">
      <w:pPr>
        <w:spacing w:before="0" w:after="0"/>
      </w:pPr>
      <w:r w:rsidRPr="00B90685">
        <w:t>Un bandage inguinal à pelote élastique</w:t>
      </w:r>
    </w:p>
    <w:p w14:paraId="7F09CA9B" w14:textId="77777777" w:rsidR="008C6777" w:rsidRDefault="00B86016" w:rsidP="006B54ED">
      <w:pPr>
        <w:spacing w:before="0" w:after="0"/>
      </w:pPr>
      <w:r w:rsidRPr="00B90685">
        <w:t>Étreint Cypris la blonde et masque ses beautés</w:t>
      </w:r>
      <w:r w:rsidR="008C6777">
        <w:t>.</w:t>
      </w:r>
    </w:p>
    <w:p w14:paraId="089449DF" w14:textId="77777777" w:rsidR="008C6777" w:rsidRDefault="00B86016" w:rsidP="006B54ED">
      <w:pPr>
        <w:spacing w:before="0" w:after="0"/>
      </w:pPr>
      <w:r w:rsidRPr="00B90685">
        <w:t>L</w:t>
      </w:r>
      <w:r w:rsidR="008C6777">
        <w:t>’</w:t>
      </w:r>
      <w:r w:rsidRPr="00B90685">
        <w:t>acier flexible et fort</w:t>
      </w:r>
      <w:r w:rsidR="008C6777">
        <w:t xml:space="preserve">, </w:t>
      </w:r>
      <w:r w:rsidRPr="00B90685">
        <w:t>en contours éhontés</w:t>
      </w:r>
      <w:r w:rsidR="008C6777">
        <w:t>,</w:t>
      </w:r>
    </w:p>
    <w:p w14:paraId="02980DB6" w14:textId="77777777" w:rsidR="008C6777" w:rsidRDefault="00B86016" w:rsidP="006B54ED">
      <w:pPr>
        <w:spacing w:before="0" w:after="0"/>
      </w:pPr>
      <w:r w:rsidRPr="00B90685">
        <w:t>Suit amoureusement la courbe hypogastrique</w:t>
      </w:r>
      <w:r w:rsidR="008C6777">
        <w:t>.</w:t>
      </w:r>
    </w:p>
    <w:p w14:paraId="0384A461" w14:textId="77777777" w:rsidR="006B54ED" w:rsidRDefault="006B54ED" w:rsidP="006B54ED">
      <w:pPr>
        <w:spacing w:before="0" w:after="0"/>
      </w:pPr>
    </w:p>
    <w:p w14:paraId="67ED481F" w14:textId="77777777" w:rsidR="008C6777" w:rsidRDefault="00B86016" w:rsidP="006B54ED">
      <w:pPr>
        <w:spacing w:before="0" w:after="0"/>
      </w:pPr>
      <w:r w:rsidRPr="00B90685">
        <w:t>Sur la gorge et les flancs divins je vois encor</w:t>
      </w:r>
      <w:r w:rsidR="008C6777">
        <w:t>,</w:t>
      </w:r>
    </w:p>
    <w:p w14:paraId="0AC0CAD8" w14:textId="77777777" w:rsidR="008C6777" w:rsidRDefault="00B86016" w:rsidP="006B54ED">
      <w:pPr>
        <w:spacing w:before="0" w:after="0"/>
      </w:pPr>
      <w:r w:rsidRPr="00B90685">
        <w:t>Bannissant la chlamyde et la ceinture d</w:t>
      </w:r>
      <w:r w:rsidR="008C6777">
        <w:t>’</w:t>
      </w:r>
      <w:r w:rsidRPr="00B90685">
        <w:t>or</w:t>
      </w:r>
      <w:r w:rsidR="008C6777">
        <w:t>,</w:t>
      </w:r>
    </w:p>
    <w:p w14:paraId="2597339C" w14:textId="77777777" w:rsidR="008C6777" w:rsidRDefault="00B86016" w:rsidP="006B54ED">
      <w:pPr>
        <w:spacing w:before="0" w:after="0"/>
      </w:pPr>
      <w:r w:rsidRPr="00B90685">
        <w:t>Les ressorts médaillés à Paris</w:t>
      </w:r>
      <w:r w:rsidR="008C6777">
        <w:t xml:space="preserve">, </w:t>
      </w:r>
      <w:r w:rsidRPr="00B90685">
        <w:t>Vienne et Londres</w:t>
      </w:r>
      <w:r w:rsidR="008C6777">
        <w:t>.</w:t>
      </w:r>
    </w:p>
    <w:p w14:paraId="0BA0C8FC" w14:textId="77777777" w:rsidR="006B54ED" w:rsidRDefault="006B54ED" w:rsidP="006B54ED">
      <w:pPr>
        <w:spacing w:before="0" w:after="0"/>
      </w:pPr>
    </w:p>
    <w:p w14:paraId="0424CB3D" w14:textId="7FBAB7C9" w:rsidR="008C6777" w:rsidRDefault="00B86016" w:rsidP="006B54ED">
      <w:pPr>
        <w:spacing w:before="0" w:after="0"/>
      </w:pPr>
      <w:r w:rsidRPr="00B90685">
        <w:t>Ô crime</w:t>
      </w:r>
      <w:r w:rsidR="008C6777">
        <w:t xml:space="preserve"> ! </w:t>
      </w:r>
      <w:r w:rsidR="00CC5E1A">
        <w:t>—</w:t>
      </w:r>
      <w:r w:rsidR="008C6777">
        <w:t xml:space="preserve"> </w:t>
      </w:r>
      <w:r w:rsidRPr="00B90685">
        <w:t>Et cependant Éros</w:t>
      </w:r>
      <w:r w:rsidR="008C6777">
        <w:t xml:space="preserve">, </w:t>
      </w:r>
      <w:r w:rsidRPr="00B90685">
        <w:t>confus et las</w:t>
      </w:r>
      <w:r w:rsidR="008C6777">
        <w:t>,</w:t>
      </w:r>
    </w:p>
    <w:p w14:paraId="0F987EB3" w14:textId="77777777" w:rsidR="008C6777" w:rsidRDefault="00B86016" w:rsidP="006B54ED">
      <w:pPr>
        <w:spacing w:before="0" w:after="0"/>
      </w:pPr>
      <w:r w:rsidRPr="00B90685">
        <w:t>Levant un lourd faisceau de sondes en ses bras</w:t>
      </w:r>
      <w:r w:rsidR="008C6777">
        <w:t>,</w:t>
      </w:r>
    </w:p>
    <w:p w14:paraId="3FA3FBDD" w14:textId="77777777" w:rsidR="008C6777" w:rsidRDefault="00B86016" w:rsidP="006B54ED">
      <w:pPr>
        <w:spacing w:before="0" w:after="0"/>
      </w:pPr>
      <w:r w:rsidRPr="00B90685">
        <w:t>Semble implorer le ciel pour l</w:t>
      </w:r>
      <w:r w:rsidR="008C6777">
        <w:t>’</w:t>
      </w:r>
      <w:r w:rsidRPr="00B90685">
        <w:t>homme qui s</w:t>
      </w:r>
      <w:r w:rsidR="008C6777">
        <w:t>’</w:t>
      </w:r>
      <w:r w:rsidRPr="00B90685">
        <w:t>effondra</w:t>
      </w:r>
      <w:r w:rsidR="008C6777">
        <w:t>.</w:t>
      </w:r>
    </w:p>
    <w:p w14:paraId="3CAA7538" w14:textId="0BE3DD0D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048F6FB0" w14:textId="0D24179C" w:rsidR="00B86016" w:rsidRPr="00B90685" w:rsidRDefault="00B86016" w:rsidP="008C6777">
      <w:pPr>
        <w:pStyle w:val="Titre2"/>
        <w:rPr>
          <w:szCs w:val="44"/>
        </w:rPr>
      </w:pPr>
      <w:bookmarkStart w:id="199" w:name="_Toc275359214"/>
      <w:bookmarkStart w:id="200" w:name="_Toc199525858"/>
      <w:r w:rsidRPr="00B90685">
        <w:rPr>
          <w:szCs w:val="44"/>
        </w:rPr>
        <w:lastRenderedPageBreak/>
        <w:t>HERCULE ET OMPHALE</w:t>
      </w:r>
      <w:bookmarkEnd w:id="199"/>
      <w:bookmarkEnd w:id="200"/>
      <w:r w:rsidRPr="00B90685">
        <w:rPr>
          <w:szCs w:val="44"/>
        </w:rPr>
        <w:br/>
      </w:r>
    </w:p>
    <w:p w14:paraId="0DBC6A76" w14:textId="13802EB8" w:rsidR="00B86016" w:rsidRPr="008C6777" w:rsidRDefault="00B86016" w:rsidP="006B54ED">
      <w:pPr>
        <w:spacing w:before="0" w:after="0"/>
        <w:ind w:firstLine="0"/>
        <w:jc w:val="center"/>
      </w:pPr>
      <w:r w:rsidRPr="008C6777">
        <w:t>Le c</w:t>
      </w:r>
      <w:r w:rsidR="008C6777">
        <w:t>.</w:t>
      </w:r>
      <w:r w:rsidRPr="008C6777">
        <w:t>l</w:t>
      </w:r>
    </w:p>
    <w:p w14:paraId="104CFB33" w14:textId="05693463" w:rsidR="00B86016" w:rsidRPr="008C6777" w:rsidRDefault="00B86016" w:rsidP="006B54ED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Omphale</w:t>
      </w:r>
    </w:p>
    <w:p w14:paraId="744D8E31" w14:textId="77777777" w:rsidR="00B86016" w:rsidRPr="008C6777" w:rsidRDefault="00B86016" w:rsidP="006B54ED">
      <w:pPr>
        <w:spacing w:before="0" w:after="0"/>
        <w:ind w:firstLine="0"/>
        <w:jc w:val="center"/>
      </w:pPr>
      <w:r w:rsidRPr="008C6777">
        <w:t>Vaincu</w:t>
      </w:r>
    </w:p>
    <w:p w14:paraId="7D038AA7" w14:textId="77777777" w:rsidR="008C6777" w:rsidRDefault="00B86016" w:rsidP="006B54ED">
      <w:pPr>
        <w:spacing w:before="0" w:after="0"/>
        <w:ind w:firstLine="0"/>
        <w:jc w:val="center"/>
      </w:pPr>
      <w:r w:rsidRPr="008C6777">
        <w:t>S</w:t>
      </w:r>
      <w:r w:rsidR="008C6777">
        <w:t>’</w:t>
      </w:r>
      <w:r w:rsidRPr="008C6777">
        <w:t>affale</w:t>
      </w:r>
      <w:r w:rsidR="008C6777">
        <w:t>.</w:t>
      </w:r>
    </w:p>
    <w:p w14:paraId="76B6C95D" w14:textId="77777777" w:rsidR="00DF6536" w:rsidRDefault="00DF6536" w:rsidP="006B54ED">
      <w:pPr>
        <w:spacing w:before="0" w:after="0"/>
        <w:ind w:firstLine="0"/>
        <w:jc w:val="center"/>
      </w:pPr>
    </w:p>
    <w:p w14:paraId="3BA079D4" w14:textId="057F3AE8" w:rsidR="00B86016" w:rsidRPr="008C6777" w:rsidRDefault="008C6777" w:rsidP="006B54ED">
      <w:pPr>
        <w:spacing w:before="0" w:after="0"/>
        <w:ind w:firstLine="0"/>
        <w:jc w:val="center"/>
      </w:pPr>
      <w:r>
        <w:t>— </w:t>
      </w:r>
      <w:r w:rsidR="00B86016" w:rsidRPr="008C6777">
        <w:t>Sens-tu</w:t>
      </w:r>
    </w:p>
    <w:p w14:paraId="166E84DF" w14:textId="77777777" w:rsidR="00B86016" w:rsidRPr="008C6777" w:rsidRDefault="00B86016" w:rsidP="006B54ED">
      <w:pPr>
        <w:spacing w:before="0" w:after="0"/>
        <w:ind w:firstLine="0"/>
        <w:jc w:val="center"/>
      </w:pPr>
      <w:r w:rsidRPr="008C6777">
        <w:t>Mon phalle</w:t>
      </w:r>
    </w:p>
    <w:p w14:paraId="575AE708" w14:textId="77777777" w:rsidR="008C6777" w:rsidRDefault="00B86016" w:rsidP="006B54ED">
      <w:pPr>
        <w:spacing w:before="0" w:after="0"/>
        <w:ind w:firstLine="0"/>
        <w:jc w:val="center"/>
      </w:pPr>
      <w:r w:rsidRPr="008C6777">
        <w:t>Aigu</w:t>
      </w:r>
      <w:r w:rsidR="008C6777">
        <w:t> ?</w:t>
      </w:r>
    </w:p>
    <w:p w14:paraId="11FBC04B" w14:textId="77777777" w:rsidR="008C6777" w:rsidRDefault="008C6777" w:rsidP="006B54ED">
      <w:pPr>
        <w:spacing w:before="0" w:after="0"/>
        <w:ind w:firstLine="0"/>
        <w:jc w:val="center"/>
      </w:pPr>
      <w:r>
        <w:t>— </w:t>
      </w:r>
      <w:r w:rsidR="00B86016" w:rsidRPr="008C6777">
        <w:t>Quel mâle</w:t>
      </w:r>
      <w:r>
        <w:t> !…</w:t>
      </w:r>
    </w:p>
    <w:p w14:paraId="1092745A" w14:textId="77777777" w:rsidR="00DF6536" w:rsidRDefault="00DF6536" w:rsidP="006B54ED">
      <w:pPr>
        <w:spacing w:before="0" w:after="0"/>
        <w:ind w:firstLine="0"/>
        <w:jc w:val="center"/>
      </w:pPr>
    </w:p>
    <w:p w14:paraId="60456576" w14:textId="555DFE90" w:rsidR="00B86016" w:rsidRPr="008C6777" w:rsidRDefault="00B86016" w:rsidP="006B54ED">
      <w:pPr>
        <w:spacing w:before="0" w:after="0"/>
        <w:ind w:firstLine="0"/>
        <w:jc w:val="center"/>
      </w:pPr>
      <w:r w:rsidRPr="008C6777">
        <w:t>Le chien</w:t>
      </w:r>
    </w:p>
    <w:p w14:paraId="3D1DCCC8" w14:textId="77777777" w:rsidR="008C6777" w:rsidRDefault="00B86016" w:rsidP="006B54ED">
      <w:pPr>
        <w:spacing w:before="0" w:after="0"/>
        <w:ind w:firstLine="0"/>
        <w:jc w:val="center"/>
      </w:pPr>
      <w:r w:rsidRPr="008C6777">
        <w:t>Me crève</w:t>
      </w:r>
      <w:r w:rsidR="008C6777">
        <w:t> !…</w:t>
      </w:r>
    </w:p>
    <w:p w14:paraId="06767452" w14:textId="77777777" w:rsidR="008C6777" w:rsidRDefault="00B86016" w:rsidP="006B54ED">
      <w:pPr>
        <w:spacing w:before="0" w:after="0"/>
        <w:ind w:firstLine="0"/>
        <w:jc w:val="center"/>
      </w:pPr>
      <w:r w:rsidRPr="008C6777">
        <w:t>Quel rêve</w:t>
      </w:r>
      <w:r w:rsidR="008C6777">
        <w:t> !…</w:t>
      </w:r>
    </w:p>
    <w:p w14:paraId="0765F5FE" w14:textId="77777777" w:rsidR="00DF6536" w:rsidRDefault="00DF6536" w:rsidP="006B54ED">
      <w:pPr>
        <w:spacing w:before="0" w:after="0"/>
        <w:ind w:firstLine="0"/>
        <w:jc w:val="center"/>
      </w:pPr>
    </w:p>
    <w:p w14:paraId="3D9CE583" w14:textId="77777777" w:rsidR="008C6777" w:rsidRDefault="008C6777" w:rsidP="006B54ED">
      <w:pPr>
        <w:spacing w:before="0" w:after="0"/>
        <w:ind w:firstLine="0"/>
        <w:jc w:val="center"/>
      </w:pPr>
      <w:r>
        <w:t xml:space="preserve">… </w:t>
      </w:r>
      <w:r w:rsidR="00B86016" w:rsidRPr="008C6777">
        <w:t>Tiens bien</w:t>
      </w:r>
      <w:r>
        <w:t> !</w:t>
      </w:r>
    </w:p>
    <w:p w14:paraId="3D41476F" w14:textId="09593041" w:rsidR="00B86016" w:rsidRPr="008C6777" w:rsidRDefault="00B86016" w:rsidP="006B54ED">
      <w:pPr>
        <w:spacing w:before="0" w:after="0"/>
        <w:ind w:firstLine="0"/>
        <w:jc w:val="center"/>
      </w:pPr>
      <w:r w:rsidRPr="008C6777">
        <w:t>Hercule</w:t>
      </w:r>
    </w:p>
    <w:p w14:paraId="5592AA7B" w14:textId="378CFC3F" w:rsidR="008C6777" w:rsidRDefault="00B86016" w:rsidP="006B54ED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en</w:t>
      </w:r>
      <w:r w:rsidR="008C6777">
        <w:t>…</w:t>
      </w:r>
      <w:r w:rsidRPr="008C6777">
        <w:t>le</w:t>
      </w:r>
      <w:r w:rsidR="008C6777">
        <w:t>.</w:t>
      </w:r>
    </w:p>
    <w:p w14:paraId="6969F63E" w14:textId="77777777" w:rsidR="008C6777" w:rsidRDefault="00B86016" w:rsidP="008C6777">
      <w:pPr>
        <w:jc w:val="right"/>
      </w:pPr>
      <w:r w:rsidRPr="008C6777">
        <w:t>L</w:t>
      </w:r>
      <w:r w:rsidR="008C6777">
        <w:t>’</w:t>
      </w:r>
      <w:r w:rsidRPr="008C6777">
        <w:t>A</w:t>
      </w:r>
      <w:r w:rsidRPr="006B54ED">
        <w:rPr>
          <w:rStyle w:val="Taille-1Caracteres"/>
        </w:rPr>
        <w:t xml:space="preserve">BBÉ DE </w:t>
      </w:r>
      <w:r w:rsidRPr="008C6777">
        <w:t>T</w:t>
      </w:r>
      <w:r w:rsidRPr="006B54ED">
        <w:rPr>
          <w:rStyle w:val="Taille-1Caracteres"/>
        </w:rPr>
        <w:t>HÉLÈME</w:t>
      </w:r>
      <w:r w:rsidR="008C6777">
        <w:t>.</w:t>
      </w:r>
    </w:p>
    <w:p w14:paraId="0ECBE7CC" w14:textId="76A31502" w:rsidR="00B86016" w:rsidRPr="00B90685" w:rsidRDefault="00B86016" w:rsidP="008C6777">
      <w:pPr>
        <w:pStyle w:val="Titre2"/>
        <w:rPr>
          <w:szCs w:val="44"/>
        </w:rPr>
      </w:pPr>
      <w:bookmarkStart w:id="201" w:name="_Toc275359215"/>
      <w:bookmarkStart w:id="202" w:name="_Toc199525859"/>
      <w:r w:rsidRPr="00B90685">
        <w:rPr>
          <w:szCs w:val="44"/>
        </w:rPr>
        <w:lastRenderedPageBreak/>
        <w:t>PYRAME ET THISBÉ</w:t>
      </w:r>
      <w:bookmarkEnd w:id="201"/>
      <w:bookmarkEnd w:id="202"/>
      <w:r w:rsidRPr="00B90685">
        <w:rPr>
          <w:szCs w:val="44"/>
        </w:rPr>
        <w:br/>
      </w:r>
    </w:p>
    <w:p w14:paraId="3F882C64" w14:textId="77777777" w:rsidR="00B86016" w:rsidRPr="008C6777" w:rsidRDefault="00B86016" w:rsidP="009526DD">
      <w:pPr>
        <w:spacing w:before="0" w:after="0"/>
        <w:ind w:firstLine="0"/>
        <w:jc w:val="center"/>
      </w:pPr>
      <w:r w:rsidRPr="008C6777">
        <w:t>Madame</w:t>
      </w:r>
    </w:p>
    <w:p w14:paraId="661BC367" w14:textId="77777777" w:rsidR="00B86016" w:rsidRPr="008C6777" w:rsidRDefault="00B86016" w:rsidP="009526DD">
      <w:pPr>
        <w:spacing w:before="0" w:after="0"/>
        <w:ind w:firstLine="0"/>
        <w:jc w:val="center"/>
      </w:pPr>
      <w:r w:rsidRPr="008C6777">
        <w:t>Thisbé</w:t>
      </w:r>
    </w:p>
    <w:p w14:paraId="3F24F58E" w14:textId="77777777" w:rsidR="008C6777" w:rsidRDefault="00B86016" w:rsidP="009526DD">
      <w:pPr>
        <w:spacing w:before="0" w:after="0"/>
        <w:ind w:firstLine="0"/>
        <w:jc w:val="center"/>
      </w:pPr>
      <w:r w:rsidRPr="008C6777">
        <w:t>Se pâme</w:t>
      </w:r>
      <w:r w:rsidR="008C6777">
        <w:t> :</w:t>
      </w:r>
    </w:p>
    <w:p w14:paraId="3128CBEF" w14:textId="77777777" w:rsidR="008C6777" w:rsidRDefault="008C6777" w:rsidP="009526DD">
      <w:pPr>
        <w:spacing w:before="0" w:after="0"/>
        <w:ind w:firstLine="0"/>
        <w:jc w:val="center"/>
      </w:pPr>
      <w:r>
        <w:t>— </w:t>
      </w:r>
      <w:r w:rsidR="00B86016" w:rsidRPr="008C6777">
        <w:t>Bébé</w:t>
      </w:r>
      <w:r>
        <w:t> !</w:t>
      </w:r>
    </w:p>
    <w:p w14:paraId="392B4416" w14:textId="77777777" w:rsidR="009526DD" w:rsidRDefault="009526DD" w:rsidP="009526DD">
      <w:pPr>
        <w:spacing w:before="0" w:after="0"/>
        <w:ind w:firstLine="0"/>
        <w:jc w:val="center"/>
      </w:pPr>
    </w:p>
    <w:p w14:paraId="77B4751C" w14:textId="07ED2ECB" w:rsidR="00B86016" w:rsidRPr="008C6777" w:rsidRDefault="00B86016" w:rsidP="009526DD">
      <w:pPr>
        <w:spacing w:before="0" w:after="0"/>
        <w:ind w:firstLine="0"/>
        <w:jc w:val="center"/>
      </w:pPr>
      <w:r w:rsidRPr="008C6777">
        <w:t>Pyrame</w:t>
      </w:r>
    </w:p>
    <w:p w14:paraId="60FD9E3E" w14:textId="77777777" w:rsidR="00B86016" w:rsidRPr="008C6777" w:rsidRDefault="00B86016" w:rsidP="009526DD">
      <w:pPr>
        <w:spacing w:before="0" w:after="0"/>
        <w:ind w:firstLine="0"/>
        <w:jc w:val="center"/>
      </w:pPr>
      <w:r w:rsidRPr="008C6777">
        <w:t>Courbé</w:t>
      </w:r>
    </w:p>
    <w:p w14:paraId="5CBAC12F" w14:textId="77777777" w:rsidR="008C6777" w:rsidRDefault="00B86016" w:rsidP="009526DD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entame</w:t>
      </w:r>
      <w:r w:rsidR="008C6777">
        <w:t> :</w:t>
      </w:r>
    </w:p>
    <w:p w14:paraId="162BFF7B" w14:textId="77777777" w:rsidR="008C6777" w:rsidRDefault="008C6777" w:rsidP="009526DD">
      <w:pPr>
        <w:spacing w:before="0" w:after="0"/>
        <w:ind w:firstLine="0"/>
        <w:jc w:val="center"/>
      </w:pPr>
      <w:r>
        <w:t>— </w:t>
      </w:r>
      <w:r w:rsidR="00B86016" w:rsidRPr="008C6777">
        <w:t>Hébé</w:t>
      </w:r>
      <w:r>
        <w:t> !</w:t>
      </w:r>
    </w:p>
    <w:p w14:paraId="6544828E" w14:textId="77777777" w:rsidR="009526DD" w:rsidRDefault="009526DD" w:rsidP="009526DD">
      <w:pPr>
        <w:spacing w:before="0" w:after="0"/>
        <w:ind w:firstLine="0"/>
        <w:jc w:val="center"/>
      </w:pPr>
    </w:p>
    <w:p w14:paraId="34BE7238" w14:textId="03921493" w:rsidR="00B86016" w:rsidRPr="008C6777" w:rsidRDefault="00B86016" w:rsidP="009526DD">
      <w:pPr>
        <w:spacing w:before="0" w:after="0"/>
        <w:ind w:firstLine="0"/>
        <w:jc w:val="center"/>
      </w:pPr>
      <w:r w:rsidRPr="008C6777">
        <w:t>La belle</w:t>
      </w:r>
    </w:p>
    <w:p w14:paraId="0930A8A3" w14:textId="747C13DB" w:rsidR="00B86016" w:rsidRPr="008C6777" w:rsidRDefault="00B86016" w:rsidP="009526DD">
      <w:pPr>
        <w:spacing w:before="0" w:after="0"/>
        <w:ind w:firstLine="0"/>
        <w:jc w:val="center"/>
      </w:pPr>
      <w:r w:rsidRPr="008C6777">
        <w:t>Dit</w:t>
      </w:r>
      <w:r w:rsidR="008C6777">
        <w:t> : « </w:t>
      </w:r>
      <w:r w:rsidRPr="008C6777">
        <w:t>Oui</w:t>
      </w:r>
      <w:r w:rsidR="008C6777">
        <w:t> ! »</w:t>
      </w:r>
    </w:p>
    <w:p w14:paraId="2AC223F9" w14:textId="77777777" w:rsidR="00B86016" w:rsidRPr="008C6777" w:rsidRDefault="00B86016" w:rsidP="009526DD">
      <w:pPr>
        <w:spacing w:before="0" w:after="0"/>
        <w:ind w:firstLine="0"/>
        <w:jc w:val="center"/>
      </w:pPr>
      <w:r w:rsidRPr="008C6777">
        <w:t>Puis elle</w:t>
      </w:r>
    </w:p>
    <w:p w14:paraId="74EAC81E" w14:textId="77777777" w:rsidR="00B86016" w:rsidRPr="008C6777" w:rsidRDefault="00B86016" w:rsidP="009526DD">
      <w:pPr>
        <w:spacing w:before="0" w:after="0"/>
        <w:ind w:firstLine="0"/>
        <w:jc w:val="center"/>
      </w:pPr>
      <w:r w:rsidRPr="008C6777">
        <w:t>Jouit</w:t>
      </w:r>
    </w:p>
    <w:p w14:paraId="6E0C1DBB" w14:textId="77777777" w:rsidR="00B86016" w:rsidRPr="008C6777" w:rsidRDefault="00B86016" w:rsidP="009526DD">
      <w:pPr>
        <w:spacing w:before="0" w:after="0"/>
        <w:ind w:firstLine="0"/>
        <w:jc w:val="center"/>
      </w:pPr>
      <w:r w:rsidRPr="008C6777">
        <w:t>Tout comme</w:t>
      </w:r>
    </w:p>
    <w:p w14:paraId="3A9E17A9" w14:textId="77777777" w:rsidR="008C6777" w:rsidRDefault="00B86016" w:rsidP="009526DD">
      <w:pPr>
        <w:spacing w:before="0" w:after="0"/>
        <w:ind w:firstLine="0"/>
        <w:jc w:val="center"/>
      </w:pPr>
      <w:r w:rsidRPr="008C6777">
        <w:t>Son homme</w:t>
      </w:r>
      <w:r w:rsidR="008C6777">
        <w:t>.</w:t>
      </w:r>
    </w:p>
    <w:p w14:paraId="0772A658" w14:textId="34851008" w:rsidR="008C6777" w:rsidRDefault="009526DD" w:rsidP="008C6777">
      <w:pPr>
        <w:jc w:val="right"/>
      </w:pPr>
      <w:bookmarkStart w:id="203" w:name="_Hlk199508362"/>
      <w:r w:rsidRPr="008C6777">
        <w:t>L</w:t>
      </w:r>
      <w:r>
        <w:t>’</w:t>
      </w:r>
      <w:r w:rsidRPr="008C6777">
        <w:t>A</w:t>
      </w:r>
      <w:r w:rsidRPr="006B54ED">
        <w:rPr>
          <w:rStyle w:val="Taille-1Caracteres"/>
        </w:rPr>
        <w:t xml:space="preserve">BBÉ DE </w:t>
      </w:r>
      <w:r w:rsidRPr="008C6777">
        <w:t>T</w:t>
      </w:r>
      <w:r w:rsidRPr="006B54ED">
        <w:rPr>
          <w:rStyle w:val="Taille-1Caracteres"/>
        </w:rPr>
        <w:t>HÉLÈME</w:t>
      </w:r>
      <w:r>
        <w:t>.</w:t>
      </w:r>
      <w:bookmarkEnd w:id="203"/>
    </w:p>
    <w:p w14:paraId="0F9E93B7" w14:textId="5DFE7F9E" w:rsidR="00B86016" w:rsidRPr="00B90685" w:rsidRDefault="00B86016" w:rsidP="008C6777">
      <w:pPr>
        <w:pStyle w:val="Titre2"/>
        <w:rPr>
          <w:szCs w:val="44"/>
        </w:rPr>
      </w:pPr>
      <w:bookmarkStart w:id="204" w:name="_Toc275359216"/>
      <w:bookmarkStart w:id="205" w:name="_Toc199525860"/>
      <w:r w:rsidRPr="00B90685">
        <w:rPr>
          <w:szCs w:val="44"/>
        </w:rPr>
        <w:lastRenderedPageBreak/>
        <w:t>BLENNORRAGIE</w:t>
      </w:r>
      <w:bookmarkEnd w:id="204"/>
      <w:bookmarkEnd w:id="205"/>
      <w:r w:rsidRPr="00B90685">
        <w:rPr>
          <w:szCs w:val="44"/>
        </w:rPr>
        <w:br/>
      </w:r>
    </w:p>
    <w:p w14:paraId="00251F63" w14:textId="77777777" w:rsidR="008C6777" w:rsidRDefault="00B86016" w:rsidP="009526DD">
      <w:pPr>
        <w:spacing w:before="0" w:after="0"/>
      </w:pPr>
      <w:r w:rsidRPr="00B90685">
        <w:t>Dieux</w:t>
      </w:r>
      <w:r w:rsidR="008C6777">
        <w:t xml:space="preserve"> ! </w:t>
      </w:r>
      <w:r w:rsidRPr="00B90685">
        <w:t>qu</w:t>
      </w:r>
      <w:r w:rsidR="008C6777">
        <w:t>’</w:t>
      </w:r>
      <w:r w:rsidRPr="00B90685">
        <w:t>il a l</w:t>
      </w:r>
      <w:r w:rsidR="008C6777">
        <w:t>’</w:t>
      </w:r>
      <w:r w:rsidRPr="00B90685">
        <w:t>air farouche et qu</w:t>
      </w:r>
      <w:r w:rsidR="008C6777">
        <w:t>’</w:t>
      </w:r>
      <w:r w:rsidRPr="00B90685">
        <w:t>il fait mal à voir</w:t>
      </w:r>
      <w:r w:rsidR="008C6777">
        <w:t> !</w:t>
      </w:r>
    </w:p>
    <w:p w14:paraId="310F7621" w14:textId="77777777" w:rsidR="008C6777" w:rsidRDefault="00B86016" w:rsidP="009526DD">
      <w:pPr>
        <w:spacing w:before="0" w:after="0"/>
      </w:pPr>
      <w:r w:rsidRPr="00B90685">
        <w:t>Écumant et meurtri comme un loup pris au piège</w:t>
      </w:r>
      <w:r w:rsidR="008C6777">
        <w:t>,</w:t>
      </w:r>
    </w:p>
    <w:p w14:paraId="0D5D6352" w14:textId="77777777" w:rsidR="008C6777" w:rsidRDefault="00B86016" w:rsidP="009526DD">
      <w:pPr>
        <w:spacing w:before="0" w:after="0"/>
      </w:pPr>
      <w:r w:rsidRPr="00B90685">
        <w:t>En ses flancs déchirés grince un fer de rasoir</w:t>
      </w:r>
      <w:r w:rsidR="008C6777">
        <w:t>.</w:t>
      </w:r>
    </w:p>
    <w:p w14:paraId="7802B0C6" w14:textId="77777777" w:rsidR="008C6777" w:rsidRDefault="00B86016" w:rsidP="009526DD">
      <w:pPr>
        <w:spacing w:before="0" w:after="0"/>
      </w:pPr>
      <w:r w:rsidRPr="00B90685">
        <w:t>Qui l</w:t>
      </w:r>
      <w:r w:rsidR="008C6777">
        <w:t>’</w:t>
      </w:r>
      <w:r w:rsidRPr="00B90685">
        <w:t>abreuve</w:t>
      </w:r>
      <w:r w:rsidR="008C6777">
        <w:t xml:space="preserve"> ? </w:t>
      </w:r>
      <w:r w:rsidRPr="00B90685">
        <w:t>Chopart</w:t>
      </w:r>
      <w:r w:rsidRPr="00B90685">
        <w:rPr>
          <w:rStyle w:val="Appelnotedebasdep"/>
        </w:rPr>
        <w:footnoteReference w:id="10"/>
      </w:r>
      <w:r w:rsidR="008C6777">
        <w:t xml:space="preserve">. </w:t>
      </w:r>
      <w:r w:rsidRPr="00B90685">
        <w:t>Et qui se nourrit</w:t>
      </w:r>
      <w:r w:rsidR="008C6777">
        <w:t xml:space="preserve"> ? </w:t>
      </w:r>
      <w:r w:rsidRPr="00B90685">
        <w:t>Mège</w:t>
      </w:r>
      <w:r w:rsidRPr="00B90685">
        <w:rPr>
          <w:rStyle w:val="Appelnotedebasdep"/>
        </w:rPr>
        <w:footnoteReference w:id="11"/>
      </w:r>
      <w:r w:rsidR="008C6777">
        <w:t>.</w:t>
      </w:r>
    </w:p>
    <w:p w14:paraId="27BDB9ED" w14:textId="77777777" w:rsidR="009526DD" w:rsidRDefault="009526DD" w:rsidP="009526DD">
      <w:pPr>
        <w:spacing w:before="0" w:after="0"/>
      </w:pPr>
    </w:p>
    <w:p w14:paraId="201EBBD5" w14:textId="24BDFDC8" w:rsidR="00B86016" w:rsidRPr="00B90685" w:rsidRDefault="00B86016" w:rsidP="009526DD">
      <w:pPr>
        <w:spacing w:before="0" w:after="0"/>
      </w:pPr>
      <w:r w:rsidRPr="00B90685">
        <w:t>Eux cependant</w:t>
      </w:r>
      <w:r w:rsidR="008C6777">
        <w:t xml:space="preserve">, </w:t>
      </w:r>
      <w:r w:rsidRPr="00B90685">
        <w:t>blottis au fond du suspensoir</w:t>
      </w:r>
    </w:p>
    <w:p w14:paraId="556E72CA" w14:textId="77777777" w:rsidR="008C6777" w:rsidRDefault="00B86016" w:rsidP="009526DD">
      <w:pPr>
        <w:spacing w:before="0" w:after="0"/>
      </w:pPr>
      <w:r w:rsidRPr="00B90685">
        <w:t>Dont le souple réseau les berce et les protège</w:t>
      </w:r>
      <w:r w:rsidR="008C6777">
        <w:t>,</w:t>
      </w:r>
    </w:p>
    <w:p w14:paraId="0DF8AD56" w14:textId="77777777" w:rsidR="008C6777" w:rsidRDefault="00B86016" w:rsidP="009526DD">
      <w:pPr>
        <w:spacing w:before="0" w:after="0"/>
      </w:pPr>
      <w:r w:rsidRPr="00B90685">
        <w:t>Pareils à deux oiseaux frileux</w:t>
      </w:r>
      <w:r w:rsidR="008C6777">
        <w:t xml:space="preserve">, </w:t>
      </w:r>
      <w:r w:rsidRPr="00B90685">
        <w:t>fuyant la neige</w:t>
      </w:r>
      <w:r w:rsidR="008C6777">
        <w:t>,</w:t>
      </w:r>
    </w:p>
    <w:p w14:paraId="64A20124" w14:textId="77777777" w:rsidR="008C6777" w:rsidRDefault="00B86016" w:rsidP="009526DD">
      <w:pPr>
        <w:spacing w:before="0" w:after="0"/>
      </w:pPr>
      <w:r w:rsidRPr="00B90685">
        <w:t>Ils reposent</w:t>
      </w:r>
      <w:r w:rsidR="008C6777">
        <w:t xml:space="preserve">, </w:t>
      </w:r>
      <w:r w:rsidRPr="00B90685">
        <w:t>et rien n</w:t>
      </w:r>
      <w:r w:rsidR="008C6777">
        <w:t>’</w:t>
      </w:r>
      <w:r w:rsidRPr="00B90685">
        <w:t>émeut leur nonchaloir</w:t>
      </w:r>
      <w:r w:rsidR="008C6777">
        <w:t>.</w:t>
      </w:r>
    </w:p>
    <w:p w14:paraId="73A64F2E" w14:textId="77777777" w:rsidR="009526DD" w:rsidRDefault="009526DD" w:rsidP="009526DD">
      <w:pPr>
        <w:spacing w:before="0" w:after="0"/>
      </w:pPr>
    </w:p>
    <w:p w14:paraId="05475D47" w14:textId="34928287" w:rsidR="008C6777" w:rsidRDefault="00B86016" w:rsidP="009526DD">
      <w:pPr>
        <w:spacing w:before="0" w:after="0"/>
      </w:pPr>
      <w:r w:rsidRPr="00B90685">
        <w:t>Ne rappellent-ils pas</w:t>
      </w:r>
      <w:r w:rsidR="008C6777">
        <w:t xml:space="preserve">, </w:t>
      </w:r>
      <w:r w:rsidRPr="00B90685">
        <w:t>tant leur retraite est douce</w:t>
      </w:r>
      <w:r w:rsidR="008C6777">
        <w:t>,</w:t>
      </w:r>
    </w:p>
    <w:p w14:paraId="214E1F9A" w14:textId="3612AB6E" w:rsidR="00B86016" w:rsidRPr="00B90685" w:rsidRDefault="00B86016" w:rsidP="009526DD">
      <w:pPr>
        <w:spacing w:before="0" w:after="0"/>
      </w:pPr>
      <w:r w:rsidRPr="00B90685">
        <w:t>Acis et Galatée endormis sur la mousse</w:t>
      </w:r>
    </w:p>
    <w:p w14:paraId="1FBFB92A" w14:textId="77777777" w:rsidR="008C6777" w:rsidRDefault="00B86016" w:rsidP="009526DD">
      <w:pPr>
        <w:spacing w:before="0" w:after="0"/>
      </w:pPr>
      <w:r w:rsidRPr="00B90685">
        <w:t>Dans la grotte qui vit leurs amours</w:t>
      </w:r>
      <w:r w:rsidR="008C6777">
        <w:t xml:space="preserve"> ; </w:t>
      </w:r>
      <w:r w:rsidRPr="00B90685">
        <w:t>et sur eux</w:t>
      </w:r>
      <w:r w:rsidR="008C6777">
        <w:t>,</w:t>
      </w:r>
    </w:p>
    <w:p w14:paraId="695CFE08" w14:textId="77777777" w:rsidR="009526DD" w:rsidRDefault="009526DD" w:rsidP="009526DD">
      <w:pPr>
        <w:spacing w:before="0" w:after="0"/>
      </w:pPr>
    </w:p>
    <w:p w14:paraId="4680FB32" w14:textId="4E388541" w:rsidR="008C6777" w:rsidRDefault="00B86016" w:rsidP="009526DD">
      <w:pPr>
        <w:spacing w:before="0" w:after="0"/>
      </w:pPr>
      <w:r w:rsidRPr="00B90685">
        <w:t>La main crispée au sol</w:t>
      </w:r>
      <w:r w:rsidR="008C6777">
        <w:t xml:space="preserve">, </w:t>
      </w:r>
      <w:r w:rsidRPr="00B90685">
        <w:t>le Cyclope hideux</w:t>
      </w:r>
      <w:r w:rsidR="008C6777">
        <w:t>,</w:t>
      </w:r>
    </w:p>
    <w:p w14:paraId="44BDFF8B" w14:textId="192F4BF0" w:rsidR="00B86016" w:rsidRPr="00B90685" w:rsidRDefault="00B86016" w:rsidP="009526DD">
      <w:pPr>
        <w:spacing w:before="0" w:after="0"/>
      </w:pPr>
      <w:r w:rsidRPr="00B90685">
        <w:t>Penchant son œil unique</w:t>
      </w:r>
      <w:r w:rsidR="008C6777">
        <w:t xml:space="preserve">, </w:t>
      </w:r>
      <w:r w:rsidRPr="00B90685">
        <w:t>où la rage impuissante</w:t>
      </w:r>
    </w:p>
    <w:p w14:paraId="17ACEA71" w14:textId="77777777" w:rsidR="008C6777" w:rsidRDefault="00B86016" w:rsidP="009526DD">
      <w:pPr>
        <w:spacing w:before="0" w:after="0"/>
      </w:pPr>
      <w:r w:rsidRPr="00B90685">
        <w:t>Lentement fait couler une larme brûlante</w:t>
      </w:r>
      <w:r w:rsidR="008C6777">
        <w:t> ?</w:t>
      </w:r>
    </w:p>
    <w:p w14:paraId="16DB54D6" w14:textId="11021359" w:rsidR="008C6777" w:rsidRDefault="008C6777" w:rsidP="008C6777">
      <w:pPr>
        <w:jc w:val="right"/>
      </w:pPr>
      <w:r>
        <w:t>(</w:t>
      </w:r>
      <w:r w:rsidR="00B86016" w:rsidRPr="008C6777"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43E62059" w14:textId="001DEB5F" w:rsidR="00B86016" w:rsidRPr="00B90685" w:rsidRDefault="00B86016" w:rsidP="008C6777">
      <w:pPr>
        <w:pStyle w:val="Titre2"/>
        <w:rPr>
          <w:szCs w:val="44"/>
        </w:rPr>
      </w:pPr>
      <w:bookmarkStart w:id="206" w:name="_Toc275359217"/>
      <w:bookmarkStart w:id="207" w:name="_Toc199525861"/>
      <w:r w:rsidRPr="00B90685">
        <w:rPr>
          <w:szCs w:val="44"/>
        </w:rPr>
        <w:lastRenderedPageBreak/>
        <w:t>SONNET</w:t>
      </w:r>
      <w:bookmarkEnd w:id="206"/>
      <w:bookmarkEnd w:id="207"/>
      <w:r w:rsidRPr="00B90685">
        <w:rPr>
          <w:szCs w:val="44"/>
        </w:rPr>
        <w:br/>
      </w:r>
    </w:p>
    <w:p w14:paraId="6E73C5D4" w14:textId="77777777" w:rsidR="00B86016" w:rsidRPr="00B90685" w:rsidRDefault="00B86016" w:rsidP="000209CE">
      <w:pPr>
        <w:spacing w:before="0" w:after="0"/>
      </w:pPr>
      <w:r w:rsidRPr="00B90685">
        <w:t>Tes mains introduiront mon beau membre asinin</w:t>
      </w:r>
    </w:p>
    <w:p w14:paraId="3A65AAF7" w14:textId="77777777" w:rsidR="008C6777" w:rsidRDefault="00B86016" w:rsidP="000209CE">
      <w:pPr>
        <w:spacing w:before="0" w:after="0"/>
      </w:pPr>
      <w:r w:rsidRPr="00B90685">
        <w:t>Dans le sacré bordel ouvert entre tes cuisses</w:t>
      </w:r>
      <w:r w:rsidR="008C6777">
        <w:t>,</w:t>
      </w:r>
    </w:p>
    <w:p w14:paraId="1F03F100" w14:textId="101DACD5" w:rsidR="008C6777" w:rsidRDefault="00B86016" w:rsidP="000209CE">
      <w:pPr>
        <w:spacing w:before="0" w:after="0"/>
      </w:pPr>
      <w:r w:rsidRPr="00B90685">
        <w:t>Et je veux l</w:t>
      </w:r>
      <w:r w:rsidR="008C6777">
        <w:t>’</w:t>
      </w:r>
      <w:r w:rsidRPr="00B90685">
        <w:t>avouer</w:t>
      </w:r>
      <w:r w:rsidR="008C6777">
        <w:t xml:space="preserve">, </w:t>
      </w:r>
      <w:r w:rsidRPr="00B90685">
        <w:t>en dépit d</w:t>
      </w:r>
      <w:r w:rsidR="008C6777">
        <w:t>’</w:t>
      </w:r>
      <w:r w:rsidRPr="00B90685">
        <w:t>Avinain</w:t>
      </w:r>
      <w:r w:rsidR="008C6777">
        <w:t>,</w:t>
      </w:r>
    </w:p>
    <w:p w14:paraId="67164EAA" w14:textId="77777777" w:rsidR="008C6777" w:rsidRDefault="00B86016" w:rsidP="000209CE">
      <w:pPr>
        <w:spacing w:before="0" w:after="0"/>
      </w:pPr>
      <w:r w:rsidRPr="00B90685">
        <w:t>Que me fait ton amour</w:t>
      </w:r>
      <w:r w:rsidR="008C6777">
        <w:t xml:space="preserve">, </w:t>
      </w:r>
      <w:r w:rsidRPr="00B90685">
        <w:t>pourvu que tu jouisses</w:t>
      </w:r>
      <w:r w:rsidR="008C6777">
        <w:t> ?</w:t>
      </w:r>
    </w:p>
    <w:p w14:paraId="52484DE1" w14:textId="77777777" w:rsidR="000209CE" w:rsidRDefault="000209CE" w:rsidP="000209CE">
      <w:pPr>
        <w:spacing w:before="0" w:after="0"/>
      </w:pPr>
    </w:p>
    <w:p w14:paraId="4E3BECA6" w14:textId="183C0995" w:rsidR="00B86016" w:rsidRPr="00B90685" w:rsidRDefault="00B86016" w:rsidP="000209CE">
      <w:pPr>
        <w:spacing w:before="0" w:after="0"/>
      </w:pPr>
      <w:r w:rsidRPr="00B90685">
        <w:t>Ma bouche à tes seins blancs comme de petits suisses</w:t>
      </w:r>
    </w:p>
    <w:p w14:paraId="4840A1C8" w14:textId="77777777" w:rsidR="008C6777" w:rsidRDefault="00B86016" w:rsidP="000209CE">
      <w:pPr>
        <w:spacing w:before="0" w:after="0"/>
      </w:pPr>
      <w:r w:rsidRPr="00B90685">
        <w:t>Fera l</w:t>
      </w:r>
      <w:r w:rsidR="008C6777">
        <w:t>’</w:t>
      </w:r>
      <w:r w:rsidRPr="00B90685">
        <w:t>honneur abject des suçons sans venin</w:t>
      </w:r>
      <w:r w:rsidR="008C6777">
        <w:t>.</w:t>
      </w:r>
    </w:p>
    <w:p w14:paraId="523A9DA0" w14:textId="5DD4D01C" w:rsidR="00B86016" w:rsidRPr="00B90685" w:rsidRDefault="00B86016" w:rsidP="000209CE">
      <w:pPr>
        <w:spacing w:before="0" w:after="0"/>
      </w:pPr>
      <w:r w:rsidRPr="00B90685">
        <w:t>De ma mentule mâle en ton c</w:t>
      </w:r>
      <w:r w:rsidR="008C6777">
        <w:t xml:space="preserve">. </w:t>
      </w:r>
      <w:r w:rsidRPr="00B90685">
        <w:t>n féminin</w:t>
      </w:r>
    </w:p>
    <w:p w14:paraId="64281BCF" w14:textId="77777777" w:rsidR="008C6777" w:rsidRDefault="00B86016" w:rsidP="000209CE">
      <w:pPr>
        <w:spacing w:before="0" w:after="0"/>
      </w:pPr>
      <w:r w:rsidRPr="00B90685">
        <w:t>Le sperme tombera comme l</w:t>
      </w:r>
      <w:r w:rsidR="008C6777">
        <w:t>’</w:t>
      </w:r>
      <w:r w:rsidRPr="00B90685">
        <w:t>or dans les sluices</w:t>
      </w:r>
      <w:r w:rsidRPr="00B90685">
        <w:rPr>
          <w:rStyle w:val="Appelnotedebasdep"/>
        </w:rPr>
        <w:footnoteReference w:id="12"/>
      </w:r>
      <w:r w:rsidR="008C6777">
        <w:t>.</w:t>
      </w:r>
    </w:p>
    <w:p w14:paraId="527929B7" w14:textId="77777777" w:rsidR="000209CE" w:rsidRDefault="000209CE" w:rsidP="000209CE">
      <w:pPr>
        <w:spacing w:before="0" w:after="0"/>
      </w:pPr>
    </w:p>
    <w:p w14:paraId="61BC49D1" w14:textId="3AE085C8" w:rsidR="00B86016" w:rsidRPr="00B90685" w:rsidRDefault="00B86016" w:rsidP="000209CE">
      <w:pPr>
        <w:spacing w:before="0" w:after="0"/>
      </w:pPr>
      <w:r w:rsidRPr="00B90685">
        <w:t>Ô ma tendre putain</w:t>
      </w:r>
      <w:r w:rsidR="008C6777">
        <w:t xml:space="preserve"> ! </w:t>
      </w:r>
      <w:r w:rsidRPr="00B90685">
        <w:t>tes fesses ont vaincu</w:t>
      </w:r>
    </w:p>
    <w:p w14:paraId="641F694D" w14:textId="77777777" w:rsidR="008C6777" w:rsidRDefault="00B86016" w:rsidP="000209CE">
      <w:pPr>
        <w:spacing w:before="0" w:after="0"/>
      </w:pPr>
      <w:r w:rsidRPr="00B90685">
        <w:t>De tous les fruits pulpeux le savoureux mystère</w:t>
      </w:r>
      <w:r w:rsidR="008C6777">
        <w:t>,</w:t>
      </w:r>
    </w:p>
    <w:p w14:paraId="364FE094" w14:textId="77777777" w:rsidR="008C6777" w:rsidRDefault="00B86016" w:rsidP="000209CE">
      <w:pPr>
        <w:spacing w:before="0" w:after="0"/>
      </w:pPr>
      <w:r w:rsidRPr="00B90685">
        <w:t>L</w:t>
      </w:r>
      <w:r w:rsidR="008C6777">
        <w:t>’</w:t>
      </w:r>
      <w:r w:rsidRPr="00B90685">
        <w:t>humble rotondité sans sexe de la terre</w:t>
      </w:r>
      <w:r w:rsidR="008C6777">
        <w:t>,</w:t>
      </w:r>
    </w:p>
    <w:p w14:paraId="3DBB8384" w14:textId="77777777" w:rsidR="000209CE" w:rsidRDefault="000209CE" w:rsidP="000209CE">
      <w:pPr>
        <w:spacing w:before="0" w:after="0"/>
      </w:pPr>
    </w:p>
    <w:p w14:paraId="67B0AEF6" w14:textId="0D422614" w:rsidR="008C6777" w:rsidRDefault="00B86016" w:rsidP="000209CE">
      <w:pPr>
        <w:spacing w:before="0" w:after="0"/>
      </w:pPr>
      <w:r w:rsidRPr="00B90685">
        <w:t>La lune</w:t>
      </w:r>
      <w:r w:rsidR="008C6777">
        <w:t xml:space="preserve">, </w:t>
      </w:r>
      <w:r w:rsidRPr="00B90685">
        <w:t>chaque mois</w:t>
      </w:r>
      <w:r w:rsidR="008C6777">
        <w:t xml:space="preserve">, </w:t>
      </w:r>
      <w:r w:rsidRPr="00B90685">
        <w:t>si vaine de son cul</w:t>
      </w:r>
      <w:r w:rsidR="008C6777">
        <w:t>,</w:t>
      </w:r>
    </w:p>
    <w:p w14:paraId="0B5FC634" w14:textId="77777777" w:rsidR="008C6777" w:rsidRDefault="00B86016" w:rsidP="000209CE">
      <w:pPr>
        <w:spacing w:before="0" w:after="0"/>
      </w:pPr>
      <w:r w:rsidRPr="00B90685">
        <w:t>Et de tes yeux jaillit</w:t>
      </w:r>
      <w:r w:rsidR="008C6777">
        <w:t xml:space="preserve">, </w:t>
      </w:r>
      <w:r w:rsidRPr="00B90685">
        <w:t>même quand tu les voiles</w:t>
      </w:r>
      <w:r w:rsidR="008C6777">
        <w:t>,</w:t>
      </w:r>
    </w:p>
    <w:p w14:paraId="594AF613" w14:textId="77777777" w:rsidR="008C6777" w:rsidRDefault="00B86016" w:rsidP="000209CE">
      <w:pPr>
        <w:spacing w:before="0" w:after="0"/>
      </w:pPr>
      <w:r w:rsidRPr="00B90685">
        <w:t>Cette obscure clarté qui tombe les étoiles</w:t>
      </w:r>
      <w:r w:rsidRPr="00B90685">
        <w:rPr>
          <w:rStyle w:val="Appelnotedebasdep"/>
        </w:rPr>
        <w:footnoteReference w:id="13"/>
      </w:r>
      <w:r w:rsidR="008C6777">
        <w:t>.</w:t>
      </w:r>
    </w:p>
    <w:p w14:paraId="45BBACEA" w14:textId="384DD752" w:rsidR="008C6777" w:rsidRDefault="000209CE" w:rsidP="008C6777">
      <w:pPr>
        <w:jc w:val="right"/>
      </w:pPr>
      <w:r w:rsidRPr="008C6777">
        <w:t>L</w:t>
      </w:r>
      <w:r>
        <w:t>’</w:t>
      </w:r>
      <w:r w:rsidRPr="008C6777">
        <w:t>A</w:t>
      </w:r>
      <w:r w:rsidRPr="006B54ED">
        <w:rPr>
          <w:rStyle w:val="Taille-1Caracteres"/>
        </w:rPr>
        <w:t xml:space="preserve">BBÉ DE </w:t>
      </w:r>
      <w:r w:rsidRPr="008C6777">
        <w:t>T</w:t>
      </w:r>
      <w:r w:rsidRPr="006B54ED">
        <w:rPr>
          <w:rStyle w:val="Taille-1Caracteres"/>
        </w:rPr>
        <w:t>HÉLÈME</w:t>
      </w:r>
      <w:r>
        <w:t>.</w:t>
      </w:r>
    </w:p>
    <w:p w14:paraId="09015D32" w14:textId="2BCF2B44" w:rsidR="00B86016" w:rsidRPr="00B90685" w:rsidRDefault="00B86016" w:rsidP="008C6777">
      <w:pPr>
        <w:pStyle w:val="Titre2"/>
        <w:rPr>
          <w:szCs w:val="44"/>
        </w:rPr>
      </w:pPr>
      <w:bookmarkStart w:id="208" w:name="_Toc275359218"/>
      <w:bookmarkStart w:id="209" w:name="_Toc199525862"/>
      <w:r w:rsidRPr="00B90685">
        <w:rPr>
          <w:szCs w:val="44"/>
        </w:rPr>
        <w:lastRenderedPageBreak/>
        <w:t>MASSAGE</w:t>
      </w:r>
      <w:bookmarkEnd w:id="208"/>
      <w:bookmarkEnd w:id="209"/>
      <w:r w:rsidRPr="00B90685">
        <w:rPr>
          <w:szCs w:val="44"/>
        </w:rPr>
        <w:br/>
      </w:r>
    </w:p>
    <w:p w14:paraId="14610535" w14:textId="3CD67F91" w:rsidR="00B86016" w:rsidRPr="00B90685" w:rsidRDefault="00B86016" w:rsidP="00300F09">
      <w:pPr>
        <w:spacing w:before="0" w:after="0"/>
      </w:pPr>
      <w:r w:rsidRPr="00B90685">
        <w:t>Dans les nuits sans sommeil l</w:t>
      </w:r>
      <w:r w:rsidR="008C6777">
        <w:t>’</w:t>
      </w:r>
      <w:r w:rsidRPr="00B90685">
        <w:t>amour vous a blêmie</w:t>
      </w:r>
    </w:p>
    <w:p w14:paraId="2008BD5C" w14:textId="77777777" w:rsidR="008C6777" w:rsidRDefault="00B86016" w:rsidP="00300F09">
      <w:pPr>
        <w:spacing w:before="0" w:after="0"/>
      </w:pPr>
      <w:r w:rsidRPr="00B90685">
        <w:t>Et vos chairs ont perdu leur tonus</w:t>
      </w:r>
      <w:r w:rsidR="008C6777">
        <w:t xml:space="preserve">, </w:t>
      </w:r>
      <w:r w:rsidRPr="00B90685">
        <w:t>ô ma sœur</w:t>
      </w:r>
      <w:r w:rsidR="008C6777">
        <w:t> !</w:t>
      </w:r>
    </w:p>
    <w:p w14:paraId="6028BE39" w14:textId="7E04FA71" w:rsidR="00B86016" w:rsidRPr="00B90685" w:rsidRDefault="00B86016" w:rsidP="00300F09">
      <w:pPr>
        <w:spacing w:before="0" w:after="0"/>
      </w:pPr>
      <w:r w:rsidRPr="00B90685">
        <w:t>Maintenant il vous faut confier au masseur</w:t>
      </w:r>
    </w:p>
    <w:p w14:paraId="0195A378" w14:textId="77777777" w:rsidR="008C6777" w:rsidRDefault="00B86016" w:rsidP="00300F09">
      <w:pPr>
        <w:spacing w:before="0" w:after="0"/>
      </w:pPr>
      <w:r w:rsidRPr="00B90685">
        <w:t>Les trésors alanguis de votre anatomie</w:t>
      </w:r>
      <w:r w:rsidR="008C6777">
        <w:t>.</w:t>
      </w:r>
    </w:p>
    <w:p w14:paraId="3F9F5838" w14:textId="77777777" w:rsidR="007D65A1" w:rsidRDefault="007D65A1" w:rsidP="00300F09">
      <w:pPr>
        <w:spacing w:before="0" w:after="0"/>
      </w:pPr>
    </w:p>
    <w:p w14:paraId="587BCCC7" w14:textId="77777777" w:rsidR="008C6777" w:rsidRDefault="00B86016" w:rsidP="00300F09">
      <w:pPr>
        <w:spacing w:before="0" w:after="0"/>
      </w:pPr>
      <w:r w:rsidRPr="00B90685">
        <w:t>Ointes d</w:t>
      </w:r>
      <w:r w:rsidR="008C6777">
        <w:t>’</w:t>
      </w:r>
      <w:r w:rsidRPr="00B90685">
        <w:t>une huile ambrée</w:t>
      </w:r>
      <w:r w:rsidR="008C6777">
        <w:t xml:space="preserve">, </w:t>
      </w:r>
      <w:r w:rsidRPr="00B90685">
        <w:t>effort de la chimie</w:t>
      </w:r>
      <w:r w:rsidR="008C6777">
        <w:t>,</w:t>
      </w:r>
    </w:p>
    <w:p w14:paraId="665EBEAE" w14:textId="77777777" w:rsidR="008C6777" w:rsidRDefault="00B86016" w:rsidP="00300F09">
      <w:pPr>
        <w:spacing w:before="0" w:after="0"/>
      </w:pPr>
      <w:r w:rsidRPr="00B90685">
        <w:t>Ses mains</w:t>
      </w:r>
      <w:r w:rsidR="008C6777">
        <w:t xml:space="preserve">, </w:t>
      </w:r>
      <w:r w:rsidRPr="00B90685">
        <w:t>en qui la force égale la douceur</w:t>
      </w:r>
      <w:r w:rsidR="008C6777">
        <w:t>,</w:t>
      </w:r>
    </w:p>
    <w:p w14:paraId="560114C3" w14:textId="77777777" w:rsidR="008C6777" w:rsidRDefault="00B86016" w:rsidP="00300F09">
      <w:pPr>
        <w:spacing w:before="0" w:after="0"/>
      </w:pPr>
      <w:r w:rsidRPr="00B90685">
        <w:t>Pressent le grand dorsal</w:t>
      </w:r>
      <w:r w:rsidR="008C6777">
        <w:t xml:space="preserve">, </w:t>
      </w:r>
      <w:r w:rsidRPr="00B90685">
        <w:t>malaxent l</w:t>
      </w:r>
      <w:r w:rsidR="008C6777">
        <w:t>’</w:t>
      </w:r>
      <w:r w:rsidRPr="00B90685">
        <w:t>extenseur</w:t>
      </w:r>
      <w:r w:rsidR="008C6777">
        <w:t>.</w:t>
      </w:r>
    </w:p>
    <w:p w14:paraId="77CEF656" w14:textId="77777777" w:rsidR="008C6777" w:rsidRDefault="00B86016" w:rsidP="00300F09">
      <w:pPr>
        <w:spacing w:before="0" w:after="0"/>
      </w:pPr>
      <w:r w:rsidRPr="00B90685">
        <w:t>Pour des combats nouveaux vous voilà raffermie</w:t>
      </w:r>
      <w:r w:rsidR="008C6777">
        <w:t>.</w:t>
      </w:r>
    </w:p>
    <w:p w14:paraId="588F40B2" w14:textId="77777777" w:rsidR="007D65A1" w:rsidRDefault="007D65A1" w:rsidP="00300F09">
      <w:pPr>
        <w:spacing w:before="0" w:after="0"/>
      </w:pPr>
    </w:p>
    <w:p w14:paraId="2FD957BF" w14:textId="77777777" w:rsidR="008C6777" w:rsidRDefault="00B86016" w:rsidP="00300F09">
      <w:pPr>
        <w:spacing w:before="0" w:after="0"/>
      </w:pPr>
      <w:r w:rsidRPr="00B90685">
        <w:t>Jadis votre docteur</w:t>
      </w:r>
      <w:r w:rsidR="008C6777">
        <w:t xml:space="preserve">, </w:t>
      </w:r>
      <w:r w:rsidRPr="00B90685">
        <w:t>plein de calme aujourd</w:t>
      </w:r>
      <w:r w:rsidR="008C6777">
        <w:t>’</w:t>
      </w:r>
      <w:r w:rsidRPr="00B90685">
        <w:t>hui</w:t>
      </w:r>
      <w:r w:rsidR="008C6777">
        <w:t>,</w:t>
      </w:r>
    </w:p>
    <w:p w14:paraId="0F1CBC58" w14:textId="77777777" w:rsidR="008C6777" w:rsidRDefault="00B86016" w:rsidP="00300F09">
      <w:pPr>
        <w:spacing w:before="0" w:after="0"/>
      </w:pPr>
      <w:r w:rsidRPr="00B90685">
        <w:t>Massait fougueusement sur des lits de pervenches</w:t>
      </w:r>
      <w:r w:rsidR="008C6777">
        <w:t>…</w:t>
      </w:r>
    </w:p>
    <w:p w14:paraId="23289EDF" w14:textId="77777777" w:rsidR="008C6777" w:rsidRDefault="00B86016" w:rsidP="00300F09">
      <w:pPr>
        <w:spacing w:before="0" w:after="0"/>
      </w:pPr>
      <w:r w:rsidRPr="00B90685">
        <w:t>Il opère à présent pour le compte d</w:t>
      </w:r>
      <w:r w:rsidR="008C6777">
        <w:t>’</w:t>
      </w:r>
      <w:r w:rsidRPr="00B90685">
        <w:t>autrui</w:t>
      </w:r>
      <w:r w:rsidR="008C6777">
        <w:t>.</w:t>
      </w:r>
    </w:p>
    <w:p w14:paraId="60B19930" w14:textId="77777777" w:rsidR="007D65A1" w:rsidRDefault="007D65A1" w:rsidP="00300F09">
      <w:pPr>
        <w:spacing w:before="0" w:after="0"/>
      </w:pPr>
    </w:p>
    <w:p w14:paraId="5267A153" w14:textId="0AB1C3CF" w:rsidR="008C6777" w:rsidRDefault="00B86016" w:rsidP="00300F09">
      <w:pPr>
        <w:spacing w:before="0" w:after="0"/>
      </w:pPr>
      <w:r w:rsidRPr="00B90685">
        <w:t>Tel</w:t>
      </w:r>
      <w:r w:rsidR="008C6777">
        <w:t xml:space="preserve">, </w:t>
      </w:r>
      <w:r w:rsidRPr="00B90685">
        <w:t>plongeant ses bras nus au sein des pâtes blanches</w:t>
      </w:r>
      <w:r w:rsidR="008C6777">
        <w:t>,</w:t>
      </w:r>
    </w:p>
    <w:p w14:paraId="0F1D2939" w14:textId="6863A96D" w:rsidR="00B86016" w:rsidRPr="00B90685" w:rsidRDefault="00B86016" w:rsidP="00300F09">
      <w:pPr>
        <w:spacing w:before="0" w:after="0"/>
      </w:pPr>
      <w:r w:rsidRPr="00B90685">
        <w:t>Le geindre</w:t>
      </w:r>
      <w:r w:rsidR="006D12FF">
        <w:rPr>
          <w:rStyle w:val="Appelnotedebasdep"/>
        </w:rPr>
        <w:footnoteReference w:id="14"/>
      </w:r>
      <w:r w:rsidRPr="00B90685">
        <w:t xml:space="preserve"> enfariné</w:t>
      </w:r>
      <w:r w:rsidR="008C6777">
        <w:t xml:space="preserve">, </w:t>
      </w:r>
      <w:r w:rsidRPr="00B90685">
        <w:t>dévêtu jusqu</w:t>
      </w:r>
      <w:r w:rsidR="008C6777">
        <w:t>’</w:t>
      </w:r>
      <w:r w:rsidRPr="00B90685">
        <w:t>aux hanches</w:t>
      </w:r>
    </w:p>
    <w:p w14:paraId="327649B2" w14:textId="0DA67C18" w:rsidR="008C6777" w:rsidRDefault="00B86016" w:rsidP="00300F09">
      <w:pPr>
        <w:spacing w:before="0" w:after="0"/>
      </w:pPr>
      <w:r w:rsidRPr="00B90685">
        <w:t>Pétrit des petits pains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qui ne sont pas pour lui</w:t>
      </w:r>
      <w:r w:rsidR="008C6777">
        <w:t>.</w:t>
      </w:r>
    </w:p>
    <w:p w14:paraId="4DB12179" w14:textId="5FAAB1DD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60C8EA2E" w14:textId="2DC084BD" w:rsidR="00B86016" w:rsidRPr="00B90685" w:rsidRDefault="00B86016" w:rsidP="008C6777">
      <w:pPr>
        <w:pStyle w:val="Titre2"/>
        <w:rPr>
          <w:szCs w:val="44"/>
        </w:rPr>
      </w:pPr>
      <w:bookmarkStart w:id="210" w:name="_Toc275359219"/>
      <w:bookmarkStart w:id="211" w:name="_Toc199525863"/>
      <w:r w:rsidRPr="00B90685">
        <w:rPr>
          <w:szCs w:val="44"/>
        </w:rPr>
        <w:lastRenderedPageBreak/>
        <w:t>SONNET</w:t>
      </w:r>
      <w:bookmarkEnd w:id="210"/>
      <w:bookmarkEnd w:id="211"/>
      <w:r w:rsidRPr="00B90685">
        <w:rPr>
          <w:szCs w:val="44"/>
        </w:rPr>
        <w:br/>
      </w:r>
    </w:p>
    <w:p w14:paraId="0335F5FE" w14:textId="77777777" w:rsidR="008C6777" w:rsidRDefault="00B86016" w:rsidP="007D65A1">
      <w:pPr>
        <w:spacing w:before="0" w:after="0"/>
      </w:pPr>
      <w:r w:rsidRPr="00B90685">
        <w:t>Louise</w:t>
      </w:r>
      <w:r w:rsidR="008C6777">
        <w:t xml:space="preserve">, </w:t>
      </w:r>
      <w:r w:rsidRPr="00B90685">
        <w:t>vous avez l</w:t>
      </w:r>
      <w:r w:rsidR="008C6777">
        <w:t>’</w:t>
      </w:r>
      <w:r w:rsidRPr="00B90685">
        <w:t>âge</w:t>
      </w:r>
      <w:r w:rsidR="008C6777">
        <w:t>,</w:t>
      </w:r>
    </w:p>
    <w:p w14:paraId="4AA73481" w14:textId="5246DA6A" w:rsidR="00B86016" w:rsidRPr="00B90685" w:rsidRDefault="00B86016" w:rsidP="007D65A1">
      <w:pPr>
        <w:spacing w:before="0" w:after="0"/>
      </w:pPr>
      <w:r w:rsidRPr="00B90685">
        <w:t>L</w:t>
      </w:r>
      <w:r w:rsidR="008C6777">
        <w:t>’</w:t>
      </w:r>
      <w:r w:rsidRPr="00B90685">
        <w:t>âge divin et clément</w:t>
      </w:r>
    </w:p>
    <w:p w14:paraId="0B9608E4" w14:textId="18C9EA50" w:rsidR="00B86016" w:rsidRPr="00B90685" w:rsidRDefault="00B86016" w:rsidP="007D65A1">
      <w:pPr>
        <w:spacing w:before="0" w:after="0"/>
      </w:pPr>
      <w:r w:rsidRPr="00B90685">
        <w:t>Où l</w:t>
      </w:r>
      <w:r w:rsidR="008C6777">
        <w:t>’</w:t>
      </w:r>
      <w:r w:rsidRPr="00B90685">
        <w:t>on perd son pucelage</w:t>
      </w:r>
    </w:p>
    <w:p w14:paraId="2D99969B" w14:textId="77777777" w:rsidR="008C6777" w:rsidRDefault="00B86016" w:rsidP="007D65A1">
      <w:pPr>
        <w:spacing w:before="0" w:after="0"/>
      </w:pPr>
      <w:r w:rsidRPr="00B90685">
        <w:t>Dans les bras d</w:t>
      </w:r>
      <w:r w:rsidR="008C6777">
        <w:t>’</w:t>
      </w:r>
      <w:r w:rsidRPr="00B90685">
        <w:t>un jeune amant</w:t>
      </w:r>
      <w:r w:rsidR="008C6777">
        <w:t>.</w:t>
      </w:r>
    </w:p>
    <w:p w14:paraId="0F94AA0D" w14:textId="77777777" w:rsidR="007D65A1" w:rsidRDefault="007D65A1" w:rsidP="007D65A1">
      <w:pPr>
        <w:spacing w:before="0" w:after="0"/>
      </w:pPr>
    </w:p>
    <w:p w14:paraId="79072E8D" w14:textId="482AD0D0" w:rsidR="00B86016" w:rsidRPr="00B90685" w:rsidRDefault="00B86016" w:rsidP="007D65A1">
      <w:pPr>
        <w:spacing w:before="0" w:after="0"/>
      </w:pPr>
      <w:r w:rsidRPr="00B90685">
        <w:t>Quelle fille du village</w:t>
      </w:r>
    </w:p>
    <w:p w14:paraId="2391CA51" w14:textId="77777777" w:rsidR="00B86016" w:rsidRPr="00B90685" w:rsidRDefault="00B86016" w:rsidP="007D65A1">
      <w:pPr>
        <w:spacing w:before="0" w:after="0"/>
      </w:pPr>
      <w:r w:rsidRPr="00B90685">
        <w:t>Nous pourrait en ce moment</w:t>
      </w:r>
    </w:p>
    <w:p w14:paraId="2B0B38E7" w14:textId="77777777" w:rsidR="00B86016" w:rsidRPr="00B90685" w:rsidRDefault="00B86016" w:rsidP="007D65A1">
      <w:pPr>
        <w:spacing w:before="0" w:after="0"/>
      </w:pPr>
      <w:r w:rsidRPr="00B90685">
        <w:t>Montrer le frais attelage</w:t>
      </w:r>
    </w:p>
    <w:p w14:paraId="6969FC4A" w14:textId="77777777" w:rsidR="008C6777" w:rsidRDefault="00B86016" w:rsidP="007D65A1">
      <w:pPr>
        <w:spacing w:before="0" w:after="0"/>
      </w:pPr>
      <w:r w:rsidRPr="00B90685">
        <w:t>De ton sein doux et charmant</w:t>
      </w:r>
      <w:r w:rsidR="008C6777">
        <w:t> ?</w:t>
      </w:r>
    </w:p>
    <w:p w14:paraId="6F6B9C84" w14:textId="77777777" w:rsidR="007D65A1" w:rsidRDefault="007D65A1" w:rsidP="007D65A1">
      <w:pPr>
        <w:spacing w:before="0" w:after="0"/>
      </w:pPr>
    </w:p>
    <w:p w14:paraId="0CC55CF2" w14:textId="77777777" w:rsidR="008C6777" w:rsidRDefault="00B86016" w:rsidP="007D65A1">
      <w:pPr>
        <w:spacing w:before="0" w:after="0"/>
      </w:pPr>
      <w:r w:rsidRPr="00B90685">
        <w:t>Trousse tes jupes</w:t>
      </w:r>
      <w:r w:rsidR="008C6777">
        <w:t xml:space="preserve">, </w:t>
      </w:r>
      <w:r w:rsidRPr="00B90685">
        <w:t>ma fille</w:t>
      </w:r>
      <w:r w:rsidR="008C6777">
        <w:t>,</w:t>
      </w:r>
    </w:p>
    <w:p w14:paraId="1FA78E0E" w14:textId="410619C9" w:rsidR="008C6777" w:rsidRDefault="00B86016" w:rsidP="007D65A1">
      <w:pPr>
        <w:spacing w:before="0" w:after="0"/>
      </w:pPr>
      <w:r w:rsidRPr="00B90685">
        <w:t>Ouvre ton c</w:t>
      </w:r>
      <w:r w:rsidR="008C6777">
        <w:t>.</w:t>
      </w:r>
      <w:r w:rsidRPr="00B90685">
        <w:t>l à l</w:t>
      </w:r>
      <w:r w:rsidR="008C6777">
        <w:t>’</w:t>
      </w:r>
      <w:r w:rsidRPr="00B90685">
        <w:t>amour</w:t>
      </w:r>
      <w:r w:rsidR="008C6777">
        <w:t> :</w:t>
      </w:r>
    </w:p>
    <w:p w14:paraId="251A5E5D" w14:textId="77777777" w:rsidR="008C6777" w:rsidRDefault="00B86016" w:rsidP="007D65A1">
      <w:pPr>
        <w:spacing w:before="0" w:after="0"/>
      </w:pPr>
      <w:r w:rsidRPr="00B90685">
        <w:t>Tu vois bien que je godille</w:t>
      </w:r>
      <w:r w:rsidR="008C6777">
        <w:t>…</w:t>
      </w:r>
    </w:p>
    <w:p w14:paraId="22FC2F62" w14:textId="77777777" w:rsidR="007D65A1" w:rsidRDefault="007D65A1" w:rsidP="007D65A1">
      <w:pPr>
        <w:spacing w:before="0" w:after="0"/>
      </w:pPr>
    </w:p>
    <w:p w14:paraId="236BDCE0" w14:textId="77777777" w:rsidR="008C6777" w:rsidRDefault="00B86016" w:rsidP="007D65A1">
      <w:pPr>
        <w:spacing w:before="0" w:after="0"/>
      </w:pPr>
      <w:r w:rsidRPr="00B90685">
        <w:t>Tes doigts d</w:t>
      </w:r>
      <w:r w:rsidR="008C6777">
        <w:t>’</w:t>
      </w:r>
      <w:r w:rsidRPr="00B90685">
        <w:t>aurore et de jour</w:t>
      </w:r>
      <w:r w:rsidR="008C6777">
        <w:t>,</w:t>
      </w:r>
    </w:p>
    <w:p w14:paraId="71604823" w14:textId="77777777" w:rsidR="008C6777" w:rsidRDefault="00B86016" w:rsidP="007D65A1">
      <w:pPr>
        <w:spacing w:before="0" w:after="0"/>
      </w:pPr>
      <w:r w:rsidRPr="00B90685">
        <w:t>Encore imbibés de sperme</w:t>
      </w:r>
      <w:r w:rsidR="008C6777">
        <w:t>,</w:t>
      </w:r>
    </w:p>
    <w:p w14:paraId="74CE3942" w14:textId="3FB294E0" w:rsidR="008C6777" w:rsidRDefault="00B86016" w:rsidP="007D65A1">
      <w:pPr>
        <w:spacing w:before="0" w:after="0"/>
      </w:pPr>
      <w:r w:rsidRPr="00B90685">
        <w:t>Valent-ils ma p</w:t>
      </w:r>
      <w:r w:rsidR="008C6777">
        <w:t>..</w:t>
      </w:r>
      <w:r w:rsidRPr="00B90685">
        <w:t>e ferme</w:t>
      </w:r>
      <w:r w:rsidR="008C6777">
        <w:t> ?</w:t>
      </w:r>
    </w:p>
    <w:p w14:paraId="52878AB3" w14:textId="77777777" w:rsidR="008C6777" w:rsidRDefault="00B86016" w:rsidP="008C6777">
      <w:pPr>
        <w:jc w:val="right"/>
      </w:pPr>
      <w:r w:rsidRPr="007D65A1">
        <w:t>L</w:t>
      </w:r>
      <w:r w:rsidRPr="007D65A1">
        <w:rPr>
          <w:rStyle w:val="Taille-1Caracteres"/>
        </w:rPr>
        <w:t xml:space="preserve">E </w:t>
      </w:r>
      <w:r w:rsidRPr="007D65A1">
        <w:t>V</w:t>
      </w:r>
      <w:r w:rsidRPr="007D65A1">
        <w:rPr>
          <w:rStyle w:val="Taille-1Caracteres"/>
        </w:rPr>
        <w:t xml:space="preserve">IDAME </w:t>
      </w:r>
      <w:r w:rsidRPr="007D65A1">
        <w:t>B</w:t>
      </w:r>
      <w:r w:rsidRPr="007D65A1">
        <w:rPr>
          <w:rStyle w:val="Taille-1Caracteres"/>
        </w:rPr>
        <w:t xml:space="preserve">ONAVENTURE DE LA </w:t>
      </w:r>
      <w:r w:rsidRPr="007D65A1">
        <w:t>B</w:t>
      </w:r>
      <w:r w:rsidRPr="007D65A1">
        <w:rPr>
          <w:rStyle w:val="Taille-1Caracteres"/>
        </w:rPr>
        <w:t>RAGUETTE</w:t>
      </w:r>
      <w:r w:rsidR="008C6777">
        <w:t>.</w:t>
      </w:r>
    </w:p>
    <w:p w14:paraId="6CBCEBCE" w14:textId="26778720" w:rsidR="00B86016" w:rsidRPr="00B90685" w:rsidRDefault="00B86016" w:rsidP="008C6777">
      <w:pPr>
        <w:pStyle w:val="Titre2"/>
        <w:rPr>
          <w:szCs w:val="44"/>
        </w:rPr>
      </w:pPr>
      <w:bookmarkStart w:id="212" w:name="_Toc275359220"/>
      <w:bookmarkStart w:id="213" w:name="_Toc199525864"/>
      <w:r w:rsidRPr="00B90685">
        <w:rPr>
          <w:szCs w:val="44"/>
        </w:rPr>
        <w:lastRenderedPageBreak/>
        <w:t>POTHEY</w:t>
      </w:r>
      <w:bookmarkEnd w:id="212"/>
      <w:bookmarkEnd w:id="213"/>
      <w:r w:rsidRPr="00B90685">
        <w:rPr>
          <w:szCs w:val="44"/>
        </w:rPr>
        <w:br/>
      </w:r>
    </w:p>
    <w:p w14:paraId="6F3782A4" w14:textId="77777777" w:rsidR="008C6777" w:rsidRDefault="00B86016" w:rsidP="00C44D7F">
      <w:pPr>
        <w:spacing w:before="0" w:after="0"/>
      </w:pPr>
      <w:r w:rsidRPr="00B90685">
        <w:t>Lasse d</w:t>
      </w:r>
      <w:r w:rsidR="008C6777">
        <w:t>’</w:t>
      </w:r>
      <w:r w:rsidRPr="00B90685">
        <w:t>errer sur les sommets vertigineux</w:t>
      </w:r>
      <w:r w:rsidR="008C6777">
        <w:t>,</w:t>
      </w:r>
    </w:p>
    <w:p w14:paraId="2776AACC" w14:textId="1FBEA11C" w:rsidR="00B86016" w:rsidRPr="00B90685" w:rsidRDefault="00B86016" w:rsidP="00C44D7F">
      <w:pPr>
        <w:spacing w:before="0" w:after="0"/>
      </w:pPr>
      <w:r w:rsidRPr="00B90685">
        <w:t>En qui</w:t>
      </w:r>
      <w:r w:rsidR="008C6777">
        <w:t xml:space="preserve">, </w:t>
      </w:r>
      <w:r w:rsidRPr="00B90685">
        <w:t>de loin</w:t>
      </w:r>
      <w:r w:rsidR="008C6777">
        <w:t xml:space="preserve">, </w:t>
      </w:r>
      <w:r w:rsidRPr="00B90685">
        <w:t>notre œil croit découvrir les nœuds</w:t>
      </w:r>
    </w:p>
    <w:p w14:paraId="53722E99" w14:textId="77777777" w:rsidR="008C6777" w:rsidRDefault="00B86016" w:rsidP="00C44D7F">
      <w:pPr>
        <w:spacing w:before="0" w:after="0"/>
      </w:pPr>
      <w:r w:rsidRPr="00B90685">
        <w:t>Colossaux des Titans échoués dans les nues</w:t>
      </w:r>
      <w:r w:rsidR="008C6777">
        <w:t>,</w:t>
      </w:r>
    </w:p>
    <w:p w14:paraId="698A46AC" w14:textId="77777777" w:rsidR="008C6777" w:rsidRDefault="00B86016" w:rsidP="00C44D7F">
      <w:pPr>
        <w:spacing w:before="0" w:after="0"/>
      </w:pPr>
      <w:r w:rsidRPr="00B90685">
        <w:t>Lasse des chants sacrés et des psaumes divins</w:t>
      </w:r>
      <w:r w:rsidR="008C6777">
        <w:t>,</w:t>
      </w:r>
    </w:p>
    <w:p w14:paraId="62DDE3C7" w14:textId="77777777" w:rsidR="008C6777" w:rsidRDefault="00B86016" w:rsidP="00C44D7F">
      <w:pPr>
        <w:spacing w:before="0" w:after="0"/>
      </w:pPr>
      <w:r w:rsidRPr="00B90685">
        <w:t>Parfois la Muse</w:t>
      </w:r>
      <w:r w:rsidR="008C6777">
        <w:t xml:space="preserve">, </w:t>
      </w:r>
      <w:r w:rsidRPr="00B90685">
        <w:t>folle et prise entre deux vins</w:t>
      </w:r>
      <w:r w:rsidR="008C6777">
        <w:t>,</w:t>
      </w:r>
    </w:p>
    <w:p w14:paraId="1EDCCA86" w14:textId="77777777" w:rsidR="008C6777" w:rsidRDefault="00B86016" w:rsidP="00C44D7F">
      <w:pPr>
        <w:spacing w:before="0" w:after="0"/>
        <w:ind w:firstLine="0"/>
        <w:jc w:val="center"/>
      </w:pPr>
      <w:r w:rsidRPr="008C6777">
        <w:t>Tape sur ses fesses charnues</w:t>
      </w:r>
      <w:r w:rsidR="008C6777">
        <w:t>.</w:t>
      </w:r>
    </w:p>
    <w:p w14:paraId="1B01E5B8" w14:textId="77777777" w:rsidR="00E32F62" w:rsidRDefault="00E32F62" w:rsidP="00C44D7F">
      <w:pPr>
        <w:spacing w:before="0" w:after="0"/>
        <w:ind w:firstLine="0"/>
        <w:jc w:val="center"/>
      </w:pPr>
    </w:p>
    <w:p w14:paraId="47DCFE8C" w14:textId="77777777" w:rsidR="008C6777" w:rsidRDefault="008C6777" w:rsidP="00C44D7F">
      <w:pPr>
        <w:spacing w:before="0" w:after="0"/>
      </w:pPr>
      <w:r>
        <w:t>« </w:t>
      </w:r>
      <w:r w:rsidR="00B86016" w:rsidRPr="00B90685">
        <w:t>Lamartine m</w:t>
      </w:r>
      <w:r>
        <w:t>’</w:t>
      </w:r>
      <w:r w:rsidR="00B86016" w:rsidRPr="00B90685">
        <w:t>embête à l</w:t>
      </w:r>
      <w:r>
        <w:t>’</w:t>
      </w:r>
      <w:r w:rsidR="00B86016" w:rsidRPr="00B90685">
        <w:t>égard de Ponsard</w:t>
      </w:r>
      <w:r>
        <w:t> !</w:t>
      </w:r>
    </w:p>
    <w:p w14:paraId="342234D3" w14:textId="1752358C" w:rsidR="00B86016" w:rsidRPr="00B90685" w:rsidRDefault="00B86016" w:rsidP="00C44D7F">
      <w:pPr>
        <w:spacing w:before="0" w:after="0"/>
      </w:pPr>
      <w:r w:rsidRPr="00B90685">
        <w:t>Il m</w:t>
      </w:r>
      <w:r w:rsidR="008C6777">
        <w:t>’</w:t>
      </w:r>
      <w:r w:rsidRPr="00B90685">
        <w:t>assomme</w:t>
      </w:r>
      <w:r w:rsidR="008C6777">
        <w:t xml:space="preserve"> ! </w:t>
      </w:r>
      <w:r w:rsidRPr="00B90685">
        <w:t>et je veux encourir le hasard</w:t>
      </w:r>
    </w:p>
    <w:p w14:paraId="0FFEED35" w14:textId="77777777" w:rsidR="008C6777" w:rsidRDefault="00B86016" w:rsidP="00C44D7F">
      <w:pPr>
        <w:spacing w:before="0" w:after="0"/>
      </w:pPr>
      <w:r w:rsidRPr="00B90685">
        <w:t>D</w:t>
      </w:r>
      <w:r w:rsidR="008C6777">
        <w:t>’</w:t>
      </w:r>
      <w:r w:rsidRPr="00B90685">
        <w:t>un amour plus vulgaire et plus drôle</w:t>
      </w:r>
      <w:r w:rsidR="008C6777">
        <w:t> ! »</w:t>
      </w:r>
      <w:r w:rsidRPr="00B90685">
        <w:t xml:space="preserve"> fait-elle</w:t>
      </w:r>
      <w:r w:rsidR="008C6777">
        <w:t>.</w:t>
      </w:r>
    </w:p>
    <w:p w14:paraId="174A15D1" w14:textId="77777777" w:rsidR="008C6777" w:rsidRDefault="00B86016" w:rsidP="00C44D7F">
      <w:pPr>
        <w:spacing w:before="0" w:after="0"/>
      </w:pPr>
      <w:r w:rsidRPr="00B90685">
        <w:t>Alors</w:t>
      </w:r>
      <w:r w:rsidR="008C6777">
        <w:t xml:space="preserve">, </w:t>
      </w:r>
      <w:r w:rsidRPr="00B90685">
        <w:t>vers la chambre où Pothey</w:t>
      </w:r>
      <w:r w:rsidR="008C6777">
        <w:t xml:space="preserve">, </w:t>
      </w:r>
      <w:r w:rsidRPr="00B90685">
        <w:t>doux et rêveur</w:t>
      </w:r>
      <w:r w:rsidR="008C6777">
        <w:t>,</w:t>
      </w:r>
    </w:p>
    <w:p w14:paraId="2BFEA700" w14:textId="77777777" w:rsidR="008C6777" w:rsidRDefault="00B86016" w:rsidP="00C44D7F">
      <w:pPr>
        <w:spacing w:before="0" w:after="0"/>
      </w:pPr>
      <w:r w:rsidRPr="00B90685">
        <w:t>Burine</w:t>
      </w:r>
      <w:r w:rsidR="008C6777">
        <w:t xml:space="preserve">, </w:t>
      </w:r>
      <w:r w:rsidRPr="00B90685">
        <w:t>elle descend et dit</w:t>
      </w:r>
      <w:r w:rsidR="008C6777">
        <w:t> : « </w:t>
      </w:r>
      <w:r w:rsidRPr="00B90685">
        <w:t>Simple graveur</w:t>
      </w:r>
      <w:r w:rsidR="008C6777">
        <w:t>,</w:t>
      </w:r>
    </w:p>
    <w:p w14:paraId="72549626" w14:textId="1033BDA2" w:rsidR="008C6777" w:rsidRDefault="00B86016" w:rsidP="00C44D7F">
      <w:pPr>
        <w:spacing w:before="0" w:after="0"/>
        <w:ind w:firstLine="0"/>
        <w:jc w:val="center"/>
      </w:pPr>
      <w:r w:rsidRPr="008C6777">
        <w:t>Veux-tu baiser une immortelle</w:t>
      </w:r>
      <w:r w:rsidR="008C6777">
        <w:t> ? »</w:t>
      </w:r>
    </w:p>
    <w:p w14:paraId="69F127D8" w14:textId="77777777" w:rsidR="00E32F62" w:rsidRDefault="00E32F62" w:rsidP="00C44D7F">
      <w:pPr>
        <w:spacing w:before="0" w:after="0"/>
        <w:ind w:firstLine="0"/>
        <w:jc w:val="center"/>
      </w:pPr>
    </w:p>
    <w:p w14:paraId="0C3C2A37" w14:textId="35F4E139" w:rsidR="00B86016" w:rsidRPr="00B90685" w:rsidRDefault="008C6777" w:rsidP="00C44D7F">
      <w:pPr>
        <w:spacing w:before="0" w:after="0"/>
      </w:pPr>
      <w:r>
        <w:t>« </w:t>
      </w:r>
      <w:r w:rsidR="00B86016" w:rsidRPr="00B90685">
        <w:t>Moi</w:t>
      </w:r>
      <w:r>
        <w:t xml:space="preserve">, </w:t>
      </w:r>
      <w:r w:rsidR="00B86016" w:rsidRPr="00B90685">
        <w:t>je veux bien</w:t>
      </w:r>
      <w:r>
        <w:t xml:space="preserve"> », </w:t>
      </w:r>
      <w:r w:rsidR="00B86016" w:rsidRPr="00B90685">
        <w:t>répond avec simplicité</w:t>
      </w:r>
    </w:p>
    <w:p w14:paraId="7A7E1277" w14:textId="77777777" w:rsidR="008C6777" w:rsidRDefault="00B86016" w:rsidP="00C44D7F">
      <w:pPr>
        <w:spacing w:before="0" w:after="0"/>
      </w:pPr>
      <w:r w:rsidRPr="00B90685">
        <w:t>Le mortel chevelu chez Dinochau cité</w:t>
      </w:r>
      <w:r w:rsidR="008C6777">
        <w:t>,</w:t>
      </w:r>
    </w:p>
    <w:p w14:paraId="3837AB6F" w14:textId="77777777" w:rsidR="008C6777" w:rsidRDefault="008C6777" w:rsidP="00C44D7F">
      <w:pPr>
        <w:spacing w:before="0" w:after="0"/>
      </w:pPr>
      <w:r>
        <w:t>« </w:t>
      </w:r>
      <w:r w:rsidR="00B86016" w:rsidRPr="00B90685">
        <w:t>Retrousse-toi</w:t>
      </w:r>
      <w:r>
        <w:t xml:space="preserve">, </w:t>
      </w:r>
      <w:r w:rsidR="00B86016" w:rsidRPr="00B90685">
        <w:t>ma vieille</w:t>
      </w:r>
      <w:r>
        <w:t xml:space="preserve">, </w:t>
      </w:r>
      <w:r w:rsidR="00B86016" w:rsidRPr="00B90685">
        <w:t>et les jeunes minettes</w:t>
      </w:r>
      <w:r>
        <w:t>,</w:t>
      </w:r>
    </w:p>
    <w:p w14:paraId="24486CE9" w14:textId="77777777" w:rsidR="008C6777" w:rsidRDefault="00B86016" w:rsidP="00C44D7F">
      <w:pPr>
        <w:spacing w:before="0" w:after="0"/>
      </w:pPr>
      <w:r w:rsidRPr="00B90685">
        <w:t>Chères aux clitoris parisiens</w:t>
      </w:r>
      <w:r w:rsidR="008C6777">
        <w:t xml:space="preserve">, </w:t>
      </w:r>
      <w:r w:rsidRPr="00B90685">
        <w:t>naîtront</w:t>
      </w:r>
      <w:r w:rsidR="008C6777">
        <w:t>…</w:t>
      </w:r>
    </w:p>
    <w:p w14:paraId="179B2FB8" w14:textId="77777777" w:rsidR="008C6777" w:rsidRDefault="00B86016" w:rsidP="00C44D7F">
      <w:pPr>
        <w:spacing w:before="0" w:after="0"/>
      </w:pPr>
      <w:r w:rsidRPr="00B90685">
        <w:t>Mais avant de poser tes baisers sur mon front</w:t>
      </w:r>
      <w:r w:rsidR="008C6777">
        <w:t>,</w:t>
      </w:r>
    </w:p>
    <w:p w14:paraId="56FB9F07" w14:textId="0986E8BC" w:rsidR="008C6777" w:rsidRDefault="00B86016" w:rsidP="00C44D7F">
      <w:pPr>
        <w:spacing w:before="0" w:after="0"/>
        <w:ind w:firstLine="0"/>
        <w:jc w:val="center"/>
      </w:pPr>
      <w:r w:rsidRPr="008C6777">
        <w:t>Permets que j</w:t>
      </w:r>
      <w:r w:rsidR="008C6777">
        <w:t>’</w:t>
      </w:r>
      <w:r w:rsidRPr="008C6777">
        <w:t>ôte mes lunettes</w:t>
      </w:r>
      <w:r w:rsidR="008C6777">
        <w:t>. »</w:t>
      </w:r>
    </w:p>
    <w:p w14:paraId="06DB071E" w14:textId="77777777" w:rsidR="00E32F62" w:rsidRDefault="00E32F62" w:rsidP="00C44D7F">
      <w:pPr>
        <w:spacing w:before="0" w:after="0"/>
        <w:ind w:firstLine="0"/>
        <w:jc w:val="center"/>
      </w:pPr>
    </w:p>
    <w:p w14:paraId="1EE5CDBF" w14:textId="77777777" w:rsidR="008C6777" w:rsidRDefault="00B86016" w:rsidP="00C44D7F">
      <w:pPr>
        <w:spacing w:before="0" w:after="0"/>
      </w:pPr>
      <w:r w:rsidRPr="00B90685">
        <w:t>Pothey n</w:t>
      </w:r>
      <w:r w:rsidR="008C6777">
        <w:t>’</w:t>
      </w:r>
      <w:r w:rsidRPr="00B90685">
        <w:t>est pas joli</w:t>
      </w:r>
      <w:r w:rsidR="008C6777">
        <w:t xml:space="preserve">, </w:t>
      </w:r>
      <w:r w:rsidRPr="00B90685">
        <w:t>mais il est si cochon</w:t>
      </w:r>
      <w:r w:rsidR="008C6777">
        <w:t> !</w:t>
      </w:r>
    </w:p>
    <w:p w14:paraId="2F1F5E9F" w14:textId="37825AE5" w:rsidR="00B86016" w:rsidRPr="00B90685" w:rsidRDefault="00B86016" w:rsidP="00C44D7F">
      <w:pPr>
        <w:spacing w:before="0" w:after="0"/>
      </w:pPr>
      <w:r w:rsidRPr="00B90685">
        <w:t>Il dit avec tant d</w:t>
      </w:r>
      <w:r w:rsidR="008C6777">
        <w:t>’</w:t>
      </w:r>
      <w:r w:rsidRPr="00B90685">
        <w:t>âme et de cœur</w:t>
      </w:r>
      <w:r w:rsidR="008C6777">
        <w:t> : « </w:t>
      </w:r>
      <w:r w:rsidRPr="00B90685">
        <w:t>Mon bichon</w:t>
      </w:r>
      <w:r w:rsidR="008C6777">
        <w:t> ! »</w:t>
      </w:r>
    </w:p>
    <w:p w14:paraId="7D599E75" w14:textId="77777777" w:rsidR="008C6777" w:rsidRDefault="00B86016" w:rsidP="00C44D7F">
      <w:pPr>
        <w:spacing w:before="0" w:after="0"/>
      </w:pPr>
      <w:r w:rsidRPr="00B90685">
        <w:t>Aux drôlesses qu</w:t>
      </w:r>
      <w:r w:rsidR="008C6777">
        <w:t>’</w:t>
      </w:r>
      <w:r w:rsidRPr="00B90685">
        <w:t>on voit rôder aux brasseries</w:t>
      </w:r>
      <w:r w:rsidR="008C6777">
        <w:t> ;</w:t>
      </w:r>
    </w:p>
    <w:p w14:paraId="72C33AE6" w14:textId="77777777" w:rsidR="008C6777" w:rsidRDefault="00B86016" w:rsidP="00C44D7F">
      <w:pPr>
        <w:spacing w:before="0" w:after="0"/>
      </w:pPr>
      <w:r w:rsidRPr="00B90685">
        <w:t>Mais ses discours</w:t>
      </w:r>
      <w:r w:rsidR="008C6777">
        <w:t xml:space="preserve">, </w:t>
      </w:r>
      <w:r w:rsidRPr="00B90685">
        <w:t>toujours composés avec soin</w:t>
      </w:r>
      <w:r w:rsidR="008C6777">
        <w:t>,</w:t>
      </w:r>
    </w:p>
    <w:p w14:paraId="0610988F" w14:textId="77777777" w:rsidR="008C6777" w:rsidRDefault="00B86016" w:rsidP="00C44D7F">
      <w:pPr>
        <w:spacing w:before="0" w:after="0"/>
      </w:pPr>
      <w:r w:rsidRPr="00B90685">
        <w:t>Éclipsent si bien ceux que lâche Glais-Bizoin</w:t>
      </w:r>
      <w:r w:rsidR="008C6777">
        <w:t>,</w:t>
      </w:r>
    </w:p>
    <w:p w14:paraId="75743C10" w14:textId="77777777" w:rsidR="008C6777" w:rsidRDefault="00B86016" w:rsidP="00C44D7F">
      <w:pPr>
        <w:spacing w:before="0" w:after="0"/>
        <w:ind w:firstLine="0"/>
        <w:jc w:val="center"/>
      </w:pPr>
      <w:r w:rsidRPr="008C6777">
        <w:t>Sous l</w:t>
      </w:r>
      <w:r w:rsidR="008C6777">
        <w:t>’</w:t>
      </w:r>
      <w:r w:rsidRPr="008C6777">
        <w:t>éclat de leurs broderies</w:t>
      </w:r>
      <w:r w:rsidR="008C6777">
        <w:t> ;</w:t>
      </w:r>
    </w:p>
    <w:p w14:paraId="4E682C59" w14:textId="77777777" w:rsidR="00E32F62" w:rsidRDefault="00E32F62" w:rsidP="00C44D7F">
      <w:pPr>
        <w:spacing w:before="0" w:after="0"/>
        <w:ind w:firstLine="0"/>
        <w:jc w:val="center"/>
      </w:pPr>
    </w:p>
    <w:p w14:paraId="06BA255F" w14:textId="77777777" w:rsidR="008C6777" w:rsidRDefault="00B86016" w:rsidP="00C44D7F">
      <w:pPr>
        <w:spacing w:before="0" w:after="0"/>
      </w:pPr>
      <w:r w:rsidRPr="00B90685">
        <w:t>Mais ses cheveux crépus</w:t>
      </w:r>
      <w:r w:rsidR="008C6777">
        <w:t xml:space="preserve">, </w:t>
      </w:r>
      <w:r w:rsidRPr="00B90685">
        <w:t>tellement insensés</w:t>
      </w:r>
      <w:r w:rsidR="008C6777">
        <w:t>,</w:t>
      </w:r>
    </w:p>
    <w:p w14:paraId="44B9B266" w14:textId="77777777" w:rsidR="008C6777" w:rsidRDefault="00B86016" w:rsidP="00C44D7F">
      <w:pPr>
        <w:spacing w:before="0" w:after="0"/>
      </w:pPr>
      <w:r w:rsidRPr="00B90685">
        <w:lastRenderedPageBreak/>
        <w:t>Que sur un cul de brune on les croirait poussés</w:t>
      </w:r>
      <w:r w:rsidR="008C6777">
        <w:t>,</w:t>
      </w:r>
    </w:p>
    <w:p w14:paraId="7625BBF3" w14:textId="2E38664F" w:rsidR="00B86016" w:rsidRPr="00B90685" w:rsidRDefault="00B86016" w:rsidP="00C44D7F">
      <w:pPr>
        <w:spacing w:before="0" w:after="0"/>
      </w:pPr>
      <w:r w:rsidRPr="00B90685">
        <w:t>Le dérobent si bien sous leur noire broussaille</w:t>
      </w:r>
    </w:p>
    <w:p w14:paraId="7FBE06EF" w14:textId="77777777" w:rsidR="008C6777" w:rsidRDefault="00B86016" w:rsidP="00C44D7F">
      <w:pPr>
        <w:spacing w:before="0" w:after="0"/>
      </w:pPr>
      <w:r w:rsidRPr="00B90685">
        <w:t>Que la Muse peut fort</w:t>
      </w:r>
      <w:r w:rsidR="008C6777">
        <w:t xml:space="preserve">, </w:t>
      </w:r>
      <w:r w:rsidRPr="00B90685">
        <w:t>Messaline des cieux</w:t>
      </w:r>
      <w:r w:rsidR="008C6777">
        <w:t>,</w:t>
      </w:r>
    </w:p>
    <w:p w14:paraId="4C1A19BC" w14:textId="77777777" w:rsidR="008C6777" w:rsidRDefault="00B86016" w:rsidP="00C44D7F">
      <w:pPr>
        <w:spacing w:before="0" w:after="0"/>
      </w:pPr>
      <w:r w:rsidRPr="00B90685">
        <w:t>Sentir en contemplant ce graveur vicieux</w:t>
      </w:r>
      <w:r w:rsidR="008C6777">
        <w:t>,</w:t>
      </w:r>
    </w:p>
    <w:p w14:paraId="3BE3FE7B" w14:textId="77777777" w:rsidR="008C6777" w:rsidRDefault="00B86016" w:rsidP="00C44D7F">
      <w:pPr>
        <w:spacing w:before="0" w:after="0"/>
        <w:ind w:firstLine="0"/>
        <w:jc w:val="center"/>
      </w:pPr>
      <w:r w:rsidRPr="008C6777">
        <w:t>Son c</w:t>
      </w:r>
      <w:r w:rsidR="008C6777">
        <w:t xml:space="preserve">. </w:t>
      </w:r>
      <w:r w:rsidRPr="008C6777">
        <w:t>n céleste qui tressaille</w:t>
      </w:r>
      <w:r w:rsidR="008C6777">
        <w:t> !</w:t>
      </w:r>
    </w:p>
    <w:p w14:paraId="21459972" w14:textId="77777777" w:rsidR="00E32F62" w:rsidRDefault="00E32F62" w:rsidP="00C44D7F">
      <w:pPr>
        <w:spacing w:before="0" w:after="0"/>
        <w:ind w:firstLine="0"/>
        <w:jc w:val="center"/>
      </w:pPr>
    </w:p>
    <w:p w14:paraId="76124CB3" w14:textId="77777777" w:rsidR="008C6777" w:rsidRDefault="00B86016" w:rsidP="00C44D7F">
      <w:pPr>
        <w:spacing w:before="0" w:after="0"/>
      </w:pPr>
      <w:r w:rsidRPr="00B90685">
        <w:t>C</w:t>
      </w:r>
      <w:r w:rsidR="008C6777">
        <w:t>’</w:t>
      </w:r>
      <w:r w:rsidRPr="00B90685">
        <w:t>est pour cela qu</w:t>
      </w:r>
      <w:r w:rsidR="008C6777">
        <w:t>’</w:t>
      </w:r>
      <w:r w:rsidRPr="00B90685">
        <w:t>on voit parfois</w:t>
      </w:r>
      <w:r w:rsidR="008C6777">
        <w:t xml:space="preserve">, </w:t>
      </w:r>
      <w:r w:rsidRPr="00B90685">
        <w:t>chez Dinochau</w:t>
      </w:r>
      <w:r w:rsidR="008C6777">
        <w:t>,</w:t>
      </w:r>
    </w:p>
    <w:p w14:paraId="4C4A9CE7" w14:textId="77777777" w:rsidR="008C6777" w:rsidRDefault="00B86016" w:rsidP="00C44D7F">
      <w:pPr>
        <w:spacing w:before="0" w:after="0"/>
      </w:pPr>
      <w:r w:rsidRPr="00B90685">
        <w:t>Pothey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œil vif et clair comme un feu de réchaud</w:t>
      </w:r>
      <w:r w:rsidR="008C6777">
        <w:t> :</w:t>
      </w:r>
    </w:p>
    <w:p w14:paraId="14886699" w14:textId="37156EDB" w:rsidR="00B86016" w:rsidRPr="00B90685" w:rsidRDefault="00B86016" w:rsidP="00C44D7F">
      <w:pPr>
        <w:spacing w:before="0" w:after="0"/>
      </w:pPr>
      <w:r w:rsidRPr="00B90685">
        <w:t>De là vient sa beauté</w:t>
      </w:r>
      <w:r w:rsidR="008C6777">
        <w:t xml:space="preserve">, </w:t>
      </w:r>
      <w:r w:rsidRPr="00B90685">
        <w:t>de là vient qu</w:t>
      </w:r>
      <w:r w:rsidR="008C6777">
        <w:t>’</w:t>
      </w:r>
      <w:r w:rsidRPr="00B90685">
        <w:t>on s</w:t>
      </w:r>
      <w:r w:rsidR="008C6777">
        <w:t>’</w:t>
      </w:r>
      <w:r w:rsidRPr="00B90685">
        <w:t>explique</w:t>
      </w:r>
    </w:p>
    <w:p w14:paraId="662EC285" w14:textId="77777777" w:rsidR="008C6777" w:rsidRDefault="00B86016" w:rsidP="00C44D7F">
      <w:pPr>
        <w:spacing w:before="0" w:after="0"/>
      </w:pPr>
      <w:r w:rsidRPr="00B90685">
        <w:t>Comment ce Franc-Comtois</w:t>
      </w:r>
      <w:r w:rsidR="008C6777">
        <w:t xml:space="preserve">, </w:t>
      </w:r>
      <w:r w:rsidRPr="00B90685">
        <w:t>blanc et rose de peau</w:t>
      </w:r>
      <w:r w:rsidR="008C6777">
        <w:t>,</w:t>
      </w:r>
    </w:p>
    <w:p w14:paraId="523FA2D5" w14:textId="77777777" w:rsidR="008C6777" w:rsidRDefault="00B86016" w:rsidP="00C44D7F">
      <w:pPr>
        <w:spacing w:before="0" w:after="0"/>
      </w:pPr>
      <w:r w:rsidRPr="00B90685">
        <w:t>Arbore au boulevard</w:t>
      </w:r>
      <w:r w:rsidR="008C6777">
        <w:t xml:space="preserve">, </w:t>
      </w:r>
      <w:r w:rsidRPr="00B90685">
        <w:t>à son petit chapeau</w:t>
      </w:r>
      <w:r w:rsidR="008C6777">
        <w:t>,</w:t>
      </w:r>
    </w:p>
    <w:p w14:paraId="0B60A1F1" w14:textId="77777777" w:rsidR="008C6777" w:rsidRDefault="00B86016" w:rsidP="00C44D7F">
      <w:pPr>
        <w:spacing w:before="0" w:after="0"/>
        <w:ind w:firstLine="0"/>
        <w:jc w:val="center"/>
      </w:pPr>
      <w:r w:rsidRPr="008C6777">
        <w:t>Un brin du laurier symbolique</w:t>
      </w:r>
      <w:r w:rsidR="008C6777">
        <w:t> !</w:t>
      </w:r>
    </w:p>
    <w:p w14:paraId="21DB5993" w14:textId="77777777" w:rsidR="008C6777" w:rsidRDefault="00B86016" w:rsidP="008C6777">
      <w:pPr>
        <w:jc w:val="right"/>
      </w:pPr>
      <w:r w:rsidRPr="008C6777">
        <w:t>A</w:t>
      </w:r>
      <w:r w:rsidR="008C6777">
        <w:t xml:space="preserve">. </w:t>
      </w:r>
      <w:r w:rsidRPr="008C6777">
        <w:t>G</w:t>
      </w:r>
      <w:r w:rsidRPr="00381CEC">
        <w:rPr>
          <w:rStyle w:val="Taille-1Caracteres"/>
        </w:rPr>
        <w:t>LATIGNY</w:t>
      </w:r>
      <w:r w:rsidR="008C6777">
        <w:t>.</w:t>
      </w:r>
    </w:p>
    <w:p w14:paraId="77442E84" w14:textId="15315D77" w:rsidR="00B86016" w:rsidRPr="00B90685" w:rsidRDefault="00B86016" w:rsidP="008C6777">
      <w:pPr>
        <w:pStyle w:val="Titre2"/>
        <w:rPr>
          <w:szCs w:val="44"/>
        </w:rPr>
      </w:pPr>
      <w:bookmarkStart w:id="214" w:name="_Toc275359221"/>
      <w:bookmarkStart w:id="215" w:name="_Toc199525865"/>
      <w:r w:rsidRPr="00B90685">
        <w:rPr>
          <w:szCs w:val="44"/>
        </w:rPr>
        <w:lastRenderedPageBreak/>
        <w:t>DERMATOLOGIE</w:t>
      </w:r>
      <w:bookmarkEnd w:id="214"/>
      <w:bookmarkEnd w:id="215"/>
      <w:r w:rsidRPr="00B90685">
        <w:rPr>
          <w:szCs w:val="44"/>
        </w:rPr>
        <w:br/>
      </w:r>
    </w:p>
    <w:p w14:paraId="4AEF953B" w14:textId="77777777" w:rsidR="008C6777" w:rsidRDefault="00B86016" w:rsidP="00C46842">
      <w:pPr>
        <w:spacing w:before="0" w:after="0"/>
      </w:pPr>
      <w:r w:rsidRPr="00B90685">
        <w:t>Sous les rideaux discrets</w:t>
      </w:r>
      <w:r w:rsidR="008C6777">
        <w:t xml:space="preserve">, </w:t>
      </w:r>
      <w:r w:rsidRPr="00B90685">
        <w:t>au fond du vieil hospice</w:t>
      </w:r>
      <w:r w:rsidR="008C6777">
        <w:t>,</w:t>
      </w:r>
    </w:p>
    <w:p w14:paraId="0DC2E8F0" w14:textId="77777777" w:rsidR="008C6777" w:rsidRDefault="00B86016" w:rsidP="00C46842">
      <w:pPr>
        <w:spacing w:before="0" w:after="0"/>
      </w:pPr>
      <w:r w:rsidRPr="00B90685">
        <w:t>Les sylphes du Midi</w:t>
      </w:r>
      <w:r w:rsidRPr="00B90685">
        <w:rPr>
          <w:rStyle w:val="Appelnotedebasdep"/>
        </w:rPr>
        <w:footnoteReference w:id="15"/>
      </w:r>
      <w:r w:rsidR="008C6777">
        <w:t xml:space="preserve">, </w:t>
      </w:r>
      <w:r w:rsidRPr="00B90685">
        <w:t>chantés par Fracastor</w:t>
      </w:r>
      <w:r w:rsidRPr="00B90685">
        <w:rPr>
          <w:rStyle w:val="Appelnotedebasdep"/>
        </w:rPr>
        <w:footnoteReference w:id="16"/>
      </w:r>
      <w:r w:rsidR="008C6777">
        <w:t>,</w:t>
      </w:r>
    </w:p>
    <w:p w14:paraId="2185BEA1" w14:textId="643CDBA3" w:rsidR="00B86016" w:rsidRPr="00B90685" w:rsidRDefault="00B86016" w:rsidP="00C46842">
      <w:pPr>
        <w:spacing w:before="0" w:after="0"/>
      </w:pPr>
      <w:r w:rsidRPr="00B90685">
        <w:t>Donnent à leurs amants qui sommeillent encor</w:t>
      </w:r>
    </w:p>
    <w:p w14:paraId="03993051" w14:textId="77777777" w:rsidR="008C6777" w:rsidRDefault="00B86016" w:rsidP="00C46842">
      <w:pPr>
        <w:spacing w:before="0" w:after="0"/>
      </w:pPr>
      <w:r w:rsidRPr="00B90685">
        <w:t>Des baisers dont la trace est une cicatrice</w:t>
      </w:r>
      <w:r w:rsidR="008C6777">
        <w:t>.</w:t>
      </w:r>
    </w:p>
    <w:p w14:paraId="52F78002" w14:textId="77777777" w:rsidR="00C46842" w:rsidRDefault="00C46842" w:rsidP="00C46842">
      <w:pPr>
        <w:spacing w:before="0" w:after="0"/>
      </w:pPr>
    </w:p>
    <w:p w14:paraId="5F98B31D" w14:textId="77777777" w:rsidR="008C6777" w:rsidRDefault="00B86016" w:rsidP="00C46842">
      <w:pPr>
        <w:spacing w:before="0" w:after="0"/>
      </w:pPr>
      <w:r w:rsidRPr="00B90685">
        <w:t>La rougissante Acné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agaçante Eczéma</w:t>
      </w:r>
      <w:r w:rsidR="008C6777">
        <w:t>,</w:t>
      </w:r>
    </w:p>
    <w:p w14:paraId="57787689" w14:textId="77777777" w:rsidR="008C6777" w:rsidRDefault="00B86016" w:rsidP="00C46842">
      <w:pPr>
        <w:spacing w:before="0" w:after="0"/>
      </w:pPr>
      <w:r w:rsidRPr="00B90685">
        <w:t>Chéloïs au front pur</w:t>
      </w:r>
      <w:r w:rsidR="008C6777">
        <w:t xml:space="preserve">, </w:t>
      </w:r>
      <w:r w:rsidRPr="00B90685">
        <w:t>Syphilis au cœur tendre</w:t>
      </w:r>
      <w:r w:rsidR="008C6777">
        <w:t>,</w:t>
      </w:r>
    </w:p>
    <w:p w14:paraId="51DC89EC" w14:textId="001C4465" w:rsidR="00B86016" w:rsidRPr="00B90685" w:rsidRDefault="00B86016" w:rsidP="00C46842">
      <w:pPr>
        <w:spacing w:before="0" w:after="0"/>
      </w:pPr>
      <w:r w:rsidRPr="00B90685">
        <w:t>Purpura</w:t>
      </w:r>
      <w:r w:rsidR="008C6777">
        <w:t xml:space="preserve">, </w:t>
      </w:r>
      <w:r w:rsidRPr="00B90685">
        <w:t>Sycosis</w:t>
      </w:r>
      <w:r w:rsidR="008C6777">
        <w:t xml:space="preserve">, </w:t>
      </w:r>
      <w:r w:rsidRPr="00B90685">
        <w:t>Éphélis</w:t>
      </w:r>
      <w:r w:rsidR="008C6777">
        <w:t xml:space="preserve">, </w:t>
      </w:r>
      <w:r w:rsidRPr="00B90685">
        <w:t>Ecthyma</w:t>
      </w:r>
    </w:p>
    <w:p w14:paraId="127F76AC" w14:textId="77777777" w:rsidR="008C6777" w:rsidRDefault="00B86016" w:rsidP="00C46842">
      <w:pPr>
        <w:spacing w:before="0" w:after="0"/>
      </w:pPr>
      <w:r w:rsidRPr="00B90685">
        <w:t>Sur la peau des mortels préférés vont s</w:t>
      </w:r>
      <w:r w:rsidR="008C6777">
        <w:t>’</w:t>
      </w:r>
      <w:r w:rsidRPr="00B90685">
        <w:t>étendre</w:t>
      </w:r>
      <w:r w:rsidR="008C6777">
        <w:t>.</w:t>
      </w:r>
    </w:p>
    <w:p w14:paraId="42B6BF73" w14:textId="77777777" w:rsidR="00C46842" w:rsidRDefault="00C46842" w:rsidP="00C46842">
      <w:pPr>
        <w:spacing w:before="0" w:after="0"/>
      </w:pPr>
    </w:p>
    <w:p w14:paraId="58676922" w14:textId="77777777" w:rsidR="008C6777" w:rsidRDefault="00B86016" w:rsidP="00C46842">
      <w:pPr>
        <w:spacing w:before="0" w:after="0"/>
      </w:pPr>
      <w:r w:rsidRPr="00B90685">
        <w:t>Le jour luit</w:t>
      </w:r>
      <w:r w:rsidR="008C6777">
        <w:t xml:space="preserve">. </w:t>
      </w:r>
      <w:r w:rsidRPr="00B90685">
        <w:t>Une horde envahit les dortoirs</w:t>
      </w:r>
      <w:r w:rsidR="008C6777">
        <w:t>,</w:t>
      </w:r>
    </w:p>
    <w:p w14:paraId="349754D3" w14:textId="77777777" w:rsidR="008C6777" w:rsidRDefault="00B86016" w:rsidP="00C46842">
      <w:pPr>
        <w:spacing w:before="0" w:after="0"/>
      </w:pPr>
      <w:r w:rsidRPr="00B90685">
        <w:t>Portant tabliers blancs avec paletots noirs</w:t>
      </w:r>
      <w:r w:rsidR="008C6777">
        <w:t> :</w:t>
      </w:r>
    </w:p>
    <w:p w14:paraId="43DDE018" w14:textId="77777777" w:rsidR="008C6777" w:rsidRDefault="00B86016" w:rsidP="00C46842">
      <w:pPr>
        <w:spacing w:before="0" w:after="0"/>
      </w:pPr>
      <w:r w:rsidRPr="00B90685">
        <w:t>Ce sont les ennemis des virus et des lymphes</w:t>
      </w:r>
      <w:r w:rsidR="008C6777">
        <w:t>.</w:t>
      </w:r>
    </w:p>
    <w:p w14:paraId="37A9AE5A" w14:textId="77777777" w:rsidR="00C46842" w:rsidRDefault="00C46842" w:rsidP="00C46842">
      <w:pPr>
        <w:spacing w:before="0" w:after="0"/>
      </w:pPr>
    </w:p>
    <w:p w14:paraId="15E2090D" w14:textId="77777777" w:rsidR="008C6777" w:rsidRDefault="00B86016" w:rsidP="00C46842">
      <w:pPr>
        <w:spacing w:before="0" w:after="0"/>
      </w:pPr>
      <w:r w:rsidRPr="00B90685">
        <w:t>Ils vont et devant eux marche le professeur</w:t>
      </w:r>
      <w:r w:rsidR="008C6777">
        <w:t>,</w:t>
      </w:r>
    </w:p>
    <w:p w14:paraId="62AFEF1E" w14:textId="77777777" w:rsidR="008C6777" w:rsidRDefault="00B86016" w:rsidP="00C46842">
      <w:pPr>
        <w:spacing w:before="0" w:after="0"/>
      </w:pPr>
      <w:r w:rsidRPr="00B90685">
        <w:t>Comme un faune jaloux qui s</w:t>
      </w:r>
      <w:r w:rsidR="008C6777">
        <w:t>’</w:t>
      </w:r>
      <w:r w:rsidRPr="00B90685">
        <w:t>avance</w:t>
      </w:r>
      <w:r w:rsidR="008C6777">
        <w:t xml:space="preserve">, </w:t>
      </w:r>
      <w:r w:rsidRPr="00B90685">
        <w:t>grondeur</w:t>
      </w:r>
      <w:r w:rsidR="008C6777">
        <w:t>,</w:t>
      </w:r>
    </w:p>
    <w:p w14:paraId="3F60AE54" w14:textId="77777777" w:rsidR="008C6777" w:rsidRDefault="00B86016" w:rsidP="00C46842">
      <w:pPr>
        <w:spacing w:before="0" w:after="0"/>
      </w:pPr>
      <w:r w:rsidRPr="00B90685">
        <w:t>Pour troubler vos ébats amoureux</w:t>
      </w:r>
      <w:r w:rsidR="008C6777">
        <w:t xml:space="preserve">, </w:t>
      </w:r>
      <w:r w:rsidRPr="00B90685">
        <w:t>belles nymphes</w:t>
      </w:r>
      <w:r w:rsidR="008C6777">
        <w:t>.</w:t>
      </w:r>
    </w:p>
    <w:p w14:paraId="57CC6FD2" w14:textId="7EF60668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3AE43894" w14:textId="5A6E62AD" w:rsidR="00B86016" w:rsidRPr="00B90685" w:rsidRDefault="00B86016" w:rsidP="008C6777">
      <w:pPr>
        <w:pStyle w:val="Titre2"/>
        <w:rPr>
          <w:szCs w:val="44"/>
        </w:rPr>
      </w:pPr>
      <w:bookmarkStart w:id="216" w:name="_Toc275359222"/>
      <w:bookmarkStart w:id="217" w:name="_Toc199525866"/>
      <w:r w:rsidRPr="00B90685">
        <w:rPr>
          <w:szCs w:val="44"/>
        </w:rPr>
        <w:lastRenderedPageBreak/>
        <w:t>AUSCULTATION</w:t>
      </w:r>
      <w:bookmarkEnd w:id="216"/>
      <w:bookmarkEnd w:id="217"/>
      <w:r w:rsidRPr="00B90685">
        <w:rPr>
          <w:szCs w:val="44"/>
        </w:rPr>
        <w:br/>
      </w:r>
    </w:p>
    <w:p w14:paraId="24795218" w14:textId="77777777" w:rsidR="008C6777" w:rsidRDefault="00B86016" w:rsidP="00260802">
      <w:pPr>
        <w:spacing w:before="0" w:after="0"/>
      </w:pPr>
      <w:r w:rsidRPr="00B90685">
        <w:t>Comment</w:t>
      </w:r>
      <w:r w:rsidR="008C6777">
        <w:t xml:space="preserve"> ! </w:t>
      </w:r>
      <w:r w:rsidRPr="00B90685">
        <w:t>c</w:t>
      </w:r>
      <w:r w:rsidR="008C6777">
        <w:t>’</w:t>
      </w:r>
      <w:r w:rsidRPr="00B90685">
        <w:t>est toi</w:t>
      </w:r>
      <w:r w:rsidR="008C6777">
        <w:t xml:space="preserve">, </w:t>
      </w:r>
      <w:r w:rsidRPr="00B90685">
        <w:t>belle Margot</w:t>
      </w:r>
      <w:r w:rsidR="008C6777">
        <w:t> !</w:t>
      </w:r>
    </w:p>
    <w:p w14:paraId="3F833D48" w14:textId="77777777" w:rsidR="008C6777" w:rsidRDefault="008C6777" w:rsidP="00260802">
      <w:pPr>
        <w:spacing w:before="0" w:after="0"/>
      </w:pPr>
      <w:r>
        <w:t>— </w:t>
      </w:r>
      <w:r w:rsidR="00B86016" w:rsidRPr="00B90685">
        <w:t>Mais oui</w:t>
      </w:r>
      <w:r>
        <w:t xml:space="preserve">, </w:t>
      </w:r>
      <w:r w:rsidR="00B86016" w:rsidRPr="00B90685">
        <w:t>m</w:t>
      </w:r>
      <w:r>
        <w:t>’</w:t>
      </w:r>
      <w:r w:rsidR="00B86016" w:rsidRPr="00B90685">
        <w:t>sieu Paul</w:t>
      </w:r>
      <w:r>
        <w:t xml:space="preserve">, </w:t>
      </w:r>
      <w:r w:rsidR="00B86016" w:rsidRPr="00B90685">
        <w:t>et j</w:t>
      </w:r>
      <w:r>
        <w:t>’</w:t>
      </w:r>
      <w:r w:rsidR="00B86016" w:rsidRPr="00B90685">
        <w:t>m</w:t>
      </w:r>
      <w:r>
        <w:t>’</w:t>
      </w:r>
      <w:r w:rsidR="00B86016" w:rsidRPr="00B90685">
        <w:t>épouvante</w:t>
      </w:r>
      <w:r>
        <w:t>.</w:t>
      </w:r>
    </w:p>
    <w:p w14:paraId="3B6DD488" w14:textId="77777777" w:rsidR="008C6777" w:rsidRDefault="00B86016" w:rsidP="00260802">
      <w:pPr>
        <w:spacing w:before="0" w:after="0"/>
      </w:pPr>
      <w:r w:rsidRPr="00B90685">
        <w:t>Quel malheur pour un</w:t>
      </w:r>
      <w:r w:rsidR="008C6777">
        <w:t>’</w:t>
      </w:r>
      <w:r w:rsidRPr="00B90685">
        <w:t xml:space="preserve"> pauv</w:t>
      </w:r>
      <w:r w:rsidR="008C6777">
        <w:t>’</w:t>
      </w:r>
      <w:r w:rsidRPr="00B90685">
        <w:t xml:space="preserve"> servante</w:t>
      </w:r>
      <w:r w:rsidR="008C6777">
        <w:t> !</w:t>
      </w:r>
    </w:p>
    <w:p w14:paraId="4EFDAD51" w14:textId="77777777" w:rsidR="008C6777" w:rsidRDefault="00B86016" w:rsidP="00260802">
      <w:pPr>
        <w:spacing w:before="0" w:after="0"/>
      </w:pPr>
      <w:r w:rsidRPr="00B90685">
        <w:t>Mais quoi qu</w:t>
      </w:r>
      <w:r w:rsidR="008C6777">
        <w:t>’</w:t>
      </w:r>
      <w:r w:rsidRPr="00B90685">
        <w:t>j</w:t>
      </w:r>
      <w:r w:rsidR="008C6777">
        <w:t>’</w:t>
      </w:r>
      <w:r w:rsidRPr="00B90685">
        <w:t>ai donc bien dans l</w:t>
      </w:r>
      <w:r w:rsidR="008C6777">
        <w:t>’</w:t>
      </w:r>
      <w:r w:rsidRPr="00B90685">
        <w:t>jabot</w:t>
      </w:r>
      <w:r w:rsidR="008C6777">
        <w:t> ?</w:t>
      </w:r>
    </w:p>
    <w:p w14:paraId="39951CD5" w14:textId="77777777" w:rsidR="00260802" w:rsidRDefault="00260802" w:rsidP="00260802">
      <w:pPr>
        <w:spacing w:before="0" w:after="0"/>
      </w:pPr>
    </w:p>
    <w:p w14:paraId="0C22A369" w14:textId="77777777" w:rsidR="008C6777" w:rsidRDefault="00B86016" w:rsidP="00260802">
      <w:pPr>
        <w:spacing w:before="0" w:after="0"/>
      </w:pPr>
      <w:r w:rsidRPr="00B90685">
        <w:t>Pourvu qu</w:t>
      </w:r>
      <w:r w:rsidR="008C6777">
        <w:t>’</w:t>
      </w:r>
      <w:r w:rsidRPr="00B90685">
        <w:t>ça s</w:t>
      </w:r>
      <w:r w:rsidR="008C6777">
        <w:t>’</w:t>
      </w:r>
      <w:r w:rsidRPr="00B90685">
        <w:t>rait pas quéqu</w:t>
      </w:r>
      <w:r w:rsidR="008C6777">
        <w:t>’</w:t>
      </w:r>
      <w:r w:rsidRPr="00B90685">
        <w:t xml:space="preserve"> pierrot</w:t>
      </w:r>
      <w:r w:rsidR="008C6777">
        <w:t> !</w:t>
      </w:r>
    </w:p>
    <w:p w14:paraId="63147816" w14:textId="77777777" w:rsidR="008C6777" w:rsidRDefault="00B86016" w:rsidP="00260802">
      <w:pPr>
        <w:spacing w:before="0" w:after="0"/>
      </w:pPr>
      <w:r w:rsidRPr="00B90685">
        <w:t>Ça m</w:t>
      </w:r>
      <w:r w:rsidR="008C6777">
        <w:t>’</w:t>
      </w:r>
      <w:r w:rsidRPr="00B90685">
        <w:t>porte au cœur</w:t>
      </w:r>
      <w:r w:rsidR="008C6777">
        <w:t xml:space="preserve">, </w:t>
      </w:r>
      <w:r w:rsidRPr="00B90685">
        <w:t>ça m</w:t>
      </w:r>
      <w:r w:rsidR="008C6777">
        <w:t>’</w:t>
      </w:r>
      <w:r w:rsidRPr="00B90685">
        <w:t>grouille dans l</w:t>
      </w:r>
      <w:r w:rsidR="008C6777">
        <w:t>’</w:t>
      </w:r>
      <w:r w:rsidRPr="00B90685">
        <w:t>vente</w:t>
      </w:r>
      <w:r w:rsidR="008C6777">
        <w:t> !</w:t>
      </w:r>
    </w:p>
    <w:p w14:paraId="4A1D6D68" w14:textId="77777777" w:rsidR="008C6777" w:rsidRDefault="00B86016" w:rsidP="00260802">
      <w:pPr>
        <w:spacing w:before="0" w:after="0"/>
      </w:pPr>
      <w:r w:rsidRPr="00B90685">
        <w:t>Pas comm</w:t>
      </w:r>
      <w:r w:rsidR="008C6777">
        <w:t>’</w:t>
      </w:r>
      <w:r w:rsidRPr="00B90685">
        <w:t xml:space="preserve"> vous</w:t>
      </w:r>
      <w:r w:rsidR="008C6777">
        <w:t xml:space="preserve">, </w:t>
      </w:r>
      <w:r w:rsidRPr="00B90685">
        <w:t>moi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suis pas savante</w:t>
      </w:r>
      <w:r w:rsidR="008C6777">
        <w:t>.</w:t>
      </w:r>
    </w:p>
    <w:p w14:paraId="6A2A9192" w14:textId="77777777" w:rsidR="008C6777" w:rsidRDefault="00B86016" w:rsidP="00260802">
      <w:pPr>
        <w:spacing w:before="0" w:after="0"/>
      </w:pPr>
      <w:r w:rsidRPr="00B90685">
        <w:t>P</w:t>
      </w:r>
      <w:r w:rsidR="008C6777">
        <w:t>’</w:t>
      </w:r>
      <w:r w:rsidRPr="00B90685">
        <w:t>t-êt</w:t>
      </w:r>
      <w:r w:rsidR="008C6777">
        <w:t>’</w:t>
      </w:r>
      <w:r w:rsidRPr="00B90685">
        <w:t xml:space="preserve"> ben qu</w:t>
      </w:r>
      <w:r w:rsidR="008C6777">
        <w:t>’</w:t>
      </w:r>
      <w:r w:rsidRPr="00B90685">
        <w:t>vous m</w:t>
      </w:r>
      <w:r w:rsidR="008C6777">
        <w:t>’</w:t>
      </w:r>
      <w:r w:rsidRPr="00B90685">
        <w:t>en direz l</w:t>
      </w:r>
      <w:r w:rsidR="008C6777">
        <w:t>’</w:t>
      </w:r>
      <w:r w:rsidRPr="00B90685">
        <w:t>fin mot</w:t>
      </w:r>
      <w:r w:rsidR="008C6777">
        <w:t>.</w:t>
      </w:r>
    </w:p>
    <w:p w14:paraId="4DA0D6AC" w14:textId="77777777" w:rsidR="00260802" w:rsidRDefault="00260802" w:rsidP="00260802">
      <w:pPr>
        <w:spacing w:before="0" w:after="0"/>
      </w:pPr>
    </w:p>
    <w:p w14:paraId="3B9B5133" w14:textId="65FB0638" w:rsidR="00B86016" w:rsidRPr="00B90685" w:rsidRDefault="008C6777" w:rsidP="00260802">
      <w:pPr>
        <w:spacing w:before="0" w:after="0"/>
      </w:pPr>
      <w:r>
        <w:t>— </w:t>
      </w:r>
      <w:r w:rsidR="00B86016" w:rsidRPr="00B90685">
        <w:t>Là donc</w:t>
      </w:r>
      <w:r>
        <w:t xml:space="preserve"> ! </w:t>
      </w:r>
      <w:r w:rsidR="00B86016" w:rsidRPr="00B90685">
        <w:t>Baisse encore ta chemise</w:t>
      </w:r>
      <w:r>
        <w:t> ! »</w:t>
      </w:r>
    </w:p>
    <w:p w14:paraId="5086F7CE" w14:textId="551B4EAD" w:rsidR="00B86016" w:rsidRPr="00B90685" w:rsidRDefault="00B86016" w:rsidP="00260802">
      <w:pPr>
        <w:spacing w:before="0" w:after="0"/>
      </w:pPr>
      <w:r w:rsidRPr="00B90685">
        <w:t>Complaisamment l</w:t>
      </w:r>
      <w:r w:rsidR="008C6777">
        <w:t>’</w:t>
      </w:r>
      <w:r w:rsidRPr="00B90685">
        <w:t>oreille est mise</w:t>
      </w:r>
    </w:p>
    <w:p w14:paraId="10F912E0" w14:textId="3E55E554" w:rsidR="00260802" w:rsidRDefault="00B86016" w:rsidP="00260802">
      <w:pPr>
        <w:spacing w:before="0" w:after="0"/>
      </w:pPr>
      <w:r w:rsidRPr="00B90685">
        <w:t>Sur deux seins plus durs qu</w:t>
      </w:r>
      <w:r w:rsidR="008C6777">
        <w:t>’</w:t>
      </w:r>
      <w:r w:rsidRPr="00B90685">
        <w:t>inhumains</w:t>
      </w:r>
      <w:r w:rsidR="008C6777">
        <w:t> ;</w:t>
      </w:r>
    </w:p>
    <w:p w14:paraId="4F615732" w14:textId="77777777" w:rsidR="008C6777" w:rsidRDefault="00B86016" w:rsidP="00260802">
      <w:pPr>
        <w:spacing w:before="0" w:after="0"/>
      </w:pPr>
      <w:r w:rsidRPr="00B90685">
        <w:t>Et dans des gestes téméraires</w:t>
      </w:r>
      <w:r w:rsidR="008C6777">
        <w:t>,</w:t>
      </w:r>
    </w:p>
    <w:p w14:paraId="5AA74618" w14:textId="5A0365B3" w:rsidR="00B86016" w:rsidRPr="00B90685" w:rsidRDefault="00B86016" w:rsidP="00260802">
      <w:pPr>
        <w:spacing w:before="0" w:after="0"/>
      </w:pPr>
      <w:r w:rsidRPr="00B90685">
        <w:t>L</w:t>
      </w:r>
      <w:r w:rsidR="008C6777">
        <w:t>’</w:t>
      </w:r>
      <w:r w:rsidRPr="00B90685">
        <w:t>étudiant à pleines mains</w:t>
      </w:r>
    </w:p>
    <w:p w14:paraId="310BAF13" w14:textId="77777777" w:rsidR="008C6777" w:rsidRDefault="00B86016" w:rsidP="00260802">
      <w:pPr>
        <w:spacing w:before="0" w:after="0"/>
      </w:pPr>
      <w:r w:rsidRPr="00B90685">
        <w:t>Palpe ses premiers honoraires</w:t>
      </w:r>
      <w:r w:rsidR="008C6777">
        <w:t>.</w:t>
      </w:r>
    </w:p>
    <w:p w14:paraId="486B6319" w14:textId="7B0CB1BE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6B671CFB" w14:textId="14DB9EE5" w:rsidR="00B86016" w:rsidRPr="00B90685" w:rsidRDefault="00B86016" w:rsidP="008C6777">
      <w:pPr>
        <w:pStyle w:val="Titre2"/>
        <w:rPr>
          <w:szCs w:val="44"/>
        </w:rPr>
      </w:pPr>
      <w:bookmarkStart w:id="218" w:name="_Toc275359223"/>
      <w:bookmarkStart w:id="219" w:name="_Toc199525867"/>
      <w:r w:rsidRPr="00B90685">
        <w:rPr>
          <w:szCs w:val="44"/>
        </w:rPr>
        <w:lastRenderedPageBreak/>
        <w:t>MALADIES SECRÈTES</w:t>
      </w:r>
      <w:bookmarkEnd w:id="218"/>
      <w:bookmarkEnd w:id="219"/>
      <w:r w:rsidRPr="00B90685">
        <w:rPr>
          <w:szCs w:val="44"/>
        </w:rPr>
        <w:br/>
      </w:r>
    </w:p>
    <w:p w14:paraId="6DCFA87E" w14:textId="2330EF5E" w:rsidR="00B86016" w:rsidRPr="00B90685" w:rsidRDefault="00B86016" w:rsidP="00260802">
      <w:pPr>
        <w:spacing w:before="0" w:after="0"/>
      </w:pPr>
      <w:r w:rsidRPr="00B90685">
        <w:t>Marquis de Rambuteau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aime ces labyrinthes</w:t>
      </w:r>
    </w:p>
    <w:p w14:paraId="664E2DFB" w14:textId="77777777" w:rsidR="008C6777" w:rsidRDefault="00B86016" w:rsidP="00260802">
      <w:pPr>
        <w:spacing w:before="0" w:after="0"/>
      </w:pPr>
      <w:r w:rsidRPr="00B90685">
        <w:t>Dont ta main paternelle a semé nos trottoirs</w:t>
      </w:r>
      <w:r w:rsidR="008C6777">
        <w:t>.</w:t>
      </w:r>
    </w:p>
    <w:p w14:paraId="0C7FD8C4" w14:textId="63343E7D" w:rsidR="00B86016" w:rsidRPr="00B90685" w:rsidRDefault="00B86016" w:rsidP="00260802">
      <w:pPr>
        <w:spacing w:before="0" w:after="0"/>
      </w:pPr>
      <w:r w:rsidRPr="00B90685">
        <w:t>Leur front lumineux porte au sein des brouillards noirs</w:t>
      </w:r>
    </w:p>
    <w:p w14:paraId="18C99ACB" w14:textId="77777777" w:rsidR="008C6777" w:rsidRDefault="00B86016" w:rsidP="00260802">
      <w:pPr>
        <w:spacing w:before="0" w:after="0"/>
      </w:pPr>
      <w:r w:rsidRPr="00B90685">
        <w:t xml:space="preserve">Le nom de </w:t>
      </w:r>
      <w:r w:rsidRPr="00B90685">
        <w:rPr>
          <w:i/>
        </w:rPr>
        <w:t>Bodegas</w:t>
      </w:r>
      <w:r w:rsidRPr="003A4C4D">
        <w:rPr>
          <w:rStyle w:val="Appelnotedebasdep"/>
          <w:iCs/>
        </w:rPr>
        <w:footnoteReference w:id="17"/>
      </w:r>
      <w:r w:rsidRPr="00B90685">
        <w:t xml:space="preserve"> et des </w:t>
      </w:r>
      <w:r w:rsidRPr="00B90685">
        <w:rPr>
          <w:i/>
        </w:rPr>
        <w:t>Eucalypsinthes</w:t>
      </w:r>
      <w:r w:rsidRPr="003A4C4D">
        <w:rPr>
          <w:rStyle w:val="Appelnotedebasdep"/>
          <w:iCs/>
        </w:rPr>
        <w:footnoteReference w:id="18"/>
      </w:r>
      <w:r w:rsidR="008C6777">
        <w:t>.</w:t>
      </w:r>
    </w:p>
    <w:p w14:paraId="7DC51029" w14:textId="77777777" w:rsidR="00CD2E8E" w:rsidRDefault="00CD2E8E" w:rsidP="00260802">
      <w:pPr>
        <w:spacing w:before="0" w:after="0"/>
      </w:pPr>
    </w:p>
    <w:p w14:paraId="7B993CC1" w14:textId="6046D797" w:rsidR="00B86016" w:rsidRPr="00B90685" w:rsidRDefault="00B86016" w:rsidP="00260802">
      <w:pPr>
        <w:spacing w:before="0" w:after="0"/>
      </w:pPr>
      <w:r w:rsidRPr="00B90685">
        <w:t>Leurs murs sont diaprés du faîte jusqu</w:t>
      </w:r>
      <w:r w:rsidR="008C6777">
        <w:t>’</w:t>
      </w:r>
      <w:r w:rsidRPr="00B90685">
        <w:t>aux plinthes</w:t>
      </w:r>
    </w:p>
    <w:p w14:paraId="1421A033" w14:textId="77777777" w:rsidR="008C6777" w:rsidRDefault="00B86016" w:rsidP="00260802">
      <w:pPr>
        <w:spacing w:before="0" w:after="0"/>
      </w:pPr>
      <w:r w:rsidRPr="00B90685">
        <w:t>D</w:t>
      </w:r>
      <w:r w:rsidR="008C6777">
        <w:t>’</w:t>
      </w:r>
      <w:r w:rsidRPr="00B90685">
        <w:t>avis offerts gratis à d</w:t>
      </w:r>
      <w:r w:rsidR="008C6777">
        <w:t>’</w:t>
      </w:r>
      <w:r w:rsidRPr="00B90685">
        <w:t>amers désespoirs</w:t>
      </w:r>
      <w:r w:rsidR="008C6777">
        <w:t> ;</w:t>
      </w:r>
    </w:p>
    <w:p w14:paraId="7A1B581B" w14:textId="77777777" w:rsidR="008C6777" w:rsidRDefault="00B86016" w:rsidP="00260802">
      <w:pPr>
        <w:spacing w:before="0" w:after="0"/>
      </w:pPr>
      <w:r w:rsidRPr="00B90685">
        <w:t>Et c</w:t>
      </w:r>
      <w:r w:rsidR="008C6777">
        <w:t>’</w:t>
      </w:r>
      <w:r w:rsidRPr="00B90685">
        <w:t>est pourquoi j</w:t>
      </w:r>
      <w:r w:rsidR="008C6777">
        <w:t>’</w:t>
      </w:r>
      <w:r w:rsidRPr="00B90685">
        <w:t>entends</w:t>
      </w:r>
      <w:r w:rsidR="008C6777">
        <w:t xml:space="preserve">, </w:t>
      </w:r>
      <w:r w:rsidRPr="00B90685">
        <w:t>le long des réservoirs</w:t>
      </w:r>
      <w:r w:rsidR="008C6777">
        <w:t>,</w:t>
      </w:r>
    </w:p>
    <w:p w14:paraId="30205148" w14:textId="77777777" w:rsidR="008C6777" w:rsidRDefault="00B86016" w:rsidP="00260802">
      <w:pPr>
        <w:spacing w:before="0" w:after="0"/>
      </w:pPr>
      <w:r w:rsidRPr="00B90685">
        <w:t>Dans le gazouillement des eaux</w:t>
      </w:r>
      <w:r w:rsidR="008C6777">
        <w:t xml:space="preserve">, </w:t>
      </w:r>
      <w:r w:rsidRPr="00B90685">
        <w:t>monter des plaintes</w:t>
      </w:r>
      <w:r w:rsidR="008C6777">
        <w:t>.</w:t>
      </w:r>
    </w:p>
    <w:p w14:paraId="76CFDD72" w14:textId="77777777" w:rsidR="00CD2E8E" w:rsidRDefault="00CD2E8E" w:rsidP="00260802">
      <w:pPr>
        <w:spacing w:before="0" w:after="0"/>
      </w:pPr>
    </w:p>
    <w:p w14:paraId="6FA272F5" w14:textId="0610086F" w:rsidR="00B86016" w:rsidRPr="00B90685" w:rsidRDefault="00B86016" w:rsidP="00260802">
      <w:pPr>
        <w:spacing w:before="0" w:after="0"/>
      </w:pPr>
      <w:r w:rsidRPr="00B90685">
        <w:t>Ô l</w:t>
      </w:r>
      <w:r w:rsidR="008C6777">
        <w:t>’</w:t>
      </w:r>
      <w:r w:rsidRPr="00B90685">
        <w:t>anxieux regard du malade éperdu</w:t>
      </w:r>
    </w:p>
    <w:p w14:paraId="093BF768" w14:textId="77777777" w:rsidR="008C6777" w:rsidRDefault="00B86016" w:rsidP="00260802">
      <w:pPr>
        <w:spacing w:before="0" w:after="0"/>
      </w:pPr>
      <w:r w:rsidRPr="00B90685">
        <w:t>Quand il franchit ton seuil</w:t>
      </w:r>
      <w:r w:rsidR="008C6777">
        <w:t xml:space="preserve">, </w:t>
      </w:r>
      <w:r w:rsidRPr="00B90685">
        <w:t>temple du copahu</w:t>
      </w:r>
      <w:r w:rsidR="008C6777">
        <w:t> !</w:t>
      </w:r>
    </w:p>
    <w:p w14:paraId="76FEF9FF" w14:textId="77777777" w:rsidR="008C6777" w:rsidRDefault="00B86016" w:rsidP="00260802">
      <w:pPr>
        <w:spacing w:before="0" w:after="0"/>
      </w:pPr>
      <w:r w:rsidRPr="00B90685">
        <w:t>Moi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en sors souriant</w:t>
      </w:r>
      <w:r w:rsidR="008C6777">
        <w:t xml:space="preserve">, </w:t>
      </w:r>
      <w:r w:rsidRPr="00B90685">
        <w:t>car j</w:t>
      </w:r>
      <w:r w:rsidR="008C6777">
        <w:t>’</w:t>
      </w:r>
      <w:r w:rsidRPr="00B90685">
        <w:t>eus des mœurs austères</w:t>
      </w:r>
      <w:r w:rsidR="008C6777">
        <w:t>.</w:t>
      </w:r>
    </w:p>
    <w:p w14:paraId="0F42BD13" w14:textId="77777777" w:rsidR="00CD2E8E" w:rsidRDefault="00CD2E8E" w:rsidP="00260802">
      <w:pPr>
        <w:spacing w:before="0" w:after="0"/>
      </w:pPr>
    </w:p>
    <w:p w14:paraId="09C3C994" w14:textId="77777777" w:rsidR="008C6777" w:rsidRDefault="00B86016" w:rsidP="00260802">
      <w:pPr>
        <w:spacing w:before="0" w:after="0"/>
      </w:pPr>
      <w:r w:rsidRPr="00B90685">
        <w:t>Mes organes sont purs comme ceux des agneaux</w:t>
      </w:r>
      <w:r w:rsidR="008C6777">
        <w:t>.</w:t>
      </w:r>
    </w:p>
    <w:p w14:paraId="50A1D191" w14:textId="77777777" w:rsidR="008C6777" w:rsidRDefault="00B86016" w:rsidP="00260802">
      <w:pPr>
        <w:spacing w:before="0" w:after="0"/>
      </w:pPr>
      <w:r w:rsidRPr="00B90685">
        <w:t>L</w:t>
      </w:r>
      <w:r w:rsidR="008C6777">
        <w:t>’</w:t>
      </w:r>
      <w:r w:rsidRPr="00B90685">
        <w:t>âge les rend peut-être un peu moins génitaux</w:t>
      </w:r>
      <w:r w:rsidR="008C6777">
        <w:t>.</w:t>
      </w:r>
    </w:p>
    <w:p w14:paraId="75B9F1F0" w14:textId="77777777" w:rsidR="008C6777" w:rsidRDefault="00B86016" w:rsidP="00260802">
      <w:pPr>
        <w:spacing w:before="0" w:after="0"/>
      </w:pPr>
      <w:r w:rsidRPr="00B90685">
        <w:t>Mais ils sont demeurés largement urinaires</w:t>
      </w:r>
      <w:r w:rsidR="008C6777">
        <w:t>.</w:t>
      </w:r>
    </w:p>
    <w:p w14:paraId="45E09E9B" w14:textId="284838DB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6494A8B9" w14:textId="5D3B455B" w:rsidR="00B86016" w:rsidRPr="00B90685" w:rsidRDefault="00B86016" w:rsidP="008C6777">
      <w:pPr>
        <w:pStyle w:val="Titre2"/>
        <w:rPr>
          <w:szCs w:val="44"/>
        </w:rPr>
      </w:pPr>
      <w:bookmarkStart w:id="220" w:name="_Toc275359224"/>
      <w:bookmarkStart w:id="221" w:name="_Toc199525868"/>
      <w:r w:rsidRPr="00B90685">
        <w:rPr>
          <w:szCs w:val="44"/>
        </w:rPr>
        <w:lastRenderedPageBreak/>
        <w:t>À LA FEMME QUI M</w:t>
      </w:r>
      <w:r w:rsidR="008C6777">
        <w:rPr>
          <w:szCs w:val="44"/>
        </w:rPr>
        <w:t>’</w:t>
      </w:r>
      <w:r w:rsidRPr="00B90685">
        <w:rPr>
          <w:szCs w:val="44"/>
        </w:rPr>
        <w:t>A PRÉFÉRÉ UN VIEILLARD</w:t>
      </w:r>
      <w:bookmarkEnd w:id="220"/>
      <w:bookmarkEnd w:id="221"/>
      <w:r w:rsidRPr="00B90685">
        <w:rPr>
          <w:szCs w:val="44"/>
        </w:rPr>
        <w:br/>
      </w:r>
    </w:p>
    <w:p w14:paraId="3619AD8E" w14:textId="5C59F598" w:rsidR="00B86016" w:rsidRPr="00B90685" w:rsidRDefault="00B86016" w:rsidP="00413AB1">
      <w:pPr>
        <w:spacing w:before="0" w:after="0"/>
      </w:pPr>
      <w:r w:rsidRPr="00B90685">
        <w:t>Lorsque tu cesseras</w:t>
      </w:r>
      <w:r w:rsidR="008C6777">
        <w:t xml:space="preserve">, </w:t>
      </w:r>
      <w:r w:rsidRPr="00B90685">
        <w:t>Pauline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assouvir</w:t>
      </w:r>
    </w:p>
    <w:p w14:paraId="398849EA" w14:textId="77777777" w:rsidR="008C6777" w:rsidRDefault="00B86016" w:rsidP="00413AB1">
      <w:pPr>
        <w:spacing w:before="0" w:after="0"/>
      </w:pPr>
      <w:r w:rsidRPr="00B90685">
        <w:t>Sur ce vieux corps</w:t>
      </w:r>
      <w:r w:rsidR="008C6777">
        <w:t xml:space="preserve">, </w:t>
      </w:r>
      <w:r w:rsidRPr="00B90685">
        <w:t>usé comme un vieil Elzévir</w:t>
      </w:r>
      <w:r w:rsidR="008C6777">
        <w:t>,</w:t>
      </w:r>
    </w:p>
    <w:p w14:paraId="5682E8AC" w14:textId="77777777" w:rsidR="008C6777" w:rsidRDefault="00B86016" w:rsidP="00413AB1">
      <w:pPr>
        <w:spacing w:before="0" w:after="0"/>
        <w:ind w:firstLine="0"/>
        <w:jc w:val="center"/>
      </w:pPr>
      <w:r w:rsidRPr="008C6777">
        <w:t>Tes sales instincts de lapine</w:t>
      </w:r>
      <w:r w:rsidR="008C6777">
        <w:t>,</w:t>
      </w:r>
    </w:p>
    <w:p w14:paraId="5D3C71F8" w14:textId="77777777" w:rsidR="008C6777" w:rsidRDefault="00B86016" w:rsidP="00413AB1">
      <w:pPr>
        <w:spacing w:before="0" w:after="0"/>
      </w:pPr>
      <w:r w:rsidRPr="00B90685">
        <w:t>Alors</w:t>
      </w:r>
      <w:r w:rsidR="008C6777">
        <w:t xml:space="preserve">, </w:t>
      </w:r>
      <w:r w:rsidRPr="00B90685">
        <w:t>bandant mon arc sous un autre balcon</w:t>
      </w:r>
      <w:r w:rsidR="008C6777">
        <w:t>,</w:t>
      </w:r>
    </w:p>
    <w:p w14:paraId="100AC052" w14:textId="77777777" w:rsidR="008C6777" w:rsidRDefault="00B86016" w:rsidP="00413AB1">
      <w:pPr>
        <w:spacing w:before="0" w:after="0"/>
      </w:pPr>
      <w:r w:rsidRPr="00B90685">
        <w:t>Je ne daignerai plus vers le but de ton c</w:t>
      </w:r>
      <w:r w:rsidR="008C6777">
        <w:t>…</w:t>
      </w:r>
    </w:p>
    <w:p w14:paraId="72B596AE" w14:textId="77777777" w:rsidR="008C6777" w:rsidRDefault="00B86016" w:rsidP="00413AB1">
      <w:pPr>
        <w:spacing w:before="0" w:after="0"/>
        <w:ind w:firstLine="0"/>
        <w:jc w:val="center"/>
      </w:pPr>
      <w:r w:rsidRPr="008C6777">
        <w:t>Lancer la flèche de ma p</w:t>
      </w:r>
      <w:r w:rsidR="008C6777">
        <w:t>…</w:t>
      </w:r>
    </w:p>
    <w:p w14:paraId="7F2B9ED0" w14:textId="77777777" w:rsidR="00413AB1" w:rsidRDefault="00413AB1" w:rsidP="00413AB1">
      <w:pPr>
        <w:spacing w:before="0" w:after="0"/>
        <w:ind w:firstLine="0"/>
        <w:jc w:val="center"/>
      </w:pPr>
    </w:p>
    <w:p w14:paraId="4E4C2E72" w14:textId="77777777" w:rsidR="008C6777" w:rsidRDefault="00B86016" w:rsidP="00413AB1">
      <w:pPr>
        <w:spacing w:before="0" w:after="0"/>
      </w:pPr>
      <w:r w:rsidRPr="00B90685">
        <w:t>Je te verrai</w:t>
      </w:r>
      <w:r w:rsidR="008C6777">
        <w:t xml:space="preserve">, </w:t>
      </w:r>
      <w:r w:rsidRPr="00B90685">
        <w:t>dans tes spasmes vertigineux</w:t>
      </w:r>
      <w:r w:rsidR="008C6777">
        <w:t>,</w:t>
      </w:r>
    </w:p>
    <w:p w14:paraId="70F157E0" w14:textId="77777777" w:rsidR="008C6777" w:rsidRDefault="00B86016" w:rsidP="00413AB1">
      <w:pPr>
        <w:spacing w:before="0" w:after="0"/>
      </w:pPr>
      <w:r w:rsidRPr="00B90685">
        <w:t>Dédaignée</w:t>
      </w:r>
      <w:r w:rsidR="008C6777">
        <w:t xml:space="preserve">, </w:t>
      </w:r>
      <w:r w:rsidRPr="00B90685">
        <w:t>en horreur aux boucs libidineux</w:t>
      </w:r>
      <w:r w:rsidR="008C6777">
        <w:t>,</w:t>
      </w:r>
    </w:p>
    <w:p w14:paraId="28549B33" w14:textId="77777777" w:rsidR="008C6777" w:rsidRDefault="00B86016" w:rsidP="00413AB1">
      <w:pPr>
        <w:spacing w:before="0" w:after="0"/>
        <w:ind w:firstLine="0"/>
        <w:jc w:val="center"/>
      </w:pPr>
      <w:r w:rsidRPr="008C6777">
        <w:t>Jaune comme un joueur à Bade</w:t>
      </w:r>
      <w:r w:rsidR="008C6777">
        <w:t>,</w:t>
      </w:r>
    </w:p>
    <w:p w14:paraId="424B5EC0" w14:textId="77777777" w:rsidR="008C6777" w:rsidRDefault="00B86016" w:rsidP="00413AB1">
      <w:pPr>
        <w:spacing w:before="0" w:after="0"/>
      </w:pPr>
      <w:r w:rsidRPr="00B90685">
        <w:t>Poursuivant les Saphos à l</w:t>
      </w:r>
      <w:r w:rsidR="008C6777">
        <w:t>’</w:t>
      </w:r>
      <w:r w:rsidRPr="00B90685">
        <w:t>œil cave</w:t>
      </w:r>
      <w:r w:rsidR="008C6777">
        <w:t xml:space="preserve">, </w:t>
      </w:r>
      <w:r w:rsidRPr="00B90685">
        <w:t>au teint noir</w:t>
      </w:r>
      <w:r w:rsidR="008C6777">
        <w:t>,</w:t>
      </w:r>
    </w:p>
    <w:p w14:paraId="55A19F24" w14:textId="50D2CE91" w:rsidR="008C6777" w:rsidRDefault="00B86016" w:rsidP="00413AB1">
      <w:pPr>
        <w:spacing w:before="0" w:after="0"/>
      </w:pPr>
      <w:r w:rsidRPr="00B90685">
        <w:t>Ivre de fricarelle</w:t>
      </w:r>
      <w:r w:rsidR="008C6777">
        <w:t xml:space="preserve">, </w:t>
      </w:r>
      <w:r w:rsidRPr="00B90685">
        <w:t>et ne pouvant avoir</w:t>
      </w:r>
    </w:p>
    <w:p w14:paraId="7543B78E" w14:textId="77777777" w:rsidR="00413AB1" w:rsidRDefault="00413AB1" w:rsidP="00413AB1">
      <w:pPr>
        <w:spacing w:before="0" w:after="0"/>
      </w:pPr>
    </w:p>
    <w:p w14:paraId="7BFBB1AD" w14:textId="77777777" w:rsidR="008C6777" w:rsidRDefault="00B86016" w:rsidP="00413AB1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attouchement d</w:t>
      </w:r>
      <w:r w:rsidR="008C6777">
        <w:t>’</w:t>
      </w:r>
      <w:r w:rsidRPr="008C6777">
        <w:t>une tribade</w:t>
      </w:r>
      <w:r w:rsidR="008C6777">
        <w:t>.</w:t>
      </w:r>
    </w:p>
    <w:p w14:paraId="799D4B9A" w14:textId="77777777" w:rsidR="008C6777" w:rsidRDefault="00B86016" w:rsidP="00413AB1">
      <w:pPr>
        <w:spacing w:before="0" w:after="0"/>
      </w:pPr>
      <w:r w:rsidRPr="00B90685">
        <w:t>Et je te laisserai</w:t>
      </w:r>
      <w:r w:rsidR="008C6777">
        <w:t xml:space="preserve">, </w:t>
      </w:r>
      <w:r w:rsidRPr="00B90685">
        <w:t>de ton doigt polisson</w:t>
      </w:r>
      <w:r w:rsidR="008C6777">
        <w:t>,</w:t>
      </w:r>
    </w:p>
    <w:p w14:paraId="64DC57DA" w14:textId="77777777" w:rsidR="008C6777" w:rsidRDefault="00B86016" w:rsidP="00413AB1">
      <w:pPr>
        <w:spacing w:before="0" w:after="0"/>
      </w:pPr>
      <w:r w:rsidRPr="00B90685">
        <w:t>Sous les soleils mordants</w:t>
      </w:r>
      <w:r w:rsidR="008C6777">
        <w:t xml:space="preserve">, </w:t>
      </w:r>
      <w:r w:rsidRPr="00B90685">
        <w:t>te branler de façon</w:t>
      </w:r>
      <w:r w:rsidR="008C6777">
        <w:t>,</w:t>
      </w:r>
    </w:p>
    <w:p w14:paraId="079B70E1" w14:textId="77777777" w:rsidR="008C6777" w:rsidRDefault="00B86016" w:rsidP="00413AB1">
      <w:pPr>
        <w:spacing w:before="0" w:after="0"/>
        <w:ind w:firstLine="0"/>
        <w:jc w:val="center"/>
      </w:pPr>
      <w:r w:rsidRPr="008C6777">
        <w:t>Gomorrhe</w:t>
      </w:r>
      <w:r w:rsidR="008C6777">
        <w:t xml:space="preserve">, </w:t>
      </w:r>
      <w:r w:rsidRPr="008C6777">
        <w:t>à dépasser ton culte</w:t>
      </w:r>
      <w:r w:rsidR="008C6777">
        <w:t>,</w:t>
      </w:r>
    </w:p>
    <w:p w14:paraId="282A6EB1" w14:textId="77777777" w:rsidR="008C6777" w:rsidRDefault="00B86016" w:rsidP="00413AB1">
      <w:pPr>
        <w:spacing w:before="0" w:after="0"/>
      </w:pPr>
      <w:r w:rsidRPr="00B90685">
        <w:t>Et sans qu</w:t>
      </w:r>
      <w:r w:rsidR="008C6777">
        <w:t>’</w:t>
      </w:r>
      <w:r w:rsidRPr="00B90685">
        <w:t>un chien lascif consente à te sucer</w:t>
      </w:r>
      <w:r w:rsidR="008C6777">
        <w:t>,</w:t>
      </w:r>
    </w:p>
    <w:p w14:paraId="04156826" w14:textId="714611EC" w:rsidR="00B86016" w:rsidRPr="00B90685" w:rsidRDefault="00B86016" w:rsidP="00413AB1">
      <w:pPr>
        <w:spacing w:before="0" w:after="0"/>
      </w:pPr>
      <w:r w:rsidRPr="00B90685">
        <w:t>Sur ta matrice au sperme inactif exercer</w:t>
      </w:r>
    </w:p>
    <w:p w14:paraId="3B32A246" w14:textId="77777777" w:rsidR="008C6777" w:rsidRDefault="00B86016" w:rsidP="00413AB1">
      <w:pPr>
        <w:spacing w:before="0" w:after="0"/>
        <w:ind w:firstLine="0"/>
        <w:jc w:val="center"/>
      </w:pPr>
      <w:r w:rsidRPr="008C6777">
        <w:t>La masturbation occulte</w:t>
      </w:r>
      <w:r w:rsidR="008C6777">
        <w:t> ?</w:t>
      </w:r>
    </w:p>
    <w:p w14:paraId="22B782AC" w14:textId="77777777" w:rsidR="008C6777" w:rsidRDefault="00B86016" w:rsidP="008C6777">
      <w:pPr>
        <w:jc w:val="right"/>
      </w:pPr>
      <w:r w:rsidRPr="008C6777">
        <w:t>Anonyme</w:t>
      </w:r>
      <w:r w:rsidR="008C6777">
        <w:t>.</w:t>
      </w:r>
    </w:p>
    <w:p w14:paraId="1B443315" w14:textId="208829C7" w:rsidR="00B86016" w:rsidRPr="00B90685" w:rsidRDefault="00B86016" w:rsidP="008C6777">
      <w:pPr>
        <w:pStyle w:val="Titre2"/>
        <w:rPr>
          <w:szCs w:val="44"/>
        </w:rPr>
      </w:pPr>
      <w:bookmarkStart w:id="222" w:name="_Toc275359225"/>
      <w:bookmarkStart w:id="223" w:name="_Toc199525869"/>
      <w:r w:rsidRPr="00B90685">
        <w:rPr>
          <w:szCs w:val="44"/>
        </w:rPr>
        <w:lastRenderedPageBreak/>
        <w:t>EFFETS DU PRINTEMPS</w:t>
      </w:r>
      <w:bookmarkEnd w:id="222"/>
      <w:bookmarkEnd w:id="223"/>
      <w:r w:rsidRPr="00B90685">
        <w:rPr>
          <w:szCs w:val="44"/>
        </w:rPr>
        <w:br/>
      </w:r>
    </w:p>
    <w:p w14:paraId="2268746A" w14:textId="1744E85A" w:rsidR="00B86016" w:rsidRPr="00B90685" w:rsidRDefault="00B86016" w:rsidP="00A76D77">
      <w:pPr>
        <w:spacing w:before="0" w:after="0"/>
      </w:pPr>
      <w:r w:rsidRPr="00B90685">
        <w:t>Il est une heure dans l</w:t>
      </w:r>
      <w:r w:rsidR="008C6777">
        <w:t>’</w:t>
      </w:r>
      <w:r w:rsidRPr="00B90685">
        <w:t>année</w:t>
      </w:r>
    </w:p>
    <w:p w14:paraId="30F82FA1" w14:textId="77777777" w:rsidR="008C6777" w:rsidRDefault="00B86016" w:rsidP="00A76D77">
      <w:pPr>
        <w:spacing w:before="0" w:after="0"/>
      </w:pPr>
      <w:r w:rsidRPr="00B90685">
        <w:t>Où tout ce qui vit veut jouir</w:t>
      </w:r>
      <w:r w:rsidR="008C6777">
        <w:t>,</w:t>
      </w:r>
    </w:p>
    <w:p w14:paraId="606B0971" w14:textId="48744E99" w:rsidR="00B86016" w:rsidRPr="00B90685" w:rsidRDefault="00B86016" w:rsidP="00A76D77">
      <w:pPr>
        <w:spacing w:before="0" w:after="0"/>
      </w:pPr>
      <w:r w:rsidRPr="00B90685">
        <w:t>Où la vierge et la graminée</w:t>
      </w:r>
    </w:p>
    <w:p w14:paraId="32C6E61A" w14:textId="77777777" w:rsidR="008C6777" w:rsidRDefault="00B86016" w:rsidP="00A76D77">
      <w:pPr>
        <w:spacing w:before="0" w:after="0"/>
      </w:pPr>
      <w:r w:rsidRPr="00B90685">
        <w:t>Ressentent le même désir</w:t>
      </w:r>
      <w:r w:rsidR="008C6777">
        <w:t>.</w:t>
      </w:r>
    </w:p>
    <w:p w14:paraId="704D7D2D" w14:textId="77777777" w:rsidR="00390364" w:rsidRDefault="00390364" w:rsidP="00A76D77">
      <w:pPr>
        <w:spacing w:before="0" w:after="0"/>
      </w:pPr>
    </w:p>
    <w:p w14:paraId="302B95A6" w14:textId="3C480A7B" w:rsidR="00B86016" w:rsidRPr="00B90685" w:rsidRDefault="00B86016" w:rsidP="00A76D77">
      <w:pPr>
        <w:spacing w:before="0" w:after="0"/>
      </w:pPr>
      <w:r w:rsidRPr="00B90685">
        <w:t>La Nature entière se pâme</w:t>
      </w:r>
    </w:p>
    <w:p w14:paraId="1318C4BE" w14:textId="77777777" w:rsidR="00B86016" w:rsidRPr="00B90685" w:rsidRDefault="00B86016" w:rsidP="00A76D77">
      <w:pPr>
        <w:spacing w:before="0" w:after="0"/>
      </w:pPr>
      <w:r w:rsidRPr="00B90685">
        <w:t>Sous un baiser mystérieux</w:t>
      </w:r>
    </w:p>
    <w:p w14:paraId="3CE73689" w14:textId="77777777" w:rsidR="008C6777" w:rsidRDefault="00B86016" w:rsidP="00A76D77">
      <w:pPr>
        <w:spacing w:before="0" w:after="0"/>
      </w:pPr>
      <w:r w:rsidRPr="00B90685">
        <w:t xml:space="preserve">Et se </w:t>
      </w:r>
      <w:r w:rsidRPr="00B90685">
        <w:rPr>
          <w:i/>
        </w:rPr>
        <w:t>mouille</w:t>
      </w:r>
      <w:r w:rsidR="008C6777">
        <w:t xml:space="preserve">, </w:t>
      </w:r>
      <w:r w:rsidRPr="00B90685">
        <w:t>comme une femme</w:t>
      </w:r>
      <w:r w:rsidR="008C6777">
        <w:t>,</w:t>
      </w:r>
    </w:p>
    <w:p w14:paraId="39C40D54" w14:textId="77777777" w:rsidR="008C6777" w:rsidRDefault="00B86016" w:rsidP="00A76D77">
      <w:pPr>
        <w:spacing w:before="0" w:after="0"/>
      </w:pPr>
      <w:r w:rsidRPr="00B90685">
        <w:t>Sous le v</w:t>
      </w:r>
      <w:r w:rsidR="008C6777">
        <w:t xml:space="preserve">.. </w:t>
      </w:r>
      <w:r w:rsidRPr="00B90685">
        <w:t>du plus beau des dieux</w:t>
      </w:r>
      <w:r w:rsidR="008C6777">
        <w:t>.</w:t>
      </w:r>
    </w:p>
    <w:p w14:paraId="014C6475" w14:textId="77777777" w:rsidR="00390364" w:rsidRDefault="00390364" w:rsidP="00A76D77">
      <w:pPr>
        <w:spacing w:before="0" w:after="0"/>
      </w:pPr>
    </w:p>
    <w:p w14:paraId="01A28639" w14:textId="77777777" w:rsidR="008C6777" w:rsidRDefault="00B86016" w:rsidP="00A76D77">
      <w:pPr>
        <w:spacing w:before="0" w:after="0"/>
      </w:pPr>
      <w:r w:rsidRPr="00B90685">
        <w:t>Tout s</w:t>
      </w:r>
      <w:r w:rsidR="008C6777">
        <w:t>’</w:t>
      </w:r>
      <w:r w:rsidRPr="00B90685">
        <w:t>ouvre</w:t>
      </w:r>
      <w:r w:rsidR="008C6777">
        <w:t xml:space="preserve"> : </w:t>
      </w:r>
      <w:r w:rsidRPr="00B90685">
        <w:t>le bouton des roses</w:t>
      </w:r>
      <w:r w:rsidR="008C6777">
        <w:t>,</w:t>
      </w:r>
    </w:p>
    <w:p w14:paraId="58325CA0" w14:textId="77777777" w:rsidR="008C6777" w:rsidRDefault="00B86016" w:rsidP="00A76D77">
      <w:pPr>
        <w:spacing w:before="0" w:after="0"/>
      </w:pPr>
      <w:r w:rsidRPr="00B90685">
        <w:t>Et celui des femmes aussi</w:t>
      </w:r>
      <w:r w:rsidR="008C6777">
        <w:t> ;</w:t>
      </w:r>
    </w:p>
    <w:p w14:paraId="504B10AD" w14:textId="5303E9EF" w:rsidR="00B86016" w:rsidRPr="00B90685" w:rsidRDefault="00B86016" w:rsidP="00A76D77">
      <w:pPr>
        <w:spacing w:before="0" w:after="0"/>
      </w:pPr>
      <w:r w:rsidRPr="00B90685">
        <w:t>Et l</w:t>
      </w:r>
      <w:r w:rsidR="008C6777">
        <w:t>’</w:t>
      </w:r>
      <w:r w:rsidRPr="00B90685">
        <w:t>on peut se gaver de choses</w:t>
      </w:r>
    </w:p>
    <w:p w14:paraId="0348F6A7" w14:textId="000FAD67" w:rsidR="008C6777" w:rsidRDefault="00B86016" w:rsidP="00A76D77">
      <w:pPr>
        <w:spacing w:before="0" w:after="0"/>
      </w:pPr>
      <w:r w:rsidRPr="00B90685">
        <w:t>Charmantes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sans dire merci</w:t>
      </w:r>
      <w:r w:rsidR="008C6777">
        <w:t>.</w:t>
      </w:r>
    </w:p>
    <w:p w14:paraId="7A36F0E9" w14:textId="77777777" w:rsidR="00390364" w:rsidRDefault="00390364" w:rsidP="00A76D77">
      <w:pPr>
        <w:spacing w:before="0" w:after="0"/>
      </w:pPr>
    </w:p>
    <w:p w14:paraId="64FE7B98" w14:textId="1F185386" w:rsidR="00B86016" w:rsidRPr="00B90685" w:rsidRDefault="00B86016" w:rsidP="00A76D77">
      <w:pPr>
        <w:spacing w:before="0" w:after="0"/>
      </w:pPr>
      <w:r w:rsidRPr="00B90685">
        <w:t>Les chênes des forêts ombreuses</w:t>
      </w:r>
    </w:p>
    <w:p w14:paraId="11D8572E" w14:textId="77777777" w:rsidR="00B86016" w:rsidRPr="00B90685" w:rsidRDefault="00B86016" w:rsidP="00A76D77">
      <w:pPr>
        <w:spacing w:before="0" w:after="0"/>
      </w:pPr>
      <w:r w:rsidRPr="00B90685">
        <w:t>Lancent leurs glands sur les chemins</w:t>
      </w:r>
    </w:p>
    <w:p w14:paraId="339534D6" w14:textId="77777777" w:rsidR="00B86016" w:rsidRPr="00B90685" w:rsidRDefault="00B86016" w:rsidP="00A76D77">
      <w:pPr>
        <w:spacing w:before="0" w:after="0"/>
      </w:pPr>
      <w:r w:rsidRPr="00B90685">
        <w:t>Où les rustiques amoureuses</w:t>
      </w:r>
    </w:p>
    <w:p w14:paraId="0D02385A" w14:textId="77777777" w:rsidR="008C6777" w:rsidRDefault="00B86016" w:rsidP="00A76D77">
      <w:pPr>
        <w:spacing w:before="0" w:after="0"/>
      </w:pPr>
      <w:r w:rsidRPr="00B90685">
        <w:t>Les ramassent à pleines mains</w:t>
      </w:r>
      <w:r w:rsidR="008C6777">
        <w:t>.</w:t>
      </w:r>
    </w:p>
    <w:p w14:paraId="2DDFFA5B" w14:textId="77777777" w:rsidR="00390364" w:rsidRDefault="00390364" w:rsidP="00A76D77">
      <w:pPr>
        <w:spacing w:before="0" w:after="0"/>
      </w:pPr>
    </w:p>
    <w:p w14:paraId="2133A013" w14:textId="212B1646" w:rsidR="00B86016" w:rsidRPr="00B90685" w:rsidRDefault="00B86016" w:rsidP="00A76D77">
      <w:pPr>
        <w:spacing w:before="0" w:after="0"/>
      </w:pPr>
      <w:r w:rsidRPr="00B90685">
        <w:t>Les ramiers et les tourterelles</w:t>
      </w:r>
    </w:p>
    <w:p w14:paraId="5490CADF" w14:textId="77777777" w:rsidR="00B86016" w:rsidRPr="00B90685" w:rsidRDefault="00B86016" w:rsidP="00A76D77">
      <w:pPr>
        <w:spacing w:before="0" w:after="0"/>
      </w:pPr>
      <w:r w:rsidRPr="00B90685">
        <w:t>Se becquètent avec fureur</w:t>
      </w:r>
    </w:p>
    <w:p w14:paraId="51C3C246" w14:textId="77777777" w:rsidR="00B86016" w:rsidRPr="00B90685" w:rsidRDefault="00B86016" w:rsidP="00A76D77">
      <w:pPr>
        <w:spacing w:before="0" w:after="0"/>
      </w:pPr>
      <w:r w:rsidRPr="00B90685">
        <w:t>Devant les jeunes demoiselles</w:t>
      </w:r>
    </w:p>
    <w:p w14:paraId="7A5F3F8C" w14:textId="77777777" w:rsidR="008C6777" w:rsidRDefault="00B86016" w:rsidP="00A76D77">
      <w:pPr>
        <w:spacing w:before="0" w:after="0"/>
      </w:pPr>
      <w:r w:rsidRPr="00B90685">
        <w:t>Qui les suivent d</w:t>
      </w:r>
      <w:r w:rsidR="008C6777">
        <w:t>’</w:t>
      </w:r>
      <w:r w:rsidRPr="00B90685">
        <w:t>un œil rêveur</w:t>
      </w:r>
      <w:r w:rsidR="008C6777">
        <w:t>.</w:t>
      </w:r>
    </w:p>
    <w:p w14:paraId="44EC2A09" w14:textId="77777777" w:rsidR="00390364" w:rsidRDefault="00390364" w:rsidP="00A76D77">
      <w:pPr>
        <w:spacing w:before="0" w:after="0"/>
      </w:pPr>
    </w:p>
    <w:p w14:paraId="3E227812" w14:textId="293892AA" w:rsidR="00B86016" w:rsidRPr="00B90685" w:rsidRDefault="00B86016" w:rsidP="00A76D77">
      <w:pPr>
        <w:spacing w:before="0" w:after="0"/>
      </w:pPr>
      <w:r w:rsidRPr="00B90685">
        <w:t>L</w:t>
      </w:r>
      <w:r w:rsidR="008C6777">
        <w:t>’</w:t>
      </w:r>
      <w:r w:rsidRPr="00B90685">
        <w:t>air est plein d</w:t>
      </w:r>
      <w:r w:rsidR="008C6777">
        <w:t>’</w:t>
      </w:r>
      <w:r w:rsidRPr="00B90685">
        <w:t>odeurs spermatiques</w:t>
      </w:r>
    </w:p>
    <w:p w14:paraId="4B6525BA" w14:textId="77777777" w:rsidR="00B86016" w:rsidRPr="00B90685" w:rsidRDefault="00B86016" w:rsidP="00A76D77">
      <w:pPr>
        <w:spacing w:before="0" w:after="0"/>
      </w:pPr>
      <w:r w:rsidRPr="00B90685">
        <w:t>Qui font bander les plus usés</w:t>
      </w:r>
    </w:p>
    <w:p w14:paraId="02652C96" w14:textId="77777777" w:rsidR="00B86016" w:rsidRPr="00B90685" w:rsidRDefault="00B86016" w:rsidP="00A76D77">
      <w:pPr>
        <w:spacing w:before="0" w:after="0"/>
      </w:pPr>
      <w:r w:rsidRPr="00B90685">
        <w:t>Et font sortir de leurs boutiques</w:t>
      </w:r>
    </w:p>
    <w:p w14:paraId="68AA20EB" w14:textId="77777777" w:rsidR="008C6777" w:rsidRDefault="00B86016" w:rsidP="00A76D77">
      <w:pPr>
        <w:spacing w:before="0" w:after="0"/>
      </w:pPr>
      <w:r w:rsidRPr="00B90685">
        <w:t>Les bourgeois les plus empesés</w:t>
      </w:r>
      <w:r w:rsidR="008C6777">
        <w:t>.</w:t>
      </w:r>
    </w:p>
    <w:p w14:paraId="569CC2FA" w14:textId="77777777" w:rsidR="00390364" w:rsidRDefault="00390364" w:rsidP="00A76D77">
      <w:pPr>
        <w:spacing w:before="0" w:after="0"/>
      </w:pPr>
    </w:p>
    <w:p w14:paraId="2B79449C" w14:textId="3315DC1D" w:rsidR="00B86016" w:rsidRPr="00B90685" w:rsidRDefault="00B86016" w:rsidP="00A76D77">
      <w:pPr>
        <w:spacing w:before="0" w:after="0"/>
      </w:pPr>
      <w:r w:rsidRPr="00B90685">
        <w:t>Les uns vont au bordel</w:t>
      </w:r>
      <w:r w:rsidR="008C6777">
        <w:t xml:space="preserve">. </w:t>
      </w:r>
      <w:r w:rsidRPr="00B90685">
        <w:t>Les autres</w:t>
      </w:r>
    </w:p>
    <w:p w14:paraId="4ACD5688" w14:textId="77777777" w:rsidR="008C6777" w:rsidRDefault="00B86016" w:rsidP="00A76D77">
      <w:pPr>
        <w:spacing w:before="0" w:after="0"/>
      </w:pPr>
      <w:r w:rsidRPr="00B90685">
        <w:t>Grimpent les femmes des voisins</w:t>
      </w:r>
      <w:r w:rsidR="008C6777">
        <w:t>,</w:t>
      </w:r>
    </w:p>
    <w:p w14:paraId="62CC559E" w14:textId="77777777" w:rsidR="008C6777" w:rsidRDefault="00B86016" w:rsidP="00A76D77">
      <w:pPr>
        <w:spacing w:before="0" w:after="0"/>
      </w:pPr>
      <w:r w:rsidRPr="00B90685">
        <w:t>Et</w:t>
      </w:r>
      <w:r w:rsidR="008C6777">
        <w:t xml:space="preserve">, </w:t>
      </w:r>
      <w:r w:rsidRPr="00B90685">
        <w:t>de Priape heureux apôtres</w:t>
      </w:r>
      <w:r w:rsidR="008C6777">
        <w:t>,</w:t>
      </w:r>
    </w:p>
    <w:p w14:paraId="3DBF84DF" w14:textId="77777777" w:rsidR="008C6777" w:rsidRDefault="00B86016" w:rsidP="00A76D77">
      <w:pPr>
        <w:spacing w:before="0" w:after="0"/>
      </w:pPr>
      <w:r w:rsidRPr="00B90685">
        <w:t>Vendangent leurs divins raisins</w:t>
      </w:r>
      <w:r w:rsidR="008C6777">
        <w:t>.</w:t>
      </w:r>
    </w:p>
    <w:p w14:paraId="6EB565E6" w14:textId="77777777" w:rsidR="00390364" w:rsidRDefault="00390364" w:rsidP="00A76D77">
      <w:pPr>
        <w:spacing w:before="0" w:after="0"/>
      </w:pPr>
    </w:p>
    <w:p w14:paraId="365F63ED" w14:textId="51398BDC" w:rsidR="008C6777" w:rsidRDefault="00B86016" w:rsidP="00A76D77">
      <w:pPr>
        <w:spacing w:before="0" w:after="0"/>
      </w:pPr>
      <w:r w:rsidRPr="00B90685">
        <w:t>Le roi fout la reine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ou son page</w:t>
      </w:r>
      <w:r w:rsidR="008C6777">
        <w:t>.</w:t>
      </w:r>
    </w:p>
    <w:p w14:paraId="2313924B" w14:textId="3E461EA7" w:rsidR="008C6777" w:rsidRDefault="00B86016" w:rsidP="00A76D77">
      <w:pPr>
        <w:spacing w:before="0" w:after="0"/>
      </w:pPr>
      <w:r w:rsidRPr="00B90685">
        <w:t>Le vieillard fout sa bonne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un peu</w:t>
      </w:r>
      <w:r w:rsidR="008C6777">
        <w:t>..</w:t>
      </w:r>
    </w:p>
    <w:p w14:paraId="6E823BC5" w14:textId="77777777" w:rsidR="008C6777" w:rsidRDefault="00B86016" w:rsidP="00A76D77">
      <w:pPr>
        <w:spacing w:before="0" w:after="0"/>
      </w:pPr>
      <w:r w:rsidRPr="00B90685">
        <w:t>Darthenay fout Adèle Page</w:t>
      </w:r>
      <w:r w:rsidR="008C6777">
        <w:t>,</w:t>
      </w:r>
    </w:p>
    <w:p w14:paraId="3538DD33" w14:textId="77777777" w:rsidR="008C6777" w:rsidRDefault="00B86016" w:rsidP="00A76D77">
      <w:pPr>
        <w:spacing w:before="0" w:after="0"/>
      </w:pPr>
      <w:r w:rsidRPr="00B90685">
        <w:t>Et le pauvre fout</w:t>
      </w:r>
      <w:r w:rsidR="008C6777">
        <w:t xml:space="preserve">… </w:t>
      </w:r>
      <w:r w:rsidRPr="00B90685">
        <w:t>ce qu</w:t>
      </w:r>
      <w:r w:rsidR="008C6777">
        <w:t>’</w:t>
      </w:r>
      <w:r w:rsidRPr="00B90685">
        <w:t>il peut</w:t>
      </w:r>
      <w:r w:rsidR="008C6777">
        <w:t> !…</w:t>
      </w:r>
    </w:p>
    <w:p w14:paraId="3A2F0AE0" w14:textId="77777777" w:rsidR="00390364" w:rsidRDefault="00390364" w:rsidP="00A76D77">
      <w:pPr>
        <w:spacing w:before="0" w:after="0"/>
      </w:pPr>
    </w:p>
    <w:p w14:paraId="4CCB3A33" w14:textId="153BE124" w:rsidR="00B86016" w:rsidRPr="00B90685" w:rsidRDefault="00B86016" w:rsidP="00A76D77">
      <w:pPr>
        <w:spacing w:before="0" w:after="0"/>
      </w:pPr>
      <w:r w:rsidRPr="00B90685">
        <w:t>Les marbres de nos Tuileries</w:t>
      </w:r>
    </w:p>
    <w:p w14:paraId="2B84844E" w14:textId="77777777" w:rsidR="00B86016" w:rsidRPr="00B90685" w:rsidRDefault="00B86016" w:rsidP="00A76D77">
      <w:pPr>
        <w:spacing w:before="0" w:after="0"/>
      </w:pPr>
      <w:r w:rsidRPr="00B90685">
        <w:t>Eux-mêmes se sentent atteints</w:t>
      </w:r>
    </w:p>
    <w:p w14:paraId="15D46CA5" w14:textId="77777777" w:rsidR="00B86016" w:rsidRPr="00B90685" w:rsidRDefault="00B86016" w:rsidP="00A76D77">
      <w:pPr>
        <w:spacing w:before="0" w:after="0"/>
      </w:pPr>
      <w:r w:rsidRPr="00B90685">
        <w:t>Par toutes ces galanteries</w:t>
      </w:r>
    </w:p>
    <w:p w14:paraId="201E4037" w14:textId="77777777" w:rsidR="008C6777" w:rsidRDefault="00B86016" w:rsidP="00A76D77">
      <w:pPr>
        <w:spacing w:before="0" w:after="0"/>
      </w:pPr>
      <w:r w:rsidRPr="00B90685">
        <w:t>Que nous débitons aux putains</w:t>
      </w:r>
      <w:r w:rsidR="008C6777">
        <w:t>.</w:t>
      </w:r>
    </w:p>
    <w:p w14:paraId="3F1EDD67" w14:textId="77777777" w:rsidR="00390364" w:rsidRDefault="00390364" w:rsidP="00A76D77">
      <w:pPr>
        <w:spacing w:before="0" w:after="0"/>
      </w:pPr>
    </w:p>
    <w:p w14:paraId="5D3C8B08" w14:textId="618AAD11" w:rsidR="00B86016" w:rsidRPr="00B90685" w:rsidRDefault="00B86016" w:rsidP="00A76D77">
      <w:pPr>
        <w:spacing w:before="0" w:after="0"/>
      </w:pPr>
      <w:r w:rsidRPr="00B90685">
        <w:t>On voit sous les feuilles de vignes</w:t>
      </w:r>
    </w:p>
    <w:p w14:paraId="76AE9017" w14:textId="77777777" w:rsidR="00B86016" w:rsidRPr="00B90685" w:rsidRDefault="00B86016" w:rsidP="00A76D77">
      <w:pPr>
        <w:spacing w:before="0" w:after="0"/>
      </w:pPr>
      <w:r w:rsidRPr="00B90685">
        <w:t>Que leur impose la pudeur</w:t>
      </w:r>
    </w:p>
    <w:p w14:paraId="21DAA88F" w14:textId="0263E1AA" w:rsidR="00B86016" w:rsidRPr="00B90685" w:rsidRDefault="00B86016" w:rsidP="00A76D77">
      <w:pPr>
        <w:spacing w:before="0" w:after="0"/>
      </w:pPr>
      <w:r w:rsidRPr="00B90685">
        <w:t>S</w:t>
      </w:r>
      <w:r w:rsidR="008C6777">
        <w:t>’</w:t>
      </w:r>
      <w:r w:rsidRPr="00B90685">
        <w:t>agiter de gros membres dignes</w:t>
      </w:r>
    </w:p>
    <w:p w14:paraId="5E7C9943" w14:textId="1F0920EC" w:rsidR="008C6777" w:rsidRDefault="00B86016" w:rsidP="00A76D77">
      <w:pPr>
        <w:spacing w:before="0" w:after="0"/>
      </w:pPr>
      <w:r w:rsidRPr="00B90685">
        <w:t>D</w:t>
      </w:r>
      <w:r w:rsidR="008C6777">
        <w:t>’</w:t>
      </w:r>
      <w:r w:rsidRPr="00B90685">
        <w:t>admiration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ou d</w:t>
      </w:r>
      <w:r w:rsidR="008C6777">
        <w:t>’</w:t>
      </w:r>
      <w:r w:rsidRPr="00B90685">
        <w:t>horreur</w:t>
      </w:r>
      <w:r w:rsidR="008C6777">
        <w:t>.</w:t>
      </w:r>
    </w:p>
    <w:p w14:paraId="6089B750" w14:textId="77777777" w:rsidR="00390364" w:rsidRDefault="00390364" w:rsidP="00A76D77">
      <w:pPr>
        <w:spacing w:before="0" w:after="0"/>
      </w:pPr>
    </w:p>
    <w:p w14:paraId="7EDF0A08" w14:textId="43924C0E" w:rsidR="00B86016" w:rsidRPr="00B90685" w:rsidRDefault="00B86016" w:rsidP="00A76D77">
      <w:pPr>
        <w:spacing w:before="0" w:after="0"/>
      </w:pPr>
      <w:r w:rsidRPr="00B90685">
        <w:t>Les capotes mélancoliques</w:t>
      </w:r>
    </w:p>
    <w:p w14:paraId="4D90C167" w14:textId="77777777" w:rsidR="00B86016" w:rsidRPr="00B90685" w:rsidRDefault="00B86016" w:rsidP="00A76D77">
      <w:pPr>
        <w:spacing w:before="0" w:after="0"/>
      </w:pPr>
      <w:r w:rsidRPr="00B90685">
        <w:t>Qui pendent chez Monsieur Millan</w:t>
      </w:r>
    </w:p>
    <w:p w14:paraId="30EDD2DE" w14:textId="77777777" w:rsidR="008C6777" w:rsidRDefault="00B86016" w:rsidP="00A76D77">
      <w:pPr>
        <w:spacing w:before="0" w:after="0"/>
      </w:pPr>
      <w:r w:rsidRPr="00B90685">
        <w:t>S</w:t>
      </w:r>
      <w:r w:rsidR="008C6777">
        <w:t>’</w:t>
      </w:r>
      <w:r w:rsidRPr="00B90685">
        <w:t>enflent d</w:t>
      </w:r>
      <w:r w:rsidR="008C6777">
        <w:t>’</w:t>
      </w:r>
      <w:r w:rsidRPr="00B90685">
        <w:t>elles-mêmes</w:t>
      </w:r>
      <w:r w:rsidR="008C6777">
        <w:t xml:space="preserve">, </w:t>
      </w:r>
      <w:r w:rsidRPr="00B90685">
        <w:t>lubriques</w:t>
      </w:r>
      <w:r w:rsidR="008C6777">
        <w:t>,</w:t>
      </w:r>
    </w:p>
    <w:p w14:paraId="005D51FB" w14:textId="77777777" w:rsidR="008C6777" w:rsidRDefault="00B86016" w:rsidP="00A76D77">
      <w:pPr>
        <w:spacing w:before="0" w:after="0"/>
      </w:pPr>
      <w:r w:rsidRPr="00B90685">
        <w:t>Et déchargent en se gonflant</w:t>
      </w:r>
      <w:r w:rsidR="008C6777">
        <w:t>.</w:t>
      </w:r>
    </w:p>
    <w:p w14:paraId="27EC51C9" w14:textId="77777777" w:rsidR="00390364" w:rsidRDefault="00390364" w:rsidP="00A76D77">
      <w:pPr>
        <w:spacing w:before="0" w:after="0"/>
      </w:pPr>
    </w:p>
    <w:p w14:paraId="13BA72EA" w14:textId="77777777" w:rsidR="008C6777" w:rsidRDefault="008C6777" w:rsidP="00A76D77">
      <w:pPr>
        <w:spacing w:before="0" w:after="0"/>
      </w:pPr>
      <w:r>
        <w:t>— </w:t>
      </w:r>
      <w:r w:rsidR="00B86016" w:rsidRPr="00B90685">
        <w:t>Ah</w:t>
      </w:r>
      <w:r>
        <w:t xml:space="preserve"> ! </w:t>
      </w:r>
      <w:r w:rsidR="00B86016" w:rsidRPr="00B90685">
        <w:t>la belle heure</w:t>
      </w:r>
      <w:r>
        <w:t xml:space="preserve">, </w:t>
      </w:r>
      <w:r w:rsidR="00B86016" w:rsidRPr="00B90685">
        <w:t>quand j</w:t>
      </w:r>
      <w:r>
        <w:t>’</w:t>
      </w:r>
      <w:r w:rsidR="00B86016" w:rsidRPr="00B90685">
        <w:t>y pense</w:t>
      </w:r>
      <w:r>
        <w:t> !</w:t>
      </w:r>
    </w:p>
    <w:p w14:paraId="1CEDF368" w14:textId="171ECD66" w:rsidR="00B86016" w:rsidRPr="00B90685" w:rsidRDefault="00B86016" w:rsidP="00A76D77">
      <w:pPr>
        <w:spacing w:before="0" w:after="0"/>
      </w:pPr>
      <w:r w:rsidRPr="00B90685">
        <w:t>On mettrait une flotte à flot</w:t>
      </w:r>
    </w:p>
    <w:p w14:paraId="6F9F993F" w14:textId="48B4E406" w:rsidR="00B86016" w:rsidRPr="00B90685" w:rsidRDefault="00B86016" w:rsidP="00A76D77">
      <w:pPr>
        <w:spacing w:before="0" w:after="0"/>
      </w:pPr>
      <w:r w:rsidRPr="00B90685">
        <w:t>Avec le foutre qu</w:t>
      </w:r>
      <w:r w:rsidR="008C6777">
        <w:t>’</w:t>
      </w:r>
      <w:r w:rsidRPr="00B90685">
        <w:t>on dépense</w:t>
      </w:r>
    </w:p>
    <w:p w14:paraId="42FEF1AF" w14:textId="77777777" w:rsidR="008C6777" w:rsidRDefault="00B86016" w:rsidP="00A76D77">
      <w:pPr>
        <w:spacing w:before="0" w:after="0"/>
      </w:pPr>
      <w:r w:rsidRPr="00B90685">
        <w:t>Tant que résonne son grelot</w:t>
      </w:r>
      <w:r w:rsidR="008C6777">
        <w:t> !</w:t>
      </w:r>
    </w:p>
    <w:p w14:paraId="664453A9" w14:textId="77777777" w:rsidR="008C6777" w:rsidRDefault="00B86016" w:rsidP="008C6777">
      <w:pPr>
        <w:jc w:val="right"/>
      </w:pPr>
      <w:r w:rsidRPr="008C6777">
        <w:t>Alfred D</w:t>
      </w:r>
      <w:r w:rsidRPr="00A76D77">
        <w:rPr>
          <w:rStyle w:val="Taille-1Caracteres"/>
        </w:rPr>
        <w:t>ELVAU</w:t>
      </w:r>
      <w:r w:rsidR="008C6777">
        <w:t>.</w:t>
      </w:r>
    </w:p>
    <w:p w14:paraId="2768F749" w14:textId="498AA0B6" w:rsidR="00B86016" w:rsidRPr="00B90685" w:rsidRDefault="00B86016" w:rsidP="008C6777">
      <w:pPr>
        <w:pStyle w:val="Titre2"/>
        <w:rPr>
          <w:iCs w:val="0"/>
          <w:szCs w:val="44"/>
        </w:rPr>
      </w:pPr>
      <w:bookmarkStart w:id="224" w:name="_Toc275359226"/>
      <w:bookmarkStart w:id="225" w:name="_Toc199525870"/>
      <w:r w:rsidRPr="00B90685">
        <w:rPr>
          <w:iCs w:val="0"/>
          <w:szCs w:val="44"/>
        </w:rPr>
        <w:lastRenderedPageBreak/>
        <w:t>POLISSONNERIE</w:t>
      </w:r>
      <w:r w:rsidRPr="00B90685">
        <w:rPr>
          <w:rStyle w:val="Appelnotedebasdep"/>
          <w:iCs w:val="0"/>
          <w:sz w:val="44"/>
          <w:szCs w:val="44"/>
        </w:rPr>
        <w:footnoteReference w:id="19"/>
      </w:r>
      <w:bookmarkEnd w:id="224"/>
      <w:bookmarkEnd w:id="225"/>
      <w:r w:rsidRPr="00B90685">
        <w:rPr>
          <w:iCs w:val="0"/>
          <w:szCs w:val="44"/>
        </w:rPr>
        <w:br/>
      </w:r>
    </w:p>
    <w:p w14:paraId="7D2A82D4" w14:textId="77777777" w:rsidR="008C6777" w:rsidRDefault="00B86016" w:rsidP="008F44EA">
      <w:pPr>
        <w:spacing w:before="0" w:after="0"/>
      </w:pPr>
      <w:r w:rsidRPr="00B90685">
        <w:t>Allez</w:t>
      </w:r>
      <w:r w:rsidR="008C6777">
        <w:t xml:space="preserve">, </w:t>
      </w:r>
      <w:r w:rsidRPr="00B90685">
        <w:t>enfants de mon génie</w:t>
      </w:r>
      <w:r w:rsidR="008C6777">
        <w:t>,</w:t>
      </w:r>
    </w:p>
    <w:p w14:paraId="46136314" w14:textId="77777777" w:rsidR="008C6777" w:rsidRDefault="00B86016" w:rsidP="008F44EA">
      <w:pPr>
        <w:spacing w:before="0" w:after="0"/>
      </w:pPr>
      <w:r w:rsidRPr="00B90685">
        <w:t>Allez</w:t>
      </w:r>
      <w:r w:rsidR="008C6777">
        <w:t xml:space="preserve">, </w:t>
      </w:r>
      <w:r w:rsidRPr="00B90685">
        <w:t>suivez votre destin</w:t>
      </w:r>
      <w:r w:rsidR="008C6777">
        <w:t> ;</w:t>
      </w:r>
    </w:p>
    <w:p w14:paraId="7B80D72D" w14:textId="77777777" w:rsidR="008C6777" w:rsidRDefault="00B86016" w:rsidP="008F44EA">
      <w:pPr>
        <w:spacing w:before="0" w:after="0"/>
      </w:pPr>
      <w:r w:rsidRPr="00B90685">
        <w:t>Mais en passant</w:t>
      </w:r>
      <w:r w:rsidR="008C6777">
        <w:t xml:space="preserve">, </w:t>
      </w:r>
      <w:r w:rsidRPr="00B90685">
        <w:t>je vous en prie</w:t>
      </w:r>
      <w:r w:rsidR="008C6777">
        <w:t>,</w:t>
      </w:r>
    </w:p>
    <w:p w14:paraId="42672583" w14:textId="77777777" w:rsidR="008C6777" w:rsidRDefault="00B86016" w:rsidP="008F44EA">
      <w:pPr>
        <w:spacing w:before="0" w:after="0"/>
      </w:pPr>
      <w:r w:rsidRPr="00B90685">
        <w:t>Annoncez-moi chez le voisin</w:t>
      </w:r>
      <w:r w:rsidR="008C6777">
        <w:t>.</w:t>
      </w:r>
    </w:p>
    <w:p w14:paraId="3CC3921D" w14:textId="79836FDB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Rimes gauloises</w:t>
      </w:r>
      <w:r>
        <w:t>.)</w:t>
      </w:r>
    </w:p>
    <w:p w14:paraId="2823F186" w14:textId="354F42D4" w:rsidR="00B86016" w:rsidRPr="00B90685" w:rsidRDefault="00B86016" w:rsidP="008C6777">
      <w:pPr>
        <w:pStyle w:val="Titre2"/>
        <w:rPr>
          <w:szCs w:val="44"/>
        </w:rPr>
      </w:pPr>
      <w:bookmarkStart w:id="226" w:name="_Toc275359227"/>
      <w:bookmarkStart w:id="227" w:name="_Toc199525871"/>
      <w:r w:rsidRPr="00B90685">
        <w:rPr>
          <w:szCs w:val="44"/>
        </w:rPr>
        <w:lastRenderedPageBreak/>
        <w:t>PONDÉRATION</w:t>
      </w:r>
      <w:bookmarkEnd w:id="226"/>
      <w:bookmarkEnd w:id="227"/>
      <w:r w:rsidRPr="00B90685">
        <w:rPr>
          <w:szCs w:val="44"/>
        </w:rPr>
        <w:br/>
      </w:r>
    </w:p>
    <w:p w14:paraId="0D0A86C5" w14:textId="77777777" w:rsidR="008C6777" w:rsidRDefault="00B86016" w:rsidP="008F44EA">
      <w:pPr>
        <w:spacing w:before="0" w:after="0"/>
      </w:pPr>
      <w:r w:rsidRPr="00B90685">
        <w:t>Neuf mois juste après le dernier épithalame</w:t>
      </w:r>
      <w:r w:rsidR="008C6777">
        <w:t>,</w:t>
      </w:r>
    </w:p>
    <w:p w14:paraId="3C9BC52F" w14:textId="77777777" w:rsidR="008C6777" w:rsidRDefault="00B86016" w:rsidP="008F44EA">
      <w:pPr>
        <w:spacing w:before="0" w:after="0"/>
      </w:pPr>
      <w:r w:rsidRPr="00B90685">
        <w:t>Il naquit</w:t>
      </w:r>
      <w:r w:rsidR="008C6777">
        <w:t xml:space="preserve">, </w:t>
      </w:r>
      <w:r w:rsidRPr="00B90685">
        <w:t>pesant trois kilos exactement</w:t>
      </w:r>
      <w:r w:rsidR="008C6777">
        <w:t>,</w:t>
      </w:r>
    </w:p>
    <w:p w14:paraId="53F98A35" w14:textId="67E0F820" w:rsidR="00B86016" w:rsidRPr="00B90685" w:rsidRDefault="00B86016" w:rsidP="008F44EA">
      <w:pPr>
        <w:spacing w:before="0" w:after="0"/>
      </w:pPr>
      <w:r w:rsidRPr="00B90685">
        <w:t>Et dès lors</w:t>
      </w:r>
      <w:r w:rsidR="008C6777">
        <w:t xml:space="preserve">, </w:t>
      </w:r>
      <w:r w:rsidRPr="00B90685">
        <w:t>chaque jour</w:t>
      </w:r>
      <w:r w:rsidR="008C6777">
        <w:t xml:space="preserve">, </w:t>
      </w:r>
      <w:r w:rsidRPr="00B90685">
        <w:t>par un allaitement</w:t>
      </w:r>
    </w:p>
    <w:p w14:paraId="741AC50B" w14:textId="77777777" w:rsidR="008C6777" w:rsidRDefault="00B86016" w:rsidP="008F44EA">
      <w:pPr>
        <w:spacing w:before="0" w:after="0"/>
      </w:pPr>
      <w:r w:rsidRPr="00B90685">
        <w:t>Méthodique</w:t>
      </w:r>
      <w:r w:rsidR="008C6777">
        <w:t xml:space="preserve">, </w:t>
      </w:r>
      <w:r w:rsidRPr="00B90685">
        <w:t>il s</w:t>
      </w:r>
      <w:r w:rsidR="008C6777">
        <w:t>’</w:t>
      </w:r>
      <w:r w:rsidRPr="00B90685">
        <w:t>accrut d</w:t>
      </w:r>
      <w:r w:rsidR="008C6777">
        <w:t>’</w:t>
      </w:r>
      <w:r w:rsidRPr="00B90685">
        <w:t>un nombre entier de grammes</w:t>
      </w:r>
      <w:r w:rsidR="008C6777">
        <w:t>.</w:t>
      </w:r>
    </w:p>
    <w:p w14:paraId="518A8E31" w14:textId="77777777" w:rsidR="00F6724B" w:rsidRDefault="00F6724B" w:rsidP="008F44EA">
      <w:pPr>
        <w:spacing w:before="0" w:after="0"/>
      </w:pPr>
    </w:p>
    <w:p w14:paraId="01CB84F0" w14:textId="6F70B2DC" w:rsidR="008C6777" w:rsidRDefault="00B86016" w:rsidP="008F44EA">
      <w:pPr>
        <w:spacing w:before="0" w:after="0"/>
      </w:pPr>
      <w:r w:rsidRPr="00B90685">
        <w:t>Existence rivée aux chiffres</w:t>
      </w:r>
      <w:r w:rsidR="008C6777">
        <w:t xml:space="preserve">, </w:t>
      </w:r>
      <w:r w:rsidRPr="00B90685">
        <w:t>aux programmes</w:t>
      </w:r>
      <w:r w:rsidR="008C6777">
        <w:t>,</w:t>
      </w:r>
    </w:p>
    <w:p w14:paraId="576BF2AB" w14:textId="77777777" w:rsidR="008C6777" w:rsidRDefault="00B86016" w:rsidP="008F44EA">
      <w:pPr>
        <w:spacing w:before="0" w:after="0"/>
      </w:pPr>
      <w:r w:rsidRPr="00B90685">
        <w:t>Il contrôla des poids pour le Gouvernement</w:t>
      </w:r>
      <w:r w:rsidR="008C6777">
        <w:t>,</w:t>
      </w:r>
    </w:p>
    <w:p w14:paraId="12AC191C" w14:textId="68705CDC" w:rsidR="008C6777" w:rsidRDefault="00B86016" w:rsidP="008F44EA">
      <w:pPr>
        <w:spacing w:before="0" w:after="0"/>
      </w:pPr>
      <w:r w:rsidRPr="00B90685">
        <w:t>Quand il avait du vague à l</w:t>
      </w:r>
      <w:r w:rsidR="008C6777">
        <w:t>’</w:t>
      </w:r>
      <w:r w:rsidRPr="00B90685">
        <w:t>âme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rarement</w:t>
      </w:r>
      <w:r w:rsidR="008C6777">
        <w:t xml:space="preserve"> </w:t>
      </w:r>
      <w:r w:rsidR="00CC5E1A">
        <w:t>—</w:t>
      </w:r>
    </w:p>
    <w:p w14:paraId="5245B3AE" w14:textId="77777777" w:rsidR="008C6777" w:rsidRDefault="00B86016" w:rsidP="008F44EA">
      <w:pPr>
        <w:spacing w:before="0" w:after="0"/>
      </w:pPr>
      <w:r w:rsidRPr="00B90685">
        <w:t xml:space="preserve">Il lisait les </w:t>
      </w:r>
      <w:r w:rsidRPr="00B90685">
        <w:rPr>
          <w:i/>
        </w:rPr>
        <w:t>Tarifs douaniers</w:t>
      </w:r>
      <w:r w:rsidR="008C6777">
        <w:t xml:space="preserve">, </w:t>
      </w:r>
      <w:r w:rsidRPr="00B90685">
        <w:t>ces dictâmes</w:t>
      </w:r>
      <w:r w:rsidR="008C6777">
        <w:t> !</w:t>
      </w:r>
    </w:p>
    <w:p w14:paraId="361850F4" w14:textId="77777777" w:rsidR="00F6724B" w:rsidRDefault="00F6724B" w:rsidP="008F44EA">
      <w:pPr>
        <w:spacing w:before="0" w:after="0"/>
      </w:pPr>
    </w:p>
    <w:p w14:paraId="5CDC4A64" w14:textId="4B7DD9C6" w:rsidR="008C6777" w:rsidRDefault="00B86016" w:rsidP="008F44EA">
      <w:pPr>
        <w:spacing w:before="0" w:after="0"/>
      </w:pPr>
      <w:r w:rsidRPr="00B90685">
        <w:t>Son repas lui coûta toujours trente-deux sous</w:t>
      </w:r>
      <w:r w:rsidR="008C6777">
        <w:t>.</w:t>
      </w:r>
    </w:p>
    <w:p w14:paraId="57EDD6E5" w14:textId="77777777" w:rsidR="008C6777" w:rsidRDefault="00B86016" w:rsidP="008F44EA">
      <w:pPr>
        <w:spacing w:before="0" w:after="0"/>
      </w:pPr>
      <w:r w:rsidRPr="00B90685">
        <w:t>Sobre avec les buveurs</w:t>
      </w:r>
      <w:r w:rsidR="008C6777">
        <w:t xml:space="preserve">, </w:t>
      </w:r>
      <w:r w:rsidRPr="00B90685">
        <w:t>correct avec les fous</w:t>
      </w:r>
      <w:r w:rsidR="008C6777">
        <w:t>,</w:t>
      </w:r>
    </w:p>
    <w:p w14:paraId="483C1355" w14:textId="77777777" w:rsidR="008C6777" w:rsidRDefault="00B86016" w:rsidP="008F44EA">
      <w:pPr>
        <w:spacing w:before="0" w:after="0"/>
      </w:pPr>
      <w:r w:rsidRPr="00B90685">
        <w:t>Il ne connut jamais les débauches exquises</w:t>
      </w:r>
      <w:r w:rsidR="008C6777">
        <w:t> ;</w:t>
      </w:r>
    </w:p>
    <w:p w14:paraId="6DEA12DF" w14:textId="77777777" w:rsidR="00F6724B" w:rsidRDefault="00F6724B" w:rsidP="008F44EA">
      <w:pPr>
        <w:spacing w:before="0" w:after="0"/>
      </w:pPr>
    </w:p>
    <w:p w14:paraId="00DAEBA3" w14:textId="5DE67A2E" w:rsidR="008C6777" w:rsidRDefault="00B86016" w:rsidP="008F44EA">
      <w:pPr>
        <w:spacing w:before="0" w:after="0"/>
      </w:pPr>
      <w:r w:rsidRPr="00B90685">
        <w:t>Mais subissant l</w:t>
      </w:r>
      <w:r w:rsidR="008C6777">
        <w:t>’</w:t>
      </w:r>
      <w:r w:rsidRPr="00B90685">
        <w:t>attrait fatal des numéros</w:t>
      </w:r>
      <w:r w:rsidR="008C6777">
        <w:t>,</w:t>
      </w:r>
    </w:p>
    <w:p w14:paraId="7C4E77B7" w14:textId="43BE9159" w:rsidR="00B86016" w:rsidRPr="00B90685" w:rsidRDefault="00B86016" w:rsidP="008F44EA">
      <w:pPr>
        <w:spacing w:before="0" w:after="0"/>
      </w:pPr>
      <w:r w:rsidRPr="00B90685">
        <w:t>Tous les samedis soir il allait aux plus gros</w:t>
      </w:r>
    </w:p>
    <w:p w14:paraId="2A3463C2" w14:textId="77777777" w:rsidR="008C6777" w:rsidRDefault="00B86016" w:rsidP="008F44EA">
      <w:pPr>
        <w:spacing w:before="0" w:after="0"/>
      </w:pPr>
      <w:r w:rsidRPr="00B90685">
        <w:t>À prix fixe acheter des caresses précises</w:t>
      </w:r>
      <w:r w:rsidR="008C6777">
        <w:t>.</w:t>
      </w:r>
    </w:p>
    <w:p w14:paraId="3E79BE0D" w14:textId="0A16DD4C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385B7C1B" w14:textId="47E2DEE3" w:rsidR="00B86016" w:rsidRPr="00B90685" w:rsidRDefault="00B86016" w:rsidP="008C6777">
      <w:pPr>
        <w:pStyle w:val="Titre2"/>
        <w:rPr>
          <w:szCs w:val="44"/>
        </w:rPr>
      </w:pPr>
      <w:bookmarkStart w:id="228" w:name="_Toc275359228"/>
      <w:bookmarkStart w:id="229" w:name="_Toc199525872"/>
      <w:r w:rsidRPr="00B90685">
        <w:rPr>
          <w:szCs w:val="44"/>
        </w:rPr>
        <w:lastRenderedPageBreak/>
        <w:t>MÉDECINE LÉGALE</w:t>
      </w:r>
      <w:bookmarkEnd w:id="228"/>
      <w:bookmarkEnd w:id="229"/>
    </w:p>
    <w:p w14:paraId="5DC880CA" w14:textId="77777777" w:rsidR="008C6777" w:rsidRPr="003A4C4D" w:rsidRDefault="008C6777" w:rsidP="009B7DCC">
      <w:pPr>
        <w:spacing w:after="0"/>
        <w:jc w:val="right"/>
        <w:rPr>
          <w:rStyle w:val="Taille-1Caracteres"/>
        </w:rPr>
      </w:pPr>
      <w:r w:rsidRPr="003A4C4D">
        <w:rPr>
          <w:rStyle w:val="Taille-1Caracteres"/>
        </w:rPr>
        <w:t>« </w:t>
      </w:r>
      <w:r w:rsidR="00B86016" w:rsidRPr="003A4C4D">
        <w:rPr>
          <w:rStyle w:val="Taille-1Caracteres"/>
          <w:i/>
          <w:iCs/>
        </w:rPr>
        <w:t>Casse-poitrine</w:t>
      </w:r>
      <w:r w:rsidR="00B86016" w:rsidRPr="003A4C4D">
        <w:rPr>
          <w:rStyle w:val="Taille-1Caracteres"/>
        </w:rPr>
        <w:t xml:space="preserve"> appellantur</w:t>
      </w:r>
      <w:r w:rsidRPr="003A4C4D">
        <w:rPr>
          <w:rStyle w:val="Taille-1Caracteres"/>
        </w:rPr>
        <w:t>. »</w:t>
      </w:r>
    </w:p>
    <w:p w14:paraId="2CCC3E81" w14:textId="36E3D754" w:rsidR="008C6777" w:rsidRPr="003A4C4D" w:rsidRDefault="008C6777" w:rsidP="009B7DCC">
      <w:pPr>
        <w:spacing w:before="0" w:after="480"/>
        <w:jc w:val="right"/>
        <w:rPr>
          <w:rStyle w:val="Taille-1Caracteres"/>
        </w:rPr>
      </w:pPr>
      <w:r w:rsidRPr="003A4C4D">
        <w:rPr>
          <w:rStyle w:val="Taille-1Caracteres"/>
        </w:rPr>
        <w:t>(</w:t>
      </w:r>
      <w:r w:rsidR="00B86016" w:rsidRPr="003A4C4D">
        <w:rPr>
          <w:rStyle w:val="Taille-1Caracteres"/>
        </w:rPr>
        <w:t xml:space="preserve">Professeur </w:t>
      </w:r>
      <w:r w:rsidR="00B86016" w:rsidRPr="003A4C4D">
        <w:t>T</w:t>
      </w:r>
      <w:r w:rsidR="00B86016" w:rsidRPr="003A4C4D">
        <w:rPr>
          <w:rStyle w:val="Taille-1Caracteres"/>
        </w:rPr>
        <w:t>ARDIEU</w:t>
      </w:r>
      <w:r w:rsidRPr="003A4C4D">
        <w:rPr>
          <w:rStyle w:val="Taille-1Caracteres"/>
        </w:rPr>
        <w:t>.)</w:t>
      </w:r>
    </w:p>
    <w:p w14:paraId="74DAAE8B" w14:textId="77777777" w:rsidR="008C6777" w:rsidRDefault="00B86016" w:rsidP="00F6724B">
      <w:pPr>
        <w:spacing w:before="0" w:after="0"/>
      </w:pPr>
      <w:r w:rsidRPr="00B90685">
        <w:t>Courbé sous le fardeau de son désir difforme</w:t>
      </w:r>
      <w:r w:rsidR="008C6777">
        <w:t>,</w:t>
      </w:r>
    </w:p>
    <w:p w14:paraId="7D88A400" w14:textId="77777777" w:rsidR="008C6777" w:rsidRDefault="00B86016" w:rsidP="00F6724B">
      <w:pPr>
        <w:spacing w:before="0" w:after="0"/>
      </w:pPr>
      <w:r w:rsidRPr="00B90685">
        <w:t>Sinistre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œil au guet</w:t>
      </w:r>
      <w:r w:rsidR="008C6777">
        <w:t xml:space="preserve">, </w:t>
      </w:r>
      <w:r w:rsidRPr="00B90685">
        <w:t>plus craintif que le faon</w:t>
      </w:r>
      <w:r w:rsidR="008C6777">
        <w:t>,</w:t>
      </w:r>
    </w:p>
    <w:p w14:paraId="0E7FB744" w14:textId="64BBFCAD" w:rsidR="00B86016" w:rsidRPr="00B90685" w:rsidRDefault="00B86016" w:rsidP="00F6724B">
      <w:pPr>
        <w:spacing w:before="0" w:after="0"/>
      </w:pPr>
      <w:r w:rsidRPr="00B90685">
        <w:t>Le soir il va le long des berges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C</w:t>
      </w:r>
      <w:r w:rsidR="008C6777">
        <w:t>’</w:t>
      </w:r>
      <w:r w:rsidRPr="00B90685">
        <w:t>est Alphand</w:t>
      </w:r>
    </w:p>
    <w:p w14:paraId="26FCE52A" w14:textId="77777777" w:rsidR="008C6777" w:rsidRDefault="00B86016" w:rsidP="00F6724B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sur les bords déserts</w:t>
      </w:r>
      <w:r w:rsidR="008C6777">
        <w:t xml:space="preserve">, </w:t>
      </w:r>
      <w:r w:rsidRPr="00B90685">
        <w:t>a fait verdoyer l</w:t>
      </w:r>
      <w:r w:rsidR="008C6777">
        <w:t>’</w:t>
      </w:r>
      <w:r w:rsidRPr="00B90685">
        <w:t>orme</w:t>
      </w:r>
      <w:r w:rsidR="008C6777">
        <w:t>.</w:t>
      </w:r>
    </w:p>
    <w:p w14:paraId="417C5735" w14:textId="77777777" w:rsidR="009B7DCC" w:rsidRDefault="009B7DCC" w:rsidP="00F6724B">
      <w:pPr>
        <w:spacing w:before="0" w:after="0"/>
      </w:pPr>
    </w:p>
    <w:p w14:paraId="54FE98C5" w14:textId="7E087EFE" w:rsidR="00B86016" w:rsidRPr="00B90685" w:rsidRDefault="00B86016" w:rsidP="00F6724B">
      <w:pPr>
        <w:spacing w:before="0" w:after="0"/>
      </w:pPr>
      <w:r w:rsidRPr="00B90685">
        <w:t>Là rôde encor cet être hybride dont la forme</w:t>
      </w:r>
    </w:p>
    <w:p w14:paraId="71A2F71A" w14:textId="77777777" w:rsidR="008C6777" w:rsidRDefault="00B86016" w:rsidP="00F6724B">
      <w:pPr>
        <w:spacing w:before="0" w:after="0"/>
      </w:pPr>
      <w:r w:rsidRPr="00B90685">
        <w:t>A des rondeurs de femme et des maigreurs d</w:t>
      </w:r>
      <w:r w:rsidR="008C6777">
        <w:t>’</w:t>
      </w:r>
      <w:r w:rsidRPr="00B90685">
        <w:t>enfant</w:t>
      </w:r>
      <w:r w:rsidR="008C6777">
        <w:t> ;</w:t>
      </w:r>
    </w:p>
    <w:p w14:paraId="5E3F5C60" w14:textId="4EF03EB8" w:rsidR="00B86016" w:rsidRPr="00B90685" w:rsidRDefault="00B86016" w:rsidP="00F6724B">
      <w:pPr>
        <w:spacing w:before="0" w:after="0"/>
      </w:pPr>
      <w:r w:rsidRPr="00B90685">
        <w:t>Dont le col découvert et le veston bouffant</w:t>
      </w:r>
    </w:p>
    <w:p w14:paraId="41BBB2E7" w14:textId="77777777" w:rsidR="008C6777" w:rsidRDefault="00B86016" w:rsidP="00F6724B">
      <w:pPr>
        <w:spacing w:before="0" w:after="0"/>
      </w:pPr>
      <w:r w:rsidRPr="00B90685">
        <w:t>Trahissent un organe infundibuliforme</w:t>
      </w:r>
      <w:r w:rsidR="008C6777">
        <w:t>.</w:t>
      </w:r>
    </w:p>
    <w:p w14:paraId="27D215EF" w14:textId="77777777" w:rsidR="009B7DCC" w:rsidRDefault="009B7DCC" w:rsidP="00F6724B">
      <w:pPr>
        <w:spacing w:before="0" w:after="0"/>
      </w:pPr>
    </w:p>
    <w:p w14:paraId="6A294CF2" w14:textId="13EE8D9E" w:rsidR="00B86016" w:rsidRPr="00B90685" w:rsidRDefault="00B86016" w:rsidP="00F6724B">
      <w:pPr>
        <w:spacing w:before="0" w:after="0"/>
      </w:pPr>
      <w:r w:rsidRPr="00B90685">
        <w:t>Ils se sont devinés et rejoints</w:t>
      </w:r>
      <w:r w:rsidR="008C6777">
        <w:t xml:space="preserve">. </w:t>
      </w:r>
      <w:r w:rsidRPr="00B90685">
        <w:t>Le danger</w:t>
      </w:r>
    </w:p>
    <w:p w14:paraId="4D79C8E3" w14:textId="757426DC" w:rsidR="00B86016" w:rsidRPr="00B90685" w:rsidRDefault="00B86016" w:rsidP="00F6724B">
      <w:pPr>
        <w:spacing w:before="0" w:after="0"/>
      </w:pPr>
      <w:r w:rsidRPr="00B90685">
        <w:t>Les harcelant</w:t>
      </w:r>
      <w:r w:rsidR="008C6777">
        <w:t xml:space="preserve">, </w:t>
      </w:r>
      <w:r w:rsidRPr="00B90685">
        <w:t>ils vont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couple affreux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héberger</w:t>
      </w:r>
    </w:p>
    <w:p w14:paraId="00B8E53C" w14:textId="77777777" w:rsidR="008C6777" w:rsidRDefault="00B86016" w:rsidP="00F6724B">
      <w:pPr>
        <w:spacing w:before="0" w:after="0"/>
      </w:pPr>
      <w:r w:rsidRPr="00B90685">
        <w:t>Sous la voûte aux trous noirs leur rut démoniaque</w:t>
      </w:r>
      <w:r w:rsidR="008C6777">
        <w:t>.</w:t>
      </w:r>
    </w:p>
    <w:p w14:paraId="3D35EDEC" w14:textId="77777777" w:rsidR="009B7DCC" w:rsidRDefault="009B7DCC" w:rsidP="00F6724B">
      <w:pPr>
        <w:spacing w:before="0" w:after="0"/>
      </w:pPr>
    </w:p>
    <w:p w14:paraId="32F6ED54" w14:textId="58CB0CDA" w:rsidR="00B86016" w:rsidRPr="00B90685" w:rsidRDefault="00B86016" w:rsidP="00F6724B">
      <w:pPr>
        <w:spacing w:before="0" w:after="0"/>
      </w:pPr>
      <w:r w:rsidRPr="00B90685">
        <w:t>Enfin l</w:t>
      </w:r>
      <w:r w:rsidR="008C6777">
        <w:t>’</w:t>
      </w:r>
      <w:r w:rsidRPr="00B90685">
        <w:t>homme</w:t>
      </w:r>
      <w:r w:rsidR="008C6777">
        <w:t xml:space="preserve">, </w:t>
      </w:r>
      <w:r w:rsidRPr="00B90685">
        <w:t>assouvi</w:t>
      </w:r>
      <w:r w:rsidR="008C6777">
        <w:t xml:space="preserve">, </w:t>
      </w:r>
      <w:r w:rsidRPr="00B90685">
        <w:t>sort d</w:t>
      </w:r>
      <w:r w:rsidR="008C6777">
        <w:t>’</w:t>
      </w:r>
      <w:r w:rsidRPr="00B90685">
        <w:t>un pas vacillant</w:t>
      </w:r>
    </w:p>
    <w:p w14:paraId="173F0BD2" w14:textId="77777777" w:rsidR="008C6777" w:rsidRDefault="00B86016" w:rsidP="00F6724B">
      <w:pPr>
        <w:spacing w:before="0" w:after="0"/>
      </w:pPr>
      <w:r w:rsidRPr="00B90685">
        <w:t>Et fuit</w:t>
      </w:r>
      <w:r w:rsidR="008C6777">
        <w:t xml:space="preserve">, </w:t>
      </w:r>
      <w:r w:rsidRPr="00B90685">
        <w:t>rasant les murs</w:t>
      </w:r>
      <w:r w:rsidR="008C6777">
        <w:t xml:space="preserve">, </w:t>
      </w:r>
      <w:r w:rsidRPr="00B90685">
        <w:t>grisé d</w:t>
      </w:r>
      <w:r w:rsidR="008C6777">
        <w:t>’</w:t>
      </w:r>
      <w:r w:rsidRPr="00B90685">
        <w:t>ammoniaque</w:t>
      </w:r>
      <w:r w:rsidR="008C6777">
        <w:t>,</w:t>
      </w:r>
    </w:p>
    <w:p w14:paraId="0A48D3BE" w14:textId="77777777" w:rsidR="008C6777" w:rsidRDefault="00B86016" w:rsidP="009B7DCC">
      <w:pPr>
        <w:keepNext/>
        <w:spacing w:before="0" w:after="0"/>
      </w:pPr>
      <w:r w:rsidRPr="00B90685">
        <w:t>Son ambre</w:t>
      </w:r>
      <w:r w:rsidR="008C6777">
        <w:t xml:space="preserve">, </w:t>
      </w:r>
      <w:r w:rsidRPr="00B90685">
        <w:t>à lui</w:t>
      </w:r>
      <w:r w:rsidR="008C6777">
        <w:t xml:space="preserve">, </w:t>
      </w:r>
      <w:r w:rsidRPr="00B90685">
        <w:t>son musc et son ylang-ylang</w:t>
      </w:r>
      <w:r w:rsidRPr="00B90685">
        <w:rPr>
          <w:rStyle w:val="Appelnotedebasdep"/>
        </w:rPr>
        <w:footnoteReference w:id="20"/>
      </w:r>
      <w:r w:rsidR="008C6777">
        <w:t>.</w:t>
      </w:r>
    </w:p>
    <w:p w14:paraId="6F8B49CB" w14:textId="7001A5F6" w:rsidR="008C6777" w:rsidRDefault="008C6777" w:rsidP="008C6777">
      <w:pPr>
        <w:jc w:val="right"/>
      </w:pPr>
      <w:r>
        <w:t>(</w:t>
      </w:r>
      <w:r w:rsidR="00B86016" w:rsidRPr="008C6777"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08B9C1F8" w14:textId="4958D25E" w:rsidR="00B86016" w:rsidRPr="00B90685" w:rsidRDefault="00B86016" w:rsidP="008C6777">
      <w:pPr>
        <w:pStyle w:val="Titre2"/>
        <w:rPr>
          <w:szCs w:val="44"/>
        </w:rPr>
      </w:pPr>
      <w:bookmarkStart w:id="230" w:name="_Toc275359229"/>
      <w:bookmarkStart w:id="231" w:name="_Toc199525873"/>
      <w:r w:rsidRPr="00B90685">
        <w:rPr>
          <w:szCs w:val="44"/>
        </w:rPr>
        <w:lastRenderedPageBreak/>
        <w:t>MUSÉE SECRET</w:t>
      </w:r>
      <w:bookmarkEnd w:id="230"/>
      <w:bookmarkEnd w:id="231"/>
      <w:r w:rsidRPr="00B90685">
        <w:rPr>
          <w:szCs w:val="44"/>
        </w:rPr>
        <w:br/>
      </w:r>
    </w:p>
    <w:p w14:paraId="3D4FF155" w14:textId="1F2DD2E0" w:rsidR="008C6777" w:rsidRDefault="00B86016" w:rsidP="008C6777">
      <w:r w:rsidRPr="00B90685">
        <w:t>Voici une pièce avouée de Théophile Gautier</w:t>
      </w:r>
      <w:r w:rsidR="008C6777">
        <w:t>. (</w:t>
      </w:r>
      <w:r w:rsidRPr="00B90685">
        <w:t>Poésies complètes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B90685">
        <w:t>Paris</w:t>
      </w:r>
      <w:r w:rsidR="008C6777">
        <w:t xml:space="preserve">, </w:t>
      </w:r>
      <w:r w:rsidRPr="00B90685">
        <w:t>Charpentier</w:t>
      </w:r>
      <w:r w:rsidR="008C6777">
        <w:t xml:space="preserve">, </w:t>
      </w:r>
      <w:r w:rsidRPr="00B90685">
        <w:t>1876</w:t>
      </w:r>
      <w:r w:rsidR="008C6777">
        <w:t xml:space="preserve">, </w:t>
      </w:r>
      <w:r w:rsidRPr="00B90685">
        <w:t>in-12</w:t>
      </w:r>
      <w:r w:rsidR="008C6777">
        <w:t xml:space="preserve">, </w:t>
      </w:r>
      <w:r w:rsidRPr="00B90685">
        <w:t>tome II</w:t>
      </w:r>
      <w:r w:rsidR="008C6777">
        <w:t xml:space="preserve">, </w:t>
      </w:r>
      <w:r w:rsidRPr="00B90685">
        <w:t>339</w:t>
      </w:r>
      <w:r w:rsidR="008C6777">
        <w:t xml:space="preserve">. </w:t>
      </w:r>
      <w:r w:rsidRPr="00B90685">
        <w:t>pp</w:t>
      </w:r>
      <w:r w:rsidR="008C6777">
        <w:t xml:space="preserve">. </w:t>
      </w:r>
      <w:r w:rsidRPr="00B90685">
        <w:rPr>
          <w:i/>
        </w:rPr>
        <w:t>On lit sur la page en regard du titre</w:t>
      </w:r>
      <w:r w:rsidR="008C6777">
        <w:t xml:space="preserve"> : </w:t>
      </w:r>
      <w:r w:rsidRPr="00B90685">
        <w:t>Il a été tiré quinze exemplaires semblables à celui-ci</w:t>
      </w:r>
      <w:r w:rsidR="008C6777">
        <w:t xml:space="preserve">. </w:t>
      </w:r>
      <w:r w:rsidRPr="00B90685">
        <w:t>Il est interdit de les mettre dans le commerce</w:t>
      </w:r>
      <w:r w:rsidR="008C6777">
        <w:t xml:space="preserve">.) </w:t>
      </w:r>
      <w:r w:rsidRPr="00B90685">
        <w:t>Elle est célèbre et fort belle</w:t>
      </w:r>
      <w:r w:rsidR="008C6777">
        <w:t xml:space="preserve">. </w:t>
      </w:r>
      <w:r w:rsidRPr="00B90685">
        <w:t>Gautier s</w:t>
      </w:r>
      <w:r w:rsidR="008C6777">
        <w:t>’</w:t>
      </w:r>
      <w:r w:rsidRPr="00B90685">
        <w:t>y montre tel qu</w:t>
      </w:r>
      <w:r w:rsidR="008C6777">
        <w:t>’</w:t>
      </w:r>
      <w:r w:rsidRPr="00B90685">
        <w:t>il était</w:t>
      </w:r>
      <w:r w:rsidR="008C6777">
        <w:t xml:space="preserve">, </w:t>
      </w:r>
      <w:r w:rsidRPr="00B90685">
        <w:t>un grand artiste amant de la Beauté</w:t>
      </w:r>
      <w:r w:rsidR="008C6777">
        <w:t xml:space="preserve">. </w:t>
      </w:r>
      <w:r w:rsidRPr="00B90685">
        <w:t xml:space="preserve">Ce poème eût été digne de </w:t>
      </w:r>
      <w:r w:rsidR="008C6777">
        <w:t>Goe</w:t>
      </w:r>
      <w:r w:rsidRPr="00B90685">
        <w:t>the</w:t>
      </w:r>
      <w:r w:rsidR="008C6777">
        <w:t xml:space="preserve">, </w:t>
      </w:r>
      <w:r w:rsidRPr="00B90685">
        <w:t>mais Gautier seul pouvait l</w:t>
      </w:r>
      <w:r w:rsidR="008C6777">
        <w:t>’</w:t>
      </w:r>
      <w:r w:rsidRPr="00B90685">
        <w:t>écrire</w:t>
      </w:r>
      <w:r w:rsidR="008C6777">
        <w:t xml:space="preserve">. </w:t>
      </w:r>
      <w:r w:rsidRPr="00B90685">
        <w:t>On dit que Gautier aurait pu être</w:t>
      </w:r>
      <w:r w:rsidR="008C6777">
        <w:t xml:space="preserve">, </w:t>
      </w:r>
      <w:r w:rsidRPr="00B90685">
        <w:t>si la vie ne l</w:t>
      </w:r>
      <w:r w:rsidR="008C6777">
        <w:t>’</w:t>
      </w:r>
      <w:r w:rsidRPr="00B90685">
        <w:t>avait contraint à des travaux misérables et absorbants</w:t>
      </w:r>
      <w:r w:rsidR="008C6777">
        <w:t xml:space="preserve">, </w:t>
      </w:r>
      <w:r w:rsidRPr="00B90685">
        <w:t xml:space="preserve">un </w:t>
      </w:r>
      <w:r w:rsidR="008C6777">
        <w:t>Goe</w:t>
      </w:r>
      <w:r w:rsidRPr="00B90685">
        <w:t>the français</w:t>
      </w:r>
      <w:r w:rsidR="008C6777">
        <w:t xml:space="preserve">. </w:t>
      </w:r>
      <w:r w:rsidRPr="00B90685">
        <w:t>Leurs noms se ressemblent</w:t>
      </w:r>
      <w:r w:rsidR="008C6777">
        <w:t xml:space="preserve">. </w:t>
      </w:r>
      <w:r w:rsidRPr="00B90685">
        <w:t>Il n</w:t>
      </w:r>
      <w:r w:rsidR="008C6777">
        <w:t>’</w:t>
      </w:r>
      <w:r w:rsidRPr="00B90685">
        <w:t>y a pas de pièces dans toutes les littératures du monde où l</w:t>
      </w:r>
      <w:r w:rsidR="008C6777">
        <w:t>’</w:t>
      </w:r>
      <w:r w:rsidRPr="00B90685">
        <w:t>art plastique</w:t>
      </w:r>
      <w:r w:rsidR="008C6777">
        <w:t xml:space="preserve">, </w:t>
      </w:r>
      <w:r w:rsidRPr="00B90685">
        <w:t>la nudité souveraine</w:t>
      </w:r>
      <w:r w:rsidR="008C6777">
        <w:t xml:space="preserve">, </w:t>
      </w:r>
      <w:r w:rsidRPr="00B90685">
        <w:t>aient été chantés avec un lyrisme plus pur</w:t>
      </w:r>
      <w:r w:rsidR="008C6777">
        <w:t xml:space="preserve">, </w:t>
      </w:r>
      <w:r w:rsidRPr="00B90685">
        <w:t>plus noble</w:t>
      </w:r>
      <w:r w:rsidR="008C6777">
        <w:t xml:space="preserve">, </w:t>
      </w:r>
      <w:r w:rsidRPr="00B90685">
        <w:t>plus parfait</w:t>
      </w:r>
      <w:r w:rsidR="008C6777">
        <w:t xml:space="preserve">. </w:t>
      </w:r>
      <w:r w:rsidRPr="00B90685">
        <w:t>La pièce dont je parle et que j</w:t>
      </w:r>
      <w:r w:rsidR="008C6777">
        <w:t>’</w:t>
      </w:r>
      <w:r w:rsidRPr="00B90685">
        <w:t>admire au delà de toute expression</w:t>
      </w:r>
      <w:r w:rsidR="008C6777">
        <w:t xml:space="preserve">, </w:t>
      </w:r>
      <w:r w:rsidRPr="00B90685">
        <w:t xml:space="preserve">faisait partie des </w:t>
      </w:r>
      <w:r>
        <w:rPr>
          <w:i/>
        </w:rPr>
        <w:t>É</w:t>
      </w:r>
      <w:r w:rsidRPr="00B90685">
        <w:rPr>
          <w:i/>
        </w:rPr>
        <w:t>maux et Camées</w:t>
      </w:r>
      <w:r w:rsidR="008C6777">
        <w:t xml:space="preserve">, </w:t>
      </w:r>
      <w:r w:rsidRPr="00B90685">
        <w:t>et fut retirée par l</w:t>
      </w:r>
      <w:r w:rsidR="008C6777">
        <w:t>’</w:t>
      </w:r>
      <w:r w:rsidRPr="00B90685">
        <w:t>auteur</w:t>
      </w:r>
      <w:r w:rsidR="008C6777">
        <w:t xml:space="preserve">. </w:t>
      </w:r>
      <w:r w:rsidRPr="00B90685">
        <w:t>Elle porte un titre napolitain</w:t>
      </w:r>
      <w:r w:rsidR="008C6777">
        <w:t xml:space="preserve"> : </w:t>
      </w:r>
      <w:r w:rsidRPr="00B90685">
        <w:rPr>
          <w:i/>
        </w:rPr>
        <w:t>Musée secret</w:t>
      </w:r>
      <w:r w:rsidR="008C6777">
        <w:t>.</w:t>
      </w:r>
    </w:p>
    <w:p w14:paraId="796F0EE7" w14:textId="77777777" w:rsidR="00B02135" w:rsidRDefault="00B02135" w:rsidP="00B02135">
      <w:pPr>
        <w:spacing w:before="0" w:after="0"/>
        <w:rPr>
          <w:rStyle w:val="Taille-1Caracteres"/>
        </w:rPr>
      </w:pPr>
    </w:p>
    <w:p w14:paraId="37E795D3" w14:textId="7F65A4C5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Des déesses et des mortelles</w:t>
      </w:r>
      <w:r w:rsidR="008C6777" w:rsidRPr="00B02135">
        <w:rPr>
          <w:rStyle w:val="Taille-1Caracteres"/>
        </w:rPr>
        <w:t>,</w:t>
      </w:r>
    </w:p>
    <w:p w14:paraId="1E6D771E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Quand ils font voir les charmes nus</w:t>
      </w:r>
      <w:r w:rsidR="008C6777" w:rsidRPr="00B02135">
        <w:rPr>
          <w:rStyle w:val="Taille-1Caracteres"/>
        </w:rPr>
        <w:t>,</w:t>
      </w:r>
    </w:p>
    <w:p w14:paraId="53262C0D" w14:textId="4A6BA388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Les sculpteurs grecs plument les ailes</w:t>
      </w:r>
    </w:p>
    <w:p w14:paraId="7EFDA63A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De la colombe de Vénus</w:t>
      </w:r>
      <w:r w:rsidR="008C6777" w:rsidRPr="00B02135">
        <w:rPr>
          <w:rStyle w:val="Taille-1Caracteres"/>
        </w:rPr>
        <w:t>.</w:t>
      </w:r>
    </w:p>
    <w:p w14:paraId="68A341F6" w14:textId="77777777" w:rsidR="00B02135" w:rsidRDefault="00B02135" w:rsidP="00B02135">
      <w:pPr>
        <w:spacing w:before="0" w:after="0"/>
        <w:rPr>
          <w:rStyle w:val="Taille-1Caracteres"/>
        </w:rPr>
      </w:pPr>
    </w:p>
    <w:p w14:paraId="3439755A" w14:textId="2887465E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Sous leur ciseau s</w:t>
      </w:r>
      <w:r w:rsidR="008C6777" w:rsidRPr="00B02135">
        <w:rPr>
          <w:rStyle w:val="Taille-1Caracteres"/>
        </w:rPr>
        <w:t>’</w:t>
      </w:r>
      <w:r w:rsidRPr="00B02135">
        <w:rPr>
          <w:rStyle w:val="Taille-1Caracteres"/>
        </w:rPr>
        <w:t>envole et tombe</w:t>
      </w:r>
    </w:p>
    <w:p w14:paraId="7EDC9C30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 doux manteau qui la revêt</w:t>
      </w:r>
      <w:r w:rsidR="008C6777" w:rsidRPr="00B02135">
        <w:rPr>
          <w:rStyle w:val="Taille-1Caracteres"/>
        </w:rPr>
        <w:t>,</w:t>
      </w:r>
    </w:p>
    <w:p w14:paraId="13D1F5FF" w14:textId="63DF0C02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Et sur son nid froid la colombe</w:t>
      </w:r>
    </w:p>
    <w:p w14:paraId="4E9C9454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Tremble sans plume et sans duvet</w:t>
      </w:r>
      <w:r w:rsidR="008C6777" w:rsidRPr="00B02135">
        <w:rPr>
          <w:rStyle w:val="Taille-1Caracteres"/>
        </w:rPr>
        <w:t>.</w:t>
      </w:r>
    </w:p>
    <w:p w14:paraId="10616E6A" w14:textId="77777777" w:rsidR="00B02135" w:rsidRDefault="00B02135" w:rsidP="00B02135">
      <w:pPr>
        <w:spacing w:before="0" w:after="0"/>
        <w:rPr>
          <w:rStyle w:val="Taille-1Caracteres"/>
        </w:rPr>
      </w:pPr>
    </w:p>
    <w:p w14:paraId="7865D624" w14:textId="5A2674F3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Ô grands païens</w:t>
      </w:r>
      <w:r w:rsidR="008C6777" w:rsidRPr="00B02135">
        <w:rPr>
          <w:rStyle w:val="Taille-1Caracteres"/>
        </w:rPr>
        <w:t xml:space="preserve">, </w:t>
      </w:r>
      <w:r w:rsidRPr="00B02135">
        <w:rPr>
          <w:rStyle w:val="Taille-1Caracteres"/>
        </w:rPr>
        <w:t>je vous pardonne</w:t>
      </w:r>
      <w:r w:rsidR="008C6777" w:rsidRPr="00B02135">
        <w:rPr>
          <w:rStyle w:val="Taille-1Caracteres"/>
        </w:rPr>
        <w:t> !</w:t>
      </w:r>
    </w:p>
    <w:p w14:paraId="1349F7F6" w14:textId="67F335DA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Les Grecs enlevant au contour</w:t>
      </w:r>
    </w:p>
    <w:p w14:paraId="17BA62C6" w14:textId="77777777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 fin coton que Dieu lui donne</w:t>
      </w:r>
    </w:p>
    <w:p w14:paraId="0BCB9D83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lastRenderedPageBreak/>
        <w:t>Ôtaient son mystère à l</w:t>
      </w:r>
      <w:r w:rsidR="008C6777" w:rsidRPr="00B02135">
        <w:rPr>
          <w:rStyle w:val="Taille-1Caracteres"/>
        </w:rPr>
        <w:t>’</w:t>
      </w:r>
      <w:r w:rsidRPr="00B02135">
        <w:rPr>
          <w:rStyle w:val="Taille-1Caracteres"/>
        </w:rPr>
        <w:t>amour</w:t>
      </w:r>
      <w:r w:rsidR="008C6777" w:rsidRPr="00B02135">
        <w:rPr>
          <w:rStyle w:val="Taille-1Caracteres"/>
        </w:rPr>
        <w:t> ;</w:t>
      </w:r>
    </w:p>
    <w:p w14:paraId="0FAA313F" w14:textId="77777777" w:rsidR="00B02135" w:rsidRDefault="00B02135" w:rsidP="00B02135">
      <w:pPr>
        <w:spacing w:before="0" w:after="0"/>
        <w:rPr>
          <w:rStyle w:val="Taille-1Caracteres"/>
        </w:rPr>
      </w:pPr>
    </w:p>
    <w:p w14:paraId="6C5154DD" w14:textId="04D58DB6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Mais nos peintres tondant leurs toiles</w:t>
      </w:r>
    </w:p>
    <w:p w14:paraId="073190F5" w14:textId="77777777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Comme des marbres de Paros</w:t>
      </w:r>
    </w:p>
    <w:p w14:paraId="1392C56C" w14:textId="77777777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Fauchent sur les beaux corps sans voiles</w:t>
      </w:r>
    </w:p>
    <w:p w14:paraId="7B16C523" w14:textId="77777777" w:rsidR="008C6777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 gazon où s</w:t>
      </w:r>
      <w:r w:rsidR="008C6777" w:rsidRPr="00B02135">
        <w:rPr>
          <w:rStyle w:val="Taille-1Caracteres"/>
        </w:rPr>
        <w:t>’</w:t>
      </w:r>
      <w:r w:rsidRPr="00B02135">
        <w:rPr>
          <w:rStyle w:val="Taille-1Caracteres"/>
        </w:rPr>
        <w:t>assied Éros</w:t>
      </w:r>
      <w:r w:rsidR="008C6777" w:rsidRPr="00B02135">
        <w:rPr>
          <w:rStyle w:val="Taille-1Caracteres"/>
        </w:rPr>
        <w:t>.</w:t>
      </w:r>
    </w:p>
    <w:p w14:paraId="40450C30" w14:textId="77777777" w:rsidR="00B02135" w:rsidRPr="00B02135" w:rsidRDefault="00B02135" w:rsidP="00B02135">
      <w:pPr>
        <w:spacing w:before="0" w:after="0"/>
        <w:rPr>
          <w:rStyle w:val="Taille-1Caracteres"/>
        </w:rPr>
      </w:pPr>
    </w:p>
    <w:p w14:paraId="15B237FB" w14:textId="792C852C" w:rsidR="008C6777" w:rsidRDefault="00B86016" w:rsidP="008C6777">
      <w:r w:rsidRPr="00B90685">
        <w:t xml:space="preserve">À la fin du </w:t>
      </w:r>
      <w:r w:rsidR="008C6777" w:rsidRPr="00B90685">
        <w:t>XIX</w:t>
      </w:r>
      <w:r w:rsidR="008C6777" w:rsidRPr="008C6777">
        <w:rPr>
          <w:szCs w:val="32"/>
          <w:vertAlign w:val="superscript"/>
        </w:rPr>
        <w:t>e</w:t>
      </w:r>
      <w:r w:rsidR="008C6777">
        <w:t xml:space="preserve"> siècle, </w:t>
      </w:r>
      <w:r w:rsidRPr="00B90685">
        <w:t>les sculpteurs et les peintres sont moins prudes</w:t>
      </w:r>
      <w:r w:rsidR="008C6777">
        <w:t xml:space="preserve">. </w:t>
      </w:r>
      <w:r w:rsidRPr="00B90685">
        <w:t>Non qu</w:t>
      </w:r>
      <w:r w:rsidR="008C6777">
        <w:t>’</w:t>
      </w:r>
      <w:r w:rsidRPr="00B90685">
        <w:t>ils aient tous du talent</w:t>
      </w:r>
      <w:r w:rsidR="008C6777">
        <w:t xml:space="preserve"> ; </w:t>
      </w:r>
      <w:r w:rsidRPr="00B90685">
        <w:t>mais ils peignent ou sculptent souvent des nudités toisonnées</w:t>
      </w:r>
      <w:r w:rsidR="008C6777">
        <w:t xml:space="preserve">. </w:t>
      </w:r>
      <w:r w:rsidRPr="00B90685">
        <w:t>On m</w:t>
      </w:r>
      <w:r w:rsidR="008C6777">
        <w:t>’</w:t>
      </w:r>
      <w:r w:rsidRPr="00B90685">
        <w:t>a dit cependant que les jeunes peintres n</w:t>
      </w:r>
      <w:r w:rsidR="008C6777">
        <w:t>’</w:t>
      </w:r>
      <w:r w:rsidRPr="00B90685">
        <w:t>étaient plus sensuels et que nous allions avoir une peinture où les belles formes humaines et la représentation des beautés féminines</w:t>
      </w:r>
      <w:r w:rsidR="008C6777">
        <w:t xml:space="preserve">, </w:t>
      </w:r>
      <w:r w:rsidRPr="00B90685">
        <w:t>qui parlent aux sens des gens sains et bien constitués</w:t>
      </w:r>
      <w:r w:rsidR="008C6777">
        <w:t xml:space="preserve">, </w:t>
      </w:r>
      <w:r w:rsidRPr="00B90685">
        <w:t>n</w:t>
      </w:r>
      <w:r w:rsidR="008C6777">
        <w:t>’</w:t>
      </w:r>
      <w:r w:rsidRPr="00B90685">
        <w:t>allaient plus pour un temps entrer en ligne de compte pour les artistes qui ne prisent plus que la technique de leur art et les effets soit du coloris</w:t>
      </w:r>
      <w:r w:rsidR="008C6777">
        <w:t xml:space="preserve">, </w:t>
      </w:r>
      <w:r w:rsidRPr="00B90685">
        <w:t>soit de la composition</w:t>
      </w:r>
      <w:r w:rsidR="008C6777">
        <w:t xml:space="preserve"> ; </w:t>
      </w:r>
      <w:r w:rsidRPr="00B90685">
        <w:t>mais la beauté</w:t>
      </w:r>
      <w:r w:rsidR="008C6777">
        <w:t xml:space="preserve">, </w:t>
      </w:r>
      <w:r w:rsidRPr="00B90685">
        <w:t>chers enfants</w:t>
      </w:r>
      <w:r w:rsidR="008C6777">
        <w:t xml:space="preserve">, </w:t>
      </w:r>
      <w:r w:rsidRPr="00B90685">
        <w:t>n</w:t>
      </w:r>
      <w:r w:rsidR="008C6777">
        <w:t>’</w:t>
      </w:r>
      <w:r w:rsidRPr="00B90685">
        <w:t>est-elle point comme de la plastique</w:t>
      </w:r>
      <w:r w:rsidR="008C6777">
        <w:t xml:space="preserve">, </w:t>
      </w:r>
      <w:r w:rsidRPr="00B90685">
        <w:t>de la lumière</w:t>
      </w:r>
      <w:r w:rsidR="008C6777">
        <w:t xml:space="preserve">, </w:t>
      </w:r>
      <w:r w:rsidRPr="00B90685">
        <w:t>de la lumière</w:t>
      </w:r>
      <w:r w:rsidR="008C6777">
        <w:t> ?</w:t>
      </w:r>
    </w:p>
    <w:p w14:paraId="5134FF38" w14:textId="77777777" w:rsidR="00B02135" w:rsidRDefault="00B02135" w:rsidP="00B02135">
      <w:pPr>
        <w:spacing w:before="0" w:after="0"/>
        <w:rPr>
          <w:rStyle w:val="Taille-1Caracteres"/>
        </w:rPr>
      </w:pPr>
    </w:p>
    <w:p w14:paraId="03CBC14E" w14:textId="349B9F24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Pourtant jamais beauté chrétienne</w:t>
      </w:r>
    </w:p>
    <w:p w14:paraId="3AC377F9" w14:textId="10D935FC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N</w:t>
      </w:r>
      <w:r w:rsidR="008C6777" w:rsidRPr="00B02135">
        <w:rPr>
          <w:rStyle w:val="Taille-1Caracteres"/>
        </w:rPr>
        <w:t>’</w:t>
      </w:r>
      <w:r w:rsidRPr="00B02135">
        <w:rPr>
          <w:rStyle w:val="Taille-1Caracteres"/>
        </w:rPr>
        <w:t>a fait à son trésor caché</w:t>
      </w:r>
    </w:p>
    <w:p w14:paraId="1D0B5392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Une visite athénienne</w:t>
      </w:r>
      <w:r w:rsidR="008C6777" w:rsidRPr="00B02135">
        <w:rPr>
          <w:rStyle w:val="Taille-1Caracteres"/>
        </w:rPr>
        <w:t>,</w:t>
      </w:r>
    </w:p>
    <w:p w14:paraId="33E419CF" w14:textId="77777777" w:rsidR="008C6777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La lampe en main</w:t>
      </w:r>
      <w:r w:rsidR="008C6777" w:rsidRPr="00B02135">
        <w:rPr>
          <w:rStyle w:val="Taille-1Caracteres"/>
        </w:rPr>
        <w:t xml:space="preserve">, </w:t>
      </w:r>
      <w:r w:rsidRPr="00B02135">
        <w:rPr>
          <w:rStyle w:val="Taille-1Caracteres"/>
        </w:rPr>
        <w:t>comme Psyché</w:t>
      </w:r>
      <w:r w:rsidR="008C6777" w:rsidRPr="00B02135">
        <w:rPr>
          <w:rStyle w:val="Taille-1Caracteres"/>
        </w:rPr>
        <w:t>.</w:t>
      </w:r>
    </w:p>
    <w:p w14:paraId="4A158D4E" w14:textId="77777777" w:rsidR="00B02135" w:rsidRPr="00B02135" w:rsidRDefault="00B02135" w:rsidP="00B02135">
      <w:pPr>
        <w:spacing w:before="0" w:after="0"/>
        <w:rPr>
          <w:rStyle w:val="Taille-1Caracteres"/>
        </w:rPr>
      </w:pPr>
    </w:p>
    <w:p w14:paraId="2B27160B" w14:textId="5691D6A3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Au soleil tirant sans vergogne</w:t>
      </w:r>
    </w:p>
    <w:p w14:paraId="1585773F" w14:textId="1AF518A6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 drap de la blonde qui dort</w:t>
      </w:r>
      <w:r w:rsidR="008C6777" w:rsidRPr="00B02135">
        <w:rPr>
          <w:rStyle w:val="Taille-1Caracteres"/>
        </w:rPr>
        <w:t>, ‘</w:t>
      </w:r>
    </w:p>
    <w:p w14:paraId="493A6E94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Comme Philippe de Bourgogne</w:t>
      </w:r>
      <w:r w:rsidR="008C6777" w:rsidRPr="00B02135">
        <w:rPr>
          <w:rStyle w:val="Taille-1Caracteres"/>
        </w:rPr>
        <w:t>,</w:t>
      </w:r>
    </w:p>
    <w:p w14:paraId="604E1A56" w14:textId="77777777" w:rsidR="008C6777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Vous trouveriez la Toison d</w:t>
      </w:r>
      <w:r w:rsidR="008C6777" w:rsidRPr="00B02135">
        <w:rPr>
          <w:rStyle w:val="Taille-1Caracteres"/>
        </w:rPr>
        <w:t>’</w:t>
      </w:r>
      <w:r w:rsidRPr="00B02135">
        <w:rPr>
          <w:rStyle w:val="Taille-1Caracteres"/>
        </w:rPr>
        <w:t>Or</w:t>
      </w:r>
      <w:r w:rsidR="008C6777" w:rsidRPr="00B02135">
        <w:rPr>
          <w:rStyle w:val="Taille-1Caracteres"/>
        </w:rPr>
        <w:t> ;</w:t>
      </w:r>
    </w:p>
    <w:p w14:paraId="5DDD6E43" w14:textId="77777777" w:rsidR="00B02135" w:rsidRPr="00B02135" w:rsidRDefault="00B02135" w:rsidP="00B02135">
      <w:pPr>
        <w:spacing w:before="0" w:after="0"/>
        <w:rPr>
          <w:rStyle w:val="Taille-1Caracteres"/>
        </w:rPr>
      </w:pPr>
    </w:p>
    <w:p w14:paraId="56671BF0" w14:textId="61B10D0A" w:rsidR="00B86016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Et la brune est toujours certaine</w:t>
      </w:r>
    </w:p>
    <w:p w14:paraId="76ECD165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D</w:t>
      </w:r>
      <w:r w:rsidR="008C6777" w:rsidRPr="00B02135">
        <w:rPr>
          <w:rStyle w:val="Taille-1Caracteres"/>
        </w:rPr>
        <w:t>’</w:t>
      </w:r>
      <w:r w:rsidRPr="00B02135">
        <w:rPr>
          <w:rStyle w:val="Taille-1Caracteres"/>
        </w:rPr>
        <w:t>amener au bout de son doigt</w:t>
      </w:r>
      <w:r w:rsidR="008C6777" w:rsidRPr="00B02135">
        <w:rPr>
          <w:rStyle w:val="Taille-1Caracteres"/>
        </w:rPr>
        <w:t>,</w:t>
      </w:r>
    </w:p>
    <w:p w14:paraId="4518684D" w14:textId="77777777" w:rsidR="008C6777" w:rsidRPr="00B02135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Pour le diable de La Fontaine</w:t>
      </w:r>
      <w:r w:rsidR="008C6777" w:rsidRPr="00B02135">
        <w:rPr>
          <w:rStyle w:val="Taille-1Caracteres"/>
        </w:rPr>
        <w:t>,</w:t>
      </w:r>
    </w:p>
    <w:p w14:paraId="711E400A" w14:textId="77777777" w:rsidR="008C6777" w:rsidRDefault="00B86016" w:rsidP="00B02135">
      <w:pPr>
        <w:spacing w:before="0" w:after="0"/>
        <w:rPr>
          <w:rStyle w:val="Taille-1Caracteres"/>
        </w:rPr>
      </w:pPr>
      <w:r w:rsidRPr="00B02135">
        <w:rPr>
          <w:rStyle w:val="Taille-1Caracteres"/>
        </w:rPr>
        <w:t>Le cheveu que rien ne rend droit</w:t>
      </w:r>
      <w:r w:rsidR="008C6777" w:rsidRPr="00B02135">
        <w:rPr>
          <w:rStyle w:val="Taille-1Caracteres"/>
        </w:rPr>
        <w:t>.</w:t>
      </w:r>
    </w:p>
    <w:p w14:paraId="1753A820" w14:textId="77777777" w:rsidR="00B02135" w:rsidRPr="00B02135" w:rsidRDefault="00B02135" w:rsidP="00B02135">
      <w:pPr>
        <w:spacing w:before="0" w:after="0"/>
        <w:rPr>
          <w:rStyle w:val="Taille-1Caracteres"/>
        </w:rPr>
      </w:pPr>
    </w:p>
    <w:p w14:paraId="79D2E2F0" w14:textId="77777777" w:rsidR="008C6777" w:rsidRDefault="00B86016" w:rsidP="008C6777">
      <w:r w:rsidRPr="00B90685">
        <w:lastRenderedPageBreak/>
        <w:t>Cette allusion au diable de Papefiguière est piquante</w:t>
      </w:r>
      <w:r w:rsidR="008C6777">
        <w:t xml:space="preserve">. </w:t>
      </w:r>
      <w:r w:rsidRPr="00B90685">
        <w:t>D</w:t>
      </w:r>
      <w:r w:rsidR="008C6777">
        <w:t>’</w:t>
      </w:r>
      <w:r w:rsidRPr="00B90685">
        <w:t>autre part</w:t>
      </w:r>
      <w:r w:rsidR="008C6777">
        <w:t xml:space="preserve">, </w:t>
      </w:r>
      <w:r w:rsidRPr="00B90685">
        <w:t>Théophile Gautier a bien raison de parler ici de la brune</w:t>
      </w:r>
      <w:r w:rsidR="008C6777">
        <w:t xml:space="preserve">, </w:t>
      </w:r>
      <w:r w:rsidRPr="00B90685">
        <w:t>car il est des blondes</w:t>
      </w:r>
      <w:r w:rsidR="008C6777">
        <w:t xml:space="preserve">, </w:t>
      </w:r>
      <w:r w:rsidRPr="00B90685">
        <w:t>surtout en Hollande</w:t>
      </w:r>
      <w:r w:rsidR="008C6777">
        <w:t xml:space="preserve">, </w:t>
      </w:r>
      <w:r w:rsidRPr="00B90685">
        <w:t>qui sont moins frisées</w:t>
      </w:r>
      <w:r w:rsidR="008C6777">
        <w:t xml:space="preserve">. </w:t>
      </w:r>
      <w:r w:rsidRPr="00B90685">
        <w:t>Voici la suite qui est une admirable évocation de tableaux célèbres</w:t>
      </w:r>
      <w:r w:rsidR="008C6777">
        <w:t> :</w:t>
      </w:r>
    </w:p>
    <w:p w14:paraId="1CBA9D89" w14:textId="77777777" w:rsidR="00DB7A1C" w:rsidRDefault="00DB7A1C" w:rsidP="00DB7A1C">
      <w:pPr>
        <w:spacing w:before="0" w:after="0"/>
        <w:rPr>
          <w:rStyle w:val="Taille-1Caracteres"/>
        </w:rPr>
      </w:pPr>
    </w:p>
    <w:p w14:paraId="02E1915D" w14:textId="703E2FBF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Aussi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j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aime tes courtisanes</w:t>
      </w:r>
    </w:p>
    <w:p w14:paraId="34DAA836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Et tes nymphes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ô Titien</w:t>
      </w:r>
      <w:r w:rsidR="008C6777" w:rsidRPr="00DB7A1C">
        <w:rPr>
          <w:rStyle w:val="Taille-1Caracteres"/>
        </w:rPr>
        <w:t>,</w:t>
      </w:r>
    </w:p>
    <w:p w14:paraId="545DE1DB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Roi des tons chauds et diaphanes</w:t>
      </w:r>
      <w:r w:rsidR="008C6777" w:rsidRPr="00DB7A1C">
        <w:rPr>
          <w:rStyle w:val="Taille-1Caracteres"/>
        </w:rPr>
        <w:t>,</w:t>
      </w:r>
    </w:p>
    <w:p w14:paraId="2D77C7C6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Soleil du ciel vénitien</w:t>
      </w:r>
      <w:r w:rsidR="008C6777" w:rsidRPr="00DB7A1C">
        <w:rPr>
          <w:rStyle w:val="Taille-1Caracteres"/>
        </w:rPr>
        <w:t>.</w:t>
      </w:r>
    </w:p>
    <w:p w14:paraId="60A8C4E5" w14:textId="77777777" w:rsidR="00DB7A1C" w:rsidRPr="00DB7A1C" w:rsidRDefault="00DB7A1C" w:rsidP="00DB7A1C">
      <w:pPr>
        <w:spacing w:before="0" w:after="0"/>
        <w:rPr>
          <w:rStyle w:val="Taille-1Caracteres"/>
        </w:rPr>
      </w:pPr>
    </w:p>
    <w:p w14:paraId="117B3541" w14:textId="30AE657A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Sous une courtine pourprée</w:t>
      </w:r>
    </w:p>
    <w:p w14:paraId="5E96BDAF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Elles étalent bravement</w:t>
      </w:r>
      <w:r w:rsidR="008C6777" w:rsidRPr="00DB7A1C">
        <w:rPr>
          <w:rStyle w:val="Taille-1Caracteres"/>
        </w:rPr>
        <w:t>,</w:t>
      </w:r>
    </w:p>
    <w:p w14:paraId="573D5215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Dans sa pâleur mate et dorée</w:t>
      </w:r>
      <w:r w:rsidR="008C6777" w:rsidRPr="00DB7A1C">
        <w:rPr>
          <w:rStyle w:val="Taille-1Caracteres"/>
        </w:rPr>
        <w:t>,</w:t>
      </w:r>
    </w:p>
    <w:p w14:paraId="4412DFC6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Un corps superbe où rien ne ment</w:t>
      </w:r>
      <w:r w:rsidR="008C6777" w:rsidRPr="00DB7A1C">
        <w:rPr>
          <w:rStyle w:val="Taille-1Caracteres"/>
        </w:rPr>
        <w:t>.</w:t>
      </w:r>
    </w:p>
    <w:p w14:paraId="390716B2" w14:textId="77777777" w:rsidR="00DB7A1C" w:rsidRPr="00DB7A1C" w:rsidRDefault="00DB7A1C" w:rsidP="00DB7A1C">
      <w:pPr>
        <w:spacing w:before="0" w:after="0"/>
        <w:rPr>
          <w:rStyle w:val="Taille-1Caracteres"/>
        </w:rPr>
      </w:pPr>
    </w:p>
    <w:p w14:paraId="46F22C99" w14:textId="6682D42E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Une touffe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ambre soyeuse</w:t>
      </w:r>
    </w:p>
    <w:p w14:paraId="09A9B7F1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Veloute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sur leur flanc poli</w:t>
      </w:r>
      <w:r w:rsidR="008C6777" w:rsidRPr="00DB7A1C">
        <w:rPr>
          <w:rStyle w:val="Taille-1Caracteres"/>
        </w:rPr>
        <w:t>,</w:t>
      </w:r>
    </w:p>
    <w:p w14:paraId="17EB078F" w14:textId="231F7A76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Cette envergure harmonieuse</w:t>
      </w:r>
    </w:p>
    <w:p w14:paraId="2913F8B9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Que trace l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aine avec son pli</w:t>
      </w:r>
      <w:r w:rsidR="008C6777" w:rsidRPr="00DB7A1C">
        <w:rPr>
          <w:rStyle w:val="Taille-1Caracteres"/>
        </w:rPr>
        <w:t>.</w:t>
      </w:r>
    </w:p>
    <w:p w14:paraId="3EA1C367" w14:textId="77777777" w:rsidR="00DB7A1C" w:rsidRPr="00DB7A1C" w:rsidRDefault="00DB7A1C" w:rsidP="00DB7A1C">
      <w:pPr>
        <w:spacing w:before="0" w:after="0"/>
        <w:rPr>
          <w:rStyle w:val="Taille-1Caracteres"/>
        </w:rPr>
      </w:pPr>
    </w:p>
    <w:p w14:paraId="00985442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Et l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on voit sous leurs doigts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ivoire</w:t>
      </w:r>
      <w:r w:rsidR="008C6777" w:rsidRPr="00DB7A1C">
        <w:rPr>
          <w:rStyle w:val="Taille-1Caracteres"/>
        </w:rPr>
        <w:t>,</w:t>
      </w:r>
    </w:p>
    <w:p w14:paraId="658C0C20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Naïf détail que nous aimons</w:t>
      </w:r>
      <w:r w:rsidR="008C6777" w:rsidRPr="00DB7A1C">
        <w:rPr>
          <w:rStyle w:val="Taille-1Caracteres"/>
        </w:rPr>
        <w:t>,</w:t>
      </w:r>
    </w:p>
    <w:p w14:paraId="70180B1A" w14:textId="6EE5160E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Germer la mousse blonde ou noire</w:t>
      </w:r>
    </w:p>
    <w:p w14:paraId="22F9825A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Dont Cypris tapisse ses monts</w:t>
      </w:r>
      <w:r w:rsidR="008C6777" w:rsidRPr="00DB7A1C">
        <w:rPr>
          <w:rStyle w:val="Taille-1Caracteres"/>
        </w:rPr>
        <w:t>.</w:t>
      </w:r>
    </w:p>
    <w:p w14:paraId="3DCA9A0C" w14:textId="77777777" w:rsidR="00DB7A1C" w:rsidRPr="00DB7A1C" w:rsidRDefault="00DB7A1C" w:rsidP="00DB7A1C">
      <w:pPr>
        <w:spacing w:before="0" w:after="0"/>
        <w:rPr>
          <w:rStyle w:val="Taille-1Caracteres"/>
        </w:rPr>
      </w:pPr>
    </w:p>
    <w:p w14:paraId="039CFD5D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À Naple ouvrant ses cuisses rondes</w:t>
      </w:r>
      <w:r w:rsidR="008C6777" w:rsidRPr="00DB7A1C">
        <w:rPr>
          <w:rStyle w:val="Taille-1Caracteres"/>
        </w:rPr>
        <w:t>,</w:t>
      </w:r>
    </w:p>
    <w:p w14:paraId="27414E48" w14:textId="590A84FF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Sur un autel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or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Danaé</w:t>
      </w:r>
    </w:p>
    <w:p w14:paraId="654FD70C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Laisse du ciel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en larmes blondes</w:t>
      </w:r>
      <w:r w:rsidR="008C6777" w:rsidRPr="00DB7A1C">
        <w:rPr>
          <w:rStyle w:val="Taille-1Caracteres"/>
        </w:rPr>
        <w:t>,</w:t>
      </w:r>
    </w:p>
    <w:p w14:paraId="06E22040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Pleuvoir Jupiter monnayé</w:t>
      </w:r>
      <w:r w:rsidR="008C6777" w:rsidRPr="00DB7A1C">
        <w:rPr>
          <w:rStyle w:val="Taille-1Caracteres"/>
        </w:rPr>
        <w:t>.</w:t>
      </w:r>
    </w:p>
    <w:p w14:paraId="17BEC5FF" w14:textId="77777777" w:rsidR="00DB7A1C" w:rsidRPr="00DB7A1C" w:rsidRDefault="00DB7A1C" w:rsidP="00DB7A1C">
      <w:pPr>
        <w:spacing w:before="0" w:after="0"/>
        <w:rPr>
          <w:rStyle w:val="Taille-1Caracteres"/>
        </w:rPr>
      </w:pPr>
    </w:p>
    <w:p w14:paraId="3841D94C" w14:textId="42F9DEB8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Et la Tribune de Florence</w:t>
      </w:r>
    </w:p>
    <w:p w14:paraId="513A0243" w14:textId="77777777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Au cant choqué montre Vénus</w:t>
      </w:r>
    </w:p>
    <w:p w14:paraId="787A497C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Baignant avec indifférence</w:t>
      </w:r>
      <w:r w:rsidR="008C6777" w:rsidRPr="00DB7A1C">
        <w:rPr>
          <w:rStyle w:val="Taille-1Caracteres"/>
        </w:rPr>
        <w:t>,</w:t>
      </w:r>
    </w:p>
    <w:p w14:paraId="79823E6E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Dans son manchon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ses doigts menus</w:t>
      </w:r>
      <w:r w:rsidR="008C6777" w:rsidRPr="00DB7A1C">
        <w:rPr>
          <w:rStyle w:val="Taille-1Caracteres"/>
        </w:rPr>
        <w:t>.</w:t>
      </w:r>
    </w:p>
    <w:p w14:paraId="06DB674B" w14:textId="77777777" w:rsidR="00DB7A1C" w:rsidRPr="00DB7A1C" w:rsidRDefault="00DB7A1C" w:rsidP="00DB7A1C">
      <w:pPr>
        <w:spacing w:before="0" w:after="0"/>
        <w:rPr>
          <w:rStyle w:val="Taille-1Caracteres"/>
        </w:rPr>
      </w:pPr>
    </w:p>
    <w:p w14:paraId="23F2512F" w14:textId="77777777" w:rsidR="008C6777" w:rsidRDefault="00B86016" w:rsidP="008C6777">
      <w:r w:rsidRPr="00B90685">
        <w:lastRenderedPageBreak/>
        <w:t>Puis</w:t>
      </w:r>
      <w:r w:rsidR="008C6777">
        <w:t xml:space="preserve">, </w:t>
      </w:r>
      <w:r w:rsidRPr="00B90685">
        <w:t>quand il quitte l</w:t>
      </w:r>
      <w:r w:rsidR="008C6777">
        <w:t>’</w:t>
      </w:r>
      <w:r w:rsidRPr="00B90685">
        <w:t>Art italien</w:t>
      </w:r>
      <w:r w:rsidR="008C6777">
        <w:t xml:space="preserve">, </w:t>
      </w:r>
      <w:r w:rsidRPr="00B90685">
        <w:t>si lyriquement célébré</w:t>
      </w:r>
      <w:r w:rsidR="008C6777">
        <w:t xml:space="preserve">, </w:t>
      </w:r>
      <w:r w:rsidRPr="00B90685">
        <w:t>Gautier évoque ses souvenirs pour chanter la nature</w:t>
      </w:r>
      <w:r w:rsidR="008C6777">
        <w:t xml:space="preserve">, </w:t>
      </w:r>
      <w:r w:rsidRPr="00B90685">
        <w:t>et ces seize vers sont un des plus beaux et des plus nobles poèmes qui soient</w:t>
      </w:r>
      <w:r w:rsidR="008C6777">
        <w:t>.</w:t>
      </w:r>
    </w:p>
    <w:p w14:paraId="05F4FE0A" w14:textId="77777777" w:rsidR="00290042" w:rsidRDefault="00290042" w:rsidP="00DB7A1C">
      <w:pPr>
        <w:spacing w:before="0" w:after="0"/>
        <w:rPr>
          <w:rStyle w:val="Taille-1Caracteres"/>
        </w:rPr>
      </w:pPr>
    </w:p>
    <w:p w14:paraId="29B9241D" w14:textId="119B1804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Maître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ma gondole à Venise</w:t>
      </w:r>
    </w:p>
    <w:p w14:paraId="3EAB4673" w14:textId="77777777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Berçait un corps digne de toi</w:t>
      </w:r>
    </w:p>
    <w:p w14:paraId="4BBA826B" w14:textId="77777777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Avec un flanc superbe où frise</w:t>
      </w:r>
    </w:p>
    <w:p w14:paraId="72227D42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De quoi faire un ordre de roi</w:t>
      </w:r>
      <w:r w:rsidR="008C6777" w:rsidRPr="00DB7A1C">
        <w:rPr>
          <w:rStyle w:val="Taille-1Caracteres"/>
        </w:rPr>
        <w:t>.</w:t>
      </w:r>
    </w:p>
    <w:p w14:paraId="22454234" w14:textId="77777777" w:rsidR="00290042" w:rsidRPr="00DB7A1C" w:rsidRDefault="00290042" w:rsidP="00DB7A1C">
      <w:pPr>
        <w:spacing w:before="0" w:after="0"/>
        <w:rPr>
          <w:rStyle w:val="Taille-1Caracteres"/>
        </w:rPr>
      </w:pPr>
    </w:p>
    <w:p w14:paraId="2A63BFE2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Pour rendre sa bonté complète</w:t>
      </w:r>
      <w:r w:rsidR="008C6777" w:rsidRPr="00DB7A1C">
        <w:rPr>
          <w:rStyle w:val="Taille-1Caracteres"/>
        </w:rPr>
        <w:t>,</w:t>
      </w:r>
    </w:p>
    <w:p w14:paraId="53773176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Laisse-moi faire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ô grand vieillard</w:t>
      </w:r>
      <w:r w:rsidR="008C6777" w:rsidRPr="00DB7A1C">
        <w:rPr>
          <w:rStyle w:val="Taille-1Caracteres"/>
        </w:rPr>
        <w:t>,</w:t>
      </w:r>
    </w:p>
    <w:p w14:paraId="14852EAE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Changeant mon luth pour ta palette</w:t>
      </w:r>
      <w:r w:rsidR="008C6777" w:rsidRPr="00DB7A1C">
        <w:rPr>
          <w:rStyle w:val="Taille-1Caracteres"/>
        </w:rPr>
        <w:t>,</w:t>
      </w:r>
    </w:p>
    <w:p w14:paraId="7A6D6603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Une transposition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art</w:t>
      </w:r>
      <w:r w:rsidR="008C6777" w:rsidRPr="00DB7A1C">
        <w:rPr>
          <w:rStyle w:val="Taille-1Caracteres"/>
        </w:rPr>
        <w:t>.</w:t>
      </w:r>
    </w:p>
    <w:p w14:paraId="47A2DA0F" w14:textId="77777777" w:rsidR="00290042" w:rsidRDefault="00290042" w:rsidP="00DB7A1C">
      <w:pPr>
        <w:spacing w:before="0" w:after="0"/>
        <w:rPr>
          <w:rStyle w:val="Taille-1Caracteres"/>
        </w:rPr>
      </w:pPr>
    </w:p>
    <w:p w14:paraId="6C14CDDB" w14:textId="56098E3F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Oh</w:t>
      </w:r>
      <w:r w:rsidR="008C6777" w:rsidRPr="00DB7A1C">
        <w:rPr>
          <w:rStyle w:val="Taille-1Caracteres"/>
        </w:rPr>
        <w:t xml:space="preserve"> ! </w:t>
      </w:r>
      <w:r w:rsidRPr="00DB7A1C">
        <w:rPr>
          <w:rStyle w:val="Taille-1Caracteres"/>
        </w:rPr>
        <w:t>comme dans la rouge alcôve</w:t>
      </w:r>
      <w:r w:rsidR="008C6777" w:rsidRPr="00DB7A1C">
        <w:rPr>
          <w:rStyle w:val="Taille-1Caracteres"/>
        </w:rPr>
        <w:t>,</w:t>
      </w:r>
    </w:p>
    <w:p w14:paraId="7035A72C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Sur la blancheur de ce beau corps</w:t>
      </w:r>
      <w:r w:rsidR="008C6777" w:rsidRPr="00DB7A1C">
        <w:rPr>
          <w:rStyle w:val="Taille-1Caracteres"/>
        </w:rPr>
        <w:t>,</w:t>
      </w:r>
    </w:p>
    <w:p w14:paraId="1EF900C0" w14:textId="752A3B66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J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aime à voir cette tache fauve</w:t>
      </w:r>
    </w:p>
    <w:p w14:paraId="4D3C8EB5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Prendre le ton bruni des ors</w:t>
      </w:r>
    </w:p>
    <w:p w14:paraId="4AEB80A5" w14:textId="77777777" w:rsidR="00290042" w:rsidRDefault="00290042" w:rsidP="00DB7A1C">
      <w:pPr>
        <w:spacing w:before="0" w:after="0"/>
        <w:rPr>
          <w:rStyle w:val="Taille-1Caracteres"/>
        </w:rPr>
      </w:pPr>
    </w:p>
    <w:p w14:paraId="25958392" w14:textId="4D943CC0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Et rappeler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ainsi posée</w:t>
      </w:r>
      <w:r w:rsidR="008C6777" w:rsidRPr="00DB7A1C">
        <w:rPr>
          <w:rStyle w:val="Taille-1Caracteres"/>
        </w:rPr>
        <w:t>,</w:t>
      </w:r>
    </w:p>
    <w:p w14:paraId="3CE5348B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L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Amour sur sa mère endormi</w:t>
      </w:r>
      <w:r w:rsidR="008C6777" w:rsidRPr="00DB7A1C">
        <w:rPr>
          <w:rStyle w:val="Taille-1Caracteres"/>
        </w:rPr>
        <w:t>,</w:t>
      </w:r>
    </w:p>
    <w:p w14:paraId="6E518CBF" w14:textId="73E5406B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Ombrant de sa tête frisée</w:t>
      </w:r>
    </w:p>
    <w:p w14:paraId="49A07D9F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Le beau sein qu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il cache à demi</w:t>
      </w:r>
      <w:r w:rsidR="008C6777" w:rsidRPr="00DB7A1C">
        <w:rPr>
          <w:rStyle w:val="Taille-1Caracteres"/>
        </w:rPr>
        <w:t>.</w:t>
      </w:r>
    </w:p>
    <w:p w14:paraId="09B8252F" w14:textId="77777777" w:rsidR="00290042" w:rsidRPr="00DB7A1C" w:rsidRDefault="00290042" w:rsidP="00DB7A1C">
      <w:pPr>
        <w:spacing w:before="0" w:after="0"/>
        <w:rPr>
          <w:rStyle w:val="Taille-1Caracteres"/>
        </w:rPr>
      </w:pPr>
    </w:p>
    <w:p w14:paraId="76F1694E" w14:textId="77777777" w:rsidR="008C6777" w:rsidRPr="00290042" w:rsidRDefault="00B86016" w:rsidP="00290042">
      <w:r w:rsidRPr="00290042">
        <w:t>Image charmante</w:t>
      </w:r>
      <w:r w:rsidR="008C6777" w:rsidRPr="00290042">
        <w:t xml:space="preserve"> ! </w:t>
      </w:r>
      <w:r w:rsidRPr="00290042">
        <w:t>Je n</w:t>
      </w:r>
      <w:r w:rsidR="008C6777" w:rsidRPr="00290042">
        <w:t>’</w:t>
      </w:r>
      <w:r w:rsidRPr="00290042">
        <w:t>en connais pas de plus délicate</w:t>
      </w:r>
      <w:r w:rsidR="008C6777" w:rsidRPr="00290042">
        <w:t>.</w:t>
      </w:r>
    </w:p>
    <w:p w14:paraId="0DB039AF" w14:textId="77777777" w:rsidR="00290042" w:rsidRDefault="00290042" w:rsidP="00DB7A1C">
      <w:pPr>
        <w:spacing w:before="0" w:after="0"/>
        <w:rPr>
          <w:rStyle w:val="Taille-1Caracteres"/>
        </w:rPr>
      </w:pPr>
    </w:p>
    <w:p w14:paraId="10A633C4" w14:textId="78772415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Dans une soie ondée et rousse</w:t>
      </w:r>
      <w:r w:rsidR="008C6777" w:rsidRPr="00DB7A1C">
        <w:rPr>
          <w:rStyle w:val="Taille-1Caracteres"/>
        </w:rPr>
        <w:t>,</w:t>
      </w:r>
    </w:p>
    <w:p w14:paraId="0A68E396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Le fruit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amour y rit aux yeux</w:t>
      </w:r>
      <w:r w:rsidR="008C6777" w:rsidRPr="00DB7A1C">
        <w:rPr>
          <w:rStyle w:val="Taille-1Caracteres"/>
        </w:rPr>
        <w:t>,</w:t>
      </w:r>
    </w:p>
    <w:p w14:paraId="176024F0" w14:textId="531C940F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Comme une pêche sur la mousse</w:t>
      </w:r>
    </w:p>
    <w:p w14:paraId="28DAACCB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un paradis mystérieux</w:t>
      </w:r>
      <w:r w:rsidR="008C6777" w:rsidRPr="00DB7A1C">
        <w:rPr>
          <w:rStyle w:val="Taille-1Caracteres"/>
        </w:rPr>
        <w:t>.</w:t>
      </w:r>
    </w:p>
    <w:p w14:paraId="3B0DBCB6" w14:textId="77777777" w:rsidR="00290042" w:rsidRPr="00DB7A1C" w:rsidRDefault="00290042" w:rsidP="00DB7A1C">
      <w:pPr>
        <w:spacing w:before="0" w:after="0"/>
        <w:rPr>
          <w:rStyle w:val="Taille-1Caracteres"/>
        </w:rPr>
      </w:pPr>
    </w:p>
    <w:p w14:paraId="3C0348FB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Pomme authentique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Hespéride</w:t>
      </w:r>
      <w:r w:rsidR="008C6777" w:rsidRPr="00DB7A1C">
        <w:rPr>
          <w:rStyle w:val="Taille-1Caracteres"/>
        </w:rPr>
        <w:t>,</w:t>
      </w:r>
    </w:p>
    <w:p w14:paraId="396A21A6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Or crespelé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riche toison</w:t>
      </w:r>
      <w:r w:rsidR="008C6777" w:rsidRPr="00DB7A1C">
        <w:rPr>
          <w:rStyle w:val="Taille-1Caracteres"/>
        </w:rPr>
        <w:t>,</w:t>
      </w:r>
    </w:p>
    <w:p w14:paraId="72E4829F" w14:textId="6513888B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Qu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aurait voulu cueillir Alcide</w:t>
      </w:r>
    </w:p>
    <w:p w14:paraId="205009E4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lastRenderedPageBreak/>
        <w:t>Et qui ferait voguer Jason</w:t>
      </w:r>
      <w:r w:rsidR="008C6777" w:rsidRPr="00DB7A1C">
        <w:rPr>
          <w:rStyle w:val="Taille-1Caracteres"/>
        </w:rPr>
        <w:t> !</w:t>
      </w:r>
    </w:p>
    <w:p w14:paraId="2FBD4CAA" w14:textId="77777777" w:rsidR="00290042" w:rsidRPr="00DB7A1C" w:rsidRDefault="00290042" w:rsidP="00DB7A1C">
      <w:pPr>
        <w:spacing w:before="0" w:after="0"/>
        <w:rPr>
          <w:rStyle w:val="Taille-1Caracteres"/>
        </w:rPr>
      </w:pPr>
    </w:p>
    <w:p w14:paraId="37464C05" w14:textId="3799BF63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Sur ta laine annelée et fine</w:t>
      </w:r>
    </w:p>
    <w:p w14:paraId="1D8C2DA1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Que l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art toujours voulut raser</w:t>
      </w:r>
      <w:r w:rsidR="008C6777" w:rsidRPr="00DB7A1C">
        <w:rPr>
          <w:rStyle w:val="Taille-1Caracteres"/>
        </w:rPr>
        <w:t>,</w:t>
      </w:r>
    </w:p>
    <w:p w14:paraId="35406DF8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Ô douce barbe féminine</w:t>
      </w:r>
      <w:r w:rsidR="008C6777" w:rsidRPr="00DB7A1C">
        <w:rPr>
          <w:rStyle w:val="Taille-1Caracteres"/>
        </w:rPr>
        <w:t>,</w:t>
      </w:r>
    </w:p>
    <w:p w14:paraId="194CEBFC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Reçois mon vers comme un baiser</w:t>
      </w:r>
      <w:r w:rsidR="008C6777" w:rsidRPr="00DB7A1C">
        <w:rPr>
          <w:rStyle w:val="Taille-1Caracteres"/>
        </w:rPr>
        <w:t>,</w:t>
      </w:r>
    </w:p>
    <w:p w14:paraId="17752566" w14:textId="77777777" w:rsidR="00290042" w:rsidRPr="00DB7A1C" w:rsidRDefault="00290042" w:rsidP="00DB7A1C">
      <w:pPr>
        <w:spacing w:before="0" w:after="0"/>
        <w:rPr>
          <w:rStyle w:val="Taille-1Caracteres"/>
        </w:rPr>
      </w:pPr>
    </w:p>
    <w:p w14:paraId="5A56129B" w14:textId="03C78BDA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Car il faut des oublis antiques</w:t>
      </w:r>
    </w:p>
    <w:p w14:paraId="3314AB7C" w14:textId="1A8EAA28" w:rsidR="00B86016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Et des pudeurs d</w:t>
      </w:r>
      <w:r w:rsidR="008C6777" w:rsidRPr="00DB7A1C">
        <w:rPr>
          <w:rStyle w:val="Taille-1Caracteres"/>
        </w:rPr>
        <w:t>’</w:t>
      </w:r>
      <w:r w:rsidRPr="00DB7A1C">
        <w:rPr>
          <w:rStyle w:val="Taille-1Caracteres"/>
        </w:rPr>
        <w:t>un temps châtré</w:t>
      </w:r>
    </w:p>
    <w:p w14:paraId="78B39609" w14:textId="77777777" w:rsidR="008C6777" w:rsidRPr="00DB7A1C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Venger dans des strophes plastiques</w:t>
      </w:r>
      <w:r w:rsidR="008C6777" w:rsidRPr="00DB7A1C">
        <w:rPr>
          <w:rStyle w:val="Taille-1Caracteres"/>
        </w:rPr>
        <w:t>,</w:t>
      </w:r>
    </w:p>
    <w:p w14:paraId="52C62BAC" w14:textId="77777777" w:rsidR="008C6777" w:rsidRDefault="00B86016" w:rsidP="00DB7A1C">
      <w:pPr>
        <w:spacing w:before="0" w:after="0"/>
        <w:rPr>
          <w:rStyle w:val="Taille-1Caracteres"/>
        </w:rPr>
      </w:pPr>
      <w:r w:rsidRPr="00DB7A1C">
        <w:rPr>
          <w:rStyle w:val="Taille-1Caracteres"/>
        </w:rPr>
        <w:t>Grande Vénus</w:t>
      </w:r>
      <w:r w:rsidR="008C6777" w:rsidRPr="00DB7A1C">
        <w:rPr>
          <w:rStyle w:val="Taille-1Caracteres"/>
        </w:rPr>
        <w:t xml:space="preserve">, </w:t>
      </w:r>
      <w:r w:rsidRPr="00DB7A1C">
        <w:rPr>
          <w:rStyle w:val="Taille-1Caracteres"/>
        </w:rPr>
        <w:t>ton mont sacré</w:t>
      </w:r>
      <w:r w:rsidR="008C6777" w:rsidRPr="00DB7A1C">
        <w:rPr>
          <w:rStyle w:val="Taille-1Caracteres"/>
        </w:rPr>
        <w:t>.</w:t>
      </w:r>
    </w:p>
    <w:p w14:paraId="1D581395" w14:textId="77777777" w:rsidR="00290042" w:rsidRPr="00DB7A1C" w:rsidRDefault="00290042" w:rsidP="00DB7A1C">
      <w:pPr>
        <w:spacing w:before="0" w:after="0"/>
        <w:rPr>
          <w:rStyle w:val="Taille-1Caracteres"/>
        </w:rPr>
      </w:pPr>
    </w:p>
    <w:p w14:paraId="158E3570" w14:textId="77777777" w:rsidR="008C6777" w:rsidRDefault="00B86016" w:rsidP="00B86016">
      <w:r w:rsidRPr="00B90685">
        <w:t>Cette pièce païenne de Théophile Gautier mérite d</w:t>
      </w:r>
      <w:r w:rsidR="008C6777">
        <w:t>’</w:t>
      </w:r>
      <w:r w:rsidRPr="00B90685">
        <w:t>être connue de tous ceux qui aiment les beaux vers</w:t>
      </w:r>
      <w:r w:rsidR="008C6777">
        <w:t xml:space="preserve">. </w:t>
      </w:r>
      <w:r w:rsidRPr="00B90685">
        <w:t>Si j</w:t>
      </w:r>
      <w:r w:rsidR="008C6777">
        <w:t>’</w:t>
      </w:r>
      <w:r w:rsidRPr="00B90685">
        <w:t>avais un enfant et que ce fût un garçon</w:t>
      </w:r>
      <w:r w:rsidR="008C6777">
        <w:t xml:space="preserve">, </w:t>
      </w:r>
      <w:r w:rsidRPr="00B90685">
        <w:t>je les lui ferais apprendre plutôt que toutes les fausses tristesses de Musset qui gâtent le goût et ne signifient pas grand</w:t>
      </w:r>
      <w:r w:rsidR="008C6777">
        <w:t>’</w:t>
      </w:r>
      <w:r w:rsidRPr="00B90685">
        <w:t>chose</w:t>
      </w:r>
      <w:r w:rsidR="008C6777">
        <w:t>.</w:t>
      </w:r>
    </w:p>
    <w:p w14:paraId="4684CB88" w14:textId="1786483E" w:rsidR="00B86016" w:rsidRPr="00B90685" w:rsidRDefault="00B86016" w:rsidP="008C6777">
      <w:pPr>
        <w:pStyle w:val="Titre2"/>
        <w:rPr>
          <w:szCs w:val="44"/>
        </w:rPr>
      </w:pPr>
      <w:bookmarkStart w:id="232" w:name="_Toc275359230"/>
      <w:bookmarkStart w:id="233" w:name="_Toc199525874"/>
      <w:r w:rsidRPr="00B90685">
        <w:rPr>
          <w:szCs w:val="44"/>
        </w:rPr>
        <w:lastRenderedPageBreak/>
        <w:t>LE NOMBRIL</w:t>
      </w:r>
      <w:bookmarkEnd w:id="232"/>
      <w:bookmarkEnd w:id="233"/>
      <w:r w:rsidRPr="00B90685">
        <w:rPr>
          <w:szCs w:val="44"/>
        </w:rPr>
        <w:br/>
      </w:r>
    </w:p>
    <w:p w14:paraId="426FB3CF" w14:textId="77777777" w:rsidR="008C6777" w:rsidRDefault="00B86016" w:rsidP="00C45F6D">
      <w:pPr>
        <w:spacing w:before="0" w:after="0"/>
      </w:pPr>
      <w:r w:rsidRPr="00B90685">
        <w:t>Nombril</w:t>
      </w:r>
      <w:r w:rsidR="008C6777">
        <w:t xml:space="preserve">, </w:t>
      </w:r>
      <w:r w:rsidRPr="00B90685">
        <w:t>je t</w:t>
      </w:r>
      <w:r w:rsidR="008C6777">
        <w:t>’</w:t>
      </w:r>
      <w:r w:rsidRPr="00B90685">
        <w:t>aime</w:t>
      </w:r>
      <w:r w:rsidR="008C6777">
        <w:t xml:space="preserve">, </w:t>
      </w:r>
      <w:r w:rsidRPr="00B90685">
        <w:t>astre du ventre</w:t>
      </w:r>
      <w:r w:rsidR="008C6777">
        <w:t>,</w:t>
      </w:r>
    </w:p>
    <w:p w14:paraId="2C712E1B" w14:textId="77777777" w:rsidR="008C6777" w:rsidRDefault="00B86016" w:rsidP="00C45F6D">
      <w:pPr>
        <w:spacing w:before="0" w:after="0"/>
      </w:pPr>
      <w:r w:rsidRPr="00B90685">
        <w:t>Œil blanc dans le marbre sculpté</w:t>
      </w:r>
      <w:r w:rsidR="008C6777">
        <w:t>,</w:t>
      </w:r>
    </w:p>
    <w:p w14:paraId="7940127C" w14:textId="5251F001" w:rsidR="00B86016" w:rsidRPr="00B90685" w:rsidRDefault="00B86016" w:rsidP="00C45F6D">
      <w:pPr>
        <w:spacing w:before="0" w:after="0"/>
      </w:pPr>
      <w:r w:rsidRPr="00B90685">
        <w:t>Et que l</w:t>
      </w:r>
      <w:r w:rsidR="008C6777">
        <w:t>’</w:t>
      </w:r>
      <w:r w:rsidRPr="00B90685">
        <w:t>Amour a mis au centre</w:t>
      </w:r>
    </w:p>
    <w:p w14:paraId="366234C4" w14:textId="77777777" w:rsidR="008C6777" w:rsidRDefault="00B86016" w:rsidP="00C45F6D">
      <w:pPr>
        <w:spacing w:before="0" w:after="0"/>
      </w:pPr>
      <w:r w:rsidRPr="00B90685">
        <w:t>Du sanctuaire où seul il entre</w:t>
      </w:r>
      <w:r w:rsidR="008C6777">
        <w:t>,</w:t>
      </w:r>
    </w:p>
    <w:p w14:paraId="3A0A06D2" w14:textId="77777777" w:rsidR="008C6777" w:rsidRDefault="00B86016" w:rsidP="00C45F6D">
      <w:pPr>
        <w:spacing w:before="0" w:after="0"/>
      </w:pPr>
      <w:r w:rsidRPr="00B90685">
        <w:t>Comme un cachet de volupté</w:t>
      </w:r>
      <w:r w:rsidR="008C6777">
        <w:t>.</w:t>
      </w:r>
    </w:p>
    <w:p w14:paraId="7ECCD8DE" w14:textId="77777777" w:rsidR="008C6777" w:rsidRDefault="00B86016" w:rsidP="008C6777">
      <w:pPr>
        <w:jc w:val="right"/>
      </w:pPr>
      <w:r w:rsidRPr="008C6777">
        <w:t>Théophile G</w:t>
      </w:r>
      <w:r w:rsidRPr="00C45F6D">
        <w:rPr>
          <w:rStyle w:val="Taille-1Caracteres"/>
        </w:rPr>
        <w:t>AUTIER</w:t>
      </w:r>
      <w:r w:rsidR="008C6777">
        <w:t>.</w:t>
      </w:r>
    </w:p>
    <w:p w14:paraId="6E660A07" w14:textId="2DB473D7" w:rsidR="00B86016" w:rsidRPr="00B90685" w:rsidRDefault="00B86016" w:rsidP="008C6777">
      <w:pPr>
        <w:pStyle w:val="Titre2"/>
        <w:rPr>
          <w:szCs w:val="44"/>
        </w:rPr>
      </w:pPr>
      <w:bookmarkStart w:id="234" w:name="_Toc275359231"/>
      <w:bookmarkStart w:id="235" w:name="_Toc199525875"/>
      <w:r w:rsidRPr="00B90685">
        <w:rPr>
          <w:szCs w:val="44"/>
        </w:rPr>
        <w:lastRenderedPageBreak/>
        <w:t>LES PETITES BLANCHISSEUSES</w:t>
      </w:r>
      <w:bookmarkEnd w:id="234"/>
      <w:bookmarkEnd w:id="235"/>
      <w:r w:rsidRPr="00B90685">
        <w:rPr>
          <w:szCs w:val="44"/>
        </w:rPr>
        <w:br/>
      </w:r>
    </w:p>
    <w:p w14:paraId="5B9BAEAB" w14:textId="77777777" w:rsidR="00B86016" w:rsidRPr="00B90685" w:rsidRDefault="00B86016" w:rsidP="00C45F6D">
      <w:pPr>
        <w:spacing w:before="0" w:after="0"/>
      </w:pPr>
      <w:r w:rsidRPr="00B90685">
        <w:t>Les petites blanchisseuses</w:t>
      </w:r>
    </w:p>
    <w:p w14:paraId="09A85AC0" w14:textId="77777777" w:rsidR="008C6777" w:rsidRDefault="00B86016" w:rsidP="00C45F6D">
      <w:pPr>
        <w:spacing w:before="0" w:after="0"/>
      </w:pPr>
      <w:r w:rsidRPr="00B90685">
        <w:t>Que l</w:t>
      </w:r>
      <w:r w:rsidR="008C6777">
        <w:t>’</w:t>
      </w:r>
      <w:r w:rsidRPr="00B90685">
        <w:t>on voit</w:t>
      </w:r>
      <w:r w:rsidR="008C6777">
        <w:t xml:space="preserve">, </w:t>
      </w:r>
      <w:r w:rsidRPr="00B90685">
        <w:t>chaque lundi</w:t>
      </w:r>
      <w:r w:rsidR="008C6777">
        <w:t>,</w:t>
      </w:r>
    </w:p>
    <w:p w14:paraId="605419B0" w14:textId="4FB91004" w:rsidR="00B86016" w:rsidRPr="00B90685" w:rsidRDefault="00B86016" w:rsidP="00C45F6D">
      <w:pPr>
        <w:spacing w:before="0" w:after="0"/>
      </w:pPr>
      <w:r w:rsidRPr="00B90685">
        <w:t>Aux pratiques paresseuses</w:t>
      </w:r>
    </w:p>
    <w:p w14:paraId="24AC398A" w14:textId="77777777" w:rsidR="008C6777" w:rsidRDefault="00B86016" w:rsidP="00C45F6D">
      <w:pPr>
        <w:spacing w:before="0" w:after="0"/>
      </w:pPr>
      <w:r w:rsidRPr="00B90685">
        <w:t>Porter le linge à midi</w:t>
      </w:r>
      <w:r w:rsidR="008C6777">
        <w:t>,</w:t>
      </w:r>
    </w:p>
    <w:p w14:paraId="06C11E25" w14:textId="77777777" w:rsidR="00524CE9" w:rsidRDefault="00524CE9" w:rsidP="00C45F6D">
      <w:pPr>
        <w:spacing w:before="0" w:after="0"/>
      </w:pPr>
    </w:p>
    <w:p w14:paraId="670B3F71" w14:textId="5452C7A0" w:rsidR="00B86016" w:rsidRPr="00B90685" w:rsidRDefault="00B86016" w:rsidP="00C45F6D">
      <w:pPr>
        <w:spacing w:before="0" w:after="0"/>
      </w:pPr>
      <w:r w:rsidRPr="00B90685">
        <w:t>Bien qu</w:t>
      </w:r>
      <w:r w:rsidR="008C6777">
        <w:t>’</w:t>
      </w:r>
      <w:r w:rsidRPr="00B90685">
        <w:t>elles fassent paraître</w:t>
      </w:r>
    </w:p>
    <w:p w14:paraId="674DBE6C" w14:textId="77777777" w:rsidR="008C6777" w:rsidRDefault="00B86016" w:rsidP="00C45F6D">
      <w:pPr>
        <w:spacing w:before="0" w:after="0"/>
      </w:pPr>
      <w:r w:rsidRPr="00B90685">
        <w:t>Des semblants de chasteté</w:t>
      </w:r>
      <w:r w:rsidR="008C6777">
        <w:t>,</w:t>
      </w:r>
    </w:p>
    <w:p w14:paraId="177DF633" w14:textId="7E283387" w:rsidR="00B86016" w:rsidRPr="00B90685" w:rsidRDefault="00B86016" w:rsidP="00C45F6D">
      <w:pPr>
        <w:spacing w:before="0" w:after="0"/>
      </w:pPr>
      <w:r w:rsidRPr="00B90685">
        <w:t>Ne me font pas l</w:t>
      </w:r>
      <w:r w:rsidR="008C6777">
        <w:t>’</w:t>
      </w:r>
      <w:r w:rsidRPr="00B90685">
        <w:t>effet d</w:t>
      </w:r>
      <w:r w:rsidR="008C6777">
        <w:t>’</w:t>
      </w:r>
      <w:r w:rsidRPr="00B90685">
        <w:t>être</w:t>
      </w:r>
    </w:p>
    <w:p w14:paraId="0A447AEB" w14:textId="77777777" w:rsidR="008C6777" w:rsidRDefault="00B86016" w:rsidP="00C45F6D">
      <w:pPr>
        <w:spacing w:before="0" w:after="0"/>
      </w:pPr>
      <w:r w:rsidRPr="00B90685">
        <w:t>Des vases de pureté</w:t>
      </w:r>
      <w:r w:rsidR="008C6777">
        <w:t>.</w:t>
      </w:r>
    </w:p>
    <w:p w14:paraId="6794AB02" w14:textId="77777777" w:rsidR="00524CE9" w:rsidRDefault="00524CE9" w:rsidP="00C45F6D">
      <w:pPr>
        <w:spacing w:before="0" w:after="0"/>
      </w:pPr>
    </w:p>
    <w:p w14:paraId="3768DDF8" w14:textId="39AE1CD3" w:rsidR="00B86016" w:rsidRPr="00B90685" w:rsidRDefault="00B86016" w:rsidP="00C45F6D">
      <w:pPr>
        <w:spacing w:before="0" w:after="0"/>
      </w:pPr>
      <w:r w:rsidRPr="00B90685">
        <w:t>Leurs cheveux qui s</w:t>
      </w:r>
      <w:r w:rsidR="008C6777">
        <w:t>’</w:t>
      </w:r>
      <w:r w:rsidRPr="00B90685">
        <w:t>ébouriffent</w:t>
      </w:r>
    </w:p>
    <w:p w14:paraId="3D4C5550" w14:textId="77777777" w:rsidR="008C6777" w:rsidRDefault="00B86016" w:rsidP="00C45F6D">
      <w:pPr>
        <w:spacing w:before="0" w:after="0"/>
      </w:pPr>
      <w:r w:rsidRPr="00B90685">
        <w:t>Sollicitent l</w:t>
      </w:r>
      <w:r w:rsidR="008C6777">
        <w:t>’</w:t>
      </w:r>
      <w:r w:rsidRPr="00B90685">
        <w:t>attentat</w:t>
      </w:r>
      <w:r w:rsidR="008C6777">
        <w:t> :</w:t>
      </w:r>
    </w:p>
    <w:p w14:paraId="09D6F6E9" w14:textId="77777777" w:rsidR="008C6777" w:rsidRDefault="00B86016" w:rsidP="00C45F6D">
      <w:pPr>
        <w:spacing w:before="0" w:after="0"/>
      </w:pPr>
      <w:r w:rsidRPr="00B90685">
        <w:t>Ne craignez pas qu</w:t>
      </w:r>
      <w:r w:rsidR="008C6777">
        <w:t>’</w:t>
      </w:r>
      <w:r w:rsidRPr="00B90685">
        <w:t>elles griffent</w:t>
      </w:r>
      <w:r w:rsidR="008C6777">
        <w:t>…</w:t>
      </w:r>
    </w:p>
    <w:p w14:paraId="050BB95E" w14:textId="77777777" w:rsidR="008C6777" w:rsidRDefault="00B86016" w:rsidP="00C45F6D">
      <w:pPr>
        <w:spacing w:before="0" w:after="0"/>
      </w:pPr>
      <w:r w:rsidRPr="00B90685">
        <w:t>Une fille est un combat</w:t>
      </w:r>
      <w:r w:rsidR="008C6777">
        <w:t>.</w:t>
      </w:r>
    </w:p>
    <w:p w14:paraId="10EAB64B" w14:textId="77777777" w:rsidR="00524CE9" w:rsidRDefault="00524CE9" w:rsidP="00C45F6D">
      <w:pPr>
        <w:spacing w:before="0" w:after="0"/>
      </w:pPr>
    </w:p>
    <w:p w14:paraId="425A627F" w14:textId="4D715C32" w:rsidR="00B86016" w:rsidRPr="00B90685" w:rsidRDefault="00B86016" w:rsidP="00C45F6D">
      <w:pPr>
        <w:spacing w:before="0" w:after="0"/>
      </w:pPr>
      <w:r w:rsidRPr="00B90685">
        <w:t>Elles ont des airs de sainte</w:t>
      </w:r>
    </w:p>
    <w:p w14:paraId="12B88F37" w14:textId="77777777" w:rsidR="008C6777" w:rsidRDefault="00B86016" w:rsidP="00C45F6D">
      <w:pPr>
        <w:spacing w:before="0" w:after="0"/>
      </w:pPr>
      <w:r w:rsidRPr="00B90685">
        <w:t>Et des cris dans un coup d</w:t>
      </w:r>
      <w:r w:rsidR="008C6777">
        <w:t>’</w:t>
      </w:r>
      <w:r w:rsidRPr="00B90685">
        <w:t>œil</w:t>
      </w:r>
      <w:r w:rsidR="008C6777">
        <w:t>,</w:t>
      </w:r>
    </w:p>
    <w:p w14:paraId="21FC9D50" w14:textId="2DD30020" w:rsidR="00B86016" w:rsidRPr="00B90685" w:rsidRDefault="00B86016" w:rsidP="00C45F6D">
      <w:pPr>
        <w:spacing w:before="0" w:after="0"/>
      </w:pPr>
      <w:r w:rsidRPr="00B90685">
        <w:t>Avec leur bonnet de linge</w:t>
      </w:r>
    </w:p>
    <w:p w14:paraId="320F78C8" w14:textId="77777777" w:rsidR="008C6777" w:rsidRDefault="00B86016" w:rsidP="00C45F6D">
      <w:pPr>
        <w:spacing w:before="0" w:after="0"/>
      </w:pPr>
      <w:r w:rsidRPr="00B90685">
        <w:t>Et leur robe de cerfeuil</w:t>
      </w:r>
      <w:r w:rsidR="008C6777">
        <w:t>.</w:t>
      </w:r>
    </w:p>
    <w:p w14:paraId="5E467CAB" w14:textId="77777777" w:rsidR="00524CE9" w:rsidRDefault="00524CE9" w:rsidP="00C45F6D">
      <w:pPr>
        <w:spacing w:before="0" w:after="0"/>
      </w:pPr>
    </w:p>
    <w:p w14:paraId="04E64046" w14:textId="176023B4" w:rsidR="00B86016" w:rsidRPr="00B90685" w:rsidRDefault="00B86016" w:rsidP="00C45F6D">
      <w:pPr>
        <w:spacing w:before="0" w:after="0"/>
      </w:pPr>
      <w:r w:rsidRPr="00B90685">
        <w:t>Sur la hanche qui supporte</w:t>
      </w:r>
    </w:p>
    <w:p w14:paraId="156C6943" w14:textId="77777777" w:rsidR="008C6777" w:rsidRDefault="00B86016" w:rsidP="00C45F6D">
      <w:pPr>
        <w:spacing w:before="0" w:after="0"/>
      </w:pPr>
      <w:r w:rsidRPr="00B90685">
        <w:t>Un panier exagéré</w:t>
      </w:r>
      <w:r w:rsidR="008C6777">
        <w:t>,</w:t>
      </w:r>
    </w:p>
    <w:p w14:paraId="060BF2FF" w14:textId="77777777" w:rsidR="008C6777" w:rsidRDefault="00B86016" w:rsidP="00C45F6D">
      <w:pPr>
        <w:spacing w:before="0" w:after="0"/>
      </w:pPr>
      <w:r w:rsidRPr="00B90685">
        <w:t>Leur jambe se fait plus forte</w:t>
      </w:r>
      <w:r w:rsidR="008C6777">
        <w:t>,</w:t>
      </w:r>
    </w:p>
    <w:p w14:paraId="2B5FA250" w14:textId="77777777" w:rsidR="008C6777" w:rsidRDefault="00B86016" w:rsidP="00C45F6D">
      <w:pPr>
        <w:spacing w:before="0" w:after="0"/>
      </w:pPr>
      <w:r w:rsidRPr="00B90685">
        <w:t>Leur pied se fait moins cambré</w:t>
      </w:r>
      <w:r w:rsidR="008C6777">
        <w:t>.</w:t>
      </w:r>
    </w:p>
    <w:p w14:paraId="4080C5FD" w14:textId="77777777" w:rsidR="00524CE9" w:rsidRDefault="00524CE9" w:rsidP="00C45F6D">
      <w:pPr>
        <w:spacing w:before="0" w:after="0"/>
      </w:pPr>
    </w:p>
    <w:p w14:paraId="6999567F" w14:textId="51298283" w:rsidR="00B86016" w:rsidRPr="00B90685" w:rsidRDefault="00B86016" w:rsidP="00C45F6D">
      <w:pPr>
        <w:spacing w:before="0" w:after="0"/>
      </w:pPr>
      <w:r w:rsidRPr="00B90685">
        <w:t>Jusqu</w:t>
      </w:r>
      <w:r w:rsidR="008C6777">
        <w:t>’</w:t>
      </w:r>
      <w:r w:rsidRPr="00B90685">
        <w:t>au coude</w:t>
      </w:r>
      <w:r w:rsidR="008C6777">
        <w:t xml:space="preserve">, </w:t>
      </w:r>
      <w:r w:rsidRPr="00B90685">
        <w:t>mainte essence</w:t>
      </w:r>
    </w:p>
    <w:p w14:paraId="2484DAD3" w14:textId="77777777" w:rsidR="008C6777" w:rsidRDefault="00B86016" w:rsidP="00C45F6D">
      <w:pPr>
        <w:spacing w:before="0" w:after="0"/>
      </w:pPr>
      <w:r w:rsidRPr="00B90685">
        <w:t>Rougit leur pauvre bras nu</w:t>
      </w:r>
      <w:r w:rsidR="008C6777">
        <w:t>,</w:t>
      </w:r>
    </w:p>
    <w:p w14:paraId="7CF7DE7C" w14:textId="0EE28E96" w:rsidR="00B86016" w:rsidRPr="00B90685" w:rsidRDefault="00B86016" w:rsidP="00C45F6D">
      <w:pPr>
        <w:spacing w:before="0" w:after="0"/>
      </w:pPr>
      <w:r w:rsidRPr="00B90685">
        <w:t>Mais plus haut le blanc commence</w:t>
      </w:r>
    </w:p>
    <w:p w14:paraId="76ACAB3E" w14:textId="77777777" w:rsidR="008C6777" w:rsidRDefault="00B86016" w:rsidP="00C45F6D">
      <w:pPr>
        <w:spacing w:before="0" w:after="0"/>
      </w:pPr>
      <w:r w:rsidRPr="00B90685">
        <w:t>Et dès lors ne finit plus</w:t>
      </w:r>
      <w:r w:rsidR="008C6777">
        <w:t>.</w:t>
      </w:r>
    </w:p>
    <w:p w14:paraId="36B0A014" w14:textId="77777777" w:rsidR="00524CE9" w:rsidRDefault="00524CE9" w:rsidP="00C45F6D">
      <w:pPr>
        <w:spacing w:before="0" w:after="0"/>
      </w:pPr>
    </w:p>
    <w:p w14:paraId="7C31ABC8" w14:textId="2738520E" w:rsidR="008C6777" w:rsidRDefault="00B86016" w:rsidP="00C45F6D">
      <w:pPr>
        <w:spacing w:before="0" w:after="0"/>
      </w:pPr>
      <w:r w:rsidRPr="00B90685">
        <w:t>Pour un faux col qu</w:t>
      </w:r>
      <w:r w:rsidR="008C6777">
        <w:t>’</w:t>
      </w:r>
      <w:r w:rsidRPr="00B90685">
        <w:t>on oublie</w:t>
      </w:r>
      <w:r w:rsidR="008C6777">
        <w:t>,</w:t>
      </w:r>
    </w:p>
    <w:p w14:paraId="1DDB0478" w14:textId="77777777" w:rsidR="008C6777" w:rsidRDefault="00B86016" w:rsidP="00C45F6D">
      <w:pPr>
        <w:spacing w:before="0" w:after="0"/>
      </w:pPr>
      <w:r w:rsidRPr="00B90685">
        <w:t>Elles se baissent</w:t>
      </w:r>
      <w:r w:rsidR="008C6777">
        <w:t xml:space="preserve">… </w:t>
      </w:r>
      <w:r w:rsidRPr="00B90685">
        <w:t>Bientôt</w:t>
      </w:r>
      <w:r w:rsidR="008C6777">
        <w:t>,</w:t>
      </w:r>
    </w:p>
    <w:p w14:paraId="2169E31A" w14:textId="77777777" w:rsidR="008C6777" w:rsidRDefault="00B86016" w:rsidP="00C45F6D">
      <w:pPr>
        <w:spacing w:before="0" w:after="0"/>
      </w:pPr>
      <w:r w:rsidRPr="00B90685">
        <w:t>Sous la robe qui se plie</w:t>
      </w:r>
      <w:r w:rsidR="008C6777">
        <w:t>,</w:t>
      </w:r>
    </w:p>
    <w:p w14:paraId="2FA0BE74" w14:textId="77777777" w:rsidR="008C6777" w:rsidRDefault="00B86016" w:rsidP="00C45F6D">
      <w:pPr>
        <w:spacing w:before="0" w:after="0"/>
      </w:pPr>
      <w:r w:rsidRPr="00B90685">
        <w:t>La main se glisse très haut</w:t>
      </w:r>
      <w:r w:rsidR="008C6777">
        <w:t>…</w:t>
      </w:r>
    </w:p>
    <w:p w14:paraId="00019C0E" w14:textId="77777777" w:rsidR="00524CE9" w:rsidRDefault="00524CE9" w:rsidP="00C45F6D">
      <w:pPr>
        <w:spacing w:before="0" w:after="0"/>
      </w:pPr>
    </w:p>
    <w:p w14:paraId="46230394" w14:textId="30F9F390" w:rsidR="008C6777" w:rsidRDefault="00B86016" w:rsidP="00C45F6D">
      <w:pPr>
        <w:spacing w:before="0" w:after="0"/>
      </w:pPr>
      <w:r w:rsidRPr="00B90685">
        <w:t>Et pour peu que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air tendre</w:t>
      </w:r>
      <w:r w:rsidR="008C6777">
        <w:t>,</w:t>
      </w:r>
    </w:p>
    <w:p w14:paraId="5242AA7B" w14:textId="77777777" w:rsidR="008C6777" w:rsidRDefault="00B86016" w:rsidP="00C45F6D">
      <w:pPr>
        <w:spacing w:before="0" w:after="0"/>
      </w:pPr>
      <w:r w:rsidRPr="00B90685">
        <w:t>On dirige un doigt savant</w:t>
      </w:r>
      <w:r w:rsidR="008C6777">
        <w:t>,</w:t>
      </w:r>
    </w:p>
    <w:p w14:paraId="6D3CB08F" w14:textId="484D22F3" w:rsidR="00B86016" w:rsidRPr="00B90685" w:rsidRDefault="00B86016" w:rsidP="00C45F6D">
      <w:pPr>
        <w:spacing w:before="0" w:after="0"/>
      </w:pPr>
      <w:r w:rsidRPr="00B90685">
        <w:t>On les voit se laisser prendre</w:t>
      </w:r>
    </w:p>
    <w:p w14:paraId="3CA31863" w14:textId="77777777" w:rsidR="008C6777" w:rsidRDefault="00B86016" w:rsidP="00C45F6D">
      <w:pPr>
        <w:spacing w:before="0" w:after="0"/>
      </w:pPr>
      <w:r w:rsidRPr="00B90685">
        <w:t>Le derrière et le devant</w:t>
      </w:r>
      <w:r w:rsidR="008C6777">
        <w:t>.</w:t>
      </w:r>
    </w:p>
    <w:p w14:paraId="36DE0220" w14:textId="77777777" w:rsidR="00524CE9" w:rsidRDefault="00524CE9" w:rsidP="00C45F6D">
      <w:pPr>
        <w:spacing w:before="0" w:after="0"/>
      </w:pPr>
    </w:p>
    <w:p w14:paraId="38D2C054" w14:textId="58CC762A" w:rsidR="00B86016" w:rsidRPr="00B90685" w:rsidRDefault="00B86016" w:rsidP="00C45F6D">
      <w:pPr>
        <w:spacing w:before="0" w:after="0"/>
      </w:pPr>
      <w:r w:rsidRPr="00B90685">
        <w:t>Dire que ces jolis diables</w:t>
      </w:r>
    </w:p>
    <w:p w14:paraId="7EC04712" w14:textId="7A597BBE" w:rsidR="008C6777" w:rsidRDefault="00B86016" w:rsidP="00C45F6D">
      <w:pPr>
        <w:spacing w:before="0" w:after="0"/>
      </w:pPr>
      <w:r w:rsidRPr="00B90685">
        <w:t>Ont</w:t>
      </w:r>
      <w:r w:rsidR="008C6777">
        <w:t xml:space="preserve">, </w:t>
      </w:r>
      <w:r w:rsidR="00524CE9">
        <w:t>—</w:t>
      </w:r>
      <w:r w:rsidR="008C6777">
        <w:t xml:space="preserve"> </w:t>
      </w:r>
      <w:r w:rsidRPr="00B90685">
        <w:t>lâchons un trait hardi</w:t>
      </w:r>
      <w:r w:rsidR="008C6777">
        <w:t xml:space="preserve"> ! </w:t>
      </w:r>
      <w:r w:rsidR="00524CE9">
        <w:t>—</w:t>
      </w:r>
    </w:p>
    <w:p w14:paraId="302259DE" w14:textId="57EB73A4" w:rsidR="00B86016" w:rsidRPr="00B90685" w:rsidRDefault="00B86016" w:rsidP="00C45F6D">
      <w:pPr>
        <w:spacing w:before="0" w:after="0"/>
      </w:pPr>
      <w:r w:rsidRPr="00B90685">
        <w:t>Quinze à vingt courses semblables</w:t>
      </w:r>
    </w:p>
    <w:p w14:paraId="36C2B2BD" w14:textId="77777777" w:rsidR="008C6777" w:rsidRDefault="00B86016" w:rsidP="00C45F6D">
      <w:pPr>
        <w:spacing w:before="0" w:after="0"/>
      </w:pPr>
      <w:r w:rsidRPr="00B90685">
        <w:t>À faire chaque lundi</w:t>
      </w:r>
      <w:r w:rsidR="008C6777">
        <w:t> !</w:t>
      </w:r>
    </w:p>
    <w:p w14:paraId="1BEE0BD4" w14:textId="77777777" w:rsidR="008C6777" w:rsidRDefault="00B86016" w:rsidP="008C6777">
      <w:pPr>
        <w:jc w:val="right"/>
      </w:pPr>
      <w:r w:rsidRPr="008C6777">
        <w:t>Charles M</w:t>
      </w:r>
      <w:r w:rsidRPr="00C45F6D">
        <w:rPr>
          <w:rStyle w:val="Taille-1Caracteres"/>
        </w:rPr>
        <w:t>ONSELET</w:t>
      </w:r>
      <w:r w:rsidR="008C6777">
        <w:t>.</w:t>
      </w:r>
    </w:p>
    <w:p w14:paraId="7538BE1B" w14:textId="664FBC0C" w:rsidR="00B86016" w:rsidRPr="00B90685" w:rsidRDefault="00B86016" w:rsidP="008C6777">
      <w:pPr>
        <w:pStyle w:val="Titre2"/>
        <w:rPr>
          <w:szCs w:val="44"/>
        </w:rPr>
      </w:pPr>
      <w:bookmarkStart w:id="236" w:name="_Toc275359232"/>
      <w:bookmarkStart w:id="237" w:name="_Toc199525876"/>
      <w:r w:rsidRPr="00B90685">
        <w:rPr>
          <w:szCs w:val="44"/>
        </w:rPr>
        <w:lastRenderedPageBreak/>
        <w:t>PRÉSERVATIFS</w:t>
      </w:r>
      <w:bookmarkEnd w:id="236"/>
      <w:bookmarkEnd w:id="237"/>
      <w:r w:rsidRPr="00B90685">
        <w:rPr>
          <w:szCs w:val="44"/>
        </w:rPr>
        <w:br/>
      </w:r>
    </w:p>
    <w:p w14:paraId="1085015F" w14:textId="77777777" w:rsidR="008C6777" w:rsidRDefault="00B86016" w:rsidP="00524CE9">
      <w:pPr>
        <w:spacing w:before="0" w:after="0"/>
      </w:pPr>
      <w:r w:rsidRPr="00B90685">
        <w:t>Près d</w:t>
      </w:r>
      <w:r w:rsidR="008C6777">
        <w:t>’</w:t>
      </w:r>
      <w:r w:rsidRPr="00B90685">
        <w:t xml:space="preserve">un </w:t>
      </w:r>
      <w:r w:rsidR="008C6777">
        <w:t>« </w:t>
      </w:r>
      <w:r w:rsidRPr="00B90685">
        <w:t>objet charmant</w:t>
      </w:r>
      <w:r w:rsidR="008C6777">
        <w:t> »,</w:t>
      </w:r>
    </w:p>
    <w:p w14:paraId="5C9A97D7" w14:textId="77777777" w:rsidR="008C6777" w:rsidRDefault="00B86016" w:rsidP="00524CE9">
      <w:pPr>
        <w:spacing w:before="0" w:after="0"/>
      </w:pPr>
      <w:r w:rsidRPr="00B90685">
        <w:t>Lorsque l</w:t>
      </w:r>
      <w:r w:rsidR="008C6777">
        <w:t>’</w:t>
      </w:r>
      <w:r w:rsidRPr="00B90685">
        <w:t>amour m</w:t>
      </w:r>
      <w:r w:rsidR="008C6777">
        <w:t>’</w:t>
      </w:r>
      <w:r w:rsidRPr="00B90685">
        <w:t>appelle</w:t>
      </w:r>
      <w:r w:rsidR="008C6777">
        <w:t>,</w:t>
      </w:r>
    </w:p>
    <w:p w14:paraId="7E39110A" w14:textId="59924CD6" w:rsidR="00B86016" w:rsidRPr="00B90685" w:rsidRDefault="00B86016" w:rsidP="00524CE9">
      <w:pPr>
        <w:spacing w:before="0" w:after="0"/>
      </w:pPr>
      <w:r w:rsidRPr="00B90685">
        <w:t>Avant de voir la belle</w:t>
      </w:r>
    </w:p>
    <w:p w14:paraId="2C1CC423" w14:textId="77777777" w:rsidR="008C6777" w:rsidRDefault="00B86016" w:rsidP="00524CE9">
      <w:pPr>
        <w:spacing w:before="0" w:after="0"/>
      </w:pPr>
      <w:r w:rsidRPr="00B90685">
        <w:t>Je passe chez Millant</w:t>
      </w:r>
      <w:r w:rsidRPr="00B90685">
        <w:rPr>
          <w:rStyle w:val="Appelnotedebasdep"/>
        </w:rPr>
        <w:footnoteReference w:id="21"/>
      </w:r>
      <w:r w:rsidR="008C6777">
        <w:t>.</w:t>
      </w:r>
    </w:p>
    <w:p w14:paraId="44B67826" w14:textId="77777777" w:rsidR="00524CE9" w:rsidRDefault="00524CE9" w:rsidP="00524CE9">
      <w:pPr>
        <w:spacing w:before="0" w:after="0"/>
      </w:pPr>
    </w:p>
    <w:p w14:paraId="3A80816A" w14:textId="77777777" w:rsidR="008C6777" w:rsidRDefault="00B86016" w:rsidP="00524CE9">
      <w:pPr>
        <w:spacing w:before="0" w:after="0"/>
      </w:pPr>
      <w:r w:rsidRPr="00B90685">
        <w:t>Là</w:t>
      </w:r>
      <w:r w:rsidR="008C6777">
        <w:t xml:space="preserve">, </w:t>
      </w:r>
      <w:r w:rsidRPr="00B90685">
        <w:t>du petit au grand</w:t>
      </w:r>
      <w:r w:rsidR="008C6777">
        <w:t>,</w:t>
      </w:r>
    </w:p>
    <w:p w14:paraId="2C9B0D79" w14:textId="669D4582" w:rsidR="00B86016" w:rsidRPr="00B90685" w:rsidRDefault="00B86016" w:rsidP="00524CE9">
      <w:pPr>
        <w:spacing w:before="0" w:after="0"/>
      </w:pPr>
      <w:r w:rsidRPr="00B90685">
        <w:t>Flotte une ribambelle</w:t>
      </w:r>
    </w:p>
    <w:p w14:paraId="53609A0C" w14:textId="354DECB9" w:rsidR="00B86016" w:rsidRPr="00B90685" w:rsidRDefault="00B86016" w:rsidP="00524CE9">
      <w:pPr>
        <w:spacing w:before="0" w:after="0"/>
      </w:pPr>
      <w:r w:rsidRPr="00B90685">
        <w:t>De rubans qu</w:t>
      </w:r>
      <w:r w:rsidR="008C6777">
        <w:t>’</w:t>
      </w:r>
      <w:r w:rsidRPr="00B90685">
        <w:t>avec zèle</w:t>
      </w:r>
    </w:p>
    <w:p w14:paraId="46133750" w14:textId="77777777" w:rsidR="008C6777" w:rsidRDefault="00B86016" w:rsidP="00524CE9">
      <w:pPr>
        <w:spacing w:before="0" w:after="0"/>
      </w:pPr>
      <w:r w:rsidRPr="00B90685">
        <w:t>Il gonfle en y soufflant</w:t>
      </w:r>
      <w:r w:rsidR="008C6777">
        <w:t>.</w:t>
      </w:r>
    </w:p>
    <w:p w14:paraId="641DFA13" w14:textId="77777777" w:rsidR="00524CE9" w:rsidRDefault="00524CE9" w:rsidP="00524CE9">
      <w:pPr>
        <w:spacing w:before="0" w:after="0"/>
      </w:pPr>
    </w:p>
    <w:p w14:paraId="62314B00" w14:textId="77777777" w:rsidR="008C6777" w:rsidRDefault="00B86016" w:rsidP="00524CE9">
      <w:pPr>
        <w:spacing w:before="0" w:after="0"/>
      </w:pPr>
      <w:r w:rsidRPr="00B90685">
        <w:t>Enfin</w:t>
      </w:r>
      <w:r w:rsidR="008C6777">
        <w:t xml:space="preserve"> ! </w:t>
      </w:r>
      <w:r w:rsidRPr="00B90685">
        <w:t>j</w:t>
      </w:r>
      <w:r w:rsidR="008C6777">
        <w:t>’</w:t>
      </w:r>
      <w:r w:rsidRPr="00B90685">
        <w:t>ai ma mesure</w:t>
      </w:r>
      <w:r w:rsidR="008C6777">
        <w:t> !</w:t>
      </w:r>
    </w:p>
    <w:p w14:paraId="4B4E68B0" w14:textId="77777777" w:rsidR="008C6777" w:rsidRDefault="00B86016" w:rsidP="00524CE9">
      <w:pPr>
        <w:spacing w:before="0" w:after="0"/>
      </w:pPr>
      <w:r w:rsidRPr="00B90685">
        <w:t>Au sein de la luxure</w:t>
      </w:r>
      <w:r w:rsidR="008C6777">
        <w:t>,</w:t>
      </w:r>
    </w:p>
    <w:p w14:paraId="67127722" w14:textId="77777777" w:rsidR="008C6777" w:rsidRDefault="00B86016" w:rsidP="00524CE9">
      <w:pPr>
        <w:spacing w:before="0" w:after="0"/>
      </w:pPr>
      <w:r w:rsidRPr="00B90685">
        <w:t>Vite allons nous plonger</w:t>
      </w:r>
      <w:r w:rsidR="008C6777">
        <w:t>.</w:t>
      </w:r>
    </w:p>
    <w:p w14:paraId="0C8E8335" w14:textId="77777777" w:rsidR="00524CE9" w:rsidRDefault="00524CE9" w:rsidP="00524CE9">
      <w:pPr>
        <w:spacing w:before="0" w:after="0"/>
      </w:pPr>
    </w:p>
    <w:p w14:paraId="779C8BE5" w14:textId="77777777" w:rsidR="008C6777" w:rsidRDefault="00B86016" w:rsidP="00524CE9">
      <w:pPr>
        <w:spacing w:before="0" w:after="0"/>
      </w:pPr>
      <w:r w:rsidRPr="00B90685">
        <w:t>Caché dans la baudruche</w:t>
      </w:r>
      <w:r w:rsidR="008C6777">
        <w:t>,</w:t>
      </w:r>
    </w:p>
    <w:p w14:paraId="30E09B33" w14:textId="77777777" w:rsidR="008C6777" w:rsidRDefault="00B86016" w:rsidP="00524CE9">
      <w:pPr>
        <w:spacing w:before="0" w:after="0"/>
      </w:pPr>
      <w:r w:rsidRPr="00B90685">
        <w:t>Je veux</w:t>
      </w:r>
      <w:r w:rsidR="008C6777">
        <w:t xml:space="preserve">, </w:t>
      </w:r>
      <w:r w:rsidRPr="00B90685">
        <w:t>comme l</w:t>
      </w:r>
      <w:r w:rsidR="008C6777">
        <w:t>’</w:t>
      </w:r>
      <w:r w:rsidRPr="00B90685">
        <w:t>autruche</w:t>
      </w:r>
      <w:r w:rsidR="008C6777">
        <w:t>,</w:t>
      </w:r>
    </w:p>
    <w:p w14:paraId="5B6911F6" w14:textId="77777777" w:rsidR="008C6777" w:rsidRDefault="00B86016" w:rsidP="00524CE9">
      <w:pPr>
        <w:spacing w:before="0" w:after="0"/>
      </w:pPr>
      <w:r w:rsidRPr="00B90685">
        <w:t>Ne plus croire au danger</w:t>
      </w:r>
      <w:r w:rsidR="008C6777">
        <w:t>.</w:t>
      </w:r>
    </w:p>
    <w:p w14:paraId="1622E659" w14:textId="26EFDFCA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186E653F" w14:textId="538E536A" w:rsidR="00B86016" w:rsidRPr="00B90685" w:rsidRDefault="00B86016" w:rsidP="008C6777">
      <w:pPr>
        <w:pStyle w:val="Titre2"/>
        <w:rPr>
          <w:szCs w:val="44"/>
        </w:rPr>
      </w:pPr>
      <w:bookmarkStart w:id="238" w:name="_Toc275359233"/>
      <w:bookmarkStart w:id="239" w:name="_Toc199525877"/>
      <w:r w:rsidRPr="00B90685">
        <w:rPr>
          <w:szCs w:val="44"/>
        </w:rPr>
        <w:lastRenderedPageBreak/>
        <w:t>L</w:t>
      </w:r>
      <w:r w:rsidR="008C6777">
        <w:rPr>
          <w:szCs w:val="44"/>
        </w:rPr>
        <w:t>’</w:t>
      </w:r>
      <w:r w:rsidRPr="00B90685">
        <w:rPr>
          <w:szCs w:val="44"/>
        </w:rPr>
        <w:t>AMOUREUSE DE MALLARMÉ</w:t>
      </w:r>
      <w:bookmarkEnd w:id="238"/>
      <w:bookmarkEnd w:id="239"/>
      <w:r w:rsidRPr="00B90685">
        <w:rPr>
          <w:szCs w:val="44"/>
        </w:rPr>
        <w:br/>
      </w:r>
    </w:p>
    <w:p w14:paraId="5E2EF056" w14:textId="6707C1FC" w:rsidR="00B86016" w:rsidRPr="00B90685" w:rsidRDefault="00B86016" w:rsidP="00524CE9">
      <w:pPr>
        <w:spacing w:before="0" w:after="0"/>
      </w:pPr>
      <w:r w:rsidRPr="00B90685">
        <w:t>L</w:t>
      </w:r>
      <w:r w:rsidR="008C6777">
        <w:t>’</w:t>
      </w:r>
      <w:r w:rsidRPr="00B90685">
        <w:t>amoureuse de Mallarmé</w:t>
      </w:r>
    </w:p>
    <w:p w14:paraId="1FF0367B" w14:textId="77777777" w:rsidR="008C6777" w:rsidRDefault="00B86016" w:rsidP="00524CE9">
      <w:pPr>
        <w:spacing w:before="0" w:after="0"/>
      </w:pPr>
      <w:r w:rsidRPr="00B90685">
        <w:t>Est une fille aux belles hanches</w:t>
      </w:r>
      <w:r w:rsidR="008C6777">
        <w:t> ;</w:t>
      </w:r>
    </w:p>
    <w:p w14:paraId="4BACE222" w14:textId="77777777" w:rsidR="008C6777" w:rsidRDefault="00B86016" w:rsidP="00524CE9">
      <w:pPr>
        <w:spacing w:before="0" w:after="0"/>
      </w:pPr>
      <w:r w:rsidRPr="00B90685">
        <w:t>Elle a besoin d</w:t>
      </w:r>
      <w:r w:rsidR="008C6777">
        <w:t>’</w:t>
      </w:r>
      <w:r w:rsidRPr="00B90685">
        <w:t>un mâle armé</w:t>
      </w:r>
      <w:r w:rsidR="008C6777">
        <w:t>,</w:t>
      </w:r>
    </w:p>
    <w:p w14:paraId="46338470" w14:textId="77777777" w:rsidR="008C6777" w:rsidRDefault="00B86016" w:rsidP="00524CE9">
      <w:pPr>
        <w:spacing w:before="0" w:after="0"/>
      </w:pPr>
      <w:r w:rsidRPr="00B90685">
        <w:t>L</w:t>
      </w:r>
      <w:r w:rsidR="008C6777">
        <w:t>’</w:t>
      </w:r>
      <w:r w:rsidRPr="00B90685">
        <w:t>amoureuse de Mallarmé</w:t>
      </w:r>
      <w:r w:rsidR="008C6777">
        <w:t>.</w:t>
      </w:r>
    </w:p>
    <w:p w14:paraId="7E95422D" w14:textId="77777777" w:rsidR="008C6777" w:rsidRDefault="00B86016" w:rsidP="00524CE9">
      <w:pPr>
        <w:spacing w:before="0" w:after="0"/>
      </w:pPr>
      <w:r w:rsidRPr="00B90685">
        <w:t>En vain pour lui je m</w:t>
      </w:r>
      <w:r w:rsidR="008C6777">
        <w:t>’</w:t>
      </w:r>
      <w:r w:rsidRPr="00B90685">
        <w:t>alarmai</w:t>
      </w:r>
      <w:r w:rsidR="008C6777">
        <w:t> :</w:t>
      </w:r>
    </w:p>
    <w:p w14:paraId="31D751B2" w14:textId="77777777" w:rsidR="008C6777" w:rsidRDefault="00B86016" w:rsidP="00524CE9">
      <w:pPr>
        <w:spacing w:before="0" w:after="0"/>
      </w:pPr>
      <w:r w:rsidRPr="00B90685">
        <w:t>Elle n</w:t>
      </w:r>
      <w:r w:rsidR="008C6777">
        <w:t>’</w:t>
      </w:r>
      <w:r w:rsidRPr="00B90685">
        <w:t>avait pas de fleurs blanches</w:t>
      </w:r>
      <w:r w:rsidR="008C6777">
        <w:t>.</w:t>
      </w:r>
    </w:p>
    <w:p w14:paraId="7640A5EE" w14:textId="3F18B4A7" w:rsidR="00B86016" w:rsidRPr="00B90685" w:rsidRDefault="00B86016" w:rsidP="00524CE9">
      <w:pPr>
        <w:spacing w:before="0" w:after="0"/>
      </w:pPr>
      <w:r w:rsidRPr="00B90685">
        <w:t>L</w:t>
      </w:r>
      <w:r w:rsidR="008C6777">
        <w:t>’</w:t>
      </w:r>
      <w:r w:rsidRPr="00B90685">
        <w:t>amoureuse de Mallarmé</w:t>
      </w:r>
    </w:p>
    <w:p w14:paraId="233269E0" w14:textId="77777777" w:rsidR="008C6777" w:rsidRDefault="00B86016" w:rsidP="00524CE9">
      <w:pPr>
        <w:spacing w:before="0" w:after="0"/>
      </w:pPr>
      <w:r w:rsidRPr="00B90685">
        <w:t>Est une fille aux belles hanches</w:t>
      </w:r>
    </w:p>
    <w:p w14:paraId="5CD41DB3" w14:textId="77777777" w:rsidR="008C6777" w:rsidRDefault="00B86016" w:rsidP="008C6777">
      <w:pPr>
        <w:jc w:val="right"/>
      </w:pPr>
      <w:r w:rsidRPr="008C6777">
        <w:t>A</w:t>
      </w:r>
      <w:r w:rsidR="008C6777">
        <w:t xml:space="preserve">. </w:t>
      </w:r>
      <w:r w:rsidRPr="008C6777">
        <w:t>G</w:t>
      </w:r>
      <w:r w:rsidRPr="00524CE9">
        <w:rPr>
          <w:rStyle w:val="Taille-1Caracteres"/>
        </w:rPr>
        <w:t>LATIGNY</w:t>
      </w:r>
      <w:r w:rsidR="008C6777">
        <w:t>.</w:t>
      </w:r>
    </w:p>
    <w:p w14:paraId="28FE1B03" w14:textId="317ADF91" w:rsidR="00B86016" w:rsidRPr="00B90685" w:rsidRDefault="00B86016" w:rsidP="008C6777">
      <w:pPr>
        <w:pStyle w:val="Titre2"/>
        <w:rPr>
          <w:szCs w:val="44"/>
        </w:rPr>
      </w:pPr>
      <w:bookmarkStart w:id="240" w:name="_Toc275359234"/>
      <w:bookmarkStart w:id="241" w:name="_Toc199525878"/>
      <w:r w:rsidRPr="00B90685">
        <w:rPr>
          <w:szCs w:val="44"/>
        </w:rPr>
        <w:lastRenderedPageBreak/>
        <w:t>MONSELET PAILLARD</w:t>
      </w:r>
      <w:bookmarkEnd w:id="240"/>
      <w:bookmarkEnd w:id="241"/>
    </w:p>
    <w:p w14:paraId="2CE0BF02" w14:textId="77777777" w:rsidR="008C6777" w:rsidRDefault="00B86016" w:rsidP="00524CE9">
      <w:pPr>
        <w:spacing w:after="480"/>
        <w:ind w:firstLine="0"/>
        <w:jc w:val="center"/>
        <w:rPr>
          <w:i/>
        </w:rPr>
      </w:pPr>
      <w:r w:rsidRPr="008C6777">
        <w:rPr>
          <w:i/>
        </w:rPr>
        <w:t>Vers destinés à son portrait</w:t>
      </w:r>
      <w:r w:rsidR="008C6777">
        <w:rPr>
          <w:i/>
        </w:rPr>
        <w:t>.</w:t>
      </w:r>
    </w:p>
    <w:p w14:paraId="08D90176" w14:textId="77777777" w:rsidR="008C6777" w:rsidRDefault="00B86016" w:rsidP="00524CE9">
      <w:pPr>
        <w:spacing w:before="0" w:after="0"/>
      </w:pPr>
      <w:r w:rsidRPr="00B90685">
        <w:t xml:space="preserve">On me nomme le </w:t>
      </w:r>
      <w:r w:rsidRPr="00B90685">
        <w:rPr>
          <w:i/>
        </w:rPr>
        <w:t>petit chat</w:t>
      </w:r>
      <w:r w:rsidR="008C6777">
        <w:t> ;</w:t>
      </w:r>
    </w:p>
    <w:p w14:paraId="5E83A800" w14:textId="77777777" w:rsidR="008C6777" w:rsidRDefault="00B86016" w:rsidP="00524CE9">
      <w:pPr>
        <w:spacing w:before="0" w:after="0"/>
      </w:pPr>
      <w:r w:rsidRPr="00B90685">
        <w:t>Modernes petites-maîtresses</w:t>
      </w:r>
      <w:r w:rsidR="008C6777">
        <w:t>,</w:t>
      </w:r>
    </w:p>
    <w:p w14:paraId="1D29B7E2" w14:textId="0819BD66" w:rsidR="00B86016" w:rsidRPr="00B90685" w:rsidRDefault="00B86016" w:rsidP="00524CE9">
      <w:pPr>
        <w:spacing w:before="0" w:after="0"/>
      </w:pPr>
      <w:r w:rsidRPr="00B90685">
        <w:t>J</w:t>
      </w:r>
      <w:r w:rsidR="008C6777">
        <w:t>’</w:t>
      </w:r>
      <w:r w:rsidRPr="00B90685">
        <w:t>unis à vos délicatesses</w:t>
      </w:r>
    </w:p>
    <w:p w14:paraId="1BF2930D" w14:textId="77777777" w:rsidR="008C6777" w:rsidRDefault="00B86016" w:rsidP="00524CE9">
      <w:pPr>
        <w:spacing w:before="0" w:after="0"/>
      </w:pPr>
      <w:r w:rsidRPr="00B90685">
        <w:t>La force d</w:t>
      </w:r>
      <w:r w:rsidR="008C6777">
        <w:t>’</w:t>
      </w:r>
      <w:r w:rsidRPr="00B90685">
        <w:t>un jeune pacha</w:t>
      </w:r>
      <w:r w:rsidR="008C6777">
        <w:t>.</w:t>
      </w:r>
    </w:p>
    <w:p w14:paraId="089FD103" w14:textId="77777777" w:rsidR="00524CE9" w:rsidRDefault="00524CE9" w:rsidP="00524CE9">
      <w:pPr>
        <w:spacing w:before="0" w:after="0"/>
      </w:pPr>
    </w:p>
    <w:p w14:paraId="371C6C62" w14:textId="48D403BA" w:rsidR="00B86016" w:rsidRPr="00B90685" w:rsidRDefault="00B86016" w:rsidP="00524CE9">
      <w:pPr>
        <w:spacing w:before="0" w:after="0"/>
      </w:pPr>
      <w:r w:rsidRPr="00B90685">
        <w:t>La douceur de la voûte bleue</w:t>
      </w:r>
    </w:p>
    <w:p w14:paraId="5129ADA6" w14:textId="77777777" w:rsidR="008C6777" w:rsidRDefault="00B86016" w:rsidP="00524CE9">
      <w:pPr>
        <w:spacing w:before="0" w:after="0"/>
      </w:pPr>
      <w:r w:rsidRPr="00B90685">
        <w:t>Est concentrée en mon regard</w:t>
      </w:r>
      <w:r w:rsidR="008C6777">
        <w:t> ;</w:t>
      </w:r>
    </w:p>
    <w:p w14:paraId="211A1808" w14:textId="77777777" w:rsidR="008C6777" w:rsidRDefault="00B86016" w:rsidP="00524CE9">
      <w:pPr>
        <w:spacing w:before="0" w:after="0"/>
      </w:pPr>
      <w:r w:rsidRPr="00B90685">
        <w:t>Si vous voulez me voir hagard</w:t>
      </w:r>
      <w:r w:rsidR="008C6777">
        <w:t>,</w:t>
      </w:r>
    </w:p>
    <w:p w14:paraId="2B8EC419" w14:textId="77777777" w:rsidR="008C6777" w:rsidRDefault="00B86016" w:rsidP="00524CE9">
      <w:pPr>
        <w:spacing w:before="0" w:after="0"/>
      </w:pPr>
      <w:r w:rsidRPr="00B90685">
        <w:t>Lectrices</w:t>
      </w:r>
      <w:r w:rsidR="008C6777">
        <w:t xml:space="preserve">, </w:t>
      </w:r>
      <w:r w:rsidRPr="00B90685">
        <w:t>mordez-moi la queue</w:t>
      </w:r>
      <w:r w:rsidR="008C6777">
        <w:t> !</w:t>
      </w:r>
    </w:p>
    <w:p w14:paraId="3B40262B" w14:textId="77777777" w:rsidR="008C6777" w:rsidRDefault="00B86016" w:rsidP="008C6777">
      <w:pPr>
        <w:jc w:val="right"/>
      </w:pPr>
      <w:r w:rsidRPr="008C6777">
        <w:t>Charles B</w:t>
      </w:r>
      <w:r w:rsidRPr="00524CE9">
        <w:rPr>
          <w:rStyle w:val="Taille-1Caracteres"/>
        </w:rPr>
        <w:t>AUDELAIRE</w:t>
      </w:r>
      <w:r w:rsidR="008C6777">
        <w:t>.</w:t>
      </w:r>
    </w:p>
    <w:p w14:paraId="2949EE3D" w14:textId="76221CC7" w:rsidR="00B86016" w:rsidRPr="00B90685" w:rsidRDefault="00B86016" w:rsidP="008C6777">
      <w:pPr>
        <w:pStyle w:val="Titre2"/>
        <w:rPr>
          <w:szCs w:val="44"/>
        </w:rPr>
      </w:pPr>
      <w:bookmarkStart w:id="242" w:name="_Toc275359235"/>
      <w:bookmarkStart w:id="243" w:name="_Toc199525879"/>
      <w:r w:rsidRPr="00B90685">
        <w:rPr>
          <w:szCs w:val="44"/>
        </w:rPr>
        <w:lastRenderedPageBreak/>
        <w:t>VENUS BELGA</w:t>
      </w:r>
      <w:bookmarkEnd w:id="242"/>
      <w:bookmarkEnd w:id="243"/>
    </w:p>
    <w:p w14:paraId="537E4D4A" w14:textId="77777777" w:rsidR="008C6777" w:rsidRDefault="00B86016" w:rsidP="00524CE9">
      <w:pPr>
        <w:spacing w:after="480"/>
        <w:ind w:firstLine="0"/>
        <w:jc w:val="center"/>
        <w:rPr>
          <w:i/>
        </w:rPr>
      </w:pPr>
      <w:r w:rsidRPr="008C6777">
        <w:rPr>
          <w:i/>
        </w:rPr>
        <w:t>En faisant l</w:t>
      </w:r>
      <w:r w:rsidR="008C6777">
        <w:rPr>
          <w:i/>
        </w:rPr>
        <w:t>’</w:t>
      </w:r>
      <w:r w:rsidRPr="008C6777">
        <w:rPr>
          <w:i/>
        </w:rPr>
        <w:t>ascension de la rue Montagne-de-la-Cour à Bruxelles</w:t>
      </w:r>
      <w:r w:rsidR="008C6777">
        <w:rPr>
          <w:i/>
        </w:rPr>
        <w:t>.</w:t>
      </w:r>
    </w:p>
    <w:p w14:paraId="40F9CA51" w14:textId="77777777" w:rsidR="008C6777" w:rsidRDefault="00B86016" w:rsidP="00863489">
      <w:pPr>
        <w:spacing w:before="0" w:after="0"/>
        <w:ind w:firstLine="0"/>
        <w:jc w:val="center"/>
      </w:pPr>
      <w:r w:rsidRPr="00B90685">
        <w:t>Ces mollets sur ces pieds montés</w:t>
      </w:r>
      <w:r w:rsidR="008C6777">
        <w:t>,</w:t>
      </w:r>
    </w:p>
    <w:p w14:paraId="4F19CCEF" w14:textId="77777777" w:rsidR="008C6777" w:rsidRDefault="00B86016" w:rsidP="00863489">
      <w:pPr>
        <w:spacing w:before="0" w:after="0"/>
        <w:ind w:firstLine="0"/>
        <w:jc w:val="center"/>
      </w:pPr>
      <w:r w:rsidRPr="00B90685">
        <w:t>Qui vont sous ces cottes peu blanches</w:t>
      </w:r>
      <w:r w:rsidR="008C6777">
        <w:t>,</w:t>
      </w:r>
    </w:p>
    <w:p w14:paraId="731BC4E3" w14:textId="49D36D6D" w:rsidR="00B86016" w:rsidRPr="00B90685" w:rsidRDefault="00B86016" w:rsidP="00863489">
      <w:pPr>
        <w:spacing w:before="0" w:after="0"/>
        <w:ind w:firstLine="0"/>
        <w:jc w:val="center"/>
      </w:pPr>
      <w:r w:rsidRPr="00B90685">
        <w:t>Ressemblent à des troncs plantés</w:t>
      </w:r>
    </w:p>
    <w:p w14:paraId="0E1E6E41" w14:textId="77777777" w:rsidR="008C6777" w:rsidRDefault="00B86016" w:rsidP="00863489">
      <w:pPr>
        <w:spacing w:before="0" w:after="0"/>
        <w:ind w:firstLine="0"/>
        <w:jc w:val="center"/>
      </w:pPr>
      <w:r w:rsidRPr="00B90685">
        <w:t>Dans des planches</w:t>
      </w:r>
      <w:r w:rsidR="008C6777">
        <w:t>.</w:t>
      </w:r>
    </w:p>
    <w:p w14:paraId="0A8A3FDB" w14:textId="77777777" w:rsidR="00863489" w:rsidRDefault="00863489" w:rsidP="00863489">
      <w:pPr>
        <w:spacing w:before="0" w:after="0"/>
        <w:ind w:firstLine="0"/>
        <w:jc w:val="center"/>
      </w:pPr>
    </w:p>
    <w:p w14:paraId="3C08A31E" w14:textId="2BD7BA9A" w:rsidR="00B86016" w:rsidRPr="00B90685" w:rsidRDefault="00B86016" w:rsidP="00863489">
      <w:pPr>
        <w:spacing w:before="0" w:after="0"/>
        <w:ind w:firstLine="0"/>
        <w:jc w:val="center"/>
      </w:pPr>
      <w:r w:rsidRPr="00B90685">
        <w:t>Les seins des moindres femmelettes</w:t>
      </w:r>
    </w:p>
    <w:p w14:paraId="67B87C46" w14:textId="77777777" w:rsidR="008C6777" w:rsidRDefault="00B86016" w:rsidP="00863489">
      <w:pPr>
        <w:spacing w:before="0" w:after="0"/>
        <w:ind w:firstLine="0"/>
        <w:jc w:val="center"/>
      </w:pPr>
      <w:r w:rsidRPr="00B90685">
        <w:t>Ici pèsent plusieurs quintaux</w:t>
      </w:r>
      <w:r w:rsidR="008C6777">
        <w:t>,</w:t>
      </w:r>
    </w:p>
    <w:p w14:paraId="232C5CC4" w14:textId="407871F4" w:rsidR="00B86016" w:rsidRPr="00B90685" w:rsidRDefault="00B86016" w:rsidP="00863489">
      <w:pPr>
        <w:spacing w:before="0" w:after="0"/>
        <w:ind w:firstLine="0"/>
        <w:jc w:val="center"/>
      </w:pPr>
      <w:r w:rsidRPr="00B90685">
        <w:t>Et leurs membres sont des poteaux</w:t>
      </w:r>
    </w:p>
    <w:p w14:paraId="133FA474" w14:textId="77777777" w:rsidR="008C6777" w:rsidRDefault="00B86016" w:rsidP="00863489">
      <w:pPr>
        <w:spacing w:before="0" w:after="0"/>
        <w:ind w:firstLine="0"/>
        <w:jc w:val="center"/>
      </w:pPr>
      <w:r w:rsidRPr="00B90685">
        <w:t>Qui donnent le goût des squelettes</w:t>
      </w:r>
      <w:r w:rsidR="008C6777">
        <w:t>.</w:t>
      </w:r>
    </w:p>
    <w:p w14:paraId="1738525B" w14:textId="77777777" w:rsidR="00863489" w:rsidRDefault="00863489" w:rsidP="00524CE9">
      <w:pPr>
        <w:spacing w:before="0" w:after="0"/>
      </w:pPr>
    </w:p>
    <w:p w14:paraId="63162EBB" w14:textId="77777777" w:rsidR="008C6777" w:rsidRDefault="00B86016" w:rsidP="00524CE9">
      <w:pPr>
        <w:spacing w:before="0" w:after="0"/>
      </w:pPr>
      <w:r w:rsidRPr="00B90685">
        <w:t>Il ne me suffit pas qu</w:t>
      </w:r>
      <w:r w:rsidR="008C6777">
        <w:t>’</w:t>
      </w:r>
      <w:r w:rsidRPr="00B90685">
        <w:t>un sein soit gros et doux</w:t>
      </w:r>
      <w:r w:rsidR="008C6777">
        <w:t> ;</w:t>
      </w:r>
    </w:p>
    <w:p w14:paraId="0A01AD25" w14:textId="5865585B" w:rsidR="008C6777" w:rsidRDefault="00B86016" w:rsidP="00524CE9">
      <w:pPr>
        <w:spacing w:before="0" w:after="0"/>
      </w:pPr>
      <w:r w:rsidRPr="00B90685">
        <w:t>Il le faut un peu ferme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ou je tourne casaque</w:t>
      </w:r>
      <w:r w:rsidR="008C6777">
        <w:t>.</w:t>
      </w:r>
    </w:p>
    <w:p w14:paraId="53DA23D7" w14:textId="77777777" w:rsidR="008C6777" w:rsidRDefault="00B86016" w:rsidP="00524CE9">
      <w:pPr>
        <w:spacing w:before="0" w:after="0"/>
      </w:pPr>
      <w:r w:rsidRPr="00B90685">
        <w:t>Car</w:t>
      </w:r>
      <w:r w:rsidR="008C6777">
        <w:t xml:space="preserve">, </w:t>
      </w:r>
      <w:r w:rsidRPr="00B90685">
        <w:t>sacré nom de Dieu</w:t>
      </w:r>
      <w:r w:rsidR="008C6777">
        <w:t xml:space="preserve"> ! </w:t>
      </w:r>
      <w:r w:rsidRPr="00B90685">
        <w:t>je ne suis pas cosaque</w:t>
      </w:r>
      <w:r w:rsidR="008C6777">
        <w:t>,</w:t>
      </w:r>
    </w:p>
    <w:p w14:paraId="2B972D8D" w14:textId="77777777" w:rsidR="008C6777" w:rsidRDefault="00B86016" w:rsidP="00524CE9">
      <w:pPr>
        <w:spacing w:before="0" w:after="0"/>
      </w:pPr>
      <w:r w:rsidRPr="00B90685">
        <w:t>Pour me soûler avec du suif et du saindoux</w:t>
      </w:r>
      <w:r w:rsidR="008C6777">
        <w:t>.</w:t>
      </w:r>
    </w:p>
    <w:p w14:paraId="68B1D135" w14:textId="77777777" w:rsidR="008C6777" w:rsidRDefault="00B86016" w:rsidP="008C6777">
      <w:pPr>
        <w:jc w:val="right"/>
      </w:pPr>
      <w:r w:rsidRPr="008C6777">
        <w:t>Charles B</w:t>
      </w:r>
      <w:r w:rsidRPr="00524CE9">
        <w:rPr>
          <w:rStyle w:val="Taille-1Caracteres"/>
        </w:rPr>
        <w:t>AUDELAIRE</w:t>
      </w:r>
      <w:r w:rsidR="008C6777">
        <w:t>.</w:t>
      </w:r>
    </w:p>
    <w:p w14:paraId="354FF36A" w14:textId="0D6DE5BF" w:rsidR="008C6777" w:rsidRDefault="0072134C" w:rsidP="008C6777">
      <w:pPr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4C138E80" wp14:editId="3F4A723D">
            <wp:extent cx="6120130" cy="7548245"/>
            <wp:effectExtent l="0" t="0" r="0" b="0"/>
            <wp:docPr id="9443589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358946" name="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54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D8DBAA" w14:textId="02DB621F" w:rsidR="00B86016" w:rsidRPr="008C6777" w:rsidRDefault="00B86016" w:rsidP="008C6777">
      <w:pPr>
        <w:keepNext/>
        <w:ind w:firstLine="0"/>
        <w:jc w:val="center"/>
      </w:pPr>
      <w:r w:rsidRPr="008C6777">
        <w:t>C</w:t>
      </w:r>
      <w:r w:rsidRPr="00863489">
        <w:rPr>
          <w:rStyle w:val="Taille-1Caracteres"/>
        </w:rPr>
        <w:t>HARLES</w:t>
      </w:r>
      <w:r w:rsidRPr="008C6777">
        <w:t xml:space="preserve"> B</w:t>
      </w:r>
      <w:r w:rsidRPr="00863489">
        <w:rPr>
          <w:rStyle w:val="Taille-1Caracteres"/>
        </w:rPr>
        <w:t>AUDELAIRE</w:t>
      </w:r>
    </w:p>
    <w:p w14:paraId="056FE79F" w14:textId="77777777" w:rsidR="00B86016" w:rsidRPr="00B90685" w:rsidRDefault="00B86016" w:rsidP="008C6777">
      <w:pPr>
        <w:pStyle w:val="Titre2"/>
        <w:rPr>
          <w:szCs w:val="44"/>
        </w:rPr>
      </w:pPr>
      <w:bookmarkStart w:id="244" w:name="_Toc275359236"/>
      <w:bookmarkStart w:id="245" w:name="_Toc199525880"/>
      <w:r w:rsidRPr="00B90685">
        <w:rPr>
          <w:szCs w:val="44"/>
        </w:rPr>
        <w:lastRenderedPageBreak/>
        <w:t>LE SPECULUM</w:t>
      </w:r>
      <w:bookmarkEnd w:id="244"/>
      <w:bookmarkEnd w:id="245"/>
      <w:r w:rsidRPr="00B90685">
        <w:rPr>
          <w:szCs w:val="44"/>
        </w:rPr>
        <w:br/>
      </w:r>
    </w:p>
    <w:p w14:paraId="31157097" w14:textId="29D35006" w:rsidR="00B86016" w:rsidRPr="00B90685" w:rsidRDefault="00B86016" w:rsidP="00BB47CA">
      <w:pPr>
        <w:spacing w:before="0" w:after="0"/>
      </w:pPr>
      <w:r w:rsidRPr="00B90685">
        <w:t>Catinette</w:t>
      </w:r>
      <w:r w:rsidR="008C6777">
        <w:t xml:space="preserve">, </w:t>
      </w:r>
      <w:r w:rsidRPr="00B90685">
        <w:t>en quelque aventure</w:t>
      </w:r>
    </w:p>
    <w:p w14:paraId="779DBDD8" w14:textId="77777777" w:rsidR="008C6777" w:rsidRDefault="00B86016" w:rsidP="00BB47CA">
      <w:pPr>
        <w:spacing w:before="0" w:after="0"/>
      </w:pPr>
      <w:r w:rsidRPr="00B90685">
        <w:t>S</w:t>
      </w:r>
      <w:r w:rsidR="008C6777">
        <w:t>’</w:t>
      </w:r>
      <w:r w:rsidRPr="00B90685">
        <w:t>étant éraillé le satin</w:t>
      </w:r>
      <w:r w:rsidR="008C6777">
        <w:t>,</w:t>
      </w:r>
    </w:p>
    <w:p w14:paraId="19489F9D" w14:textId="77777777" w:rsidR="008C6777" w:rsidRDefault="00B86016" w:rsidP="00BB47CA">
      <w:pPr>
        <w:spacing w:before="0" w:after="0"/>
      </w:pPr>
      <w:r w:rsidRPr="00B90685">
        <w:t>Va consulter un beau matin</w:t>
      </w:r>
      <w:r w:rsidR="008C6777">
        <w:t>.</w:t>
      </w:r>
    </w:p>
    <w:p w14:paraId="713ED165" w14:textId="77777777" w:rsidR="008C6777" w:rsidRDefault="00B86016" w:rsidP="00BB47CA">
      <w:pPr>
        <w:spacing w:before="0" w:after="0"/>
      </w:pPr>
      <w:r w:rsidRPr="00B90685">
        <w:t>On la hisse</w:t>
      </w:r>
      <w:r w:rsidR="008C6777">
        <w:t xml:space="preserve">. </w:t>
      </w:r>
      <w:r w:rsidRPr="00B90685">
        <w:t>Elle est en posture</w:t>
      </w:r>
      <w:r w:rsidR="008C6777">
        <w:t>.</w:t>
      </w:r>
    </w:p>
    <w:p w14:paraId="3C26AC4F" w14:textId="77777777" w:rsidR="00BB47CA" w:rsidRDefault="00BB47CA" w:rsidP="00BB47CA">
      <w:pPr>
        <w:spacing w:before="0" w:after="0"/>
      </w:pPr>
    </w:p>
    <w:p w14:paraId="77C7C388" w14:textId="122003CF" w:rsidR="00B86016" w:rsidRPr="00B90685" w:rsidRDefault="00B86016" w:rsidP="00BB47CA">
      <w:pPr>
        <w:spacing w:before="0" w:after="0"/>
      </w:pPr>
      <w:r w:rsidRPr="00B90685">
        <w:t>Un tube d</w:t>
      </w:r>
      <w:r w:rsidR="008C6777">
        <w:t>’</w:t>
      </w:r>
      <w:r w:rsidRPr="00B90685">
        <w:t>étroite ouverture</w:t>
      </w:r>
    </w:p>
    <w:p w14:paraId="45A53CCE" w14:textId="0A39DD62" w:rsidR="00B86016" w:rsidRPr="00B90685" w:rsidRDefault="00B86016" w:rsidP="00BB47CA">
      <w:pPr>
        <w:spacing w:before="0" w:after="0"/>
      </w:pPr>
      <w:r w:rsidRPr="00B90685">
        <w:t>Dans un pâle reflet d</w:t>
      </w:r>
      <w:r w:rsidR="008C6777">
        <w:t>’</w:t>
      </w:r>
      <w:r w:rsidRPr="00B90685">
        <w:t>étain</w:t>
      </w:r>
    </w:p>
    <w:p w14:paraId="6F1A832D" w14:textId="77777777" w:rsidR="00B86016" w:rsidRPr="00B90685" w:rsidRDefault="00B86016" w:rsidP="00BB47CA">
      <w:pPr>
        <w:spacing w:before="0" w:after="0"/>
      </w:pPr>
      <w:r w:rsidRPr="00B90685">
        <w:t>Guide le regard incertain</w:t>
      </w:r>
    </w:p>
    <w:p w14:paraId="5ADED844" w14:textId="77777777" w:rsidR="008C6777" w:rsidRDefault="00B86016" w:rsidP="00BB47CA">
      <w:pPr>
        <w:spacing w:before="0" w:after="0"/>
      </w:pPr>
      <w:r w:rsidRPr="00B90685">
        <w:t>Au sein de sa riche nature</w:t>
      </w:r>
      <w:r w:rsidR="008C6777">
        <w:t>.</w:t>
      </w:r>
    </w:p>
    <w:p w14:paraId="3A5177BC" w14:textId="77777777" w:rsidR="00BB47CA" w:rsidRDefault="00BB47CA" w:rsidP="00BB47CA">
      <w:pPr>
        <w:spacing w:before="0" w:after="0"/>
      </w:pPr>
    </w:p>
    <w:p w14:paraId="65043950" w14:textId="77777777" w:rsidR="008C6777" w:rsidRDefault="00B86016" w:rsidP="00BB47CA">
      <w:pPr>
        <w:spacing w:before="0" w:after="0"/>
      </w:pPr>
      <w:r w:rsidRPr="00B90685">
        <w:t>Voilà le bobo découvert</w:t>
      </w:r>
      <w:r w:rsidR="008C6777">
        <w:t>.</w:t>
      </w:r>
    </w:p>
    <w:p w14:paraId="1A10FB10" w14:textId="77777777" w:rsidR="008C6777" w:rsidRDefault="00B86016" w:rsidP="00BB47CA">
      <w:pPr>
        <w:spacing w:before="0" w:after="0"/>
      </w:pPr>
      <w:r w:rsidRPr="00B90685">
        <w:t>À nous la flamme</w:t>
      </w:r>
      <w:r w:rsidR="008C6777">
        <w:t xml:space="preserve">, </w:t>
      </w:r>
      <w:r w:rsidRPr="00B90685">
        <w:t>à nous le fer</w:t>
      </w:r>
      <w:r w:rsidR="008C6777">
        <w:t> !</w:t>
      </w:r>
    </w:p>
    <w:p w14:paraId="775A9D99" w14:textId="5EBE2AE2" w:rsidR="008C6777" w:rsidRDefault="00B86016" w:rsidP="00BB47CA">
      <w:pPr>
        <w:spacing w:before="0" w:after="0"/>
      </w:pPr>
      <w:r w:rsidRPr="00B90685">
        <w:t>Mais</w:t>
      </w:r>
      <w:r w:rsidR="008C6777">
        <w:t xml:space="preserve"> </w:t>
      </w:r>
      <w:bookmarkStart w:id="246" w:name="_Hlk199512766"/>
      <w:r w:rsidR="00BB47CA">
        <w:t>—</w:t>
      </w:r>
      <w:bookmarkEnd w:id="246"/>
      <w:r w:rsidR="008C6777">
        <w:t xml:space="preserve"> </w:t>
      </w:r>
      <w:r w:rsidRPr="00B90685">
        <w:t>ô faiblesse de la bête</w:t>
      </w:r>
      <w:r w:rsidR="008C6777">
        <w:t xml:space="preserve"> ! </w:t>
      </w:r>
      <w:r w:rsidR="00BB47CA">
        <w:t>—</w:t>
      </w:r>
    </w:p>
    <w:p w14:paraId="4416D6C5" w14:textId="77777777" w:rsidR="00BB47CA" w:rsidRDefault="00BB47CA" w:rsidP="00BB47CA">
      <w:pPr>
        <w:spacing w:before="0" w:after="0"/>
      </w:pPr>
    </w:p>
    <w:p w14:paraId="0985E504" w14:textId="77777777" w:rsidR="008C6777" w:rsidRDefault="00B86016" w:rsidP="00BB47CA">
      <w:pPr>
        <w:spacing w:before="0" w:after="0"/>
      </w:pPr>
      <w:r w:rsidRPr="00B90685">
        <w:t>Son cautère à peine soufflé</w:t>
      </w:r>
      <w:r w:rsidR="008C6777">
        <w:t>,</w:t>
      </w:r>
    </w:p>
    <w:p w14:paraId="15769C8B" w14:textId="77777777" w:rsidR="008C6777" w:rsidRDefault="00B86016" w:rsidP="00BB47CA">
      <w:pPr>
        <w:spacing w:before="0" w:after="0"/>
      </w:pPr>
      <w:r w:rsidRPr="00B90685">
        <w:t>L</w:t>
      </w:r>
      <w:r w:rsidR="008C6777">
        <w:t>’</w:t>
      </w:r>
      <w:r w:rsidRPr="00B90685">
        <w:t>opérateur</w:t>
      </w:r>
      <w:r w:rsidR="008C6777">
        <w:t xml:space="preserve">, </w:t>
      </w:r>
      <w:r w:rsidRPr="00B90685">
        <w:t>courbant la tête</w:t>
      </w:r>
      <w:r w:rsidR="008C6777">
        <w:t>,</w:t>
      </w:r>
    </w:p>
    <w:p w14:paraId="657BBE5A" w14:textId="77777777" w:rsidR="008C6777" w:rsidRDefault="00B86016" w:rsidP="00BB47CA">
      <w:pPr>
        <w:spacing w:before="0" w:after="0"/>
      </w:pPr>
      <w:r w:rsidRPr="00B90685">
        <w:t>Adore ce qu</w:t>
      </w:r>
      <w:r w:rsidR="008C6777">
        <w:t>’</w:t>
      </w:r>
      <w:r w:rsidRPr="00B90685">
        <w:t>il a brûlé</w:t>
      </w:r>
      <w:r w:rsidR="008C6777">
        <w:t>.</w:t>
      </w:r>
    </w:p>
    <w:p w14:paraId="69116B7A" w14:textId="68E2F271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509ECCE8" w14:textId="7E93041B" w:rsidR="00B86016" w:rsidRPr="00B90685" w:rsidRDefault="00B86016" w:rsidP="008C6777">
      <w:pPr>
        <w:pStyle w:val="Titre2"/>
        <w:rPr>
          <w:szCs w:val="44"/>
        </w:rPr>
      </w:pPr>
      <w:bookmarkStart w:id="247" w:name="_Toc275359237"/>
      <w:bookmarkStart w:id="248" w:name="_Toc199525881"/>
      <w:r w:rsidRPr="00B90685">
        <w:rPr>
          <w:szCs w:val="44"/>
        </w:rPr>
        <w:lastRenderedPageBreak/>
        <w:t>CHLOROSE</w:t>
      </w:r>
      <w:bookmarkEnd w:id="247"/>
      <w:bookmarkEnd w:id="248"/>
      <w:r w:rsidRPr="00B90685">
        <w:rPr>
          <w:szCs w:val="44"/>
        </w:rPr>
        <w:br/>
      </w:r>
    </w:p>
    <w:p w14:paraId="7727C2A9" w14:textId="7B01104E" w:rsidR="00B86016" w:rsidRPr="00B90685" w:rsidRDefault="00B86016" w:rsidP="000037A2">
      <w:pPr>
        <w:spacing w:before="0" w:after="0"/>
      </w:pPr>
      <w:r w:rsidRPr="00B90685">
        <w:t>Je ne veux pas savoir le nombre d</w:t>
      </w:r>
      <w:r w:rsidR="008C6777">
        <w:t>’</w:t>
      </w:r>
      <w:r w:rsidRPr="00B90685">
        <w:t>hématies</w:t>
      </w:r>
      <w:r w:rsidRPr="00B90685">
        <w:rPr>
          <w:rStyle w:val="Appelnotedebasdep"/>
        </w:rPr>
        <w:footnoteReference w:id="22"/>
      </w:r>
    </w:p>
    <w:p w14:paraId="2159970F" w14:textId="77777777" w:rsidR="008C6777" w:rsidRDefault="00B86016" w:rsidP="000037A2">
      <w:pPr>
        <w:spacing w:before="0" w:after="0"/>
      </w:pPr>
      <w:r w:rsidRPr="00B90685">
        <w:t>Que la chlorose avare a laissées dans ton sang</w:t>
      </w:r>
      <w:r w:rsidR="008C6777">
        <w:t>.</w:t>
      </w:r>
    </w:p>
    <w:p w14:paraId="4BEAB9C0" w14:textId="68946E55" w:rsidR="00B86016" w:rsidRPr="00B90685" w:rsidRDefault="00B86016" w:rsidP="000037A2">
      <w:pPr>
        <w:spacing w:before="0" w:after="0"/>
      </w:pPr>
      <w:r w:rsidRPr="00B90685">
        <w:t>Je ne veux pas compter sur ton front languissant</w:t>
      </w:r>
    </w:p>
    <w:p w14:paraId="2944F641" w14:textId="77777777" w:rsidR="008C6777" w:rsidRDefault="00B86016" w:rsidP="000037A2">
      <w:pPr>
        <w:spacing w:before="0" w:after="0"/>
      </w:pPr>
      <w:r w:rsidRPr="00B90685">
        <w:t>Les pétales restés à tes roses transies</w:t>
      </w:r>
      <w:r w:rsidR="008C6777">
        <w:t>.</w:t>
      </w:r>
    </w:p>
    <w:p w14:paraId="5AFB2404" w14:textId="77777777" w:rsidR="000037A2" w:rsidRDefault="000037A2" w:rsidP="000037A2">
      <w:pPr>
        <w:spacing w:before="0" w:after="0"/>
      </w:pPr>
    </w:p>
    <w:p w14:paraId="776DD309" w14:textId="0504EEAC" w:rsidR="00B86016" w:rsidRPr="00B90685" w:rsidRDefault="00B86016" w:rsidP="000037A2">
      <w:pPr>
        <w:spacing w:before="0" w:after="0"/>
      </w:pPr>
      <w:r w:rsidRPr="00B90685">
        <w:t>Pauvre enfant</w:t>
      </w:r>
      <w:r w:rsidR="008C6777">
        <w:t xml:space="preserve"> ! </w:t>
      </w:r>
      <w:r w:rsidRPr="00B90685">
        <w:t>le nerf vague</w:t>
      </w:r>
      <w:r w:rsidRPr="00B90685">
        <w:rPr>
          <w:rStyle w:val="Appelnotedebasdep"/>
        </w:rPr>
        <w:footnoteReference w:id="23"/>
      </w:r>
      <w:r w:rsidRPr="00B90685">
        <w:t xml:space="preserve"> aux mille fantaisies</w:t>
      </w:r>
    </w:p>
    <w:p w14:paraId="27C251D7" w14:textId="77777777" w:rsidR="008C6777" w:rsidRDefault="00B86016" w:rsidP="000037A2">
      <w:pPr>
        <w:spacing w:before="0" w:after="0"/>
      </w:pPr>
      <w:r w:rsidRPr="00B90685">
        <w:t>Donne seul à ton cœur son rythme bondissant</w:t>
      </w:r>
      <w:r w:rsidR="008C6777">
        <w:t> ;</w:t>
      </w:r>
    </w:p>
    <w:p w14:paraId="561D0442" w14:textId="55A7F72D" w:rsidR="00B86016" w:rsidRPr="00B90685" w:rsidRDefault="00B86016" w:rsidP="000037A2">
      <w:pPr>
        <w:spacing w:before="0" w:after="0"/>
      </w:pPr>
      <w:r w:rsidRPr="00B90685">
        <w:t>Seul il rougit parfois ton visage innocent</w:t>
      </w:r>
    </w:p>
    <w:p w14:paraId="44AEDB88" w14:textId="77777777" w:rsidR="008C6777" w:rsidRDefault="00B86016" w:rsidP="000037A2">
      <w:pPr>
        <w:spacing w:before="0" w:after="0"/>
      </w:pPr>
      <w:r w:rsidRPr="00B90685">
        <w:t>De l</w:t>
      </w:r>
      <w:r w:rsidR="008C6777">
        <w:t>’</w:t>
      </w:r>
      <w:r w:rsidRPr="00B90685">
        <w:t>éclat sans chaleur des pudeurs cramoisies</w:t>
      </w:r>
      <w:r w:rsidR="008C6777">
        <w:t>.</w:t>
      </w:r>
    </w:p>
    <w:p w14:paraId="235A13B6" w14:textId="77777777" w:rsidR="000037A2" w:rsidRDefault="000037A2" w:rsidP="000037A2">
      <w:pPr>
        <w:spacing w:before="0" w:after="0"/>
      </w:pPr>
    </w:p>
    <w:p w14:paraId="4C23643E" w14:textId="77777777" w:rsidR="008C6777" w:rsidRDefault="00B86016" w:rsidP="000037A2">
      <w:pPr>
        <w:spacing w:before="0" w:after="0"/>
      </w:pPr>
      <w:r w:rsidRPr="00B90685">
        <w:t>Pour le dompter veux-tu connaître un moyen sûr</w:t>
      </w:r>
      <w:r w:rsidR="008C6777">
        <w:t> ?</w:t>
      </w:r>
    </w:p>
    <w:p w14:paraId="41DEBC28" w14:textId="77777777" w:rsidR="008C6777" w:rsidRDefault="00B86016" w:rsidP="000037A2">
      <w:pPr>
        <w:spacing w:before="0" w:after="0"/>
      </w:pPr>
      <w:r w:rsidRPr="00B90685">
        <w:t>N</w:t>
      </w:r>
      <w:r w:rsidR="008C6777">
        <w:t>’</w:t>
      </w:r>
      <w:r w:rsidRPr="00B90685">
        <w:t>épuise plus en vain les sources martiales</w:t>
      </w:r>
      <w:r w:rsidRPr="00B90685">
        <w:rPr>
          <w:rStyle w:val="Appelnotedebasdep"/>
        </w:rPr>
        <w:footnoteReference w:id="24"/>
      </w:r>
      <w:r w:rsidR="008C6777">
        <w:t>,</w:t>
      </w:r>
    </w:p>
    <w:p w14:paraId="290A69B0" w14:textId="77777777" w:rsidR="008C6777" w:rsidRDefault="00B86016" w:rsidP="000037A2">
      <w:pPr>
        <w:spacing w:before="0" w:after="0"/>
      </w:pPr>
      <w:r w:rsidRPr="00B90685">
        <w:t>Mais laisse-toi conduire aux choses nuptiales</w:t>
      </w:r>
      <w:r w:rsidR="008C6777">
        <w:t>.</w:t>
      </w:r>
    </w:p>
    <w:p w14:paraId="5B2D418A" w14:textId="77777777" w:rsidR="000037A2" w:rsidRDefault="000037A2" w:rsidP="000037A2">
      <w:pPr>
        <w:spacing w:before="0" w:after="0"/>
      </w:pPr>
    </w:p>
    <w:p w14:paraId="0613FDB3" w14:textId="77777777" w:rsidR="008C6777" w:rsidRDefault="00B86016" w:rsidP="000037A2">
      <w:pPr>
        <w:spacing w:before="0" w:after="0"/>
      </w:pPr>
      <w:r w:rsidRPr="00B90685">
        <w:t>Au soleil de l</w:t>
      </w:r>
      <w:r w:rsidR="008C6777">
        <w:t>’</w:t>
      </w:r>
      <w:r w:rsidRPr="00B90685">
        <w:t>amour ouvre tes yeux d</w:t>
      </w:r>
      <w:r w:rsidR="008C6777">
        <w:t>’</w:t>
      </w:r>
      <w:r w:rsidRPr="00B90685">
        <w:t>azur</w:t>
      </w:r>
      <w:r w:rsidR="008C6777">
        <w:t>,</w:t>
      </w:r>
    </w:p>
    <w:p w14:paraId="7AFE10B3" w14:textId="0F8540CF" w:rsidR="00B86016" w:rsidRPr="00B90685" w:rsidRDefault="00B86016" w:rsidP="000037A2">
      <w:pPr>
        <w:spacing w:before="0" w:after="0"/>
      </w:pPr>
      <w:r w:rsidRPr="00B90685">
        <w:t>Suis la loi</w:t>
      </w:r>
      <w:r w:rsidR="008C6777">
        <w:t xml:space="preserve">, </w:t>
      </w:r>
      <w:r w:rsidRPr="00B90685">
        <w:t>deviens femme</w:t>
      </w:r>
      <w:r w:rsidR="008C6777">
        <w:t xml:space="preserve">, </w:t>
      </w:r>
      <w:r w:rsidRPr="00B90685">
        <w:t>et qu</w:t>
      </w:r>
      <w:r w:rsidR="008C6777">
        <w:t>’</w:t>
      </w:r>
      <w:r w:rsidRPr="00B90685">
        <w:t>en ton sein expire</w:t>
      </w:r>
    </w:p>
    <w:p w14:paraId="2B379F2A" w14:textId="77777777" w:rsidR="008C6777" w:rsidRDefault="00B86016" w:rsidP="000037A2">
      <w:pPr>
        <w:spacing w:before="0" w:after="0"/>
      </w:pPr>
      <w:r w:rsidRPr="00B90685">
        <w:t>Dans les blancheurs du lait la pâleur de la cire</w:t>
      </w:r>
      <w:r w:rsidR="008C6777">
        <w:t>.</w:t>
      </w:r>
    </w:p>
    <w:p w14:paraId="7FE84CA8" w14:textId="574272B6" w:rsidR="008C6777" w:rsidRDefault="008C6777" w:rsidP="008C6777">
      <w:pPr>
        <w:jc w:val="right"/>
      </w:pPr>
      <w:r>
        <w:t>(</w:t>
      </w:r>
      <w:r w:rsidR="00B86016" w:rsidRPr="008C6777">
        <w:rPr>
          <w:i/>
        </w:rPr>
        <w:t>Les Sonnets du Docteur</w:t>
      </w:r>
      <w:r>
        <w:t xml:space="preserve">, </w:t>
      </w:r>
      <w:r w:rsidR="00B86016" w:rsidRPr="008C6777">
        <w:t>1884</w:t>
      </w:r>
      <w:r>
        <w:t>.)</w:t>
      </w:r>
    </w:p>
    <w:p w14:paraId="1DEA61BE" w14:textId="7E683C90" w:rsidR="00B86016" w:rsidRPr="00B90685" w:rsidRDefault="00B86016" w:rsidP="008C6777">
      <w:pPr>
        <w:pStyle w:val="Titre2"/>
        <w:rPr>
          <w:szCs w:val="44"/>
        </w:rPr>
      </w:pPr>
      <w:bookmarkStart w:id="249" w:name="_Toc275359238"/>
      <w:bookmarkStart w:id="250" w:name="_Toc199525882"/>
      <w:r w:rsidRPr="00B90685">
        <w:rPr>
          <w:szCs w:val="44"/>
        </w:rPr>
        <w:lastRenderedPageBreak/>
        <w:t>PARTIE CARRÉE</w:t>
      </w:r>
      <w:bookmarkEnd w:id="249"/>
      <w:bookmarkEnd w:id="250"/>
      <w:r w:rsidRPr="00B90685">
        <w:rPr>
          <w:szCs w:val="44"/>
        </w:rPr>
        <w:br/>
      </w:r>
    </w:p>
    <w:p w14:paraId="183701C7" w14:textId="77777777" w:rsidR="008C6777" w:rsidRDefault="00B86016" w:rsidP="000037A2">
      <w:pPr>
        <w:spacing w:before="0" w:after="0"/>
      </w:pPr>
      <w:r w:rsidRPr="00B90685">
        <w:t>Chute des reins</w:t>
      </w:r>
      <w:r w:rsidR="008C6777">
        <w:t xml:space="preserve">, </w:t>
      </w:r>
      <w:r w:rsidRPr="00B90685">
        <w:t>chute du rêve enfantin d</w:t>
      </w:r>
      <w:r w:rsidR="008C6777">
        <w:t>’</w:t>
      </w:r>
      <w:r w:rsidRPr="00B90685">
        <w:t>être sage</w:t>
      </w:r>
      <w:r w:rsidR="008C6777">
        <w:t>,</w:t>
      </w:r>
    </w:p>
    <w:p w14:paraId="2869C42E" w14:textId="77777777" w:rsidR="008C6777" w:rsidRDefault="00B86016" w:rsidP="000037A2">
      <w:pPr>
        <w:spacing w:before="0" w:after="0"/>
        <w:ind w:firstLine="0"/>
        <w:jc w:val="center"/>
      </w:pPr>
      <w:r w:rsidRPr="008C6777">
        <w:t>Fesses</w:t>
      </w:r>
      <w:r w:rsidR="008C6777">
        <w:t xml:space="preserve">, </w:t>
      </w:r>
      <w:r w:rsidRPr="008C6777">
        <w:t>trône adoré de l</w:t>
      </w:r>
      <w:r w:rsidR="008C6777">
        <w:t>’</w:t>
      </w:r>
      <w:r w:rsidRPr="008C6777">
        <w:t>impudeur</w:t>
      </w:r>
      <w:r w:rsidR="008C6777">
        <w:t>,</w:t>
      </w:r>
    </w:p>
    <w:p w14:paraId="674D35ED" w14:textId="77777777" w:rsidR="008C6777" w:rsidRDefault="00B86016" w:rsidP="000037A2">
      <w:pPr>
        <w:spacing w:before="0" w:after="0"/>
      </w:pPr>
      <w:r w:rsidRPr="00B90685">
        <w:t>Fesses</w:t>
      </w:r>
      <w:r w:rsidR="008C6777">
        <w:t xml:space="preserve">, </w:t>
      </w:r>
      <w:r w:rsidRPr="00B90685">
        <w:t>dont la blancheur divinise encore la rondeur</w:t>
      </w:r>
      <w:r w:rsidR="008C6777">
        <w:t>,</w:t>
      </w:r>
    </w:p>
    <w:p w14:paraId="5266D6CE" w14:textId="77777777" w:rsidR="008C6777" w:rsidRDefault="00B86016" w:rsidP="000037A2">
      <w:pPr>
        <w:spacing w:before="0" w:after="0"/>
      </w:pPr>
      <w:r w:rsidRPr="00B90685">
        <w:t>Triomphe de la chair mieux que celui par le visage</w:t>
      </w:r>
      <w:r w:rsidR="008C6777">
        <w:t> !</w:t>
      </w:r>
    </w:p>
    <w:p w14:paraId="6A481B30" w14:textId="77777777" w:rsidR="000037A2" w:rsidRDefault="000037A2" w:rsidP="000037A2">
      <w:pPr>
        <w:spacing w:before="0" w:after="0"/>
      </w:pPr>
    </w:p>
    <w:p w14:paraId="40201C01" w14:textId="77777777" w:rsidR="008C6777" w:rsidRDefault="00B86016" w:rsidP="000037A2">
      <w:pPr>
        <w:spacing w:before="0" w:after="0"/>
      </w:pPr>
      <w:r w:rsidRPr="00B90685">
        <w:t>Seins</w:t>
      </w:r>
      <w:r w:rsidR="008C6777">
        <w:t xml:space="preserve">, </w:t>
      </w:r>
      <w:r w:rsidRPr="00B90685">
        <w:t>double mont d</w:t>
      </w:r>
      <w:r w:rsidR="008C6777">
        <w:t>’</w:t>
      </w:r>
      <w:r w:rsidRPr="00B90685">
        <w:t>azur et de lait aux deux cimes brunes</w:t>
      </w:r>
      <w:r w:rsidR="008C6777">
        <w:t>,</w:t>
      </w:r>
    </w:p>
    <w:p w14:paraId="4C25F5CA" w14:textId="77777777" w:rsidR="008C6777" w:rsidRDefault="00B86016" w:rsidP="000037A2">
      <w:pPr>
        <w:spacing w:before="0" w:after="0"/>
        <w:ind w:firstLine="0"/>
        <w:jc w:val="center"/>
      </w:pPr>
      <w:r w:rsidRPr="008C6777">
        <w:t>Commandant quel vallon et quel bois sacré</w:t>
      </w:r>
      <w:r w:rsidR="008C6777">
        <w:t> !</w:t>
      </w:r>
    </w:p>
    <w:p w14:paraId="43B18CC7" w14:textId="2ADF1B45" w:rsidR="00B86016" w:rsidRPr="00B90685" w:rsidRDefault="00B86016" w:rsidP="000037A2">
      <w:pPr>
        <w:spacing w:before="0" w:after="0"/>
      </w:pPr>
      <w:r w:rsidRPr="00B90685">
        <w:t>Seins</w:t>
      </w:r>
      <w:r w:rsidR="008C6777">
        <w:t xml:space="preserve">, </w:t>
      </w:r>
      <w:r w:rsidRPr="00B90685">
        <w:t>dont les bouts charmants sont un fruit vivant</w:t>
      </w:r>
      <w:r w:rsidR="008C6777">
        <w:t xml:space="preserve">, </w:t>
      </w:r>
      <w:r w:rsidRPr="00B90685">
        <w:t>savouré</w:t>
      </w:r>
    </w:p>
    <w:p w14:paraId="7C8EEACA" w14:textId="77777777" w:rsidR="008C6777" w:rsidRDefault="00B86016" w:rsidP="000037A2">
      <w:pPr>
        <w:spacing w:before="0" w:after="0"/>
      </w:pPr>
      <w:r w:rsidRPr="00B90685">
        <w:t>Par la langue et la bouche ivres de ces bonnes fortunes</w:t>
      </w:r>
      <w:r w:rsidR="008C6777">
        <w:t> !</w:t>
      </w:r>
    </w:p>
    <w:p w14:paraId="21E3A088" w14:textId="77777777" w:rsidR="000037A2" w:rsidRDefault="000037A2" w:rsidP="000037A2">
      <w:pPr>
        <w:spacing w:before="0" w:after="0"/>
      </w:pPr>
    </w:p>
    <w:p w14:paraId="053A76F3" w14:textId="67532A69" w:rsidR="00B86016" w:rsidRPr="00B90685" w:rsidRDefault="00B86016" w:rsidP="000037A2">
      <w:pPr>
        <w:spacing w:before="0" w:after="0"/>
      </w:pPr>
      <w:r w:rsidRPr="00B90685">
        <w:t>Fesses et leur ravin mignard d</w:t>
      </w:r>
      <w:r w:rsidR="008C6777">
        <w:t>’</w:t>
      </w:r>
      <w:r w:rsidRPr="00B90685">
        <w:t>ombre rose un peu sombre</w:t>
      </w:r>
    </w:p>
    <w:p w14:paraId="477F005D" w14:textId="77777777" w:rsidR="008C6777" w:rsidRDefault="00B86016" w:rsidP="000037A2">
      <w:pPr>
        <w:spacing w:before="0" w:after="0"/>
        <w:ind w:firstLine="0"/>
        <w:jc w:val="center"/>
      </w:pPr>
      <w:r w:rsidRPr="008C6777">
        <w:t>Où rode le désir devenu fou</w:t>
      </w:r>
      <w:r w:rsidR="008C6777">
        <w:t>,</w:t>
      </w:r>
    </w:p>
    <w:p w14:paraId="13F2312F" w14:textId="11D22FC3" w:rsidR="00B86016" w:rsidRPr="00B90685" w:rsidRDefault="00B86016" w:rsidP="000037A2">
      <w:pPr>
        <w:spacing w:before="0" w:after="0"/>
      </w:pPr>
      <w:r w:rsidRPr="00B90685">
        <w:t>Chers oreillers</w:t>
      </w:r>
      <w:r w:rsidR="008C6777">
        <w:t xml:space="preserve">, </w:t>
      </w:r>
      <w:r w:rsidRPr="00B90685">
        <w:t>coussin au pli profond pour la face ou</w:t>
      </w:r>
    </w:p>
    <w:p w14:paraId="55529AF1" w14:textId="77777777" w:rsidR="008C6777" w:rsidRDefault="00B86016" w:rsidP="000037A2">
      <w:pPr>
        <w:spacing w:before="0" w:after="0"/>
      </w:pPr>
      <w:r w:rsidRPr="00B90685">
        <w:t>Le sexe</w:t>
      </w:r>
      <w:r w:rsidR="008C6777">
        <w:t xml:space="preserve">, </w:t>
      </w:r>
      <w:r w:rsidRPr="00B90685">
        <w:t>et frais repos des mains après ces tours sans nombre</w:t>
      </w:r>
      <w:r w:rsidR="008C6777">
        <w:t> !</w:t>
      </w:r>
    </w:p>
    <w:p w14:paraId="6AC0F437" w14:textId="77777777" w:rsidR="000037A2" w:rsidRDefault="000037A2" w:rsidP="000037A2">
      <w:pPr>
        <w:spacing w:before="0" w:after="0"/>
      </w:pPr>
    </w:p>
    <w:p w14:paraId="1F2AFDDE" w14:textId="77777777" w:rsidR="008C6777" w:rsidRDefault="00B86016" w:rsidP="000037A2">
      <w:pPr>
        <w:spacing w:before="0" w:after="0"/>
      </w:pPr>
      <w:r w:rsidRPr="00B90685">
        <w:t>Seins</w:t>
      </w:r>
      <w:r w:rsidR="008C6777">
        <w:t xml:space="preserve">, </w:t>
      </w:r>
      <w:r w:rsidRPr="00B90685">
        <w:t>fin régal des mains qu</w:t>
      </w:r>
      <w:r w:rsidR="008C6777">
        <w:t>’</w:t>
      </w:r>
      <w:r w:rsidRPr="00B90685">
        <w:t>ils gorgent de délices</w:t>
      </w:r>
      <w:r w:rsidR="008C6777">
        <w:t>,</w:t>
      </w:r>
    </w:p>
    <w:p w14:paraId="462F9985" w14:textId="77777777" w:rsidR="008C6777" w:rsidRDefault="00B86016" w:rsidP="000037A2">
      <w:pPr>
        <w:spacing w:before="0" w:after="0"/>
        <w:ind w:firstLine="0"/>
        <w:jc w:val="center"/>
      </w:pPr>
      <w:r w:rsidRPr="008C6777">
        <w:t>Seins lourds</w:t>
      </w:r>
      <w:r w:rsidR="008C6777">
        <w:t xml:space="preserve">, </w:t>
      </w:r>
      <w:r w:rsidRPr="008C6777">
        <w:t>puissants</w:t>
      </w:r>
      <w:r w:rsidR="008C6777">
        <w:t xml:space="preserve">, </w:t>
      </w:r>
      <w:r w:rsidRPr="008C6777">
        <w:t>un brin fiers et moqueurs</w:t>
      </w:r>
      <w:r w:rsidR="008C6777">
        <w:t>,</w:t>
      </w:r>
    </w:p>
    <w:p w14:paraId="3BF98271" w14:textId="77777777" w:rsidR="008C6777" w:rsidRDefault="00B86016" w:rsidP="000037A2">
      <w:pPr>
        <w:spacing w:before="0" w:after="0"/>
      </w:pPr>
      <w:r w:rsidRPr="00B90685">
        <w:t>Dandinés</w:t>
      </w:r>
      <w:r w:rsidR="008C6777">
        <w:t xml:space="preserve">, </w:t>
      </w:r>
      <w:r w:rsidRPr="00B90685">
        <w:t>balancés</w:t>
      </w:r>
      <w:r w:rsidR="008C6777">
        <w:t xml:space="preserve">, </w:t>
      </w:r>
      <w:r w:rsidRPr="00B90685">
        <w:t>et</w:t>
      </w:r>
      <w:r w:rsidR="008C6777">
        <w:t xml:space="preserve">, </w:t>
      </w:r>
      <w:r w:rsidRPr="00B90685">
        <w:t>se sentant forts et vainqueurs</w:t>
      </w:r>
      <w:r w:rsidR="008C6777">
        <w:t>,</w:t>
      </w:r>
    </w:p>
    <w:p w14:paraId="2B0A7112" w14:textId="77777777" w:rsidR="008C6777" w:rsidRDefault="00B86016" w:rsidP="000037A2">
      <w:pPr>
        <w:spacing w:before="0" w:after="0"/>
      </w:pPr>
      <w:r w:rsidRPr="00B90685">
        <w:t>Vers nos prosternements comme regardant en coulisse</w:t>
      </w:r>
      <w:r w:rsidR="008C6777">
        <w:t> !</w:t>
      </w:r>
    </w:p>
    <w:p w14:paraId="695B457D" w14:textId="77777777" w:rsidR="000037A2" w:rsidRDefault="000037A2" w:rsidP="000037A2">
      <w:pPr>
        <w:spacing w:before="0" w:after="0"/>
      </w:pPr>
    </w:p>
    <w:p w14:paraId="0B269293" w14:textId="77777777" w:rsidR="008C6777" w:rsidRDefault="00B86016" w:rsidP="000037A2">
      <w:pPr>
        <w:spacing w:before="0" w:after="0"/>
      </w:pPr>
      <w:r w:rsidRPr="00B90685">
        <w:t>Fesses</w:t>
      </w:r>
      <w:r w:rsidR="008C6777">
        <w:t xml:space="preserve">, </w:t>
      </w:r>
      <w:r w:rsidRPr="00B90685">
        <w:t>les grandes sœurs des seins vraiment</w:t>
      </w:r>
      <w:r w:rsidR="008C6777">
        <w:t xml:space="preserve">, </w:t>
      </w:r>
      <w:r w:rsidRPr="00B90685">
        <w:t>mais plus nature</w:t>
      </w:r>
      <w:r w:rsidR="008C6777">
        <w:t>,</w:t>
      </w:r>
    </w:p>
    <w:p w14:paraId="46330C27" w14:textId="77777777" w:rsidR="008C6777" w:rsidRDefault="00B86016" w:rsidP="000037A2">
      <w:pPr>
        <w:spacing w:before="0" w:after="0"/>
        <w:ind w:firstLine="0"/>
        <w:jc w:val="center"/>
      </w:pPr>
      <w:r w:rsidRPr="008C6777">
        <w:t>Plus bonhomme</w:t>
      </w:r>
      <w:r w:rsidR="008C6777">
        <w:t xml:space="preserve">, </w:t>
      </w:r>
      <w:r w:rsidRPr="008C6777">
        <w:t>mais sourieuse aussi</w:t>
      </w:r>
      <w:r w:rsidR="008C6777">
        <w:t>,</w:t>
      </w:r>
    </w:p>
    <w:p w14:paraId="7A8D24E0" w14:textId="77777777" w:rsidR="008C6777" w:rsidRDefault="00B86016" w:rsidP="000037A2">
      <w:pPr>
        <w:spacing w:before="0" w:after="0"/>
      </w:pPr>
      <w:r w:rsidRPr="00B90685">
        <w:t>Mais sans malices trop et qui s</w:t>
      </w:r>
      <w:r w:rsidR="008C6777">
        <w:t>’</w:t>
      </w:r>
      <w:r w:rsidRPr="00B90685">
        <w:t>abstiennent du souci</w:t>
      </w:r>
      <w:r w:rsidR="008C6777">
        <w:t>.</w:t>
      </w:r>
    </w:p>
    <w:p w14:paraId="2D88AA0C" w14:textId="77777777" w:rsidR="008C6777" w:rsidRDefault="00B86016" w:rsidP="000037A2">
      <w:pPr>
        <w:spacing w:before="0" w:after="0"/>
      </w:pPr>
      <w:r w:rsidRPr="00B90685">
        <w:t>De dominer</w:t>
      </w:r>
      <w:r w:rsidR="008C6777">
        <w:t xml:space="preserve">, </w:t>
      </w:r>
      <w:r w:rsidRPr="00B90685">
        <w:t>étant belles pour toute dictature</w:t>
      </w:r>
      <w:r w:rsidR="008C6777">
        <w:t> !</w:t>
      </w:r>
    </w:p>
    <w:p w14:paraId="3CA0A767" w14:textId="77777777" w:rsidR="000037A2" w:rsidRDefault="000037A2" w:rsidP="000037A2">
      <w:pPr>
        <w:spacing w:before="0" w:after="0"/>
      </w:pPr>
    </w:p>
    <w:p w14:paraId="16B22B86" w14:textId="77777777" w:rsidR="008C6777" w:rsidRDefault="00B86016" w:rsidP="000037A2">
      <w:pPr>
        <w:spacing w:before="0" w:after="0"/>
      </w:pPr>
      <w:r w:rsidRPr="00B90685">
        <w:lastRenderedPageBreak/>
        <w:t>Mais quoi</w:t>
      </w:r>
      <w:r w:rsidR="008C6777">
        <w:t xml:space="preserve">, </w:t>
      </w:r>
      <w:r w:rsidRPr="00B90685">
        <w:t>vous quatre</w:t>
      </w:r>
      <w:r w:rsidR="008C6777">
        <w:t xml:space="preserve">, </w:t>
      </w:r>
      <w:r w:rsidRPr="00B90685">
        <w:t>bons tyrans</w:t>
      </w:r>
      <w:r w:rsidR="008C6777">
        <w:t xml:space="preserve">, </w:t>
      </w:r>
      <w:r w:rsidRPr="00B90685">
        <w:t>despotes doux et justes</w:t>
      </w:r>
      <w:r w:rsidR="008C6777">
        <w:t>,</w:t>
      </w:r>
    </w:p>
    <w:p w14:paraId="449EB795" w14:textId="7A42F826" w:rsidR="008C6777" w:rsidRDefault="00B86016" w:rsidP="000037A2">
      <w:pPr>
        <w:spacing w:before="0" w:after="0"/>
        <w:ind w:firstLine="0"/>
        <w:jc w:val="center"/>
      </w:pPr>
      <w:r w:rsidRPr="008C6777">
        <w:t>Vous impériales et vo</w:t>
      </w:r>
      <w:r w:rsidR="000037A2">
        <w:t>u</w:t>
      </w:r>
      <w:r w:rsidRPr="008C6777">
        <w:t>s princiers</w:t>
      </w:r>
      <w:r w:rsidR="008C6777">
        <w:t>,</w:t>
      </w:r>
    </w:p>
    <w:p w14:paraId="4643450F" w14:textId="77777777" w:rsidR="008C6777" w:rsidRDefault="00B86016" w:rsidP="000037A2">
      <w:pPr>
        <w:spacing w:before="0" w:after="0"/>
      </w:pPr>
      <w:r w:rsidRPr="00B90685">
        <w:t>Qui courbez le vulgaire et sacrez vos initiés</w:t>
      </w:r>
      <w:r w:rsidR="008C6777">
        <w:t>,</w:t>
      </w:r>
    </w:p>
    <w:p w14:paraId="7D68266A" w14:textId="7636D2EC" w:rsidR="008C6777" w:rsidRDefault="00B86016" w:rsidP="000037A2">
      <w:pPr>
        <w:spacing w:before="0" w:after="0"/>
      </w:pPr>
      <w:r w:rsidRPr="00B90685">
        <w:t>Gloire et louanges à vous</w:t>
      </w:r>
      <w:r w:rsidR="008C6777">
        <w:t xml:space="preserve">, </w:t>
      </w:r>
      <w:r w:rsidRPr="00B90685">
        <w:t>Seins très sain</w:t>
      </w:r>
      <w:r w:rsidR="000037A2">
        <w:t>t</w:t>
      </w:r>
      <w:r w:rsidRPr="00B90685">
        <w:t>s</w:t>
      </w:r>
      <w:r w:rsidR="008C6777">
        <w:t xml:space="preserve">, </w:t>
      </w:r>
      <w:r w:rsidRPr="00B90685">
        <w:t>Fesses très augustes</w:t>
      </w:r>
      <w:r w:rsidR="008C6777">
        <w:t> !</w:t>
      </w:r>
    </w:p>
    <w:p w14:paraId="7070E59B" w14:textId="77777777" w:rsidR="008C6777" w:rsidRDefault="00B86016" w:rsidP="008C6777">
      <w:pPr>
        <w:jc w:val="right"/>
      </w:pPr>
      <w:r w:rsidRPr="008C6777">
        <w:t>E</w:t>
      </w:r>
      <w:r w:rsidRPr="000037A2">
        <w:rPr>
          <w:rStyle w:val="Taille-1Caracteres"/>
        </w:rPr>
        <w:t>L</w:t>
      </w:r>
      <w:r w:rsidRPr="008C6777">
        <w:t xml:space="preserve"> L</w:t>
      </w:r>
      <w:r w:rsidRPr="000037A2">
        <w:rPr>
          <w:rStyle w:val="Taille-1Caracteres"/>
        </w:rPr>
        <w:t>ICENCIADO</w:t>
      </w:r>
      <w:r w:rsidRPr="008C6777">
        <w:t xml:space="preserve"> P</w:t>
      </w:r>
      <w:r w:rsidRPr="000037A2">
        <w:rPr>
          <w:rStyle w:val="Taille-1Caracteres"/>
        </w:rPr>
        <w:t>ABLO</w:t>
      </w:r>
      <w:r w:rsidRPr="008C6777">
        <w:t xml:space="preserve"> H</w:t>
      </w:r>
      <w:r w:rsidRPr="000037A2">
        <w:rPr>
          <w:rStyle w:val="Taille-1Caracteres"/>
        </w:rPr>
        <w:t>ERLANEZ</w:t>
      </w:r>
      <w:r w:rsidR="008C6777">
        <w:t>.</w:t>
      </w:r>
    </w:p>
    <w:p w14:paraId="317EDF54" w14:textId="1F969F7B" w:rsidR="00B86016" w:rsidRPr="00B90685" w:rsidRDefault="00B86016" w:rsidP="008C6777">
      <w:pPr>
        <w:pStyle w:val="Titre2"/>
        <w:rPr>
          <w:szCs w:val="44"/>
        </w:rPr>
      </w:pPr>
      <w:bookmarkStart w:id="251" w:name="_Toc275359239"/>
      <w:bookmarkStart w:id="252" w:name="_Toc199525883"/>
      <w:r w:rsidRPr="00B90685">
        <w:rPr>
          <w:szCs w:val="44"/>
        </w:rPr>
        <w:lastRenderedPageBreak/>
        <w:t>AMOUR DE FEMME</w:t>
      </w:r>
      <w:bookmarkEnd w:id="251"/>
      <w:bookmarkEnd w:id="252"/>
      <w:r w:rsidRPr="00B90685">
        <w:rPr>
          <w:szCs w:val="44"/>
        </w:rPr>
        <w:br/>
      </w:r>
    </w:p>
    <w:p w14:paraId="6B4A5FA5" w14:textId="501F55D9" w:rsidR="00B86016" w:rsidRPr="00B90685" w:rsidRDefault="00B86016" w:rsidP="00C85A69">
      <w:pPr>
        <w:spacing w:before="0" w:after="0"/>
      </w:pPr>
      <w:r w:rsidRPr="00B90685">
        <w:t>Oui</w:t>
      </w:r>
      <w:r w:rsidR="008C6777">
        <w:t xml:space="preserve">, </w:t>
      </w:r>
      <w:r w:rsidRPr="00B90685">
        <w:t>ce sont des regards de femme</w:t>
      </w:r>
    </w:p>
    <w:p w14:paraId="1FC4F86A" w14:textId="77777777" w:rsidR="008C6777" w:rsidRDefault="00B86016" w:rsidP="00C85A69">
      <w:pPr>
        <w:spacing w:before="0" w:after="0"/>
      </w:pPr>
      <w:r w:rsidRPr="00B90685">
        <w:t>Que cherche son regard brûlant</w:t>
      </w:r>
      <w:r w:rsidR="008C6777">
        <w:t>,</w:t>
      </w:r>
    </w:p>
    <w:p w14:paraId="18018528" w14:textId="0BD259A0" w:rsidR="00B86016" w:rsidRPr="00B90685" w:rsidRDefault="00B86016" w:rsidP="00C85A69">
      <w:pPr>
        <w:spacing w:before="0" w:after="0"/>
      </w:pPr>
      <w:r w:rsidRPr="00B90685">
        <w:t>Elle a soif de l</w:t>
      </w:r>
      <w:r w:rsidR="008C6777">
        <w:t>’</w:t>
      </w:r>
      <w:r w:rsidRPr="00B90685">
        <w:t>ardeur infâme</w:t>
      </w:r>
    </w:p>
    <w:p w14:paraId="17ED08A9" w14:textId="77777777" w:rsidR="008C6777" w:rsidRDefault="00B86016" w:rsidP="00C85A69">
      <w:pPr>
        <w:spacing w:before="0" w:after="0"/>
      </w:pPr>
      <w:r w:rsidRPr="00B90685">
        <w:t>Qu</w:t>
      </w:r>
      <w:r w:rsidR="008C6777">
        <w:t>’</w:t>
      </w:r>
      <w:r w:rsidRPr="00B90685">
        <w:t>une autre sait mettre en son flanc</w:t>
      </w:r>
      <w:r w:rsidR="008C6777">
        <w:t>…</w:t>
      </w:r>
    </w:p>
    <w:p w14:paraId="1ED74B69" w14:textId="77777777" w:rsidR="00C85A69" w:rsidRDefault="00C85A69" w:rsidP="00C85A69">
      <w:pPr>
        <w:spacing w:before="0" w:after="0"/>
      </w:pPr>
    </w:p>
    <w:p w14:paraId="5F04FA3D" w14:textId="06023C7D" w:rsidR="008C6777" w:rsidRDefault="00B86016" w:rsidP="00C85A69">
      <w:pPr>
        <w:spacing w:before="0" w:after="0"/>
      </w:pPr>
      <w:r w:rsidRPr="00B90685">
        <w:t>Les yeux hagards</w:t>
      </w:r>
      <w:r w:rsidR="008C6777">
        <w:t xml:space="preserve">, </w:t>
      </w:r>
      <w:r w:rsidRPr="00B90685">
        <w:t>le trouble à l</w:t>
      </w:r>
      <w:r w:rsidR="008C6777">
        <w:t>’</w:t>
      </w:r>
      <w:r w:rsidRPr="00B90685">
        <w:t>âme</w:t>
      </w:r>
      <w:r w:rsidR="008C6777">
        <w:t>,</w:t>
      </w:r>
    </w:p>
    <w:p w14:paraId="072C3427" w14:textId="77777777" w:rsidR="008C6777" w:rsidRDefault="00B86016" w:rsidP="00C85A69">
      <w:pPr>
        <w:spacing w:before="0" w:after="0"/>
      </w:pPr>
      <w:r w:rsidRPr="00B90685">
        <w:t>La langue aux lèvres se collant</w:t>
      </w:r>
      <w:r w:rsidR="008C6777">
        <w:t>,</w:t>
      </w:r>
    </w:p>
    <w:p w14:paraId="429F92F9" w14:textId="77777777" w:rsidR="008C6777" w:rsidRDefault="00B86016" w:rsidP="00C85A69">
      <w:pPr>
        <w:spacing w:before="0" w:after="0"/>
      </w:pPr>
      <w:r w:rsidRPr="00B90685">
        <w:t>Chacune tour à tour se pâme</w:t>
      </w:r>
      <w:r w:rsidR="008C6777">
        <w:t>,</w:t>
      </w:r>
    </w:p>
    <w:p w14:paraId="7C788412" w14:textId="77777777" w:rsidR="008C6777" w:rsidRDefault="00B86016" w:rsidP="00C85A69">
      <w:pPr>
        <w:spacing w:before="0" w:after="0"/>
      </w:pPr>
      <w:r w:rsidRPr="00B90685">
        <w:t>Se tord et retombe en râlant</w:t>
      </w:r>
      <w:r w:rsidR="008C6777">
        <w:t>.</w:t>
      </w:r>
    </w:p>
    <w:p w14:paraId="4D4E94FF" w14:textId="77777777" w:rsidR="00C85A69" w:rsidRDefault="00C85A69" w:rsidP="00C85A69">
      <w:pPr>
        <w:spacing w:before="0" w:after="0"/>
      </w:pPr>
    </w:p>
    <w:p w14:paraId="70C4C227" w14:textId="4474BB9F" w:rsidR="008C6777" w:rsidRDefault="00B86016" w:rsidP="00C85A69">
      <w:pPr>
        <w:spacing w:before="0" w:after="0"/>
      </w:pPr>
      <w:r w:rsidRPr="00B90685">
        <w:t>Bientôt leur tendresse lascive</w:t>
      </w:r>
      <w:r w:rsidR="008C6777">
        <w:t>,</w:t>
      </w:r>
    </w:p>
    <w:p w14:paraId="461C1677" w14:textId="77777777" w:rsidR="008C6777" w:rsidRDefault="00B86016" w:rsidP="00C85A69">
      <w:pPr>
        <w:spacing w:before="0" w:after="0"/>
      </w:pPr>
      <w:r w:rsidRPr="00B90685">
        <w:t>Comme une chaîne qui les rive</w:t>
      </w:r>
      <w:r w:rsidR="008C6777">
        <w:t>,</w:t>
      </w:r>
    </w:p>
    <w:p w14:paraId="37AAE3FE" w14:textId="77777777" w:rsidR="008C6777" w:rsidRDefault="00B86016" w:rsidP="00C85A69">
      <w:pPr>
        <w:spacing w:before="0" w:after="0"/>
      </w:pPr>
      <w:r w:rsidRPr="00B90685">
        <w:t>Dresse dans l</w:t>
      </w:r>
      <w:r w:rsidR="008C6777">
        <w:t>’</w:t>
      </w:r>
      <w:r w:rsidRPr="00B90685">
        <w:t>ombre leurs tombeaux</w:t>
      </w:r>
      <w:r w:rsidR="008C6777">
        <w:t> ;</w:t>
      </w:r>
    </w:p>
    <w:p w14:paraId="3224C7F4" w14:textId="77777777" w:rsidR="00C85A69" w:rsidRDefault="00C85A69" w:rsidP="00C85A69">
      <w:pPr>
        <w:spacing w:before="0" w:after="0"/>
      </w:pPr>
    </w:p>
    <w:p w14:paraId="399699E9" w14:textId="5AB6CEB4" w:rsidR="00B86016" w:rsidRPr="00B90685" w:rsidRDefault="00B86016" w:rsidP="00C85A69">
      <w:pPr>
        <w:spacing w:before="0" w:after="0"/>
      </w:pPr>
      <w:r w:rsidRPr="00B90685">
        <w:t>Et sur la pierre</w:t>
      </w:r>
      <w:r w:rsidR="008C6777">
        <w:t xml:space="preserve">, </w:t>
      </w:r>
      <w:r w:rsidRPr="00B90685">
        <w:t>quand arrive</w:t>
      </w:r>
    </w:p>
    <w:p w14:paraId="474BC47E" w14:textId="77777777" w:rsidR="008C6777" w:rsidRDefault="00B86016" w:rsidP="00C85A69">
      <w:pPr>
        <w:spacing w:before="0" w:after="0"/>
      </w:pPr>
      <w:r w:rsidRPr="00B90685">
        <w:t>Le soir à la marche craintive</w:t>
      </w:r>
      <w:r w:rsidR="008C6777">
        <w:t>,</w:t>
      </w:r>
    </w:p>
    <w:p w14:paraId="50145D6D" w14:textId="03BC0B92" w:rsidR="008C6777" w:rsidRDefault="00B86016" w:rsidP="00C85A69">
      <w:pPr>
        <w:spacing w:before="0" w:after="0"/>
      </w:pPr>
      <w:r w:rsidRPr="00B90685">
        <w:t>Pleurent les filles de</w:t>
      </w:r>
      <w:r w:rsidR="00A109FA">
        <w:t xml:space="preserve"> </w:t>
      </w:r>
      <w:r w:rsidRPr="00B90685">
        <w:t>Lesbos</w:t>
      </w:r>
      <w:r w:rsidR="008C6777">
        <w:t>.</w:t>
      </w:r>
    </w:p>
    <w:p w14:paraId="13A5A5E4" w14:textId="77777777" w:rsidR="008C6777" w:rsidRDefault="00B86016" w:rsidP="008C6777">
      <w:pPr>
        <w:jc w:val="right"/>
      </w:pPr>
      <w:r w:rsidRPr="008C6777">
        <w:t>Albert S</w:t>
      </w:r>
      <w:r w:rsidRPr="00C85A69">
        <w:rPr>
          <w:rStyle w:val="Taille-1Caracteres"/>
        </w:rPr>
        <w:t>EMIANE</w:t>
      </w:r>
      <w:r w:rsidR="008C6777">
        <w:t>.</w:t>
      </w:r>
    </w:p>
    <w:p w14:paraId="4FD68BA7" w14:textId="3850ED20" w:rsidR="00B86016" w:rsidRPr="00B90685" w:rsidRDefault="00B86016" w:rsidP="008C6777">
      <w:pPr>
        <w:pStyle w:val="Titre2"/>
        <w:rPr>
          <w:szCs w:val="44"/>
        </w:rPr>
      </w:pPr>
      <w:bookmarkStart w:id="253" w:name="_Toc275359240"/>
      <w:bookmarkStart w:id="254" w:name="_Toc199525884"/>
      <w:r w:rsidRPr="00B90685">
        <w:rPr>
          <w:szCs w:val="44"/>
        </w:rPr>
        <w:lastRenderedPageBreak/>
        <w:t>CHASTE</w:t>
      </w:r>
      <w:bookmarkEnd w:id="253"/>
      <w:bookmarkEnd w:id="254"/>
      <w:r w:rsidRPr="00B90685">
        <w:rPr>
          <w:szCs w:val="44"/>
        </w:rPr>
        <w:br/>
      </w:r>
    </w:p>
    <w:p w14:paraId="56CA1DCD" w14:textId="77777777" w:rsidR="008C6777" w:rsidRDefault="00B86016" w:rsidP="004307B1">
      <w:pPr>
        <w:spacing w:before="0" w:after="0"/>
      </w:pPr>
      <w:r w:rsidRPr="00B90685">
        <w:t>Cherchant</w:t>
      </w:r>
      <w:r w:rsidR="008C6777">
        <w:t xml:space="preserve">, </w:t>
      </w:r>
      <w:r w:rsidRPr="00B90685">
        <w:t>pour mettre sa chemise</w:t>
      </w:r>
      <w:r w:rsidR="008C6777">
        <w:t>,</w:t>
      </w:r>
    </w:p>
    <w:p w14:paraId="72450BA0" w14:textId="77777777" w:rsidR="008C6777" w:rsidRDefault="00B86016" w:rsidP="004307B1">
      <w:pPr>
        <w:spacing w:before="0" w:after="0"/>
      </w:pPr>
      <w:r w:rsidRPr="00B90685">
        <w:t>Du logis le plus sombre endroit</w:t>
      </w:r>
      <w:r w:rsidR="008C6777">
        <w:t>,</w:t>
      </w:r>
    </w:p>
    <w:p w14:paraId="5AAE20A0" w14:textId="77777777" w:rsidR="008C6777" w:rsidRDefault="00B86016" w:rsidP="004307B1">
      <w:pPr>
        <w:spacing w:before="0" w:after="0"/>
      </w:pPr>
      <w:r w:rsidRPr="00B90685">
        <w:t>La belle</w:t>
      </w:r>
      <w:r w:rsidR="008C6777">
        <w:t xml:space="preserve">, </w:t>
      </w:r>
      <w:r w:rsidRPr="00B90685">
        <w:t>comme une cerise</w:t>
      </w:r>
      <w:r w:rsidR="008C6777">
        <w:t>,</w:t>
      </w:r>
    </w:p>
    <w:p w14:paraId="0F04FEDD" w14:textId="77777777" w:rsidR="008C6777" w:rsidRDefault="00B86016" w:rsidP="004307B1">
      <w:pPr>
        <w:spacing w:before="0" w:after="0"/>
      </w:pPr>
      <w:r w:rsidRPr="00B90685">
        <w:t>Rougit de ce qu</w:t>
      </w:r>
      <w:r w:rsidR="008C6777">
        <w:t>’</w:t>
      </w:r>
      <w:r w:rsidRPr="00B90685">
        <w:t>elle aperçoit</w:t>
      </w:r>
      <w:r w:rsidR="008C6777">
        <w:t>.</w:t>
      </w:r>
    </w:p>
    <w:p w14:paraId="36BD3A7E" w14:textId="77777777" w:rsidR="004307B1" w:rsidRDefault="004307B1" w:rsidP="004307B1">
      <w:pPr>
        <w:spacing w:before="0" w:after="0"/>
      </w:pPr>
    </w:p>
    <w:p w14:paraId="44718392" w14:textId="5979F51D" w:rsidR="008C6777" w:rsidRDefault="00B86016" w:rsidP="004307B1">
      <w:pPr>
        <w:spacing w:before="0" w:after="0"/>
      </w:pPr>
      <w:r w:rsidRPr="00B90685">
        <w:t>Elle a mis sur sa joue exquise</w:t>
      </w:r>
      <w:r w:rsidR="008C6777">
        <w:t>,</w:t>
      </w:r>
    </w:p>
    <w:p w14:paraId="6869BD73" w14:textId="77777777" w:rsidR="008C6777" w:rsidRDefault="00B86016" w:rsidP="004307B1">
      <w:pPr>
        <w:spacing w:before="0" w:after="0"/>
      </w:pPr>
      <w:r w:rsidRPr="00B90685">
        <w:t>Pour s</w:t>
      </w:r>
      <w:r w:rsidR="008C6777">
        <w:t>’</w:t>
      </w:r>
      <w:r w:rsidRPr="00B90685">
        <w:t>échapper</w:t>
      </w:r>
      <w:r w:rsidR="008C6777">
        <w:t xml:space="preserve">, </w:t>
      </w:r>
      <w:r w:rsidRPr="00B90685">
        <w:t>un voile étroit</w:t>
      </w:r>
      <w:r w:rsidR="008C6777">
        <w:t>,</w:t>
      </w:r>
    </w:p>
    <w:p w14:paraId="6A6B6F18" w14:textId="51D16057" w:rsidR="00B86016" w:rsidRPr="00B90685" w:rsidRDefault="00B86016" w:rsidP="004307B1">
      <w:pPr>
        <w:spacing w:before="0" w:after="0"/>
      </w:pPr>
      <w:r w:rsidRPr="00B90685">
        <w:t>Car rien qu</w:t>
      </w:r>
      <w:r w:rsidR="008C6777">
        <w:t>’</w:t>
      </w:r>
      <w:r w:rsidRPr="00B90685">
        <w:t>un baiser de la brise</w:t>
      </w:r>
    </w:p>
    <w:p w14:paraId="7C371420" w14:textId="77777777" w:rsidR="008C6777" w:rsidRDefault="00B86016" w:rsidP="004307B1">
      <w:pPr>
        <w:spacing w:before="0" w:after="0"/>
      </w:pPr>
      <w:r w:rsidRPr="00B90685">
        <w:t>L</w:t>
      </w:r>
      <w:r w:rsidR="008C6777">
        <w:t>’</w:t>
      </w:r>
      <w:r w:rsidRPr="00B90685">
        <w:t>effleurant la remplit d</w:t>
      </w:r>
      <w:r w:rsidR="008C6777">
        <w:t>’</w:t>
      </w:r>
      <w:r w:rsidRPr="00B90685">
        <w:t>effroi</w:t>
      </w:r>
      <w:r w:rsidR="008C6777">
        <w:t>.</w:t>
      </w:r>
    </w:p>
    <w:p w14:paraId="20110EDD" w14:textId="77777777" w:rsidR="004307B1" w:rsidRDefault="004307B1" w:rsidP="004307B1">
      <w:pPr>
        <w:spacing w:before="0" w:after="0"/>
      </w:pPr>
    </w:p>
    <w:p w14:paraId="314C6F40" w14:textId="1479CF44" w:rsidR="008C6777" w:rsidRDefault="00B86016" w:rsidP="004307B1">
      <w:pPr>
        <w:spacing w:before="0" w:after="0"/>
      </w:pPr>
      <w:r w:rsidRPr="00B90685">
        <w:t>Un regard lui semble un blasphème</w:t>
      </w:r>
      <w:r w:rsidR="008C6777">
        <w:t>,</w:t>
      </w:r>
    </w:p>
    <w:p w14:paraId="38B1B206" w14:textId="77777777" w:rsidR="008C6777" w:rsidRDefault="00B86016" w:rsidP="004307B1">
      <w:pPr>
        <w:spacing w:before="0" w:after="0"/>
      </w:pPr>
      <w:r w:rsidRPr="00B90685">
        <w:t>Et l</w:t>
      </w:r>
      <w:r w:rsidR="008C6777">
        <w:t>’</w:t>
      </w:r>
      <w:r w:rsidRPr="00B90685">
        <w:t>enfant s</w:t>
      </w:r>
      <w:r w:rsidR="008C6777">
        <w:t>’</w:t>
      </w:r>
      <w:r w:rsidRPr="00B90685">
        <w:t>ignore elle-même</w:t>
      </w:r>
      <w:r w:rsidR="008C6777">
        <w:t>,</w:t>
      </w:r>
    </w:p>
    <w:p w14:paraId="79110F4A" w14:textId="77777777" w:rsidR="008C6777" w:rsidRDefault="00B86016" w:rsidP="004307B1">
      <w:pPr>
        <w:spacing w:before="0" w:after="0"/>
      </w:pPr>
      <w:r w:rsidRPr="00B90685">
        <w:t>Fière de sa virginité</w:t>
      </w:r>
      <w:r w:rsidR="008C6777">
        <w:t>.</w:t>
      </w:r>
    </w:p>
    <w:p w14:paraId="0226CC22" w14:textId="77777777" w:rsidR="004307B1" w:rsidRDefault="004307B1" w:rsidP="004307B1">
      <w:pPr>
        <w:spacing w:before="0" w:after="0"/>
      </w:pPr>
    </w:p>
    <w:p w14:paraId="48FF6D61" w14:textId="4973FFBD" w:rsidR="00B86016" w:rsidRPr="00B90685" w:rsidRDefault="00B86016" w:rsidP="004307B1">
      <w:pPr>
        <w:spacing w:before="0" w:after="0"/>
      </w:pPr>
      <w:r w:rsidRPr="00B90685">
        <w:t>Car elle a pour celui qu</w:t>
      </w:r>
      <w:r w:rsidR="008C6777">
        <w:t>’</w:t>
      </w:r>
      <w:r w:rsidRPr="00B90685">
        <w:t>elle aime</w:t>
      </w:r>
    </w:p>
    <w:p w14:paraId="5E2DDA40" w14:textId="77777777" w:rsidR="008C6777" w:rsidRDefault="00B86016" w:rsidP="004307B1">
      <w:pPr>
        <w:spacing w:before="0" w:after="0"/>
      </w:pPr>
      <w:r w:rsidRPr="00B90685">
        <w:t>Voulu garder</w:t>
      </w:r>
      <w:r w:rsidR="008C6777">
        <w:t xml:space="preserve">, </w:t>
      </w:r>
      <w:r w:rsidRPr="00B90685">
        <w:t>touchant emblème</w:t>
      </w:r>
      <w:r w:rsidR="008C6777">
        <w:t>,</w:t>
      </w:r>
    </w:p>
    <w:p w14:paraId="3D256A88" w14:textId="77777777" w:rsidR="008C6777" w:rsidRDefault="00B86016" w:rsidP="004307B1">
      <w:pPr>
        <w:spacing w:before="0" w:after="0"/>
      </w:pPr>
      <w:r w:rsidRPr="00B90685">
        <w:t>Tous les secrets de sa beauté</w:t>
      </w:r>
      <w:r w:rsidR="008C6777">
        <w:t>.</w:t>
      </w:r>
    </w:p>
    <w:p w14:paraId="1ADADF17" w14:textId="77777777" w:rsidR="008C6777" w:rsidRDefault="00B86016" w:rsidP="008C6777">
      <w:pPr>
        <w:jc w:val="right"/>
      </w:pPr>
      <w:r w:rsidRPr="008C6777">
        <w:t>Albert S</w:t>
      </w:r>
      <w:r w:rsidRPr="004307B1">
        <w:rPr>
          <w:rStyle w:val="Taille-1Caracteres"/>
        </w:rPr>
        <w:t>EMIANE</w:t>
      </w:r>
      <w:r w:rsidR="008C6777">
        <w:t>.</w:t>
      </w:r>
    </w:p>
    <w:p w14:paraId="5E4BF2BD" w14:textId="5F74B1EE" w:rsidR="00B86016" w:rsidRPr="00B90685" w:rsidRDefault="00B86016" w:rsidP="008C6777">
      <w:pPr>
        <w:pStyle w:val="Titre2"/>
        <w:rPr>
          <w:szCs w:val="44"/>
        </w:rPr>
      </w:pPr>
      <w:bookmarkStart w:id="255" w:name="_Toc275359241"/>
      <w:bookmarkStart w:id="256" w:name="_Toc199525885"/>
      <w:r w:rsidRPr="00B90685">
        <w:rPr>
          <w:szCs w:val="44"/>
        </w:rPr>
        <w:lastRenderedPageBreak/>
        <w:t>LA BRANLEUSE</w:t>
      </w:r>
      <w:bookmarkEnd w:id="255"/>
      <w:bookmarkEnd w:id="256"/>
      <w:r w:rsidRPr="00B90685">
        <w:rPr>
          <w:szCs w:val="44"/>
        </w:rPr>
        <w:br/>
      </w:r>
    </w:p>
    <w:p w14:paraId="22AC233D" w14:textId="4B98206B" w:rsidR="00B86016" w:rsidRPr="00B90685" w:rsidRDefault="00B86016" w:rsidP="004307B1">
      <w:pPr>
        <w:spacing w:before="0" w:after="0"/>
      </w:pPr>
      <w:r w:rsidRPr="00B90685">
        <w:t>Je suis celle qui branle</w:t>
      </w:r>
      <w:r w:rsidR="008C6777">
        <w:t xml:space="preserve"> ! </w:t>
      </w:r>
      <w:r w:rsidRPr="00B90685">
        <w:t>Au détour des sentiers</w:t>
      </w:r>
    </w:p>
    <w:p w14:paraId="3AFDBFB5" w14:textId="77777777" w:rsidR="008C6777" w:rsidRDefault="00B86016" w:rsidP="004307B1">
      <w:pPr>
        <w:spacing w:before="0" w:after="0"/>
      </w:pPr>
      <w:r w:rsidRPr="00B90685">
        <w:t>Où raccrochent les bras aigus des églantiers</w:t>
      </w:r>
      <w:r w:rsidR="008C6777">
        <w:t>,</w:t>
      </w:r>
    </w:p>
    <w:p w14:paraId="0CDD876D" w14:textId="77777777" w:rsidR="008C6777" w:rsidRDefault="00B86016" w:rsidP="004307B1">
      <w:pPr>
        <w:spacing w:before="0" w:after="0"/>
      </w:pPr>
      <w:r w:rsidRPr="00B90685">
        <w:t>Dans les bois amoureux de Meudon et de Sèvres</w:t>
      </w:r>
      <w:r w:rsidR="008C6777">
        <w:t>,</w:t>
      </w:r>
    </w:p>
    <w:p w14:paraId="314AEE92" w14:textId="33B04897" w:rsidR="00B86016" w:rsidRPr="00B90685" w:rsidRDefault="00B86016" w:rsidP="004307B1">
      <w:pPr>
        <w:spacing w:before="0" w:after="0"/>
      </w:pPr>
      <w:r w:rsidRPr="00B90685">
        <w:t>Quand la p</w:t>
      </w:r>
      <w:r w:rsidR="008C6777">
        <w:t xml:space="preserve">… </w:t>
      </w:r>
      <w:r w:rsidRPr="00B90685">
        <w:t>et le cœur vont demander aux lèvres</w:t>
      </w:r>
    </w:p>
    <w:p w14:paraId="21A6246F" w14:textId="77777777" w:rsidR="008C6777" w:rsidRDefault="00B86016" w:rsidP="004307B1">
      <w:pPr>
        <w:spacing w:before="0" w:after="0"/>
      </w:pPr>
      <w:r w:rsidRPr="00B90685">
        <w:t>Les baisers</w:t>
      </w:r>
      <w:r w:rsidR="008C6777">
        <w:t xml:space="preserve">, </w:t>
      </w:r>
      <w:r w:rsidRPr="00B90685">
        <w:t>fils du ciel</w:t>
      </w:r>
      <w:r w:rsidR="008C6777">
        <w:t xml:space="preserve">, </w:t>
      </w:r>
      <w:r w:rsidRPr="00B90685">
        <w:t>qui charment nos ennuis</w:t>
      </w:r>
      <w:r w:rsidR="008C6777">
        <w:t>,</w:t>
      </w:r>
    </w:p>
    <w:p w14:paraId="361B379A" w14:textId="29A1076A" w:rsidR="00B86016" w:rsidRPr="00B90685" w:rsidRDefault="00B86016" w:rsidP="004307B1">
      <w:pPr>
        <w:spacing w:before="0" w:after="0"/>
      </w:pPr>
      <w:r w:rsidRPr="00B90685">
        <w:t>Moi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attends les michés au passage</w:t>
      </w:r>
      <w:r w:rsidR="008C6777">
        <w:t xml:space="preserve">. </w:t>
      </w:r>
      <w:r w:rsidRPr="00B90685">
        <w:t>Je suis</w:t>
      </w:r>
    </w:p>
    <w:p w14:paraId="404985B4" w14:textId="77777777" w:rsidR="008C6777" w:rsidRDefault="00B86016" w:rsidP="004307B1">
      <w:pPr>
        <w:spacing w:before="0" w:after="0"/>
      </w:pPr>
      <w:r w:rsidRPr="00B90685">
        <w:t>Petite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ai douze ans</w:t>
      </w:r>
      <w:r w:rsidR="008C6777">
        <w:t xml:space="preserve">, </w:t>
      </w:r>
      <w:r w:rsidRPr="00B90685">
        <w:t>et mes doigts sont alertes</w:t>
      </w:r>
      <w:r w:rsidR="008C6777">
        <w:t>.</w:t>
      </w:r>
    </w:p>
    <w:p w14:paraId="65685AD5" w14:textId="7DD06F44" w:rsidR="00B86016" w:rsidRPr="00B90685" w:rsidRDefault="00B86016" w:rsidP="004307B1">
      <w:pPr>
        <w:spacing w:before="0" w:after="0"/>
      </w:pPr>
      <w:r w:rsidRPr="00B90685">
        <w:t>Je suis celle qui branle</w:t>
      </w:r>
      <w:r w:rsidR="008C6777">
        <w:t xml:space="preserve"> ! </w:t>
      </w:r>
      <w:r w:rsidRPr="00B90685">
        <w:t>Entre les plus expertes</w:t>
      </w:r>
    </w:p>
    <w:p w14:paraId="5EA43346" w14:textId="77777777" w:rsidR="008C6777" w:rsidRDefault="00B86016" w:rsidP="004307B1">
      <w:pPr>
        <w:spacing w:before="0" w:after="0"/>
      </w:pPr>
      <w:r w:rsidRPr="00B90685">
        <w:t>De celles dont les doigts vont des c</w:t>
      </w:r>
      <w:r w:rsidR="008C6777">
        <w:t xml:space="preserve">……. </w:t>
      </w:r>
      <w:r w:rsidRPr="00B90685">
        <w:t>es au gland</w:t>
      </w:r>
      <w:r w:rsidR="008C6777">
        <w:t>,</w:t>
      </w:r>
    </w:p>
    <w:p w14:paraId="03CBD82B" w14:textId="77777777" w:rsidR="008C6777" w:rsidRDefault="00B86016" w:rsidP="004307B1">
      <w:pPr>
        <w:spacing w:before="0" w:after="0"/>
      </w:pPr>
      <w:r w:rsidRPr="00B90685">
        <w:t>Se promener d</w:t>
      </w:r>
      <w:r w:rsidR="008C6777">
        <w:t>’</w:t>
      </w:r>
      <w:r w:rsidRPr="00B90685">
        <w:t>un pas rapide et nonchalant</w:t>
      </w:r>
      <w:r w:rsidR="008C6777">
        <w:t>,</w:t>
      </w:r>
    </w:p>
    <w:p w14:paraId="52AD2061" w14:textId="5C4FFDE3" w:rsidR="00B86016" w:rsidRPr="00B90685" w:rsidRDefault="00B86016" w:rsidP="004307B1">
      <w:pPr>
        <w:spacing w:before="0" w:after="0"/>
      </w:pPr>
      <w:r w:rsidRPr="00B90685">
        <w:t>On me cite</w:t>
      </w:r>
      <w:r w:rsidR="008C6777">
        <w:t xml:space="preserve">, </w:t>
      </w:r>
      <w:r w:rsidRPr="00B90685">
        <w:t>et les dieux m</w:t>
      </w:r>
      <w:r w:rsidR="008C6777">
        <w:t>’</w:t>
      </w:r>
      <w:r w:rsidRPr="00B90685">
        <w:t>ont donné les mains douces</w:t>
      </w:r>
    </w:p>
    <w:p w14:paraId="56C013DC" w14:textId="547A31C6" w:rsidR="00B86016" w:rsidRPr="00B90685" w:rsidRDefault="00B86016" w:rsidP="004307B1">
      <w:pPr>
        <w:spacing w:before="0" w:after="0"/>
      </w:pPr>
      <w:r w:rsidRPr="00B90685">
        <w:t>Par qui le temps n</w:t>
      </w:r>
      <w:r w:rsidR="008C6777">
        <w:t>’</w:t>
      </w:r>
      <w:r w:rsidRPr="00B90685">
        <w:t>est plus de ces rudes secousses</w:t>
      </w:r>
      <w:r w:rsidRPr="00B90685">
        <w:rPr>
          <w:rStyle w:val="Appelnotedebasdep"/>
        </w:rPr>
        <w:footnoteReference w:id="25"/>
      </w:r>
    </w:p>
    <w:p w14:paraId="680DB083" w14:textId="77777777" w:rsidR="008C6777" w:rsidRDefault="00B86016" w:rsidP="004307B1">
      <w:pPr>
        <w:spacing w:before="0" w:after="0"/>
      </w:pPr>
      <w:r w:rsidRPr="00B90685">
        <w:t>Qui mettaient tant de fiel dans l</w:t>
      </w:r>
      <w:r w:rsidR="008C6777">
        <w:t>’</w:t>
      </w:r>
      <w:r w:rsidRPr="00B90685">
        <w:t>âme de Ponsard</w:t>
      </w:r>
      <w:r w:rsidR="008C6777">
        <w:t>.</w:t>
      </w:r>
    </w:p>
    <w:p w14:paraId="62656315" w14:textId="3E308FE9" w:rsidR="00B86016" w:rsidRPr="00B90685" w:rsidRDefault="00B86016" w:rsidP="004307B1">
      <w:pPr>
        <w:spacing w:before="0" w:after="0"/>
      </w:pPr>
      <w:r w:rsidRPr="00B90685">
        <w:t>Comme des papillons</w:t>
      </w:r>
      <w:r w:rsidR="008C6777">
        <w:t xml:space="preserve">, </w:t>
      </w:r>
      <w:r w:rsidRPr="00B90685">
        <w:t>mes doigts vont au hasard</w:t>
      </w:r>
    </w:p>
    <w:p w14:paraId="6AFFB166" w14:textId="77777777" w:rsidR="008C6777" w:rsidRDefault="00B86016" w:rsidP="004307B1">
      <w:pPr>
        <w:spacing w:before="0" w:after="0"/>
      </w:pPr>
      <w:r w:rsidRPr="00B90685">
        <w:t>Des v</w:t>
      </w:r>
      <w:r w:rsidR="008C6777">
        <w:t xml:space="preserve">.. </w:t>
      </w:r>
      <w:r w:rsidRPr="00B90685">
        <w:t>s énamourés que le soleil relève</w:t>
      </w:r>
      <w:r w:rsidR="008C6777">
        <w:t>.</w:t>
      </w:r>
    </w:p>
    <w:p w14:paraId="7D6BC1B0" w14:textId="421EB376" w:rsidR="008C6777" w:rsidRDefault="00552D09" w:rsidP="004307B1">
      <w:pPr>
        <w:spacing w:before="0" w:after="0"/>
      </w:pPr>
      <w:r>
        <w:t>Ô</w:t>
      </w:r>
      <w:r w:rsidRPr="00B90685">
        <w:t xml:space="preserve"> </w:t>
      </w:r>
      <w:r w:rsidR="00B86016" w:rsidRPr="00B90685">
        <w:t>mystère</w:t>
      </w:r>
      <w:r w:rsidR="008C6777">
        <w:t xml:space="preserve"> ! </w:t>
      </w:r>
      <w:r w:rsidR="00B86016" w:rsidRPr="00B90685">
        <w:t>l</w:t>
      </w:r>
      <w:r w:rsidR="008C6777">
        <w:t>’</w:t>
      </w:r>
      <w:r w:rsidR="00B86016" w:rsidRPr="00B90685">
        <w:t>un est recourbé comme un glaive</w:t>
      </w:r>
      <w:r w:rsidR="008C6777">
        <w:t> ;</w:t>
      </w:r>
    </w:p>
    <w:p w14:paraId="34740990" w14:textId="6E458E2A" w:rsidR="00B86016" w:rsidRPr="00B90685" w:rsidRDefault="00B86016" w:rsidP="004307B1">
      <w:pPr>
        <w:spacing w:before="0" w:after="0"/>
      </w:pPr>
      <w:r w:rsidRPr="00B90685">
        <w:t>L</w:t>
      </w:r>
      <w:r w:rsidR="008C6777">
        <w:t>’</w:t>
      </w:r>
      <w:r w:rsidRPr="00B90685">
        <w:t>autre est droit</w:t>
      </w:r>
      <w:r w:rsidR="008C6777">
        <w:t xml:space="preserve"> ; </w:t>
      </w:r>
      <w:r w:rsidRPr="00B90685">
        <w:t>un troisième est gros et rond</w:t>
      </w:r>
      <w:r w:rsidR="008C6777">
        <w:t xml:space="preserve">. </w:t>
      </w:r>
      <w:r w:rsidRPr="00B90685">
        <w:t>Autour</w:t>
      </w:r>
    </w:p>
    <w:p w14:paraId="629FB7CC" w14:textId="5AA0ABB2" w:rsidR="00B86016" w:rsidRPr="00B90685" w:rsidRDefault="00B86016" w:rsidP="004307B1">
      <w:pPr>
        <w:spacing w:before="0" w:after="0"/>
      </w:pPr>
      <w:r w:rsidRPr="00B90685">
        <w:t>De plus d</w:t>
      </w:r>
      <w:r w:rsidR="008C6777">
        <w:t>’</w:t>
      </w:r>
      <w:r w:rsidRPr="00B90685">
        <w:t>un j</w:t>
      </w:r>
      <w:r w:rsidR="008C6777">
        <w:t>’</w:t>
      </w:r>
      <w:r w:rsidRPr="00B90685">
        <w:t>ai pu voir toute une basse-cour</w:t>
      </w:r>
    </w:p>
    <w:p w14:paraId="245AE8D3" w14:textId="3BEAECC0" w:rsidR="00B86016" w:rsidRPr="00B90685" w:rsidRDefault="00B86016" w:rsidP="004307B1">
      <w:pPr>
        <w:spacing w:before="0" w:after="0"/>
      </w:pPr>
      <w:r w:rsidRPr="00B90685">
        <w:t>De morpions grouiller</w:t>
      </w:r>
      <w:r w:rsidR="008C6777">
        <w:t xml:space="preserve">, </w:t>
      </w:r>
      <w:r w:rsidRPr="00B90685">
        <w:t>qui</w:t>
      </w:r>
      <w:r w:rsidR="008C6777">
        <w:t xml:space="preserve">, </w:t>
      </w:r>
      <w:r w:rsidRPr="00B90685">
        <w:t>bêtes innocentes</w:t>
      </w:r>
    </w:p>
    <w:p w14:paraId="556A2ED3" w14:textId="77777777" w:rsidR="008C6777" w:rsidRDefault="00B86016" w:rsidP="004307B1">
      <w:pPr>
        <w:spacing w:before="0" w:after="0"/>
      </w:pPr>
      <w:r w:rsidRPr="00B90685">
        <w:t>Bombaient leur dos velu sous mes mains caressantes</w:t>
      </w:r>
      <w:r w:rsidR="008C6777">
        <w:t>.</w:t>
      </w:r>
    </w:p>
    <w:p w14:paraId="5E0BDFAC" w14:textId="77777777" w:rsidR="008C6777" w:rsidRDefault="00B86016" w:rsidP="004307B1">
      <w:pPr>
        <w:spacing w:before="0" w:after="0"/>
      </w:pPr>
      <w:r w:rsidRPr="00B90685">
        <w:t>Je suis celle qui branle</w:t>
      </w:r>
      <w:r w:rsidR="008C6777">
        <w:t xml:space="preserve"> ! </w:t>
      </w:r>
      <w:r w:rsidRPr="00B90685">
        <w:t>Et cependant parfois</w:t>
      </w:r>
      <w:r w:rsidR="008C6777">
        <w:t>,</w:t>
      </w:r>
    </w:p>
    <w:p w14:paraId="211E6B6B" w14:textId="659346B1" w:rsidR="00B86016" w:rsidRPr="00B90685" w:rsidRDefault="00B86016" w:rsidP="004307B1">
      <w:pPr>
        <w:spacing w:before="0" w:after="0"/>
      </w:pPr>
      <w:r w:rsidRPr="00B90685">
        <w:t>Quand je vois</w:t>
      </w:r>
      <w:r w:rsidR="008C6777">
        <w:t xml:space="preserve">, </w:t>
      </w:r>
      <w:r w:rsidRPr="00B90685">
        <w:t>comme au temps où la sève des bois</w:t>
      </w:r>
    </w:p>
    <w:p w14:paraId="3182C58E" w14:textId="77777777" w:rsidR="008C6777" w:rsidRDefault="00B86016" w:rsidP="004307B1">
      <w:pPr>
        <w:spacing w:before="0" w:after="0"/>
      </w:pPr>
      <w:r w:rsidRPr="00B90685">
        <w:lastRenderedPageBreak/>
        <w:t>Monte et bouillonne et perle à la pointe des branches</w:t>
      </w:r>
      <w:r w:rsidR="008C6777">
        <w:t>,</w:t>
      </w:r>
    </w:p>
    <w:p w14:paraId="6D6CF26E" w14:textId="77777777" w:rsidR="008C6777" w:rsidRDefault="00B86016" w:rsidP="004307B1">
      <w:pPr>
        <w:spacing w:before="0" w:after="0"/>
      </w:pPr>
      <w:r w:rsidRPr="00B90685">
        <w:t>Jaillir des nœuds pressés le foutre en larmes blanches</w:t>
      </w:r>
      <w:r w:rsidR="008C6777">
        <w:t>,</w:t>
      </w:r>
    </w:p>
    <w:p w14:paraId="3C231972" w14:textId="77777777" w:rsidR="008C6777" w:rsidRDefault="00B86016" w:rsidP="004307B1">
      <w:pPr>
        <w:spacing w:before="0" w:after="0"/>
      </w:pPr>
      <w:r w:rsidRPr="00B90685">
        <w:t>Je songe que l</w:t>
      </w:r>
      <w:r w:rsidR="008C6777">
        <w:t>’</w:t>
      </w:r>
      <w:r w:rsidRPr="00B90685">
        <w:t>un d</w:t>
      </w:r>
      <w:r w:rsidR="008C6777">
        <w:t>’</w:t>
      </w:r>
      <w:r w:rsidRPr="00B90685">
        <w:t>eux</w:t>
      </w:r>
      <w:r w:rsidR="008C6777">
        <w:t xml:space="preserve">, </w:t>
      </w:r>
      <w:r w:rsidRPr="00B90685">
        <w:t>marqué du sceau fatal</w:t>
      </w:r>
      <w:r w:rsidR="008C6777">
        <w:t>,</w:t>
      </w:r>
    </w:p>
    <w:p w14:paraId="2B2F88EC" w14:textId="77777777" w:rsidR="008C6777" w:rsidRDefault="00B86016" w:rsidP="004307B1">
      <w:pPr>
        <w:spacing w:before="0" w:after="0"/>
      </w:pPr>
      <w:r w:rsidRPr="00B90685">
        <w:t>Pénétrera demain dans mon c</w:t>
      </w:r>
      <w:r w:rsidR="008C6777">
        <w:t xml:space="preserve">.. </w:t>
      </w:r>
      <w:r w:rsidRPr="00B90685">
        <w:t>virginal</w:t>
      </w:r>
      <w:r w:rsidR="008C6777">
        <w:t> !</w:t>
      </w:r>
    </w:p>
    <w:p w14:paraId="1737EDDE" w14:textId="77777777" w:rsidR="008C6777" w:rsidRDefault="00B86016" w:rsidP="008C6777">
      <w:pPr>
        <w:jc w:val="right"/>
      </w:pPr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 w:rsidR="008C6777">
        <w:t>.</w:t>
      </w:r>
    </w:p>
    <w:p w14:paraId="49EC3E67" w14:textId="59A482BA" w:rsidR="00B86016" w:rsidRPr="00B90685" w:rsidRDefault="00B86016" w:rsidP="008C6777">
      <w:pPr>
        <w:pStyle w:val="Titre2"/>
        <w:rPr>
          <w:szCs w:val="44"/>
        </w:rPr>
      </w:pPr>
      <w:bookmarkStart w:id="257" w:name="_Toc275359242"/>
      <w:bookmarkStart w:id="258" w:name="_Toc199525886"/>
      <w:r w:rsidRPr="00B90685">
        <w:rPr>
          <w:szCs w:val="44"/>
        </w:rPr>
        <w:lastRenderedPageBreak/>
        <w:t>VERS D</w:t>
      </w:r>
      <w:r w:rsidR="008C6777">
        <w:rPr>
          <w:szCs w:val="44"/>
        </w:rPr>
        <w:t>’</w:t>
      </w:r>
      <w:r w:rsidRPr="00B90685">
        <w:rPr>
          <w:szCs w:val="44"/>
        </w:rPr>
        <w:t>ALBUM</w:t>
      </w:r>
      <w:bookmarkEnd w:id="257"/>
      <w:bookmarkEnd w:id="258"/>
      <w:r w:rsidRPr="00B90685">
        <w:rPr>
          <w:szCs w:val="44"/>
        </w:rPr>
        <w:br/>
      </w:r>
    </w:p>
    <w:p w14:paraId="487F1FC7" w14:textId="77777777" w:rsidR="008C6777" w:rsidRDefault="00B86016" w:rsidP="00664300">
      <w:pPr>
        <w:spacing w:before="0" w:after="0"/>
      </w:pPr>
      <w:r w:rsidRPr="00B90685">
        <w:t>Je veux vous adorer ainsi qu</w:t>
      </w:r>
      <w:r w:rsidR="008C6777">
        <w:t>’</w:t>
      </w:r>
      <w:r w:rsidRPr="00B90685">
        <w:t>une déesse</w:t>
      </w:r>
      <w:r w:rsidR="008C6777">
        <w:t>,</w:t>
      </w:r>
    </w:p>
    <w:p w14:paraId="3417D0AF" w14:textId="77777777" w:rsidR="008C6777" w:rsidRDefault="00B86016" w:rsidP="00664300">
      <w:pPr>
        <w:spacing w:before="0" w:after="0"/>
      </w:pPr>
      <w:r w:rsidRPr="00B90685">
        <w:t>Et quand le ciel mettra son manteau brun du soir</w:t>
      </w:r>
      <w:r w:rsidR="008C6777">
        <w:t>,</w:t>
      </w:r>
    </w:p>
    <w:p w14:paraId="6C74D871" w14:textId="77777777" w:rsidR="008C6777" w:rsidRDefault="00B86016" w:rsidP="00664300">
      <w:pPr>
        <w:spacing w:before="0" w:after="0"/>
      </w:pPr>
      <w:r w:rsidRPr="00B90685">
        <w:t>J</w:t>
      </w:r>
      <w:r w:rsidR="008C6777">
        <w:t>’</w:t>
      </w:r>
      <w:r w:rsidRPr="00B90685">
        <w:t>élèverai vers vous</w:t>
      </w:r>
      <w:r w:rsidR="008C6777">
        <w:t xml:space="preserve">, </w:t>
      </w:r>
      <w:r w:rsidRPr="00B90685">
        <w:t>ô blonde enchanteresse</w:t>
      </w:r>
      <w:r w:rsidR="008C6777">
        <w:t> !</w:t>
      </w:r>
    </w:p>
    <w:p w14:paraId="774495C6" w14:textId="77777777" w:rsidR="008C6777" w:rsidRDefault="00B86016" w:rsidP="00664300">
      <w:pPr>
        <w:spacing w:before="0" w:after="0"/>
        <w:ind w:firstLine="0"/>
        <w:jc w:val="center"/>
      </w:pPr>
      <w:r w:rsidRPr="008C6777">
        <w:t>Ma p</w:t>
      </w:r>
      <w:r w:rsidR="008C6777">
        <w:t xml:space="preserve">.. </w:t>
      </w:r>
      <w:r w:rsidRPr="008C6777">
        <w:t>e</w:t>
      </w:r>
      <w:r w:rsidR="008C6777">
        <w:t xml:space="preserve">, </w:t>
      </w:r>
      <w:r w:rsidRPr="008C6777">
        <w:t>comme un encensoir</w:t>
      </w:r>
      <w:r w:rsidR="008C6777">
        <w:t> !</w:t>
      </w:r>
    </w:p>
    <w:p w14:paraId="4150D96D" w14:textId="77777777" w:rsidR="00664300" w:rsidRDefault="00664300" w:rsidP="00664300">
      <w:pPr>
        <w:spacing w:before="0" w:after="0"/>
      </w:pPr>
    </w:p>
    <w:p w14:paraId="40A106ED" w14:textId="3AA0AE70" w:rsidR="008C6777" w:rsidRDefault="00B86016" w:rsidP="00664300">
      <w:pPr>
        <w:spacing w:before="0" w:after="0"/>
      </w:pPr>
      <w:r w:rsidRPr="00B90685">
        <w:t>Et je ferai sortir</w:t>
      </w:r>
      <w:r w:rsidR="008C6777">
        <w:t xml:space="preserve">, </w:t>
      </w:r>
      <w:r w:rsidRPr="00B90685">
        <w:t>en blanchissante écume</w:t>
      </w:r>
      <w:r w:rsidR="008C6777">
        <w:t>,</w:t>
      </w:r>
    </w:p>
    <w:p w14:paraId="405B8B2A" w14:textId="77777777" w:rsidR="008C6777" w:rsidRDefault="00B86016" w:rsidP="00664300">
      <w:pPr>
        <w:spacing w:before="0" w:after="0"/>
      </w:pPr>
      <w:r w:rsidRPr="00B90685">
        <w:t>Le foutre parfumé de ce rude flacon</w:t>
      </w:r>
      <w:r w:rsidR="008C6777">
        <w:t>,</w:t>
      </w:r>
    </w:p>
    <w:p w14:paraId="14524DA6" w14:textId="7C93777A" w:rsidR="00B86016" w:rsidRPr="00B90685" w:rsidRDefault="00B86016" w:rsidP="00664300">
      <w:pPr>
        <w:spacing w:before="0" w:after="0"/>
      </w:pPr>
      <w:r w:rsidRPr="00B90685">
        <w:t>Et je transvaserai cette liqueur qui fume</w:t>
      </w:r>
    </w:p>
    <w:p w14:paraId="1CD3CFCE" w14:textId="77777777" w:rsidR="008C6777" w:rsidRDefault="00B86016" w:rsidP="00664300">
      <w:pPr>
        <w:spacing w:before="0" w:after="0"/>
        <w:ind w:firstLine="0"/>
        <w:jc w:val="center"/>
      </w:pPr>
      <w:r w:rsidRPr="008C6777">
        <w:t>Dans le vase de votre c</w:t>
      </w:r>
      <w:r w:rsidR="008C6777">
        <w:t>.. ;</w:t>
      </w:r>
    </w:p>
    <w:p w14:paraId="2930308F" w14:textId="77777777" w:rsidR="00664300" w:rsidRDefault="00664300" w:rsidP="00664300">
      <w:pPr>
        <w:spacing w:before="0" w:after="0"/>
      </w:pPr>
    </w:p>
    <w:p w14:paraId="6817B8EF" w14:textId="55B20329" w:rsidR="008C6777" w:rsidRDefault="00B86016" w:rsidP="00664300">
      <w:pPr>
        <w:spacing w:before="0" w:after="0"/>
      </w:pPr>
      <w:r w:rsidRPr="00B90685">
        <w:t>Votre c</w:t>
      </w:r>
      <w:r w:rsidR="008C6777">
        <w:t xml:space="preserve">…, </w:t>
      </w:r>
      <w:r w:rsidRPr="00B90685">
        <w:t>si barbu qu</w:t>
      </w:r>
      <w:r w:rsidR="008C6777">
        <w:t>’</w:t>
      </w:r>
      <w:r w:rsidRPr="00B90685">
        <w:t>un sapeur de la garde</w:t>
      </w:r>
      <w:r w:rsidR="008C6777">
        <w:t>,</w:t>
      </w:r>
    </w:p>
    <w:p w14:paraId="3EE892FE" w14:textId="77777777" w:rsidR="008C6777" w:rsidRDefault="00B86016" w:rsidP="00664300">
      <w:pPr>
        <w:spacing w:before="0" w:after="0"/>
      </w:pPr>
      <w:r w:rsidRPr="00B90685">
        <w:t>En voyant sa toison</w:t>
      </w:r>
      <w:r w:rsidR="008C6777">
        <w:t xml:space="preserve">, </w:t>
      </w:r>
      <w:r w:rsidRPr="00B90685">
        <w:t>est devenu jaloux</w:t>
      </w:r>
      <w:r w:rsidR="008C6777">
        <w:t>,</w:t>
      </w:r>
    </w:p>
    <w:p w14:paraId="08E6F04C" w14:textId="711E9FE2" w:rsidR="00B86016" w:rsidRPr="00B90685" w:rsidRDefault="00B86016" w:rsidP="00664300">
      <w:pPr>
        <w:spacing w:before="0" w:after="0"/>
      </w:pPr>
      <w:r w:rsidRPr="00B90685">
        <w:t>Ô madame</w:t>
      </w:r>
      <w:r w:rsidR="008C6777">
        <w:t xml:space="preserve"> ! </w:t>
      </w:r>
      <w:r w:rsidRPr="00B90685">
        <w:t>j</w:t>
      </w:r>
      <w:r w:rsidR="008C6777">
        <w:t>’</w:t>
      </w:r>
      <w:r w:rsidRPr="00B90685">
        <w:t>en veux faire le corps de garde</w:t>
      </w:r>
    </w:p>
    <w:p w14:paraId="123AC801" w14:textId="77777777" w:rsidR="008C6777" w:rsidRDefault="00B86016" w:rsidP="00664300">
      <w:pPr>
        <w:spacing w:before="0" w:after="0"/>
        <w:ind w:firstLine="0"/>
        <w:jc w:val="center"/>
      </w:pPr>
      <w:r w:rsidRPr="008C6777">
        <w:t>Où campe mon v</w:t>
      </w:r>
      <w:r w:rsidR="008C6777">
        <w:t xml:space="preserve">.. </w:t>
      </w:r>
      <w:r w:rsidRPr="008C6777">
        <w:t>en courroux</w:t>
      </w:r>
      <w:r w:rsidR="008C6777">
        <w:t> !</w:t>
      </w:r>
    </w:p>
    <w:p w14:paraId="465D7E57" w14:textId="77777777" w:rsidR="00664300" w:rsidRDefault="00664300" w:rsidP="00664300">
      <w:pPr>
        <w:spacing w:before="0" w:after="0"/>
      </w:pPr>
    </w:p>
    <w:p w14:paraId="43EB71A4" w14:textId="38C3B0AC" w:rsidR="008C6777" w:rsidRDefault="00B86016" w:rsidP="00664300">
      <w:pPr>
        <w:spacing w:before="0" w:after="0"/>
      </w:pPr>
      <w:r w:rsidRPr="00B90685">
        <w:t>J</w:t>
      </w:r>
      <w:r w:rsidR="008C6777">
        <w:t>’</w:t>
      </w:r>
      <w:r w:rsidRPr="00B90685">
        <w:t>y veux fourrer mon nez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y veux plonger ma langue</w:t>
      </w:r>
      <w:r w:rsidR="008C6777">
        <w:t>,</w:t>
      </w:r>
    </w:p>
    <w:p w14:paraId="4E301CD1" w14:textId="74177B8B" w:rsidR="00B86016" w:rsidRPr="00B90685" w:rsidRDefault="00B86016" w:rsidP="00664300">
      <w:pPr>
        <w:spacing w:before="0" w:after="0"/>
      </w:pPr>
      <w:r w:rsidRPr="00B90685">
        <w:t>Et noyé dans cette ombre</w:t>
      </w:r>
      <w:r w:rsidR="008C6777">
        <w:t xml:space="preserve">, </w:t>
      </w:r>
      <w:r w:rsidRPr="00B90685">
        <w:t>alors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irai cherchant</w:t>
      </w:r>
    </w:p>
    <w:p w14:paraId="26CE66C1" w14:textId="77777777" w:rsidR="00B86016" w:rsidRPr="00B90685" w:rsidRDefault="00B86016" w:rsidP="00664300">
      <w:pPr>
        <w:spacing w:before="0" w:after="0"/>
      </w:pPr>
      <w:r w:rsidRPr="00B90685">
        <w:t>Tous les mots inconnus de la molle harangue</w:t>
      </w:r>
    </w:p>
    <w:p w14:paraId="7B432B81" w14:textId="77777777" w:rsidR="008C6777" w:rsidRDefault="00B86016" w:rsidP="00664300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on fait en gamahuchant</w:t>
      </w:r>
      <w:r w:rsidR="008C6777">
        <w:t> !</w:t>
      </w:r>
    </w:p>
    <w:p w14:paraId="36A5B963" w14:textId="35A7B681" w:rsidR="008C6777" w:rsidRDefault="00664300" w:rsidP="008C6777">
      <w:pPr>
        <w:jc w:val="right"/>
      </w:pPr>
      <w:bookmarkStart w:id="259" w:name="_Hlk199513681"/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>
        <w:t>.</w:t>
      </w:r>
      <w:bookmarkEnd w:id="259"/>
    </w:p>
    <w:p w14:paraId="4DF36ABF" w14:textId="5AE8F902" w:rsidR="00B86016" w:rsidRPr="00B90685" w:rsidRDefault="00B86016" w:rsidP="008C6777">
      <w:pPr>
        <w:pStyle w:val="Titre2"/>
        <w:rPr>
          <w:szCs w:val="44"/>
        </w:rPr>
      </w:pPr>
      <w:bookmarkStart w:id="260" w:name="_Toc275359243"/>
      <w:bookmarkStart w:id="261" w:name="_Toc199525887"/>
      <w:r w:rsidRPr="00B90685">
        <w:rPr>
          <w:szCs w:val="44"/>
        </w:rPr>
        <w:lastRenderedPageBreak/>
        <w:t>JERSIAISES</w:t>
      </w:r>
      <w:bookmarkEnd w:id="260"/>
      <w:bookmarkEnd w:id="261"/>
      <w:r w:rsidRPr="00B90685">
        <w:rPr>
          <w:szCs w:val="44"/>
        </w:rPr>
        <w:br/>
      </w:r>
    </w:p>
    <w:p w14:paraId="6E4E7FB0" w14:textId="77777777" w:rsidR="008C6777" w:rsidRDefault="00B86016" w:rsidP="006033BC">
      <w:pPr>
        <w:spacing w:before="0" w:after="0"/>
      </w:pPr>
      <w:r w:rsidRPr="008C6777">
        <w:t>Elles sont prudes et faciles</w:t>
      </w:r>
      <w:r w:rsidR="008C6777">
        <w:t> ;</w:t>
      </w:r>
    </w:p>
    <w:p w14:paraId="2031F51B" w14:textId="53A7FAD4" w:rsidR="00B86016" w:rsidRPr="008C6777" w:rsidRDefault="00B86016" w:rsidP="006033BC">
      <w:pPr>
        <w:spacing w:before="0" w:after="0"/>
        <w:ind w:firstLine="0"/>
        <w:jc w:val="center"/>
      </w:pPr>
      <w:r w:rsidRPr="008C6777">
        <w:t>Toutes ces îles</w:t>
      </w:r>
    </w:p>
    <w:p w14:paraId="1F97BE2D" w14:textId="77777777" w:rsidR="008C6777" w:rsidRDefault="00B86016" w:rsidP="006033BC">
      <w:pPr>
        <w:spacing w:before="0" w:after="0"/>
      </w:pPr>
      <w:r w:rsidRPr="008C6777">
        <w:t>Tremblaient d</w:t>
      </w:r>
      <w:r w:rsidR="008C6777">
        <w:t>’</w:t>
      </w:r>
      <w:r w:rsidRPr="008C6777">
        <w:t>amour quand vous passiez</w:t>
      </w:r>
      <w:r w:rsidR="008C6777">
        <w:t>,</w:t>
      </w:r>
    </w:p>
    <w:p w14:paraId="6F0D218D" w14:textId="77777777" w:rsidR="008C6777" w:rsidRDefault="00B86016" w:rsidP="006033BC">
      <w:pPr>
        <w:spacing w:before="0" w:after="0"/>
        <w:ind w:firstLine="0"/>
        <w:jc w:val="center"/>
      </w:pPr>
      <w:r w:rsidRPr="008C6777">
        <w:t>Forts officiers</w:t>
      </w:r>
      <w:r w:rsidR="008C6777">
        <w:t> !</w:t>
      </w:r>
    </w:p>
    <w:p w14:paraId="14E4137A" w14:textId="77777777" w:rsidR="006033BC" w:rsidRDefault="006033BC" w:rsidP="006033BC">
      <w:pPr>
        <w:spacing w:before="0" w:after="0"/>
        <w:ind w:firstLine="0"/>
        <w:jc w:val="center"/>
      </w:pPr>
    </w:p>
    <w:p w14:paraId="31B65622" w14:textId="1B679007" w:rsidR="00B86016" w:rsidRPr="008C6777" w:rsidRDefault="00B86016" w:rsidP="006033BC">
      <w:pPr>
        <w:spacing w:before="0" w:after="0"/>
      </w:pPr>
      <w:r w:rsidRPr="008C6777">
        <w:t>Leur costume étonne les rues</w:t>
      </w:r>
    </w:p>
    <w:p w14:paraId="05019C38" w14:textId="77777777" w:rsidR="008C6777" w:rsidRDefault="00B86016" w:rsidP="006033BC">
      <w:pPr>
        <w:spacing w:before="0" w:after="0"/>
        <w:ind w:firstLine="0"/>
        <w:jc w:val="center"/>
      </w:pPr>
      <w:r w:rsidRPr="008C6777">
        <w:t>De couleurs crues</w:t>
      </w:r>
      <w:r w:rsidR="008C6777">
        <w:t>,</w:t>
      </w:r>
    </w:p>
    <w:p w14:paraId="69AE1F29" w14:textId="65CD0339" w:rsidR="00B86016" w:rsidRPr="008C6777" w:rsidRDefault="00B86016" w:rsidP="006033BC">
      <w:pPr>
        <w:spacing w:before="0" w:after="0"/>
      </w:pPr>
      <w:r w:rsidRPr="008C6777">
        <w:t>Dont l</w:t>
      </w:r>
      <w:r w:rsidR="008C6777">
        <w:t>’</w:t>
      </w:r>
      <w:r w:rsidRPr="008C6777">
        <w:t>œil entend distinctement</w:t>
      </w:r>
    </w:p>
    <w:p w14:paraId="15954221" w14:textId="77777777" w:rsidR="008C6777" w:rsidRDefault="00B86016" w:rsidP="006033BC">
      <w:pPr>
        <w:spacing w:before="0" w:after="0"/>
        <w:ind w:firstLine="0"/>
        <w:jc w:val="center"/>
      </w:pPr>
      <w:r w:rsidRPr="008C6777">
        <w:t>Le grincement</w:t>
      </w:r>
      <w:r w:rsidR="008C6777">
        <w:t>.</w:t>
      </w:r>
    </w:p>
    <w:p w14:paraId="05F37056" w14:textId="77777777" w:rsidR="006033BC" w:rsidRDefault="006033BC" w:rsidP="006033BC">
      <w:pPr>
        <w:spacing w:before="0" w:after="0"/>
        <w:ind w:firstLine="0"/>
        <w:jc w:val="center"/>
      </w:pPr>
    </w:p>
    <w:p w14:paraId="265D5978" w14:textId="0CCBEA98" w:rsidR="00B86016" w:rsidRPr="008C6777" w:rsidRDefault="00B86016" w:rsidP="006033BC">
      <w:pPr>
        <w:spacing w:before="0" w:after="0"/>
      </w:pPr>
      <w:r w:rsidRPr="008C6777">
        <w:t>L</w:t>
      </w:r>
      <w:r w:rsidR="008C6777">
        <w:t>’</w:t>
      </w:r>
      <w:r w:rsidRPr="008C6777">
        <w:t>élégance où leur goût s</w:t>
      </w:r>
      <w:r w:rsidR="008C6777">
        <w:t>’</w:t>
      </w:r>
      <w:r w:rsidRPr="008C6777">
        <w:t>égare</w:t>
      </w:r>
    </w:p>
    <w:p w14:paraId="663E0E8F" w14:textId="77777777" w:rsidR="00B86016" w:rsidRPr="008C6777" w:rsidRDefault="00B86016" w:rsidP="006033BC">
      <w:pPr>
        <w:spacing w:before="0" w:after="0"/>
        <w:ind w:firstLine="0"/>
        <w:jc w:val="center"/>
      </w:pPr>
      <w:r w:rsidRPr="008C6777">
        <w:t>Est la bagarre</w:t>
      </w:r>
    </w:p>
    <w:p w14:paraId="75C1661A" w14:textId="77777777" w:rsidR="00B86016" w:rsidRPr="008C6777" w:rsidRDefault="00B86016" w:rsidP="006033BC">
      <w:pPr>
        <w:spacing w:before="0" w:after="0"/>
      </w:pPr>
      <w:r w:rsidRPr="008C6777">
        <w:t>Des hardes prises à tâtons</w:t>
      </w:r>
    </w:p>
    <w:p w14:paraId="70AE4CE0" w14:textId="77777777" w:rsidR="008C6777" w:rsidRDefault="00B86016" w:rsidP="006033BC">
      <w:pPr>
        <w:spacing w:before="0" w:after="0"/>
        <w:ind w:firstLine="0"/>
        <w:jc w:val="center"/>
      </w:pPr>
      <w:r w:rsidRPr="008C6777">
        <w:t>Dans tous les tons</w:t>
      </w:r>
      <w:r w:rsidR="008C6777">
        <w:t>.</w:t>
      </w:r>
    </w:p>
    <w:p w14:paraId="347C9EAC" w14:textId="77777777" w:rsidR="006033BC" w:rsidRDefault="006033BC" w:rsidP="006033BC">
      <w:pPr>
        <w:spacing w:before="0" w:after="0"/>
        <w:ind w:firstLine="0"/>
        <w:jc w:val="center"/>
      </w:pPr>
    </w:p>
    <w:p w14:paraId="3C6D1C69" w14:textId="67293FAC" w:rsidR="008C6777" w:rsidRDefault="00B86016" w:rsidP="006033BC">
      <w:pPr>
        <w:spacing w:before="0" w:after="0"/>
      </w:pPr>
      <w:r w:rsidRPr="008C6777">
        <w:t>Leur chapeau dit à leur bottine</w:t>
      </w:r>
      <w:r w:rsidR="008C6777">
        <w:t> :</w:t>
      </w:r>
    </w:p>
    <w:p w14:paraId="6C31F275" w14:textId="69C818D2" w:rsidR="00B86016" w:rsidRPr="008C6777" w:rsidRDefault="008C6777" w:rsidP="006033BC">
      <w:pPr>
        <w:spacing w:before="0" w:after="0"/>
        <w:ind w:firstLine="0"/>
        <w:jc w:val="center"/>
      </w:pPr>
      <w:r>
        <w:t>« </w:t>
      </w:r>
      <w:r w:rsidR="00B86016" w:rsidRPr="008C6777">
        <w:t>Es-tu crétine</w:t>
      </w:r>
      <w:r>
        <w:t> ! »</w:t>
      </w:r>
    </w:p>
    <w:p w14:paraId="532F73D4" w14:textId="77777777" w:rsidR="00B86016" w:rsidRPr="008C6777" w:rsidRDefault="00B86016" w:rsidP="006033BC">
      <w:pPr>
        <w:spacing w:before="0" w:after="0"/>
      </w:pPr>
      <w:r w:rsidRPr="008C6777">
        <w:t>Et leur robe à leur mantelet</w:t>
      </w:r>
    </w:p>
    <w:p w14:paraId="16A7CB1C" w14:textId="77777777" w:rsidR="008C6777" w:rsidRDefault="00B86016" w:rsidP="006033BC">
      <w:pPr>
        <w:spacing w:before="0" w:after="0"/>
        <w:ind w:firstLine="0"/>
        <w:jc w:val="center"/>
      </w:pPr>
      <w:r w:rsidRPr="008C6777">
        <w:t>Donne un soufflet</w:t>
      </w:r>
      <w:r w:rsidR="008C6777">
        <w:t>.</w:t>
      </w:r>
    </w:p>
    <w:p w14:paraId="4CDDEA22" w14:textId="77777777" w:rsidR="006033BC" w:rsidRDefault="006033BC" w:rsidP="006033BC">
      <w:pPr>
        <w:spacing w:before="0" w:after="0"/>
        <w:ind w:firstLine="0"/>
        <w:jc w:val="center"/>
      </w:pPr>
    </w:p>
    <w:p w14:paraId="1CEC67F6" w14:textId="40E7C61B" w:rsidR="00B86016" w:rsidRPr="008C6777" w:rsidRDefault="00B86016" w:rsidP="006033BC">
      <w:pPr>
        <w:spacing w:before="0" w:after="0"/>
      </w:pPr>
      <w:r w:rsidRPr="008C6777">
        <w:t>Leur luxe effréné se régale</w:t>
      </w:r>
    </w:p>
    <w:p w14:paraId="345D0669" w14:textId="77777777" w:rsidR="00B86016" w:rsidRPr="008C6777" w:rsidRDefault="00B86016" w:rsidP="006033BC">
      <w:pPr>
        <w:spacing w:before="0" w:after="0"/>
        <w:ind w:firstLine="0"/>
        <w:jc w:val="center"/>
      </w:pPr>
      <w:r w:rsidRPr="008C6777">
        <w:t>De chrysocale</w:t>
      </w:r>
    </w:p>
    <w:p w14:paraId="125A20AD" w14:textId="77777777" w:rsidR="008C6777" w:rsidRDefault="00B86016" w:rsidP="006033BC">
      <w:pPr>
        <w:spacing w:before="0" w:after="0"/>
      </w:pPr>
      <w:r w:rsidRPr="008C6777">
        <w:t>Et de dentelles en coton</w:t>
      </w:r>
      <w:r w:rsidR="008C6777">
        <w:t> ;</w:t>
      </w:r>
    </w:p>
    <w:p w14:paraId="099FFB29" w14:textId="77777777" w:rsidR="008C6777" w:rsidRDefault="00B86016" w:rsidP="006033BC">
      <w:pPr>
        <w:spacing w:before="0" w:after="0"/>
        <w:ind w:firstLine="0"/>
        <w:jc w:val="center"/>
      </w:pPr>
      <w:r w:rsidRPr="008C6777">
        <w:t>Broche au menton</w:t>
      </w:r>
      <w:r w:rsidR="008C6777">
        <w:t>,</w:t>
      </w:r>
    </w:p>
    <w:p w14:paraId="6204FC24" w14:textId="77777777" w:rsidR="006033BC" w:rsidRDefault="006033BC" w:rsidP="006033BC">
      <w:pPr>
        <w:spacing w:before="0" w:after="0"/>
        <w:ind w:firstLine="0"/>
        <w:jc w:val="center"/>
      </w:pPr>
    </w:p>
    <w:p w14:paraId="2C2E01DA" w14:textId="786BFE3A" w:rsidR="008C6777" w:rsidRDefault="00B86016" w:rsidP="006033BC">
      <w:pPr>
        <w:spacing w:before="0" w:after="0"/>
      </w:pPr>
      <w:r w:rsidRPr="008C6777">
        <w:t>Brillants dont leur front se surcharge</w:t>
      </w:r>
      <w:r w:rsidR="008C6777">
        <w:t>,</w:t>
      </w:r>
    </w:p>
    <w:p w14:paraId="6216496F" w14:textId="59730259" w:rsidR="00B86016" w:rsidRPr="008C6777" w:rsidRDefault="00B86016" w:rsidP="006033BC">
      <w:pPr>
        <w:spacing w:before="0" w:after="0"/>
        <w:ind w:firstLine="0"/>
        <w:jc w:val="center"/>
      </w:pPr>
      <w:r w:rsidRPr="008C6777">
        <w:t>Bague si large</w:t>
      </w:r>
    </w:p>
    <w:p w14:paraId="1D829ADF" w14:textId="77777777" w:rsidR="008C6777" w:rsidRDefault="00B86016" w:rsidP="006033BC">
      <w:pPr>
        <w:spacing w:before="0" w:after="0"/>
      </w:pPr>
      <w:r w:rsidRPr="008C6777">
        <w:t>Que le doigt disparaît dessous</w:t>
      </w:r>
      <w:r w:rsidR="008C6777">
        <w:t> ;</w:t>
      </w:r>
    </w:p>
    <w:p w14:paraId="5514E918" w14:textId="77777777" w:rsidR="008C6777" w:rsidRDefault="00B86016" w:rsidP="006033BC">
      <w:pPr>
        <w:spacing w:before="0" w:after="0"/>
        <w:ind w:firstLine="0"/>
        <w:jc w:val="center"/>
      </w:pPr>
      <w:r w:rsidRPr="008C6777">
        <w:t>Total</w:t>
      </w:r>
      <w:r w:rsidR="008C6777">
        <w:t xml:space="preserve"> : </w:t>
      </w:r>
      <w:r w:rsidRPr="008C6777">
        <w:t>cent sous</w:t>
      </w:r>
      <w:r w:rsidR="008C6777">
        <w:t> !</w:t>
      </w:r>
    </w:p>
    <w:p w14:paraId="516443BA" w14:textId="77777777" w:rsidR="006033BC" w:rsidRDefault="006033BC" w:rsidP="006033BC">
      <w:pPr>
        <w:spacing w:before="0" w:after="0"/>
        <w:ind w:firstLine="0"/>
        <w:jc w:val="center"/>
      </w:pPr>
    </w:p>
    <w:p w14:paraId="7458278D" w14:textId="7449E1B1" w:rsidR="008C6777" w:rsidRDefault="00B86016" w:rsidP="006033BC">
      <w:pPr>
        <w:spacing w:before="0" w:after="0"/>
      </w:pPr>
      <w:r w:rsidRPr="008C6777">
        <w:t>Cette race est volontiers laide</w:t>
      </w:r>
      <w:r w:rsidR="008C6777">
        <w:t> ;</w:t>
      </w:r>
    </w:p>
    <w:p w14:paraId="0CDE1532" w14:textId="77777777" w:rsidR="008C6777" w:rsidRDefault="00B86016" w:rsidP="006033BC">
      <w:pPr>
        <w:spacing w:before="0" w:after="0"/>
        <w:ind w:firstLine="0"/>
        <w:jc w:val="center"/>
      </w:pPr>
      <w:r w:rsidRPr="008C6777">
        <w:t>Son harnais l</w:t>
      </w:r>
      <w:r w:rsidR="008C6777">
        <w:t>’</w:t>
      </w:r>
      <w:r w:rsidRPr="008C6777">
        <w:t>aide</w:t>
      </w:r>
      <w:r w:rsidR="008C6777">
        <w:t>,</w:t>
      </w:r>
    </w:p>
    <w:p w14:paraId="75E143D2" w14:textId="74F24215" w:rsidR="00B86016" w:rsidRPr="008C6777" w:rsidRDefault="00B86016" w:rsidP="006033BC">
      <w:pPr>
        <w:spacing w:before="0" w:after="0"/>
      </w:pPr>
      <w:r w:rsidRPr="008C6777">
        <w:t>Mais il pourrait être charmant</w:t>
      </w:r>
    </w:p>
    <w:p w14:paraId="2B9AEF83" w14:textId="77777777" w:rsidR="008C6777" w:rsidRDefault="00B86016" w:rsidP="006033BC">
      <w:pPr>
        <w:spacing w:before="0" w:after="0"/>
        <w:ind w:firstLine="0"/>
        <w:jc w:val="center"/>
      </w:pPr>
      <w:r w:rsidRPr="008C6777">
        <w:t>Impunément</w:t>
      </w:r>
      <w:r w:rsidR="008C6777">
        <w:t>.</w:t>
      </w:r>
    </w:p>
    <w:p w14:paraId="707BC792" w14:textId="77777777" w:rsidR="006033BC" w:rsidRDefault="006033BC" w:rsidP="006033BC">
      <w:pPr>
        <w:spacing w:before="0" w:after="0"/>
        <w:ind w:firstLine="0"/>
        <w:jc w:val="center"/>
      </w:pPr>
    </w:p>
    <w:p w14:paraId="33AFD866" w14:textId="0E871D4D" w:rsidR="008C6777" w:rsidRDefault="00B86016" w:rsidP="006033BC">
      <w:pPr>
        <w:spacing w:before="0" w:after="0"/>
      </w:pPr>
      <w:r w:rsidRPr="008C6777">
        <w:t>Je prendrais ailleurs ma future</w:t>
      </w:r>
      <w:r w:rsidR="008C6777">
        <w:t> ;</w:t>
      </w:r>
    </w:p>
    <w:p w14:paraId="7EAA4377" w14:textId="71E32FDB" w:rsidR="00B86016" w:rsidRPr="008C6777" w:rsidRDefault="00B86016" w:rsidP="006033B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leur nature</w:t>
      </w:r>
    </w:p>
    <w:p w14:paraId="2FF3A0C3" w14:textId="77777777" w:rsidR="008C6777" w:rsidRDefault="00B86016" w:rsidP="006033BC">
      <w:pPr>
        <w:spacing w:before="0" w:after="0"/>
      </w:pPr>
      <w:r w:rsidRPr="008C6777">
        <w:t>D</w:t>
      </w:r>
      <w:r w:rsidR="008C6777">
        <w:t>’</w:t>
      </w:r>
      <w:r w:rsidRPr="008C6777">
        <w:t>être vieilles comme le Temps</w:t>
      </w:r>
      <w:r w:rsidR="008C6777">
        <w:t>,</w:t>
      </w:r>
    </w:p>
    <w:p w14:paraId="1ACC172A" w14:textId="77777777" w:rsidR="008C6777" w:rsidRDefault="00B86016" w:rsidP="006033BC">
      <w:pPr>
        <w:spacing w:before="0" w:after="0"/>
        <w:ind w:firstLine="0"/>
        <w:jc w:val="center"/>
      </w:pPr>
      <w:r w:rsidRPr="008C6777">
        <w:t>Avant vingt ans</w:t>
      </w:r>
      <w:r w:rsidR="008C6777">
        <w:t>.</w:t>
      </w:r>
    </w:p>
    <w:p w14:paraId="4D73789A" w14:textId="77777777" w:rsidR="006033BC" w:rsidRDefault="006033BC" w:rsidP="006033BC">
      <w:pPr>
        <w:spacing w:before="0" w:after="0"/>
        <w:ind w:firstLine="0"/>
        <w:jc w:val="center"/>
      </w:pPr>
    </w:p>
    <w:p w14:paraId="22331C06" w14:textId="438F8F6D" w:rsidR="008C6777" w:rsidRDefault="00B86016" w:rsidP="006033BC">
      <w:pPr>
        <w:spacing w:before="0" w:after="0"/>
      </w:pPr>
      <w:r w:rsidRPr="008C6777">
        <w:t>Leur long corps se tient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8C6777">
        <w:t>veuve ou vierge</w:t>
      </w:r>
      <w:r w:rsidR="008C6777">
        <w:t>,</w:t>
      </w:r>
    </w:p>
    <w:p w14:paraId="7084EE13" w14:textId="77777777" w:rsidR="008C6777" w:rsidRDefault="00B86016" w:rsidP="006033BC">
      <w:pPr>
        <w:spacing w:before="0" w:after="0"/>
        <w:ind w:firstLine="0"/>
        <w:jc w:val="center"/>
      </w:pPr>
      <w:r w:rsidRPr="008C6777">
        <w:t>Droit comme un cierge</w:t>
      </w:r>
      <w:r w:rsidR="008C6777">
        <w:t>,</w:t>
      </w:r>
    </w:p>
    <w:p w14:paraId="2A21CFC1" w14:textId="1DC6D924" w:rsidR="00B86016" w:rsidRPr="008C6777" w:rsidRDefault="00B86016" w:rsidP="006033BC">
      <w:pPr>
        <w:spacing w:before="0" w:after="0"/>
      </w:pPr>
      <w:r w:rsidRPr="008C6777">
        <w:t>Et ce sont toutes des garçons</w:t>
      </w:r>
    </w:p>
    <w:p w14:paraId="5873CCAD" w14:textId="77777777" w:rsidR="008C6777" w:rsidRDefault="00B86016" w:rsidP="006033BC">
      <w:pPr>
        <w:spacing w:before="0" w:after="0"/>
        <w:ind w:firstLine="0"/>
        <w:jc w:val="center"/>
      </w:pPr>
      <w:r w:rsidRPr="008C6777">
        <w:t>Par leurs façons</w:t>
      </w:r>
      <w:r w:rsidR="008C6777">
        <w:t>,</w:t>
      </w:r>
    </w:p>
    <w:p w14:paraId="63CCA002" w14:textId="77777777" w:rsidR="006033BC" w:rsidRDefault="006033BC" w:rsidP="006033BC">
      <w:pPr>
        <w:spacing w:before="0" w:after="0"/>
        <w:ind w:firstLine="0"/>
        <w:jc w:val="center"/>
      </w:pPr>
    </w:p>
    <w:p w14:paraId="386077D6" w14:textId="61E686C2" w:rsidR="00B86016" w:rsidRPr="008C6777" w:rsidRDefault="00B86016" w:rsidP="006033BC">
      <w:pPr>
        <w:spacing w:before="0" w:after="0"/>
      </w:pPr>
      <w:r w:rsidRPr="008C6777">
        <w:t>Par toute la raideur saxonne</w:t>
      </w:r>
    </w:p>
    <w:p w14:paraId="5DDAAF1A" w14:textId="77777777" w:rsidR="008C6777" w:rsidRDefault="00B86016" w:rsidP="006033BC">
      <w:pPr>
        <w:spacing w:before="0" w:after="0"/>
        <w:ind w:firstLine="0"/>
        <w:jc w:val="center"/>
      </w:pPr>
      <w:r w:rsidRPr="008C6777">
        <w:t>De leur personne</w:t>
      </w:r>
      <w:r w:rsidR="008C6777">
        <w:t> ;</w:t>
      </w:r>
    </w:p>
    <w:p w14:paraId="20CC9370" w14:textId="77777777" w:rsidR="008C6777" w:rsidRDefault="00B86016" w:rsidP="006033BC">
      <w:pPr>
        <w:spacing w:before="0" w:after="0"/>
      </w:pPr>
      <w:r w:rsidRPr="008C6777">
        <w:t>Par leur marche de fantassin</w:t>
      </w:r>
      <w:r w:rsidR="008C6777">
        <w:t>,</w:t>
      </w:r>
    </w:p>
    <w:p w14:paraId="4B5D53AC" w14:textId="77777777" w:rsidR="008C6777" w:rsidRDefault="00B86016" w:rsidP="006033BC">
      <w:pPr>
        <w:spacing w:before="0" w:after="0"/>
        <w:ind w:firstLine="0"/>
        <w:jc w:val="center"/>
      </w:pPr>
      <w:r w:rsidRPr="008C6777">
        <w:t>Et par leur sein</w:t>
      </w:r>
      <w:r w:rsidR="008C6777">
        <w:t>.</w:t>
      </w:r>
    </w:p>
    <w:p w14:paraId="33BDF32A" w14:textId="77777777" w:rsidR="006033BC" w:rsidRDefault="006033BC" w:rsidP="006033BC">
      <w:pPr>
        <w:spacing w:before="0" w:after="0"/>
        <w:ind w:firstLine="0"/>
        <w:jc w:val="center"/>
      </w:pPr>
    </w:p>
    <w:p w14:paraId="32211BD4" w14:textId="3C235D45" w:rsidR="008C6777" w:rsidRDefault="00B86016" w:rsidP="006033BC">
      <w:pPr>
        <w:spacing w:before="0" w:after="0"/>
      </w:pPr>
      <w:r w:rsidRPr="008C6777">
        <w:t>Leur tête est un peu moins farouche</w:t>
      </w:r>
      <w:r w:rsidR="008C6777">
        <w:t>,</w:t>
      </w:r>
    </w:p>
    <w:p w14:paraId="0899A0B4" w14:textId="77777777" w:rsidR="008C6777" w:rsidRDefault="00B86016" w:rsidP="006033BC">
      <w:pPr>
        <w:spacing w:before="0" w:after="0"/>
        <w:ind w:firstLine="0"/>
        <w:jc w:val="center"/>
      </w:pPr>
      <w:r w:rsidRPr="008C6777">
        <w:t>À part la bouche</w:t>
      </w:r>
      <w:r w:rsidR="008C6777">
        <w:t>,</w:t>
      </w:r>
    </w:p>
    <w:p w14:paraId="697C1FB2" w14:textId="77777777" w:rsidR="008C6777" w:rsidRDefault="00B86016" w:rsidP="006033BC">
      <w:pPr>
        <w:spacing w:before="0" w:after="0"/>
      </w:pPr>
      <w:r w:rsidRPr="008C6777">
        <w:t>Que retroussent de longues dents</w:t>
      </w:r>
      <w:r w:rsidR="008C6777">
        <w:t>.</w:t>
      </w:r>
    </w:p>
    <w:p w14:paraId="6FB3C922" w14:textId="77777777" w:rsidR="008C6777" w:rsidRDefault="008C6777" w:rsidP="006033BC">
      <w:pPr>
        <w:spacing w:before="0" w:after="0"/>
        <w:ind w:firstLine="0"/>
        <w:jc w:val="center"/>
      </w:pPr>
      <w:r>
        <w:t>— </w:t>
      </w:r>
      <w:r w:rsidR="00B86016" w:rsidRPr="008C6777">
        <w:t>Et le dedans</w:t>
      </w:r>
      <w:r>
        <w:t> !</w:t>
      </w:r>
    </w:p>
    <w:p w14:paraId="6ED4D1DE" w14:textId="77777777" w:rsidR="006033BC" w:rsidRDefault="006033BC" w:rsidP="006033BC">
      <w:pPr>
        <w:spacing w:before="0" w:after="0"/>
        <w:ind w:firstLine="0"/>
        <w:jc w:val="center"/>
      </w:pPr>
    </w:p>
    <w:p w14:paraId="1B0EF0ED" w14:textId="19265698" w:rsidR="00B86016" w:rsidRPr="008C6777" w:rsidRDefault="00B86016" w:rsidP="006033BC">
      <w:pPr>
        <w:spacing w:before="0" w:after="0"/>
      </w:pPr>
      <w:r w:rsidRPr="008C6777">
        <w:t>Si tu trouves sur ton passage</w:t>
      </w:r>
    </w:p>
    <w:p w14:paraId="273D6374" w14:textId="77777777" w:rsidR="00B86016" w:rsidRPr="008C6777" w:rsidRDefault="00B86016" w:rsidP="006033BC">
      <w:pPr>
        <w:spacing w:before="0" w:after="0"/>
        <w:ind w:firstLine="0"/>
        <w:jc w:val="center"/>
      </w:pPr>
      <w:r w:rsidRPr="008C6777">
        <w:t>Un doux visage</w:t>
      </w:r>
    </w:p>
    <w:p w14:paraId="03744922" w14:textId="77777777" w:rsidR="008C6777" w:rsidRDefault="00B86016" w:rsidP="006033BC">
      <w:pPr>
        <w:spacing w:before="0" w:after="0"/>
      </w:pPr>
      <w:r w:rsidRPr="008C6777">
        <w:t>Qui te fasse hâter le pas</w:t>
      </w:r>
      <w:r w:rsidR="008C6777">
        <w:t>,</w:t>
      </w:r>
    </w:p>
    <w:p w14:paraId="1E3F2C70" w14:textId="77777777" w:rsidR="008C6777" w:rsidRDefault="00B86016" w:rsidP="006033BC">
      <w:pPr>
        <w:spacing w:before="0" w:after="0"/>
        <w:ind w:firstLine="0"/>
        <w:jc w:val="center"/>
      </w:pPr>
      <w:r w:rsidRPr="008C6777">
        <w:t>Ne l</w:t>
      </w:r>
      <w:r w:rsidR="008C6777">
        <w:t>’</w:t>
      </w:r>
      <w:r w:rsidRPr="008C6777">
        <w:t>ouvre pas</w:t>
      </w:r>
      <w:r w:rsidR="008C6777">
        <w:t> !</w:t>
      </w:r>
    </w:p>
    <w:p w14:paraId="6A6DF60B" w14:textId="77777777" w:rsidR="006033BC" w:rsidRDefault="006033BC" w:rsidP="006033BC">
      <w:pPr>
        <w:spacing w:before="0" w:after="0"/>
        <w:ind w:firstLine="0"/>
        <w:jc w:val="center"/>
      </w:pPr>
    </w:p>
    <w:p w14:paraId="75797D3A" w14:textId="75842AE1" w:rsidR="00B86016" w:rsidRPr="008C6777" w:rsidRDefault="00B86016" w:rsidP="006033BC">
      <w:pPr>
        <w:spacing w:before="0" w:after="0"/>
      </w:pPr>
      <w:r w:rsidRPr="008C6777">
        <w:t>Le banc de Cancale est tout proche</w:t>
      </w:r>
    </w:p>
    <w:p w14:paraId="50C61FE4" w14:textId="77777777" w:rsidR="00B86016" w:rsidRPr="008C6777" w:rsidRDefault="00B86016" w:rsidP="006033BC">
      <w:pPr>
        <w:spacing w:before="0" w:after="0"/>
        <w:ind w:firstLine="0"/>
        <w:jc w:val="center"/>
      </w:pPr>
      <w:r w:rsidRPr="008C6777">
        <w:t>Et leur reproche</w:t>
      </w:r>
    </w:p>
    <w:p w14:paraId="5BC2578D" w14:textId="0A482BF9" w:rsidR="00B86016" w:rsidRPr="008C6777" w:rsidRDefault="00B86016" w:rsidP="006033BC">
      <w:pPr>
        <w:spacing w:before="0" w:after="0"/>
      </w:pPr>
      <w:r w:rsidRPr="008C6777">
        <w:lastRenderedPageBreak/>
        <w:t>D</w:t>
      </w:r>
      <w:r w:rsidR="008C6777">
        <w:t>’</w:t>
      </w:r>
      <w:r w:rsidRPr="008C6777">
        <w:t>avoir osé se détacher</w:t>
      </w:r>
    </w:p>
    <w:p w14:paraId="0D5208E8" w14:textId="77777777" w:rsidR="008C6777" w:rsidRDefault="00B86016" w:rsidP="006033BC">
      <w:pPr>
        <w:spacing w:before="0" w:after="0"/>
        <w:ind w:firstLine="0"/>
        <w:jc w:val="center"/>
      </w:pPr>
      <w:r w:rsidRPr="008C6777">
        <w:t>De son rocher</w:t>
      </w:r>
      <w:r w:rsidR="008C6777">
        <w:t>.</w:t>
      </w:r>
    </w:p>
    <w:p w14:paraId="613915A7" w14:textId="77777777" w:rsidR="006033BC" w:rsidRDefault="006033BC" w:rsidP="006033BC">
      <w:pPr>
        <w:spacing w:before="0" w:after="0"/>
        <w:ind w:firstLine="0"/>
        <w:jc w:val="center"/>
      </w:pPr>
    </w:p>
    <w:p w14:paraId="3A19A4ED" w14:textId="1784EB06" w:rsidR="00B86016" w:rsidRPr="008C6777" w:rsidRDefault="00B86016" w:rsidP="006033BC">
      <w:pPr>
        <w:spacing w:before="0" w:after="0"/>
      </w:pPr>
      <w:r w:rsidRPr="008C6777">
        <w:t>Oh</w:t>
      </w:r>
      <w:r w:rsidR="008C6777">
        <w:t xml:space="preserve"> ! </w:t>
      </w:r>
      <w:r w:rsidRPr="008C6777">
        <w:t>nos chères Parisiennes</w:t>
      </w:r>
    </w:p>
    <w:p w14:paraId="04D8F889" w14:textId="5B023C4B" w:rsidR="00B86016" w:rsidRPr="008C6777" w:rsidRDefault="00B86016" w:rsidP="006033BC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art fait siennes</w:t>
      </w:r>
    </w:p>
    <w:p w14:paraId="12C34A7B" w14:textId="20A000C5" w:rsidR="00B86016" w:rsidRPr="008C6777" w:rsidRDefault="00B86016" w:rsidP="006033BC">
      <w:pPr>
        <w:spacing w:before="0" w:after="0"/>
      </w:pPr>
      <w:r w:rsidRPr="008C6777">
        <w:t>Si vite</w:t>
      </w:r>
      <w:r w:rsidR="008C6777">
        <w:t xml:space="preserve">, </w:t>
      </w:r>
      <w:r w:rsidRPr="008C6777">
        <w:t xml:space="preserve">et qui donnent le </w:t>
      </w:r>
      <w:r w:rsidRPr="008C6777">
        <w:rPr>
          <w:i/>
        </w:rPr>
        <w:t>la</w:t>
      </w:r>
    </w:p>
    <w:p w14:paraId="04626727" w14:textId="77777777" w:rsidR="008C6777" w:rsidRDefault="00B86016" w:rsidP="006033BC">
      <w:pPr>
        <w:spacing w:before="0" w:after="0"/>
        <w:ind w:firstLine="0"/>
        <w:jc w:val="center"/>
      </w:pPr>
      <w:r w:rsidRPr="008C6777">
        <w:t>Au falbala</w:t>
      </w:r>
      <w:r w:rsidR="008C6777">
        <w:t> !</w:t>
      </w:r>
    </w:p>
    <w:p w14:paraId="3CEDE478" w14:textId="77777777" w:rsidR="006033BC" w:rsidRDefault="006033BC" w:rsidP="006033BC">
      <w:pPr>
        <w:spacing w:before="0" w:after="0"/>
        <w:ind w:firstLine="0"/>
        <w:jc w:val="center"/>
      </w:pPr>
    </w:p>
    <w:p w14:paraId="21C0AA64" w14:textId="660084A7" w:rsidR="008C6777" w:rsidRDefault="00B86016" w:rsidP="006033BC">
      <w:pPr>
        <w:spacing w:before="0" w:after="0"/>
      </w:pPr>
      <w:r w:rsidRPr="008C6777">
        <w:t>En qui se touchent les extrêmes</w:t>
      </w:r>
      <w:r w:rsidR="008C6777">
        <w:t>,</w:t>
      </w:r>
    </w:p>
    <w:p w14:paraId="279F139C" w14:textId="77777777" w:rsidR="008C6777" w:rsidRDefault="00B86016" w:rsidP="006033BC">
      <w:pPr>
        <w:spacing w:before="0" w:after="0"/>
        <w:ind w:firstLine="0"/>
        <w:jc w:val="center"/>
      </w:pPr>
      <w:r w:rsidRPr="008C6777">
        <w:t>Rubans</w:t>
      </w:r>
      <w:r w:rsidR="008C6777">
        <w:t xml:space="preserve">, </w:t>
      </w:r>
      <w:r w:rsidRPr="008C6777">
        <w:t>poèmes</w:t>
      </w:r>
      <w:r w:rsidR="008C6777">
        <w:t> !</w:t>
      </w:r>
    </w:p>
    <w:p w14:paraId="2A67B647" w14:textId="77558A14" w:rsidR="00B86016" w:rsidRPr="008C6777" w:rsidRDefault="00B86016" w:rsidP="006033BC">
      <w:pPr>
        <w:spacing w:before="0" w:after="0"/>
      </w:pPr>
      <w:r w:rsidRPr="008C6777">
        <w:t>Faiseuses de la mode et sœurs</w:t>
      </w:r>
    </w:p>
    <w:p w14:paraId="0D26A611" w14:textId="77777777" w:rsidR="008C6777" w:rsidRDefault="00B86016" w:rsidP="006033BC">
      <w:pPr>
        <w:spacing w:before="0" w:after="0"/>
        <w:ind w:firstLine="0"/>
        <w:jc w:val="center"/>
      </w:pPr>
      <w:r w:rsidRPr="008C6777">
        <w:t>Des grands penseurs</w:t>
      </w:r>
      <w:r w:rsidR="008C6777">
        <w:t> !</w:t>
      </w:r>
    </w:p>
    <w:p w14:paraId="1A087BA8" w14:textId="77777777" w:rsidR="006033BC" w:rsidRDefault="006033BC" w:rsidP="006033BC">
      <w:pPr>
        <w:spacing w:before="0" w:after="0"/>
        <w:ind w:firstLine="0"/>
        <w:jc w:val="center"/>
      </w:pPr>
    </w:p>
    <w:p w14:paraId="6712E6CE" w14:textId="0D62955B" w:rsidR="008C6777" w:rsidRDefault="00B86016" w:rsidP="006033BC">
      <w:pPr>
        <w:spacing w:before="0" w:after="0"/>
      </w:pPr>
      <w:r w:rsidRPr="008C6777">
        <w:t>Bonnes aux rêves comme aux fièvres</w:t>
      </w:r>
      <w:r w:rsidR="008C6777">
        <w:t>,</w:t>
      </w:r>
    </w:p>
    <w:p w14:paraId="77B47633" w14:textId="77777777" w:rsidR="008C6777" w:rsidRDefault="00B86016" w:rsidP="006033BC">
      <w:pPr>
        <w:spacing w:before="0" w:after="0"/>
        <w:ind w:firstLine="0"/>
        <w:jc w:val="center"/>
      </w:pPr>
      <w:r w:rsidRPr="008C6777">
        <w:t>Et dont les lèvres</w:t>
      </w:r>
      <w:r w:rsidR="008C6777">
        <w:t>,</w:t>
      </w:r>
    </w:p>
    <w:p w14:paraId="43115A37" w14:textId="77777777" w:rsidR="008C6777" w:rsidRDefault="00B86016" w:rsidP="006033BC">
      <w:pPr>
        <w:spacing w:before="0" w:after="0"/>
      </w:pPr>
      <w:r w:rsidRPr="008C6777">
        <w:t>Si bien faites pour le baiser</w:t>
      </w:r>
      <w:r w:rsidR="008C6777">
        <w:t>,</w:t>
      </w:r>
    </w:p>
    <w:p w14:paraId="32CF9DC3" w14:textId="77777777" w:rsidR="008C6777" w:rsidRDefault="00B86016" w:rsidP="006033BC">
      <w:pPr>
        <w:spacing w:before="0" w:after="0"/>
        <w:ind w:firstLine="0"/>
        <w:jc w:val="center"/>
      </w:pPr>
      <w:r w:rsidRPr="008C6777">
        <w:t>Savent causer</w:t>
      </w:r>
      <w:r w:rsidR="008C6777">
        <w:t> !</w:t>
      </w:r>
    </w:p>
    <w:p w14:paraId="14124C6E" w14:textId="77777777" w:rsidR="006033BC" w:rsidRDefault="006033BC" w:rsidP="006033BC">
      <w:pPr>
        <w:spacing w:before="0" w:after="0"/>
        <w:ind w:firstLine="0"/>
        <w:jc w:val="center"/>
      </w:pPr>
    </w:p>
    <w:p w14:paraId="4C29F859" w14:textId="527CAD54" w:rsidR="00B86016" w:rsidRPr="008C6777" w:rsidRDefault="00B86016" w:rsidP="006033BC">
      <w:pPr>
        <w:spacing w:before="0" w:after="0"/>
      </w:pPr>
      <w:r w:rsidRPr="008C6777">
        <w:t>Coupes où toutes nos ivresses</w:t>
      </w:r>
    </w:p>
    <w:p w14:paraId="0129482D" w14:textId="726EE12D" w:rsidR="00B86016" w:rsidRPr="008C6777" w:rsidRDefault="00B86016" w:rsidP="006033BC">
      <w:pPr>
        <w:spacing w:before="0" w:after="0"/>
        <w:ind w:firstLine="0"/>
        <w:jc w:val="center"/>
      </w:pPr>
      <w:r w:rsidRPr="008C6777">
        <w:t>Boivent</w:t>
      </w:r>
      <w:r w:rsidR="008C6777">
        <w:t xml:space="preserve"> ! </w:t>
      </w:r>
      <w:r w:rsidRPr="008C6777">
        <w:t>Maîtresses</w:t>
      </w:r>
    </w:p>
    <w:p w14:paraId="054EE7AC" w14:textId="77777777" w:rsidR="008C6777" w:rsidRDefault="00B86016" w:rsidP="006033BC">
      <w:pPr>
        <w:spacing w:before="0" w:after="0"/>
      </w:pPr>
      <w:r w:rsidRPr="008C6777">
        <w:t>Qui</w:t>
      </w:r>
      <w:r w:rsidR="008C6777">
        <w:t xml:space="preserve">, </w:t>
      </w:r>
      <w:r w:rsidRPr="008C6777">
        <w:t>quand les sens sont endormis</w:t>
      </w:r>
      <w:r w:rsidR="008C6777">
        <w:t>,</w:t>
      </w:r>
    </w:p>
    <w:p w14:paraId="750FC6F9" w14:textId="77777777" w:rsidR="008C6777" w:rsidRDefault="00B86016" w:rsidP="006033BC">
      <w:pPr>
        <w:spacing w:before="0" w:after="0"/>
        <w:ind w:firstLine="0"/>
        <w:jc w:val="center"/>
      </w:pPr>
      <w:r w:rsidRPr="008C6777">
        <w:t>Sont des amis</w:t>
      </w:r>
      <w:r w:rsidR="008C6777">
        <w:t> !</w:t>
      </w:r>
    </w:p>
    <w:p w14:paraId="438449D7" w14:textId="77777777" w:rsidR="006033BC" w:rsidRDefault="006033BC" w:rsidP="006033BC">
      <w:pPr>
        <w:spacing w:before="0" w:after="0"/>
        <w:ind w:firstLine="0"/>
        <w:jc w:val="center"/>
      </w:pPr>
    </w:p>
    <w:p w14:paraId="3B03608E" w14:textId="1D0AD46E" w:rsidR="008C6777" w:rsidRDefault="00B86016" w:rsidP="006033BC">
      <w:pPr>
        <w:spacing w:before="0" w:after="0"/>
      </w:pPr>
      <w:r w:rsidRPr="008C6777">
        <w:t>Gai babil</w:t>
      </w:r>
      <w:r w:rsidR="008C6777">
        <w:t xml:space="preserve"> ! </w:t>
      </w:r>
      <w:r w:rsidRPr="008C6777">
        <w:t>raison exemplaire</w:t>
      </w:r>
      <w:r w:rsidR="008C6777">
        <w:t> !</w:t>
      </w:r>
    </w:p>
    <w:p w14:paraId="1AB603E5" w14:textId="7951324B" w:rsidR="00B86016" w:rsidRPr="008C6777" w:rsidRDefault="00B86016" w:rsidP="006033BC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pour leur plaire</w:t>
      </w:r>
    </w:p>
    <w:p w14:paraId="53C020C3" w14:textId="77777777" w:rsidR="00B86016" w:rsidRPr="008C6777" w:rsidRDefault="00B86016" w:rsidP="006033BC">
      <w:pPr>
        <w:spacing w:before="0" w:after="0"/>
      </w:pPr>
      <w:r w:rsidRPr="008C6777">
        <w:t>Que nous cherchons dans nos cerveaux</w:t>
      </w:r>
    </w:p>
    <w:p w14:paraId="7B627F18" w14:textId="77777777" w:rsidR="008C6777" w:rsidRDefault="00B86016" w:rsidP="006033BC">
      <w:pPr>
        <w:spacing w:before="0" w:after="0"/>
        <w:ind w:firstLine="0"/>
        <w:jc w:val="center"/>
      </w:pPr>
      <w:r w:rsidRPr="008C6777">
        <w:t>Des vers nouveaux</w:t>
      </w:r>
      <w:r w:rsidR="008C6777">
        <w:t>.</w:t>
      </w:r>
    </w:p>
    <w:p w14:paraId="4F684D1E" w14:textId="77777777" w:rsidR="006033BC" w:rsidRDefault="006033BC" w:rsidP="006033BC">
      <w:pPr>
        <w:spacing w:before="0" w:after="0"/>
        <w:ind w:firstLine="0"/>
        <w:jc w:val="center"/>
      </w:pPr>
    </w:p>
    <w:p w14:paraId="3E19F2EA" w14:textId="45119AB1" w:rsidR="008C6777" w:rsidRDefault="00B86016" w:rsidP="006033BC">
      <w:pPr>
        <w:spacing w:before="0" w:after="0"/>
      </w:pPr>
      <w:r w:rsidRPr="008C6777">
        <w:t>Mais là-bas</w:t>
      </w:r>
      <w:r w:rsidR="008C6777">
        <w:t xml:space="preserve">, </w:t>
      </w:r>
      <w:r w:rsidRPr="008C6777">
        <w:t>quand le remords presse</w:t>
      </w:r>
      <w:r w:rsidR="008C6777">
        <w:t>,</w:t>
      </w:r>
    </w:p>
    <w:p w14:paraId="60E5E765" w14:textId="0CB2B016" w:rsidR="00B86016" w:rsidRPr="008C6777" w:rsidRDefault="00B86016" w:rsidP="006033BC">
      <w:pPr>
        <w:spacing w:before="0" w:after="0"/>
        <w:ind w:firstLine="0"/>
        <w:jc w:val="center"/>
      </w:pPr>
      <w:r w:rsidRPr="008C6777">
        <w:t>Notre paresse</w:t>
      </w:r>
    </w:p>
    <w:p w14:paraId="6EEAEBF3" w14:textId="16F7E510" w:rsidR="00B86016" w:rsidRPr="008C6777" w:rsidRDefault="00B86016" w:rsidP="006033BC">
      <w:pPr>
        <w:spacing w:before="0" w:after="0"/>
      </w:pPr>
      <w:r w:rsidRPr="008C6777">
        <w:t>Nous dit</w:t>
      </w:r>
      <w:r w:rsidR="008C6777">
        <w:t xml:space="preserve"> : </w:t>
      </w:r>
      <w:r w:rsidRPr="008C6777">
        <w:t>À l</w:t>
      </w:r>
      <w:r w:rsidR="008C6777">
        <w:t>’</w:t>
      </w:r>
      <w:r w:rsidRPr="008C6777">
        <w:t>œuvre</w:t>
      </w:r>
      <w:r w:rsidR="008C6777">
        <w:t xml:space="preserve"> ! </w:t>
      </w:r>
      <w:r w:rsidRPr="008C6777">
        <w:t>l</w:t>
      </w:r>
      <w:r w:rsidR="008C6777">
        <w:t>’</w:t>
      </w:r>
      <w:r w:rsidRPr="008C6777">
        <w:t>ennui</w:t>
      </w:r>
    </w:p>
    <w:p w14:paraId="112C3111" w14:textId="77777777" w:rsidR="008C6777" w:rsidRDefault="00B86016" w:rsidP="006033BC">
      <w:pPr>
        <w:spacing w:before="0" w:after="0"/>
        <w:ind w:firstLine="0"/>
        <w:jc w:val="center"/>
      </w:pPr>
      <w:r w:rsidRPr="008C6777">
        <w:t>Répond</w:t>
      </w:r>
      <w:r w:rsidR="008C6777">
        <w:t xml:space="preserve"> : </w:t>
      </w:r>
      <w:r w:rsidRPr="008C6777">
        <w:t>pour qui</w:t>
      </w:r>
      <w:r w:rsidR="008C6777">
        <w:t> ?</w:t>
      </w:r>
    </w:p>
    <w:p w14:paraId="53CFE877" w14:textId="77777777" w:rsidR="006033BC" w:rsidRDefault="006033BC" w:rsidP="006033BC">
      <w:pPr>
        <w:spacing w:before="0" w:after="0"/>
        <w:ind w:firstLine="0"/>
        <w:jc w:val="center"/>
      </w:pPr>
    </w:p>
    <w:p w14:paraId="7D575D16" w14:textId="6F63696A" w:rsidR="00B86016" w:rsidRPr="008C6777" w:rsidRDefault="00B86016" w:rsidP="006033BC">
      <w:pPr>
        <w:spacing w:before="0" w:after="0"/>
      </w:pPr>
      <w:r w:rsidRPr="008C6777">
        <w:lastRenderedPageBreak/>
        <w:t>On n</w:t>
      </w:r>
      <w:r w:rsidR="008C6777">
        <w:t>’</w:t>
      </w:r>
      <w:r w:rsidRPr="008C6777">
        <w:t>en voit pas une qui vaille</w:t>
      </w:r>
    </w:p>
    <w:p w14:paraId="5EC0CAA4" w14:textId="77777777" w:rsidR="008C6777" w:rsidRDefault="00B86016" w:rsidP="006033BC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on travaille</w:t>
      </w:r>
      <w:r w:rsidR="008C6777">
        <w:t>.</w:t>
      </w:r>
    </w:p>
    <w:p w14:paraId="2829E9AC" w14:textId="67631245" w:rsidR="00B86016" w:rsidRPr="008C6777" w:rsidRDefault="00B86016" w:rsidP="006033BC">
      <w:pPr>
        <w:spacing w:before="0" w:after="0"/>
      </w:pPr>
      <w:r w:rsidRPr="008C6777">
        <w:t>Que peut inspirer à des gens</w:t>
      </w:r>
    </w:p>
    <w:p w14:paraId="78E6AE65" w14:textId="77777777" w:rsidR="008C6777" w:rsidRDefault="00B86016" w:rsidP="006033BC">
      <w:pPr>
        <w:spacing w:before="0" w:after="0"/>
        <w:ind w:firstLine="0"/>
        <w:jc w:val="center"/>
      </w:pPr>
      <w:r w:rsidRPr="008C6777">
        <w:t>Intelligents</w:t>
      </w:r>
    </w:p>
    <w:p w14:paraId="67F93C1B" w14:textId="77777777" w:rsidR="006033BC" w:rsidRDefault="006033BC" w:rsidP="006033BC">
      <w:pPr>
        <w:spacing w:before="0" w:after="0"/>
        <w:ind w:firstLine="0"/>
        <w:jc w:val="center"/>
      </w:pPr>
    </w:p>
    <w:p w14:paraId="75332775" w14:textId="6A15F8DE" w:rsidR="00B86016" w:rsidRPr="008C6777" w:rsidRDefault="00B86016" w:rsidP="006033BC">
      <w:pPr>
        <w:spacing w:before="0" w:after="0"/>
      </w:pPr>
      <w:r w:rsidRPr="008C6777">
        <w:t>Une île qui</w:t>
      </w:r>
      <w:r w:rsidR="008C6777">
        <w:t xml:space="preserve">, </w:t>
      </w:r>
      <w:r w:rsidRPr="008C6777">
        <w:t>pour auditoire</w:t>
      </w:r>
    </w:p>
    <w:p w14:paraId="75FF7211" w14:textId="77777777" w:rsidR="008C6777" w:rsidRDefault="00B86016" w:rsidP="006033BC">
      <w:pPr>
        <w:spacing w:before="0" w:after="0"/>
        <w:ind w:firstLine="0"/>
        <w:jc w:val="center"/>
      </w:pPr>
      <w:r w:rsidRPr="008C6777">
        <w:t>Et pour victoire</w:t>
      </w:r>
      <w:r w:rsidR="008C6777">
        <w:t>,</w:t>
      </w:r>
    </w:p>
    <w:p w14:paraId="5D644F85" w14:textId="252ACCCC" w:rsidR="00B86016" w:rsidRPr="008C6777" w:rsidRDefault="00B86016" w:rsidP="006033BC">
      <w:pPr>
        <w:spacing w:before="0" w:after="0"/>
      </w:pPr>
      <w:r w:rsidRPr="008C6777">
        <w:t>Vous propose un manche à balai</w:t>
      </w:r>
    </w:p>
    <w:p w14:paraId="07D0E9BF" w14:textId="77777777" w:rsidR="008C6777" w:rsidRDefault="00B86016" w:rsidP="006033BC">
      <w:pPr>
        <w:spacing w:before="0" w:after="0"/>
        <w:ind w:firstLine="0"/>
        <w:jc w:val="center"/>
      </w:pPr>
      <w:r w:rsidRPr="008C6777">
        <w:t>Mal habillé</w:t>
      </w:r>
      <w:r w:rsidR="008C6777">
        <w:t> ?</w:t>
      </w:r>
    </w:p>
    <w:p w14:paraId="5C9EA3D1" w14:textId="77777777" w:rsidR="006033BC" w:rsidRDefault="006033BC" w:rsidP="006033BC">
      <w:pPr>
        <w:spacing w:before="0" w:after="0"/>
        <w:ind w:firstLine="0"/>
        <w:jc w:val="center"/>
      </w:pPr>
    </w:p>
    <w:p w14:paraId="529C3D1E" w14:textId="01EAE0A6" w:rsidR="008C6777" w:rsidRDefault="00B86016" w:rsidP="006033BC">
      <w:pPr>
        <w:spacing w:before="0" w:after="0"/>
      </w:pPr>
      <w:r w:rsidRPr="008C6777">
        <w:t>Merci</w:t>
      </w:r>
      <w:r w:rsidR="008C6777">
        <w:t xml:space="preserve"> ! </w:t>
      </w:r>
      <w:r w:rsidR="00CC5E1A">
        <w:t>—</w:t>
      </w:r>
      <w:r w:rsidR="008C6777">
        <w:t xml:space="preserve"> </w:t>
      </w:r>
      <w:r w:rsidRPr="008C6777">
        <w:t>Donc</w:t>
      </w:r>
      <w:r w:rsidR="008C6777">
        <w:t xml:space="preserve">, </w:t>
      </w:r>
      <w:r w:rsidRPr="008C6777">
        <w:t>on bâille</w:t>
      </w:r>
      <w:r w:rsidR="008C6777">
        <w:t xml:space="preserve">, </w:t>
      </w:r>
      <w:r w:rsidRPr="008C6777">
        <w:t>on s</w:t>
      </w:r>
      <w:r w:rsidR="008C6777">
        <w:t>’</w:t>
      </w:r>
      <w:r w:rsidRPr="008C6777">
        <w:t>énerve</w:t>
      </w:r>
      <w:r w:rsidR="008C6777">
        <w:t> ;</w:t>
      </w:r>
    </w:p>
    <w:p w14:paraId="3F15207C" w14:textId="77777777" w:rsidR="008C6777" w:rsidRDefault="00B86016" w:rsidP="006033BC">
      <w:pPr>
        <w:spacing w:before="0" w:after="0"/>
        <w:ind w:firstLine="0"/>
        <w:jc w:val="center"/>
      </w:pPr>
      <w:r w:rsidRPr="008C6777">
        <w:t>Adieu la verve</w:t>
      </w:r>
      <w:r w:rsidR="008C6777">
        <w:t>…</w:t>
      </w:r>
    </w:p>
    <w:p w14:paraId="6B64B65F" w14:textId="4EE194C5" w:rsidR="00B86016" w:rsidRPr="008C6777" w:rsidRDefault="00B86016" w:rsidP="006033BC">
      <w:pPr>
        <w:spacing w:before="0" w:after="0"/>
      </w:pPr>
      <w:r w:rsidRPr="008C6777">
        <w:t>Le front ne se sent plus saisir</w:t>
      </w:r>
    </w:p>
    <w:p w14:paraId="1E6EFFCC" w14:textId="77777777" w:rsidR="008C6777" w:rsidRDefault="00B86016" w:rsidP="006033BC">
      <w:pPr>
        <w:spacing w:before="0" w:after="0"/>
        <w:ind w:firstLine="0"/>
        <w:jc w:val="center"/>
      </w:pPr>
      <w:r w:rsidRPr="008C6777">
        <w:t>Du grand désir</w:t>
      </w:r>
      <w:r w:rsidR="008C6777">
        <w:t>.</w:t>
      </w:r>
    </w:p>
    <w:p w14:paraId="7EF52E6B" w14:textId="77777777" w:rsidR="006033BC" w:rsidRDefault="006033BC" w:rsidP="006033BC">
      <w:pPr>
        <w:spacing w:before="0" w:after="0"/>
        <w:ind w:firstLine="0"/>
        <w:jc w:val="center"/>
      </w:pPr>
    </w:p>
    <w:p w14:paraId="00543F38" w14:textId="4CFF7340" w:rsidR="008C6777" w:rsidRDefault="00B86016" w:rsidP="006033BC">
      <w:pPr>
        <w:spacing w:before="0" w:after="0"/>
      </w:pPr>
      <w:r w:rsidRPr="008C6777">
        <w:t>On s</w:t>
      </w:r>
      <w:r w:rsidR="008C6777">
        <w:t>’</w:t>
      </w:r>
      <w:r w:rsidRPr="008C6777">
        <w:t>abrutit sur cette rive</w:t>
      </w:r>
      <w:r w:rsidR="008C6777">
        <w:t> ;</w:t>
      </w:r>
    </w:p>
    <w:p w14:paraId="7549FB47" w14:textId="2357F4BA" w:rsidR="00B86016" w:rsidRPr="008C6777" w:rsidRDefault="00B86016" w:rsidP="006033BC">
      <w:pPr>
        <w:spacing w:before="0" w:after="0"/>
        <w:ind w:firstLine="0"/>
        <w:jc w:val="center"/>
      </w:pPr>
      <w:r w:rsidRPr="008C6777">
        <w:t>On en arrive</w:t>
      </w:r>
    </w:p>
    <w:p w14:paraId="0686B762" w14:textId="77777777" w:rsidR="008C6777" w:rsidRDefault="00B86016" w:rsidP="006033BC">
      <w:pPr>
        <w:spacing w:before="0" w:after="0"/>
      </w:pPr>
      <w:r w:rsidRPr="008C6777">
        <w:t>À regarder</w:t>
      </w:r>
      <w:r w:rsidR="008C6777">
        <w:t xml:space="preserve">, </w:t>
      </w:r>
      <w:r w:rsidRPr="008C6777">
        <w:t>de temps en temps</w:t>
      </w:r>
      <w:r w:rsidR="008C6777">
        <w:t>,</w:t>
      </w:r>
    </w:p>
    <w:p w14:paraId="235EADE3" w14:textId="77777777" w:rsidR="008C6777" w:rsidRDefault="00B86016" w:rsidP="006033BC">
      <w:pPr>
        <w:spacing w:before="0" w:after="0"/>
        <w:ind w:firstLine="0"/>
        <w:jc w:val="center"/>
      </w:pPr>
      <w:r w:rsidRPr="008C6777">
        <w:t>Les habitants</w:t>
      </w:r>
      <w:r w:rsidR="008C6777">
        <w:t>.</w:t>
      </w:r>
    </w:p>
    <w:p w14:paraId="4974361D" w14:textId="77777777" w:rsidR="006033BC" w:rsidRDefault="006033BC" w:rsidP="006033BC">
      <w:pPr>
        <w:spacing w:before="0" w:after="0"/>
        <w:ind w:firstLine="0"/>
        <w:jc w:val="center"/>
      </w:pPr>
    </w:p>
    <w:p w14:paraId="2B142030" w14:textId="1F02CCB6" w:rsidR="008C6777" w:rsidRDefault="00B86016" w:rsidP="006033BC">
      <w:pPr>
        <w:spacing w:before="0" w:after="0"/>
      </w:pPr>
      <w:r w:rsidRPr="008C6777">
        <w:t>Bientôt</w:t>
      </w:r>
      <w:r w:rsidR="008C6777">
        <w:t xml:space="preserve">, </w:t>
      </w:r>
      <w:r w:rsidRPr="008C6777">
        <w:t>à force d</w:t>
      </w:r>
      <w:r w:rsidR="008C6777">
        <w:t>’</w:t>
      </w:r>
      <w:r w:rsidRPr="008C6777">
        <w:t>être ensemble</w:t>
      </w:r>
      <w:r w:rsidR="008C6777">
        <w:t>,</w:t>
      </w:r>
    </w:p>
    <w:p w14:paraId="74DF9FF9" w14:textId="77777777" w:rsidR="008C6777" w:rsidRDefault="00B86016" w:rsidP="006033BC">
      <w:pPr>
        <w:spacing w:before="0" w:after="0"/>
        <w:ind w:firstLine="0"/>
        <w:jc w:val="center"/>
      </w:pPr>
      <w:r w:rsidRPr="008C6777">
        <w:t>On leur ressemble</w:t>
      </w:r>
      <w:r w:rsidR="008C6777">
        <w:t> ;</w:t>
      </w:r>
    </w:p>
    <w:p w14:paraId="6D9DD63F" w14:textId="77777777" w:rsidR="008C6777" w:rsidRDefault="00B86016" w:rsidP="006033BC">
      <w:pPr>
        <w:spacing w:before="0" w:after="0"/>
      </w:pPr>
      <w:r w:rsidRPr="008C6777">
        <w:t>On se dit que</w:t>
      </w:r>
      <w:r w:rsidR="008C6777">
        <w:t xml:space="preserve">, </w:t>
      </w:r>
      <w:r w:rsidRPr="008C6777">
        <w:t>si ça durait</w:t>
      </w:r>
      <w:r w:rsidR="008C6777">
        <w:t>,</w:t>
      </w:r>
    </w:p>
    <w:p w14:paraId="04ACA7F0" w14:textId="77777777" w:rsidR="008C6777" w:rsidRDefault="00B86016" w:rsidP="006033BC">
      <w:pPr>
        <w:spacing w:before="0" w:after="0"/>
        <w:ind w:firstLine="0"/>
        <w:jc w:val="center"/>
      </w:pPr>
      <w:r w:rsidRPr="008C6777">
        <w:t>On leur plairait</w:t>
      </w:r>
      <w:r w:rsidR="008C6777">
        <w:t>…</w:t>
      </w:r>
    </w:p>
    <w:p w14:paraId="3DB23DC4" w14:textId="77777777" w:rsidR="006033BC" w:rsidRDefault="006033BC" w:rsidP="006033BC">
      <w:pPr>
        <w:spacing w:before="0" w:after="0"/>
        <w:ind w:firstLine="0"/>
        <w:jc w:val="center"/>
      </w:pPr>
    </w:p>
    <w:p w14:paraId="700CD663" w14:textId="0A4CC1C4" w:rsidR="008C6777" w:rsidRDefault="00B86016" w:rsidP="006033BC">
      <w:pPr>
        <w:spacing w:before="0" w:after="0"/>
      </w:pPr>
      <w:r w:rsidRPr="008C6777">
        <w:t>Il vous vient des oreilles d</w:t>
      </w:r>
      <w:r w:rsidR="008C6777">
        <w:t>’</w:t>
      </w:r>
      <w:r w:rsidRPr="008C6777">
        <w:t>ânes</w:t>
      </w:r>
      <w:r w:rsidR="008C6777">
        <w:t>,</w:t>
      </w:r>
    </w:p>
    <w:p w14:paraId="2FC77841" w14:textId="77777777" w:rsidR="008C6777" w:rsidRDefault="00B86016" w:rsidP="006033BC">
      <w:pPr>
        <w:spacing w:before="0" w:after="0"/>
        <w:ind w:firstLine="0"/>
        <w:jc w:val="center"/>
      </w:pPr>
      <w:r w:rsidRPr="008C6777">
        <w:t>Et Dieu me damne</w:t>
      </w:r>
      <w:r w:rsidR="008C6777">
        <w:t> !</w:t>
      </w:r>
    </w:p>
    <w:p w14:paraId="5902082D" w14:textId="378977D8" w:rsidR="00B86016" w:rsidRPr="008C6777" w:rsidRDefault="00B86016" w:rsidP="006033BC">
      <w:pPr>
        <w:spacing w:before="0" w:after="0"/>
      </w:pPr>
      <w:r w:rsidRPr="008C6777">
        <w:t>Si je n</w:t>
      </w:r>
      <w:r w:rsidR="008C6777">
        <w:t>’</w:t>
      </w:r>
      <w:r w:rsidRPr="008C6777">
        <w:t>ai pas été trouvé</w:t>
      </w:r>
    </w:p>
    <w:p w14:paraId="1AA7B5B0" w14:textId="77777777" w:rsidR="008C6777" w:rsidRDefault="00B86016" w:rsidP="006033BC">
      <w:pPr>
        <w:spacing w:before="0" w:after="0"/>
        <w:ind w:firstLine="0"/>
        <w:jc w:val="center"/>
      </w:pPr>
      <w:r w:rsidRPr="008C6777">
        <w:t>Bien élevé</w:t>
      </w:r>
      <w:r w:rsidR="008C6777">
        <w:t> !</w:t>
      </w:r>
    </w:p>
    <w:p w14:paraId="487735EF" w14:textId="77777777" w:rsidR="006033BC" w:rsidRDefault="006033BC" w:rsidP="006033BC">
      <w:pPr>
        <w:spacing w:before="0" w:after="0"/>
        <w:ind w:firstLine="0"/>
        <w:jc w:val="center"/>
      </w:pPr>
    </w:p>
    <w:p w14:paraId="1065C18D" w14:textId="79F85F91" w:rsidR="008C6777" w:rsidRDefault="00B86016" w:rsidP="006033BC">
      <w:pPr>
        <w:spacing w:before="0" w:after="0"/>
      </w:pPr>
      <w:r w:rsidRPr="008C6777">
        <w:t>J</w:t>
      </w:r>
      <w:r w:rsidR="008C6777">
        <w:t>’</w:t>
      </w:r>
      <w:r w:rsidRPr="008C6777">
        <w:t>allais</w:t>
      </w:r>
      <w:r w:rsidR="008C6777">
        <w:t xml:space="preserve">, </w:t>
      </w:r>
      <w:r w:rsidRPr="008C6777">
        <w:t>grave</w:t>
      </w:r>
      <w:r w:rsidR="008C6777">
        <w:t xml:space="preserve">, </w:t>
      </w:r>
      <w:r w:rsidRPr="008C6777">
        <w:t>digne</w:t>
      </w:r>
      <w:r w:rsidR="008C6777">
        <w:t xml:space="preserve">, </w:t>
      </w:r>
      <w:r w:rsidRPr="008C6777">
        <w:t>grotesque</w:t>
      </w:r>
      <w:r w:rsidR="008C6777">
        <w:t>,</w:t>
      </w:r>
    </w:p>
    <w:p w14:paraId="550DEB94" w14:textId="2EF1E187" w:rsidR="00B86016" w:rsidRPr="008C6777" w:rsidRDefault="00B86016" w:rsidP="006033BC">
      <w:pPr>
        <w:spacing w:before="0" w:after="0"/>
        <w:ind w:firstLine="0"/>
        <w:jc w:val="center"/>
      </w:pPr>
      <w:r w:rsidRPr="008C6777">
        <w:t>M</w:t>
      </w:r>
      <w:r w:rsidR="008C6777">
        <w:t>’</w:t>
      </w:r>
      <w:r w:rsidRPr="008C6777">
        <w:t>en voulant presque</w:t>
      </w:r>
    </w:p>
    <w:p w14:paraId="7B620527" w14:textId="77777777" w:rsidR="008C6777" w:rsidRDefault="00B86016" w:rsidP="006033BC">
      <w:pPr>
        <w:spacing w:before="0" w:after="0"/>
      </w:pPr>
      <w:r w:rsidRPr="008C6777">
        <w:t>D</w:t>
      </w:r>
      <w:r w:rsidR="008C6777">
        <w:t>’</w:t>
      </w:r>
      <w:r w:rsidRPr="008C6777">
        <w:t>avoir nommé Racine un pieu</w:t>
      </w:r>
      <w:r w:rsidR="008C6777">
        <w:t>.</w:t>
      </w:r>
    </w:p>
    <w:p w14:paraId="1D5802CF" w14:textId="2ABEF8F8" w:rsidR="008C6777" w:rsidRDefault="00B86016" w:rsidP="006033BC">
      <w:pPr>
        <w:spacing w:before="0" w:after="0"/>
        <w:ind w:firstLine="0"/>
        <w:jc w:val="center"/>
      </w:pPr>
      <w:r w:rsidRPr="008C6777">
        <w:lastRenderedPageBreak/>
        <w:t>Ô ciel</w:t>
      </w:r>
      <w:r w:rsidR="008C6777">
        <w:t xml:space="preserve"> ! </w:t>
      </w:r>
      <w:r w:rsidRPr="008C6777">
        <w:t>pour peu</w:t>
      </w:r>
    </w:p>
    <w:p w14:paraId="657295C0" w14:textId="77777777" w:rsidR="006033BC" w:rsidRDefault="006033BC" w:rsidP="006033BC">
      <w:pPr>
        <w:spacing w:before="0" w:after="0"/>
        <w:ind w:firstLine="0"/>
        <w:jc w:val="center"/>
      </w:pPr>
    </w:p>
    <w:p w14:paraId="65BE3780" w14:textId="41689D98" w:rsidR="00B86016" w:rsidRPr="008C6777" w:rsidRDefault="00B86016" w:rsidP="006033BC">
      <w:pPr>
        <w:spacing w:before="0" w:after="0"/>
      </w:pPr>
      <w:r w:rsidRPr="008C6777">
        <w:t>Que l</w:t>
      </w:r>
      <w:r w:rsidR="008C6777">
        <w:t>’</w:t>
      </w:r>
      <w:r w:rsidRPr="008C6777">
        <w:t>on m</w:t>
      </w:r>
      <w:r w:rsidR="008C6777">
        <w:t>’</w:t>
      </w:r>
      <w:r w:rsidRPr="008C6777">
        <w:t>eût fait ces destinées</w:t>
      </w:r>
    </w:p>
    <w:p w14:paraId="332F2FEA" w14:textId="77777777" w:rsidR="008C6777" w:rsidRDefault="00B86016" w:rsidP="006033BC">
      <w:pPr>
        <w:spacing w:before="0" w:after="0"/>
        <w:ind w:firstLine="0"/>
        <w:jc w:val="center"/>
      </w:pPr>
      <w:r w:rsidRPr="008C6777">
        <w:t>Trois cents années</w:t>
      </w:r>
      <w:r w:rsidR="008C6777">
        <w:t>,</w:t>
      </w:r>
    </w:p>
    <w:p w14:paraId="15BABA69" w14:textId="7A6C98CF" w:rsidR="00B86016" w:rsidRPr="008C6777" w:rsidRDefault="00B86016" w:rsidP="006033BC">
      <w:pPr>
        <w:spacing w:before="0" w:after="0"/>
      </w:pPr>
      <w:r w:rsidRPr="008C6777">
        <w:t>J</w:t>
      </w:r>
      <w:r w:rsidR="008C6777">
        <w:t>’</w:t>
      </w:r>
      <w:r w:rsidRPr="008C6777">
        <w:t>aurais fini par supporter</w:t>
      </w:r>
    </w:p>
    <w:p w14:paraId="2F9A394C" w14:textId="77777777" w:rsidR="008C6777" w:rsidRDefault="00B86016" w:rsidP="006033BC">
      <w:pPr>
        <w:spacing w:before="0" w:after="0"/>
        <w:ind w:firstLine="0"/>
        <w:jc w:val="center"/>
      </w:pPr>
      <w:r w:rsidRPr="008C6777">
        <w:t>Un chœur d</w:t>
      </w:r>
      <w:r w:rsidR="008C6777">
        <w:t>’</w:t>
      </w:r>
      <w:r w:rsidRPr="008C6777">
        <w:rPr>
          <w:i/>
        </w:rPr>
        <w:t>Esther</w:t>
      </w:r>
      <w:r w:rsidR="008C6777">
        <w:t> !</w:t>
      </w:r>
    </w:p>
    <w:p w14:paraId="14100D49" w14:textId="77777777" w:rsidR="006033BC" w:rsidRDefault="006033BC" w:rsidP="006033BC">
      <w:pPr>
        <w:spacing w:before="0" w:after="0"/>
        <w:ind w:firstLine="0"/>
        <w:jc w:val="center"/>
      </w:pPr>
    </w:p>
    <w:p w14:paraId="4E2EC292" w14:textId="77E7D62A" w:rsidR="008C6777" w:rsidRDefault="00B86016" w:rsidP="006033BC">
      <w:pPr>
        <w:spacing w:before="0" w:after="0"/>
      </w:pPr>
      <w:r w:rsidRPr="008C6777">
        <w:t>Car qui fait ou défait notre âme</w:t>
      </w:r>
      <w:r w:rsidR="008C6777">
        <w:t>,</w:t>
      </w:r>
    </w:p>
    <w:p w14:paraId="45A5DE69" w14:textId="77777777" w:rsidR="008C6777" w:rsidRDefault="00B86016" w:rsidP="006033BC">
      <w:pPr>
        <w:spacing w:before="0" w:after="0"/>
        <w:ind w:firstLine="0"/>
        <w:jc w:val="center"/>
      </w:pPr>
      <w:r w:rsidRPr="008C6777">
        <w:t>Sinon la femme</w:t>
      </w:r>
      <w:r w:rsidR="008C6777">
        <w:t> ?</w:t>
      </w:r>
    </w:p>
    <w:p w14:paraId="76222341" w14:textId="77777777" w:rsidR="008C6777" w:rsidRDefault="00B86016" w:rsidP="006033BC">
      <w:pPr>
        <w:spacing w:before="0" w:after="0"/>
      </w:pPr>
      <w:r w:rsidRPr="008C6777">
        <w:t>Elle est tout dans notre sillon</w:t>
      </w:r>
      <w:r w:rsidR="008C6777">
        <w:t>,</w:t>
      </w:r>
    </w:p>
    <w:p w14:paraId="62CE16EE" w14:textId="77777777" w:rsidR="008C6777" w:rsidRDefault="00B86016" w:rsidP="006033BC">
      <w:pPr>
        <w:spacing w:before="0" w:after="0"/>
        <w:ind w:firstLine="0"/>
        <w:jc w:val="center"/>
      </w:pPr>
      <w:r w:rsidRPr="008C6777">
        <w:t>Pluie ou rayon</w:t>
      </w:r>
      <w:r w:rsidR="008C6777">
        <w:t>.</w:t>
      </w:r>
    </w:p>
    <w:p w14:paraId="427EF0B0" w14:textId="77777777" w:rsidR="006033BC" w:rsidRDefault="006033BC" w:rsidP="006033BC">
      <w:pPr>
        <w:spacing w:before="0" w:after="0"/>
        <w:ind w:firstLine="0"/>
        <w:jc w:val="center"/>
      </w:pPr>
    </w:p>
    <w:p w14:paraId="583A3DA5" w14:textId="46DA5F18" w:rsidR="008C6777" w:rsidRDefault="00B86016" w:rsidP="006033BC">
      <w:pPr>
        <w:spacing w:before="0" w:after="0"/>
      </w:pPr>
      <w:r w:rsidRPr="008C6777">
        <w:t>Tout homme</w:t>
      </w:r>
      <w:r w:rsidR="008C6777">
        <w:t xml:space="preserve">, </w:t>
      </w:r>
      <w:r w:rsidRPr="008C6777">
        <w:t>quand la femme pleure</w:t>
      </w:r>
      <w:r w:rsidR="008C6777">
        <w:t>,</w:t>
      </w:r>
    </w:p>
    <w:p w14:paraId="562096E7" w14:textId="77777777" w:rsidR="008C6777" w:rsidRDefault="00B86016" w:rsidP="006033BC">
      <w:pPr>
        <w:spacing w:before="0" w:after="0"/>
        <w:ind w:firstLine="0"/>
        <w:jc w:val="center"/>
      </w:pPr>
      <w:r w:rsidRPr="008C6777">
        <w:t>Est bon sur l</w:t>
      </w:r>
      <w:r w:rsidR="008C6777">
        <w:t>’</w:t>
      </w:r>
      <w:r w:rsidRPr="008C6777">
        <w:t>heure</w:t>
      </w:r>
      <w:r w:rsidR="008C6777">
        <w:t> ;</w:t>
      </w:r>
    </w:p>
    <w:p w14:paraId="1EBC4CC8" w14:textId="77777777" w:rsidR="008C6777" w:rsidRDefault="00B86016" w:rsidP="006033BC">
      <w:pPr>
        <w:spacing w:before="0" w:after="0"/>
      </w:pPr>
      <w:r w:rsidRPr="008C6777">
        <w:t>Tout homme</w:t>
      </w:r>
      <w:r w:rsidR="008C6777">
        <w:t xml:space="preserve">, </w:t>
      </w:r>
      <w:r w:rsidRPr="008C6777">
        <w:t>quand la femme rit</w:t>
      </w:r>
      <w:r w:rsidR="008C6777">
        <w:t>,</w:t>
      </w:r>
    </w:p>
    <w:p w14:paraId="2AEE1C6D" w14:textId="77777777" w:rsidR="008C6777" w:rsidRDefault="00B86016" w:rsidP="006033BC">
      <w:pPr>
        <w:spacing w:before="0" w:after="0"/>
        <w:ind w:firstLine="0"/>
        <w:jc w:val="center"/>
      </w:pPr>
      <w:r w:rsidRPr="008C6777">
        <w:t>A de l</w:t>
      </w:r>
      <w:r w:rsidR="008C6777">
        <w:t>’</w:t>
      </w:r>
      <w:r w:rsidRPr="008C6777">
        <w:t>esprit</w:t>
      </w:r>
      <w:r w:rsidR="008C6777">
        <w:t>.</w:t>
      </w:r>
    </w:p>
    <w:p w14:paraId="479E0A42" w14:textId="77777777" w:rsidR="006033BC" w:rsidRDefault="006033BC" w:rsidP="006033BC">
      <w:pPr>
        <w:spacing w:before="0" w:after="0"/>
        <w:ind w:firstLine="0"/>
        <w:jc w:val="center"/>
      </w:pPr>
    </w:p>
    <w:p w14:paraId="2D998621" w14:textId="1AE46908" w:rsidR="008C6777" w:rsidRDefault="00B86016" w:rsidP="006033BC">
      <w:pPr>
        <w:spacing w:before="0" w:after="0"/>
      </w:pPr>
      <w:r w:rsidRPr="008C6777">
        <w:t>Femme</w:t>
      </w:r>
      <w:r w:rsidR="008C6777">
        <w:t xml:space="preserve"> ! </w:t>
      </w:r>
      <w:r w:rsidRPr="008C6777">
        <w:t>aimant</w:t>
      </w:r>
      <w:r w:rsidR="008C6777">
        <w:t xml:space="preserve"> ! </w:t>
      </w:r>
      <w:r w:rsidRPr="008C6777">
        <w:t>ce qui nous attire</w:t>
      </w:r>
      <w:r w:rsidR="008C6777">
        <w:t>,</w:t>
      </w:r>
    </w:p>
    <w:p w14:paraId="303B59DC" w14:textId="77777777" w:rsidR="008C6777" w:rsidRDefault="00B86016" w:rsidP="006033BC">
      <w:pPr>
        <w:spacing w:before="0" w:after="0"/>
        <w:ind w:firstLine="0"/>
        <w:jc w:val="center"/>
      </w:pPr>
      <w:r w:rsidRPr="008C6777">
        <w:t>Jusqu</w:t>
      </w:r>
      <w:r w:rsidR="008C6777">
        <w:t>’</w:t>
      </w:r>
      <w:r w:rsidRPr="008C6777">
        <w:t>au martyre</w:t>
      </w:r>
      <w:r w:rsidR="008C6777">
        <w:t>,</w:t>
      </w:r>
    </w:p>
    <w:p w14:paraId="3879E14D" w14:textId="75BB5F13" w:rsidR="00B86016" w:rsidRPr="008C6777" w:rsidRDefault="00B86016" w:rsidP="006033BC">
      <w:pPr>
        <w:spacing w:before="0" w:after="0"/>
      </w:pPr>
      <w:r w:rsidRPr="008C6777">
        <w:t>C</w:t>
      </w:r>
      <w:r w:rsidR="008C6777">
        <w:t>’</w:t>
      </w:r>
      <w:r w:rsidRPr="008C6777">
        <w:t>est de voir luire en nos chemins</w:t>
      </w:r>
    </w:p>
    <w:p w14:paraId="5A574439" w14:textId="77777777" w:rsidR="008C6777" w:rsidRDefault="00B86016" w:rsidP="006033BC">
      <w:pPr>
        <w:spacing w:before="0" w:after="0"/>
        <w:ind w:firstLine="0"/>
        <w:jc w:val="center"/>
      </w:pPr>
      <w:r w:rsidRPr="008C6777">
        <w:t>Tes blanches mains</w:t>
      </w:r>
      <w:r w:rsidR="008C6777">
        <w:t>.</w:t>
      </w:r>
    </w:p>
    <w:p w14:paraId="3150A276" w14:textId="77777777" w:rsidR="006033BC" w:rsidRDefault="006033BC" w:rsidP="006033BC">
      <w:pPr>
        <w:spacing w:before="0" w:after="0"/>
        <w:ind w:firstLine="0"/>
        <w:jc w:val="center"/>
      </w:pPr>
    </w:p>
    <w:p w14:paraId="382C70E0" w14:textId="14FC6237" w:rsidR="008C6777" w:rsidRDefault="00B86016" w:rsidP="006033BC">
      <w:pPr>
        <w:spacing w:before="0" w:after="0"/>
      </w:pPr>
      <w:r w:rsidRPr="008C6777">
        <w:t>Tu fais l</w:t>
      </w:r>
      <w:r w:rsidR="008C6777">
        <w:t>’</w:t>
      </w:r>
      <w:r w:rsidRPr="008C6777">
        <w:t>enfant et tu fais l</w:t>
      </w:r>
      <w:r w:rsidR="008C6777">
        <w:t>’</w:t>
      </w:r>
      <w:r w:rsidRPr="008C6777">
        <w:t>homme</w:t>
      </w:r>
      <w:r w:rsidR="008C6777">
        <w:t> !</w:t>
      </w:r>
    </w:p>
    <w:p w14:paraId="050C551B" w14:textId="60E123EF" w:rsidR="00B86016" w:rsidRPr="008C6777" w:rsidRDefault="00B86016" w:rsidP="006033BC">
      <w:pPr>
        <w:spacing w:before="0" w:after="0"/>
        <w:ind w:firstLine="0"/>
        <w:jc w:val="center"/>
      </w:pPr>
      <w:r w:rsidRPr="008C6777">
        <w:t>Le joli môme</w:t>
      </w:r>
    </w:p>
    <w:p w14:paraId="4529933F" w14:textId="77777777" w:rsidR="00B86016" w:rsidRPr="008C6777" w:rsidRDefault="00B86016" w:rsidP="006033BC">
      <w:pPr>
        <w:spacing w:before="0" w:after="0"/>
      </w:pPr>
      <w:r w:rsidRPr="008C6777">
        <w:t>Et le grand homme aux fiers défis</w:t>
      </w:r>
    </w:p>
    <w:p w14:paraId="5673B527" w14:textId="77777777" w:rsidR="008C6777" w:rsidRDefault="00B86016" w:rsidP="006033BC">
      <w:pPr>
        <w:spacing w:before="0" w:after="0"/>
        <w:ind w:firstLine="0"/>
        <w:jc w:val="center"/>
      </w:pPr>
      <w:r w:rsidRPr="008C6777">
        <w:t>Sont tes deux fils</w:t>
      </w:r>
      <w:r w:rsidR="008C6777">
        <w:t>.</w:t>
      </w:r>
    </w:p>
    <w:p w14:paraId="18C3692C" w14:textId="77777777" w:rsidR="006033BC" w:rsidRDefault="006033BC" w:rsidP="006033BC">
      <w:pPr>
        <w:spacing w:before="0" w:after="0"/>
        <w:ind w:firstLine="0"/>
        <w:jc w:val="center"/>
      </w:pPr>
    </w:p>
    <w:p w14:paraId="7F82E1BE" w14:textId="7D755178" w:rsidR="00B86016" w:rsidRPr="008C6777" w:rsidRDefault="00B86016" w:rsidP="006033BC">
      <w:pPr>
        <w:spacing w:before="0" w:after="0"/>
      </w:pPr>
      <w:r w:rsidRPr="008C6777">
        <w:t>C</w:t>
      </w:r>
      <w:r w:rsidR="008C6777">
        <w:t>’</w:t>
      </w:r>
      <w:r w:rsidRPr="008C6777">
        <w:t>est par l</w:t>
      </w:r>
      <w:r w:rsidR="008C6777">
        <w:t>’</w:t>
      </w:r>
      <w:r w:rsidRPr="008C6777">
        <w:t>astre que les marées</w:t>
      </w:r>
    </w:p>
    <w:p w14:paraId="13A63865" w14:textId="77777777" w:rsidR="008C6777" w:rsidRDefault="00B86016" w:rsidP="006033BC">
      <w:pPr>
        <w:spacing w:before="0" w:after="0"/>
        <w:ind w:firstLine="0"/>
        <w:jc w:val="center"/>
      </w:pPr>
      <w:r w:rsidRPr="008C6777">
        <w:t>Sont aspirées</w:t>
      </w:r>
      <w:r w:rsidR="008C6777">
        <w:t> ;</w:t>
      </w:r>
    </w:p>
    <w:p w14:paraId="3BBD3AAF" w14:textId="2FF98D15" w:rsidR="00B86016" w:rsidRPr="008C6777" w:rsidRDefault="00B86016" w:rsidP="006033BC">
      <w:pPr>
        <w:spacing w:before="0" w:after="0"/>
      </w:pPr>
      <w:r w:rsidRPr="008C6777">
        <w:t>Les cœurs des hommes sous tes yeux</w:t>
      </w:r>
    </w:p>
    <w:p w14:paraId="06491135" w14:textId="77777777" w:rsidR="008C6777" w:rsidRDefault="00B86016" w:rsidP="006033BC">
      <w:pPr>
        <w:spacing w:before="0" w:after="0"/>
        <w:ind w:firstLine="0"/>
        <w:jc w:val="center"/>
      </w:pPr>
      <w:r w:rsidRPr="008C6777">
        <w:t>Vont vers les cieux</w:t>
      </w:r>
      <w:r w:rsidR="008C6777">
        <w:t>.</w:t>
      </w:r>
    </w:p>
    <w:p w14:paraId="101FD94D" w14:textId="77777777" w:rsidR="008C6777" w:rsidRDefault="00B86016" w:rsidP="008C6777">
      <w:pPr>
        <w:jc w:val="right"/>
      </w:pPr>
      <w:r w:rsidRPr="008C6777">
        <w:t>Auguste V</w:t>
      </w:r>
      <w:r w:rsidRPr="006033BC">
        <w:rPr>
          <w:rStyle w:val="Taille-1Caracteres"/>
        </w:rPr>
        <w:t>ACQUERIE</w:t>
      </w:r>
      <w:r w:rsidR="008C6777">
        <w:t>.</w:t>
      </w:r>
    </w:p>
    <w:p w14:paraId="31DC97ED" w14:textId="3C25C5BE" w:rsidR="00B86016" w:rsidRPr="00B90685" w:rsidRDefault="00B86016" w:rsidP="008C6777">
      <w:pPr>
        <w:pStyle w:val="Titre2"/>
        <w:rPr>
          <w:szCs w:val="44"/>
        </w:rPr>
      </w:pPr>
      <w:bookmarkStart w:id="262" w:name="_Toc275359244"/>
      <w:bookmarkStart w:id="263" w:name="_Toc199525888"/>
      <w:r w:rsidRPr="00B90685">
        <w:rPr>
          <w:szCs w:val="44"/>
        </w:rPr>
        <w:lastRenderedPageBreak/>
        <w:t>ENTR</w:t>
      </w:r>
      <w:r w:rsidR="008C6777">
        <w:rPr>
          <w:szCs w:val="44"/>
        </w:rPr>
        <w:t>’</w:t>
      </w:r>
      <w:r w:rsidRPr="00B90685">
        <w:rPr>
          <w:szCs w:val="44"/>
        </w:rPr>
        <w:t>ACTE</w:t>
      </w:r>
      <w:bookmarkEnd w:id="262"/>
      <w:bookmarkEnd w:id="263"/>
      <w:r w:rsidRPr="00B90685">
        <w:rPr>
          <w:szCs w:val="44"/>
        </w:rPr>
        <w:br/>
      </w:r>
    </w:p>
    <w:p w14:paraId="76BD2DB2" w14:textId="56FD7F73" w:rsidR="00B86016" w:rsidRPr="00B90685" w:rsidRDefault="00B86016" w:rsidP="007C10A5">
      <w:pPr>
        <w:spacing w:before="0" w:after="0"/>
      </w:pPr>
      <w:r w:rsidRPr="00B90685">
        <w:t>Ô blonde</w:t>
      </w:r>
      <w:r w:rsidR="008C6777">
        <w:t xml:space="preserve">, </w:t>
      </w:r>
      <w:r w:rsidRPr="00B90685">
        <w:t>cependant que vous éclaboussiez</w:t>
      </w:r>
    </w:p>
    <w:p w14:paraId="508B2571" w14:textId="77777777" w:rsidR="008C6777" w:rsidRDefault="00B86016" w:rsidP="007C10A5">
      <w:pPr>
        <w:spacing w:before="0" w:after="0"/>
      </w:pPr>
      <w:r w:rsidRPr="00B90685">
        <w:t>Les bourgeoises avec l</w:t>
      </w:r>
      <w:r w:rsidR="008C6777">
        <w:t>’</w:t>
      </w:r>
      <w:r w:rsidRPr="00B90685">
        <w:t>éclat de votre grâce</w:t>
      </w:r>
      <w:r w:rsidR="008C6777">
        <w:t>,</w:t>
      </w:r>
    </w:p>
    <w:p w14:paraId="513D65B6" w14:textId="47ACF04A" w:rsidR="00B86016" w:rsidRPr="00B90685" w:rsidRDefault="00B86016" w:rsidP="007C10A5">
      <w:pPr>
        <w:spacing w:before="0" w:after="0"/>
      </w:pPr>
      <w:r w:rsidRPr="00B90685">
        <w:t>Jeune</w:t>
      </w:r>
      <w:r w:rsidR="008C6777">
        <w:t xml:space="preserve">, </w:t>
      </w:r>
      <w:r w:rsidRPr="00B90685">
        <w:t>et pourtant aux bras du plus vieux des huissiers</w:t>
      </w:r>
    </w:p>
    <w:p w14:paraId="7494E23D" w14:textId="77777777" w:rsidR="008C6777" w:rsidRDefault="00B86016" w:rsidP="007C10A5">
      <w:pPr>
        <w:spacing w:before="0" w:after="0"/>
      </w:pPr>
      <w:r w:rsidRPr="00B90685">
        <w:t>Moisis dans une étude où suinte la crasse</w:t>
      </w:r>
      <w:r w:rsidR="008C6777">
        <w:t> ;</w:t>
      </w:r>
    </w:p>
    <w:p w14:paraId="198C6708" w14:textId="77777777" w:rsidR="007C10A5" w:rsidRDefault="007C10A5" w:rsidP="007C10A5">
      <w:pPr>
        <w:spacing w:before="0" w:after="0"/>
      </w:pPr>
    </w:p>
    <w:p w14:paraId="778EB739" w14:textId="066631AD" w:rsidR="00B86016" w:rsidRPr="00B90685" w:rsidRDefault="00B86016" w:rsidP="007C10A5">
      <w:pPr>
        <w:spacing w:before="0" w:after="0"/>
      </w:pPr>
      <w:r w:rsidRPr="00B90685">
        <w:t>Pendant que vos cheveux secouaient ces aciers</w:t>
      </w:r>
    </w:p>
    <w:p w14:paraId="39180084" w14:textId="109CFAA3" w:rsidR="00B86016" w:rsidRPr="00B90685" w:rsidRDefault="00B86016" w:rsidP="007C10A5">
      <w:pPr>
        <w:spacing w:before="0" w:after="0"/>
      </w:pPr>
      <w:r w:rsidRPr="00B90685">
        <w:t>Vivants</w:t>
      </w:r>
      <w:r w:rsidR="008C6777">
        <w:t xml:space="preserve">, </w:t>
      </w:r>
      <w:r w:rsidRPr="00B90685">
        <w:t>dont le reflet excitant embarrasse</w:t>
      </w:r>
    </w:p>
    <w:p w14:paraId="68D896B3" w14:textId="77777777" w:rsidR="00B86016" w:rsidRPr="00B90685" w:rsidRDefault="00B86016" w:rsidP="007C10A5">
      <w:pPr>
        <w:spacing w:before="0" w:after="0"/>
      </w:pPr>
      <w:r w:rsidRPr="00B90685">
        <w:t>Le regard curieux des fous extasiés</w:t>
      </w:r>
    </w:p>
    <w:p w14:paraId="4949750E" w14:textId="77777777" w:rsidR="008C6777" w:rsidRDefault="00B86016" w:rsidP="007C10A5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malgré votre époux</w:t>
      </w:r>
      <w:r w:rsidR="008C6777">
        <w:t xml:space="preserve">, </w:t>
      </w:r>
      <w:r w:rsidRPr="00B90685">
        <w:t>devinent votre race</w:t>
      </w:r>
      <w:r w:rsidR="008C6777">
        <w:t>,</w:t>
      </w:r>
    </w:p>
    <w:p w14:paraId="129EEB3B" w14:textId="77777777" w:rsidR="007C10A5" w:rsidRDefault="007C10A5" w:rsidP="007C10A5">
      <w:pPr>
        <w:spacing w:before="0" w:after="0"/>
      </w:pPr>
    </w:p>
    <w:p w14:paraId="387E3DEF" w14:textId="3A5965B0" w:rsidR="008C6777" w:rsidRDefault="00B86016" w:rsidP="007C10A5">
      <w:pPr>
        <w:spacing w:before="0" w:after="0"/>
      </w:pPr>
      <w:r w:rsidRPr="00B90685">
        <w:t>Saviez-vous qu</w:t>
      </w:r>
      <w:r w:rsidR="008C6777">
        <w:t>’</w:t>
      </w:r>
      <w:r w:rsidRPr="00B90685">
        <w:t>à l</w:t>
      </w:r>
      <w:r w:rsidR="008C6777">
        <w:t>’</w:t>
      </w:r>
      <w:r w:rsidRPr="00B90685">
        <w:t>écart</w:t>
      </w:r>
      <w:r w:rsidR="008C6777">
        <w:t xml:space="preserve">, </w:t>
      </w:r>
      <w:r w:rsidRPr="00B90685">
        <w:t>seul et vous contemplant</w:t>
      </w:r>
      <w:r w:rsidR="008C6777">
        <w:t>,</w:t>
      </w:r>
    </w:p>
    <w:p w14:paraId="45F4D567" w14:textId="77777777" w:rsidR="008C6777" w:rsidRDefault="00B86016" w:rsidP="007C10A5">
      <w:pPr>
        <w:spacing w:before="0" w:after="0"/>
      </w:pPr>
      <w:r w:rsidRPr="00B90685">
        <w:t>Admirant votre bras superbe et nonchalant</w:t>
      </w:r>
      <w:r w:rsidR="008C6777">
        <w:t>,</w:t>
      </w:r>
    </w:p>
    <w:p w14:paraId="4352F942" w14:textId="77777777" w:rsidR="008C6777" w:rsidRDefault="00B86016" w:rsidP="007C10A5">
      <w:pPr>
        <w:spacing w:before="0" w:after="0"/>
      </w:pPr>
      <w:r w:rsidRPr="00B90685">
        <w:t>Qui posait sur le bord fané de votre loge</w:t>
      </w:r>
      <w:r w:rsidR="008C6777">
        <w:t>,</w:t>
      </w:r>
    </w:p>
    <w:p w14:paraId="50AFF852" w14:textId="77777777" w:rsidR="007C10A5" w:rsidRDefault="007C10A5" w:rsidP="007C10A5">
      <w:pPr>
        <w:spacing w:before="0" w:after="0"/>
      </w:pPr>
    </w:p>
    <w:p w14:paraId="35FEBE8A" w14:textId="44822AC7" w:rsidR="008C6777" w:rsidRDefault="00B86016" w:rsidP="007C10A5">
      <w:pPr>
        <w:spacing w:before="0" w:after="0"/>
      </w:pPr>
      <w:r w:rsidRPr="00B90685">
        <w:t>Un poète lyrique aux ardeurs d</w:t>
      </w:r>
      <w:r w:rsidR="008C6777">
        <w:t>’</w:t>
      </w:r>
      <w:r w:rsidRPr="00B90685">
        <w:t>étalon</w:t>
      </w:r>
      <w:r w:rsidR="008C6777">
        <w:t>,</w:t>
      </w:r>
    </w:p>
    <w:p w14:paraId="2A0C771F" w14:textId="75B2E530" w:rsidR="008C6777" w:rsidRDefault="00B86016" w:rsidP="007C10A5">
      <w:pPr>
        <w:spacing w:before="0" w:after="0"/>
      </w:pPr>
      <w:r w:rsidRPr="00B90685">
        <w:t>Ivre et ne sachant mieux formuler votre éloge</w:t>
      </w:r>
      <w:r w:rsidR="008C6777">
        <w:t>,</w:t>
      </w:r>
    </w:p>
    <w:p w14:paraId="07F33FC1" w14:textId="77777777" w:rsidR="008C6777" w:rsidRDefault="00B86016" w:rsidP="007C10A5">
      <w:pPr>
        <w:spacing w:before="0" w:after="0"/>
      </w:pPr>
      <w:r w:rsidRPr="00B90685">
        <w:t>Silencieusement mouillait son pantalon</w:t>
      </w:r>
      <w:r w:rsidR="008C6777">
        <w:t> ?</w:t>
      </w:r>
    </w:p>
    <w:p w14:paraId="7A225A9F" w14:textId="5377D0A3" w:rsidR="008C6777" w:rsidRDefault="007C10A5" w:rsidP="008C6777">
      <w:pPr>
        <w:jc w:val="right"/>
      </w:pPr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>
        <w:t>.</w:t>
      </w:r>
    </w:p>
    <w:p w14:paraId="70DDB925" w14:textId="19E17A6D" w:rsidR="00B86016" w:rsidRPr="00B90685" w:rsidRDefault="00B86016" w:rsidP="008C6777">
      <w:pPr>
        <w:pStyle w:val="Titre2"/>
        <w:rPr>
          <w:szCs w:val="44"/>
        </w:rPr>
      </w:pPr>
      <w:bookmarkStart w:id="264" w:name="_Toc275359245"/>
      <w:bookmarkStart w:id="265" w:name="_Toc199525889"/>
      <w:r w:rsidRPr="00B90685">
        <w:rPr>
          <w:szCs w:val="44"/>
        </w:rPr>
        <w:lastRenderedPageBreak/>
        <w:t>LA COMPARAISON INEXACTE</w:t>
      </w:r>
      <w:bookmarkEnd w:id="264"/>
      <w:bookmarkEnd w:id="265"/>
      <w:r w:rsidRPr="00B90685">
        <w:rPr>
          <w:szCs w:val="44"/>
        </w:rPr>
        <w:br/>
      </w:r>
    </w:p>
    <w:p w14:paraId="6196897F" w14:textId="77777777" w:rsidR="008C6777" w:rsidRDefault="00B86016" w:rsidP="007C10A5">
      <w:pPr>
        <w:spacing w:before="0" w:after="0"/>
      </w:pPr>
      <w:r w:rsidRPr="00B90685">
        <w:t>Petitessarts</w:t>
      </w:r>
      <w:r w:rsidR="008C6777">
        <w:t xml:space="preserve">, </w:t>
      </w:r>
      <w:r w:rsidRPr="00B90685">
        <w:t>poète encore imberbe</w:t>
      </w:r>
      <w:r w:rsidR="008C6777">
        <w:t>,</w:t>
      </w:r>
    </w:p>
    <w:p w14:paraId="2AE83D6E" w14:textId="77777777" w:rsidR="008C6777" w:rsidRDefault="00B86016" w:rsidP="007C10A5">
      <w:pPr>
        <w:spacing w:before="0" w:after="0"/>
      </w:pPr>
      <w:r w:rsidRPr="00B90685">
        <w:t>Qui s</w:t>
      </w:r>
      <w:r w:rsidR="008C6777">
        <w:t>’</w:t>
      </w:r>
      <w:r w:rsidRPr="00B90685">
        <w:t xml:space="preserve">en allait par </w:t>
      </w:r>
      <w:r w:rsidRPr="00B90685">
        <w:rPr>
          <w:i/>
        </w:rPr>
        <w:t>veaux</w:t>
      </w:r>
      <w:r w:rsidR="008C6777">
        <w:t xml:space="preserve">, </w:t>
      </w:r>
      <w:r w:rsidRPr="00B90685">
        <w:t>à tout hasard</w:t>
      </w:r>
      <w:r w:rsidR="008C6777">
        <w:t>,</w:t>
      </w:r>
    </w:p>
    <w:p w14:paraId="7252C82F" w14:textId="6725A999" w:rsidR="00B86016" w:rsidRPr="00B90685" w:rsidRDefault="00B86016" w:rsidP="007C10A5">
      <w:pPr>
        <w:spacing w:before="0" w:after="0"/>
      </w:pPr>
      <w:r w:rsidRPr="00B90685">
        <w:t>Fier</w:t>
      </w:r>
      <w:r w:rsidR="008C6777">
        <w:t xml:space="preserve">, </w:t>
      </w:r>
      <w:r w:rsidRPr="00B90685">
        <w:t>promenant sa candide superbe</w:t>
      </w:r>
    </w:p>
    <w:p w14:paraId="77EF0ED9" w14:textId="77777777" w:rsidR="008C6777" w:rsidRDefault="00B86016" w:rsidP="007C10A5">
      <w:pPr>
        <w:spacing w:before="0" w:after="0"/>
      </w:pPr>
      <w:r w:rsidRPr="00B90685">
        <w:t>Loin des regards doctorals de Nisard</w:t>
      </w:r>
      <w:r w:rsidR="008C6777">
        <w:t>,</w:t>
      </w:r>
    </w:p>
    <w:p w14:paraId="55DEFFB5" w14:textId="77777777" w:rsidR="008C6777" w:rsidRDefault="00B86016" w:rsidP="007C10A5">
      <w:pPr>
        <w:spacing w:before="0" w:after="0"/>
      </w:pPr>
      <w:r w:rsidRPr="00B90685">
        <w:t>Rasait un jour un pauvre camarade</w:t>
      </w:r>
      <w:r w:rsidR="008C6777">
        <w:t>,</w:t>
      </w:r>
    </w:p>
    <w:p w14:paraId="365FEBBF" w14:textId="77777777" w:rsidR="008C6777" w:rsidRDefault="00B86016" w:rsidP="007C10A5">
      <w:pPr>
        <w:spacing w:before="0" w:after="0"/>
      </w:pPr>
      <w:r w:rsidRPr="00B90685">
        <w:t>En lui lisant un poème insensé</w:t>
      </w:r>
      <w:r w:rsidR="008C6777">
        <w:t>,</w:t>
      </w:r>
    </w:p>
    <w:p w14:paraId="76166FD2" w14:textId="77777777" w:rsidR="008C6777" w:rsidRDefault="00B86016" w:rsidP="007C10A5">
      <w:pPr>
        <w:spacing w:before="0" w:after="0"/>
      </w:pPr>
      <w:r w:rsidRPr="00B90685">
        <w:t>Où le bon sens</w:t>
      </w:r>
      <w:r w:rsidR="008C6777">
        <w:t xml:space="preserve">, </w:t>
      </w:r>
      <w:r w:rsidRPr="00B90685">
        <w:t>par tous les vents poussé</w:t>
      </w:r>
      <w:r w:rsidR="008C6777">
        <w:t>,</w:t>
      </w:r>
    </w:p>
    <w:p w14:paraId="29C4B3D5" w14:textId="77777777" w:rsidR="008C6777" w:rsidRDefault="00B86016" w:rsidP="007C10A5">
      <w:pPr>
        <w:spacing w:before="0" w:after="0"/>
      </w:pPr>
      <w:r w:rsidRPr="00B90685">
        <w:t>Comme un canot qui court loin de la rade</w:t>
      </w:r>
      <w:r w:rsidR="008C6777">
        <w:t>,</w:t>
      </w:r>
    </w:p>
    <w:p w14:paraId="2FF1F4BC" w14:textId="77777777" w:rsidR="008C6777" w:rsidRDefault="00B86016" w:rsidP="007C10A5">
      <w:pPr>
        <w:spacing w:before="0" w:after="0"/>
      </w:pPr>
      <w:r w:rsidRPr="00B90685">
        <w:t>Roulait</w:t>
      </w:r>
      <w:r w:rsidR="008C6777">
        <w:t xml:space="preserve">, </w:t>
      </w:r>
      <w:r w:rsidRPr="00B90685">
        <w:t>sans fin</w:t>
      </w:r>
      <w:r w:rsidR="008C6777">
        <w:t xml:space="preserve">, </w:t>
      </w:r>
      <w:r w:rsidRPr="00B90685">
        <w:t>de bâbord à tribord</w:t>
      </w:r>
      <w:r w:rsidR="008C6777">
        <w:t>.</w:t>
      </w:r>
    </w:p>
    <w:p w14:paraId="10515FF6" w14:textId="7A33CAA4" w:rsidR="008C6777" w:rsidRDefault="008C6777" w:rsidP="007C10A5">
      <w:pPr>
        <w:spacing w:before="0" w:after="0"/>
      </w:pPr>
      <w:r>
        <w:t>« </w:t>
      </w:r>
      <w:r w:rsidR="00B86016" w:rsidRPr="005F0F0A">
        <w:rPr>
          <w:i/>
        </w:rPr>
        <w:t>Vierge</w:t>
      </w:r>
      <w:r>
        <w:t xml:space="preserve">, </w:t>
      </w:r>
      <w:r w:rsidR="00B86016" w:rsidRPr="00B90685">
        <w:t>dit-il</w:t>
      </w:r>
      <w:r>
        <w:t xml:space="preserve">, </w:t>
      </w:r>
      <w:r w:rsidR="00B86016" w:rsidRPr="005F0F0A">
        <w:rPr>
          <w:i/>
        </w:rPr>
        <w:t>aux beaux seins d</w:t>
      </w:r>
      <w:r>
        <w:rPr>
          <w:i/>
        </w:rPr>
        <w:t>’</w:t>
      </w:r>
      <w:r w:rsidR="00B86016" w:rsidRPr="005F0F0A">
        <w:rPr>
          <w:i/>
        </w:rPr>
        <w:t>amarante</w:t>
      </w:r>
      <w:r>
        <w:t>… »</w:t>
      </w:r>
    </w:p>
    <w:p w14:paraId="5DA4444E" w14:textId="77777777" w:rsidR="008C6777" w:rsidRDefault="008C6777" w:rsidP="007C10A5">
      <w:pPr>
        <w:spacing w:before="0" w:after="0"/>
      </w:pPr>
      <w:r>
        <w:t>— « </w:t>
      </w:r>
      <w:r w:rsidR="00B86016" w:rsidRPr="00B90685">
        <w:t>Ah</w:t>
      </w:r>
      <w:r>
        <w:t xml:space="preserve"> ! </w:t>
      </w:r>
      <w:r w:rsidR="00B86016" w:rsidRPr="00B90685">
        <w:t>nom de Dieu</w:t>
      </w:r>
      <w:r>
        <w:t xml:space="preserve"> ! </w:t>
      </w:r>
      <w:r w:rsidR="00B86016" w:rsidRPr="00B90685">
        <w:t>fit l</w:t>
      </w:r>
      <w:r>
        <w:t>’</w:t>
      </w:r>
      <w:r w:rsidR="00B86016" w:rsidRPr="00B90685">
        <w:t>ami</w:t>
      </w:r>
      <w:r>
        <w:t xml:space="preserve">, </w:t>
      </w:r>
      <w:r w:rsidR="00B86016" w:rsidRPr="00B90685">
        <w:t>c</w:t>
      </w:r>
      <w:r>
        <w:t>’</w:t>
      </w:r>
      <w:r w:rsidR="00B86016" w:rsidRPr="00B90685">
        <w:t>est trop fort</w:t>
      </w:r>
      <w:r>
        <w:t> !</w:t>
      </w:r>
    </w:p>
    <w:p w14:paraId="2241F805" w14:textId="77777777" w:rsidR="008C6777" w:rsidRDefault="00B86016" w:rsidP="007C10A5">
      <w:pPr>
        <w:spacing w:before="0" w:after="0"/>
      </w:pPr>
      <w:r w:rsidRPr="00B90685">
        <w:t>Et l</w:t>
      </w:r>
      <w:r w:rsidR="008C6777">
        <w:t>’</w:t>
      </w:r>
      <w:r w:rsidRPr="00B90685">
        <w:t>hyperbole est vraiment écœurante</w:t>
      </w:r>
      <w:r w:rsidR="008C6777">
        <w:t> !</w:t>
      </w:r>
    </w:p>
    <w:p w14:paraId="2797B0BF" w14:textId="01DD4F90" w:rsidR="00B86016" w:rsidRPr="00B90685" w:rsidRDefault="00B86016" w:rsidP="007C10A5">
      <w:pPr>
        <w:spacing w:before="0" w:after="0"/>
      </w:pPr>
      <w:r w:rsidRPr="00B90685">
        <w:t>L</w:t>
      </w:r>
      <w:r w:rsidR="008C6777">
        <w:t>’</w:t>
      </w:r>
      <w:r w:rsidRPr="00B90685">
        <w:t>amarante est une couleur sombre</w:t>
      </w:r>
      <w:r w:rsidR="008C6777">
        <w:t xml:space="preserve">. </w:t>
      </w:r>
      <w:r w:rsidRPr="00B90685">
        <w:t>Où</w:t>
      </w:r>
    </w:p>
    <w:p w14:paraId="10526087" w14:textId="77777777" w:rsidR="008C6777" w:rsidRDefault="00B86016" w:rsidP="007C10A5">
      <w:pPr>
        <w:spacing w:before="0" w:after="0"/>
      </w:pPr>
      <w:r w:rsidRPr="00B90685">
        <w:t>L</w:t>
      </w:r>
      <w:r w:rsidR="008C6777">
        <w:t>’</w:t>
      </w:r>
      <w:r w:rsidRPr="00B90685">
        <w:t>as-tu pu voir jusqu</w:t>
      </w:r>
      <w:r w:rsidR="008C6777">
        <w:t>’</w:t>
      </w:r>
      <w:r w:rsidRPr="00B90685">
        <w:t>au rose descendre</w:t>
      </w:r>
      <w:r w:rsidR="008C6777">
        <w:t> ?</w:t>
      </w:r>
    </w:p>
    <w:p w14:paraId="1B8B2F65" w14:textId="77777777" w:rsidR="008C6777" w:rsidRDefault="00B86016" w:rsidP="007C10A5">
      <w:pPr>
        <w:spacing w:before="0" w:after="0"/>
      </w:pPr>
      <w:r w:rsidRPr="00B90685">
        <w:t>Cher ébéniste aux tétons d</w:t>
      </w:r>
      <w:r w:rsidR="008C6777">
        <w:t>’</w:t>
      </w:r>
      <w:r w:rsidRPr="00B90685">
        <w:t>acajou</w:t>
      </w:r>
      <w:r w:rsidR="008C6777">
        <w:t>,</w:t>
      </w:r>
    </w:p>
    <w:p w14:paraId="0BDD268B" w14:textId="77777777" w:rsidR="008C6777" w:rsidRDefault="00B86016" w:rsidP="007C10A5">
      <w:pPr>
        <w:spacing w:before="0" w:after="0"/>
      </w:pPr>
      <w:r w:rsidRPr="00B90685">
        <w:t>Sois donc complet</w:t>
      </w:r>
      <w:r w:rsidR="008C6777">
        <w:t xml:space="preserve">, </w:t>
      </w:r>
      <w:r w:rsidRPr="00B90685">
        <w:t>et si tu n</w:t>
      </w:r>
      <w:r w:rsidR="008C6777">
        <w:t>’</w:t>
      </w:r>
      <w:r w:rsidRPr="00B90685">
        <w:t>es pas fou</w:t>
      </w:r>
      <w:r w:rsidR="008C6777">
        <w:t>,</w:t>
      </w:r>
    </w:p>
    <w:p w14:paraId="14B67C47" w14:textId="45A5FCB9" w:rsidR="008C6777" w:rsidRDefault="00B86016" w:rsidP="007C10A5">
      <w:pPr>
        <w:spacing w:before="0" w:after="0"/>
      </w:pPr>
      <w:r w:rsidRPr="00B90685">
        <w:t>Réclame vite un cul en palissandre</w:t>
      </w:r>
      <w:r w:rsidR="008C6777">
        <w:t> ! »</w:t>
      </w:r>
    </w:p>
    <w:p w14:paraId="5FD3265C" w14:textId="5CB74418" w:rsidR="008C6777" w:rsidRDefault="007C10A5" w:rsidP="008C6777">
      <w:pPr>
        <w:jc w:val="right"/>
      </w:pPr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>
        <w:t>.</w:t>
      </w:r>
    </w:p>
    <w:p w14:paraId="1EFF600C" w14:textId="3E1C5419" w:rsidR="00B86016" w:rsidRPr="00B90685" w:rsidRDefault="00B86016" w:rsidP="008C6777">
      <w:pPr>
        <w:pStyle w:val="Titre2"/>
        <w:rPr>
          <w:szCs w:val="44"/>
        </w:rPr>
      </w:pPr>
      <w:bookmarkStart w:id="266" w:name="_Toc275359246"/>
      <w:bookmarkStart w:id="267" w:name="_Toc199525890"/>
      <w:r w:rsidRPr="00B90685">
        <w:rPr>
          <w:szCs w:val="44"/>
        </w:rPr>
        <w:lastRenderedPageBreak/>
        <w:t>LAMENTO</w:t>
      </w:r>
      <w:bookmarkEnd w:id="266"/>
      <w:bookmarkEnd w:id="267"/>
      <w:r w:rsidRPr="00B90685">
        <w:rPr>
          <w:szCs w:val="44"/>
        </w:rPr>
        <w:br/>
      </w:r>
    </w:p>
    <w:p w14:paraId="46147590" w14:textId="79A51DD3" w:rsidR="00B86016" w:rsidRPr="008C6777" w:rsidRDefault="00B86016" w:rsidP="00DD0B84">
      <w:pPr>
        <w:spacing w:before="0" w:after="0"/>
        <w:ind w:firstLine="0"/>
        <w:jc w:val="center"/>
      </w:pPr>
      <w:r w:rsidRPr="008C6777">
        <w:t>Puisqu</w:t>
      </w:r>
      <w:r w:rsidR="008C6777">
        <w:t>’</w:t>
      </w:r>
      <w:r w:rsidRPr="008C6777">
        <w:t>aujourd</w:t>
      </w:r>
      <w:r w:rsidR="008C6777">
        <w:t>’</w:t>
      </w:r>
      <w:r w:rsidRPr="008C6777">
        <w:t>hui c</w:t>
      </w:r>
      <w:r w:rsidR="008C6777">
        <w:t>’</w:t>
      </w:r>
      <w:r w:rsidRPr="008C6777">
        <w:t>est un autre</w:t>
      </w:r>
    </w:p>
    <w:p w14:paraId="19EF00EA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Qui se vautre</w:t>
      </w:r>
    </w:p>
    <w:p w14:paraId="705382F0" w14:textId="77777777" w:rsidR="008C6777" w:rsidRDefault="00B86016" w:rsidP="00DD0B84">
      <w:pPr>
        <w:spacing w:before="0" w:after="0"/>
        <w:ind w:firstLine="0"/>
        <w:jc w:val="center"/>
      </w:pPr>
      <w:r w:rsidRPr="008C6777">
        <w:t>Sur ton corps</w:t>
      </w:r>
      <w:r w:rsidR="008C6777">
        <w:t xml:space="preserve">, </w:t>
      </w:r>
      <w:r w:rsidRPr="008C6777">
        <w:t>ô Rosita</w:t>
      </w:r>
      <w:r w:rsidR="008C6777">
        <w:t> !</w:t>
      </w:r>
    </w:p>
    <w:p w14:paraId="61472595" w14:textId="5339ED5A" w:rsidR="00B86016" w:rsidRPr="008C6777" w:rsidRDefault="00B86016" w:rsidP="00DD0B84">
      <w:pPr>
        <w:spacing w:before="0" w:after="0"/>
        <w:ind w:firstLine="0"/>
        <w:jc w:val="center"/>
      </w:pPr>
      <w:r w:rsidRPr="008C6777">
        <w:t>Puisqu</w:t>
      </w:r>
      <w:r w:rsidR="008C6777">
        <w:t>’</w:t>
      </w:r>
      <w:r w:rsidRPr="008C6777">
        <w:t>à présent un autre entre</w:t>
      </w:r>
    </w:p>
    <w:p w14:paraId="01799F6C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Dans cet autre</w:t>
      </w:r>
    </w:p>
    <w:p w14:paraId="16236633" w14:textId="05A1A5C8" w:rsidR="008C6777" w:rsidRDefault="00B86016" w:rsidP="00DD0B84">
      <w:pPr>
        <w:spacing w:before="0" w:after="0"/>
        <w:ind w:firstLine="0"/>
        <w:jc w:val="center"/>
      </w:pPr>
      <w:r w:rsidRPr="008C6777">
        <w:t>Où ma p</w:t>
      </w:r>
      <w:r w:rsidR="008C6777">
        <w:t>.</w:t>
      </w:r>
      <w:r w:rsidRPr="008C6777">
        <w:t>ne s</w:t>
      </w:r>
      <w:r w:rsidR="008C6777">
        <w:t>’</w:t>
      </w:r>
      <w:r w:rsidRPr="008C6777">
        <w:t>abrita</w:t>
      </w:r>
      <w:r w:rsidR="008C6777">
        <w:t>,</w:t>
      </w:r>
    </w:p>
    <w:p w14:paraId="240597EA" w14:textId="77777777" w:rsidR="00DD0B84" w:rsidRDefault="00DD0B84" w:rsidP="00DD0B84">
      <w:pPr>
        <w:spacing w:before="0" w:after="0"/>
        <w:ind w:firstLine="0"/>
        <w:jc w:val="center"/>
      </w:pPr>
    </w:p>
    <w:p w14:paraId="16F2CB02" w14:textId="77777777" w:rsidR="008C6777" w:rsidRDefault="00B86016" w:rsidP="00DD0B84">
      <w:pPr>
        <w:spacing w:before="0" w:after="0"/>
        <w:ind w:firstLine="0"/>
        <w:jc w:val="center"/>
      </w:pPr>
      <w:r w:rsidRPr="008C6777">
        <w:t>Bon voyage</w:t>
      </w:r>
      <w:r w:rsidR="008C6777">
        <w:t xml:space="preserve"> ! </w:t>
      </w:r>
      <w:r w:rsidRPr="008C6777">
        <w:t>va</w:t>
      </w:r>
      <w:r w:rsidR="008C6777">
        <w:t xml:space="preserve">, </w:t>
      </w:r>
      <w:r w:rsidRPr="008C6777">
        <w:t>ma fille</w:t>
      </w:r>
      <w:r w:rsidR="008C6777">
        <w:t> !</w:t>
      </w:r>
    </w:p>
    <w:p w14:paraId="00AF1698" w14:textId="671475A9" w:rsidR="00B86016" w:rsidRPr="008C6777" w:rsidRDefault="00B86016" w:rsidP="00DD0B84">
      <w:pPr>
        <w:spacing w:before="0" w:after="0"/>
        <w:ind w:firstLine="0"/>
        <w:jc w:val="center"/>
      </w:pPr>
      <w:r w:rsidRPr="008C6777">
        <w:t>On s</w:t>
      </w:r>
      <w:r w:rsidR="008C6777">
        <w:t>’</w:t>
      </w:r>
      <w:r w:rsidRPr="008C6777">
        <w:t>habille</w:t>
      </w:r>
    </w:p>
    <w:p w14:paraId="19647C00" w14:textId="77777777" w:rsidR="008C6777" w:rsidRDefault="00B86016" w:rsidP="00DD0B84">
      <w:pPr>
        <w:spacing w:before="0" w:after="0"/>
        <w:ind w:firstLine="0"/>
        <w:jc w:val="center"/>
      </w:pPr>
      <w:r w:rsidRPr="008C6777">
        <w:t>De gaze dans les boxons</w:t>
      </w:r>
      <w:r w:rsidR="008C6777">
        <w:t>,</w:t>
      </w:r>
    </w:p>
    <w:p w14:paraId="71B4D825" w14:textId="7B62D3CE" w:rsidR="00B86016" w:rsidRPr="008C6777" w:rsidRDefault="00B86016" w:rsidP="00DD0B84">
      <w:pPr>
        <w:spacing w:before="0" w:after="0"/>
        <w:ind w:firstLine="0"/>
        <w:jc w:val="center"/>
      </w:pPr>
      <w:r w:rsidRPr="008C6777">
        <w:t>Et mieux que mille paroles</w:t>
      </w:r>
      <w:r w:rsidR="008C6777">
        <w:t xml:space="preserve">. </w:t>
      </w:r>
    </w:p>
    <w:p w14:paraId="41D4FBA0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Les véroles</w:t>
      </w:r>
    </w:p>
    <w:p w14:paraId="77549F3F" w14:textId="77777777" w:rsidR="008C6777" w:rsidRDefault="00B86016" w:rsidP="00DD0B84">
      <w:pPr>
        <w:spacing w:before="0" w:after="0"/>
        <w:ind w:firstLine="0"/>
        <w:jc w:val="center"/>
      </w:pPr>
      <w:r w:rsidRPr="008C6777">
        <w:t>Donnent de rudes leçons</w:t>
      </w:r>
      <w:r w:rsidR="008C6777">
        <w:t>.</w:t>
      </w:r>
    </w:p>
    <w:p w14:paraId="2D18100D" w14:textId="77777777" w:rsidR="00DD0B84" w:rsidRDefault="00DD0B84" w:rsidP="00DD0B84">
      <w:pPr>
        <w:spacing w:before="0" w:after="0"/>
        <w:ind w:firstLine="0"/>
        <w:jc w:val="center"/>
      </w:pPr>
    </w:p>
    <w:p w14:paraId="0EAF57B3" w14:textId="77777777" w:rsidR="008C6777" w:rsidRDefault="00B86016" w:rsidP="00DD0B84">
      <w:pPr>
        <w:spacing w:before="0" w:after="0"/>
        <w:ind w:firstLine="0"/>
        <w:jc w:val="center"/>
      </w:pPr>
      <w:r w:rsidRPr="008C6777">
        <w:t>Te voilà</w:t>
      </w:r>
      <w:r w:rsidR="008C6777">
        <w:t xml:space="preserve">, </w:t>
      </w:r>
      <w:r w:rsidRPr="008C6777">
        <w:t>mon ingénue</w:t>
      </w:r>
      <w:r w:rsidR="008C6777">
        <w:t>,</w:t>
      </w:r>
    </w:p>
    <w:p w14:paraId="0D99A6ED" w14:textId="046E1885" w:rsidR="00B86016" w:rsidRPr="008C6777" w:rsidRDefault="00B86016" w:rsidP="00DD0B84">
      <w:pPr>
        <w:spacing w:before="0" w:after="0"/>
        <w:ind w:firstLine="0"/>
        <w:jc w:val="center"/>
      </w:pPr>
      <w:r w:rsidRPr="008C6777">
        <w:t>Revenue</w:t>
      </w:r>
    </w:p>
    <w:p w14:paraId="5AA589C5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À cet épicier ancien</w:t>
      </w:r>
    </w:p>
    <w:p w14:paraId="1BA322D6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Qui chaque matin te lave</w:t>
      </w:r>
    </w:p>
    <w:p w14:paraId="388E5753" w14:textId="77777777" w:rsidR="008C6777" w:rsidRDefault="00B86016" w:rsidP="00DD0B84">
      <w:pPr>
        <w:spacing w:before="0" w:after="0"/>
        <w:ind w:firstLine="0"/>
        <w:jc w:val="center"/>
      </w:pPr>
      <w:r w:rsidRPr="008C6777">
        <w:t>De sa bave</w:t>
      </w:r>
      <w:r w:rsidR="008C6777">
        <w:t>…</w:t>
      </w:r>
    </w:p>
    <w:p w14:paraId="17E89BF8" w14:textId="3AB911EE" w:rsidR="008C6777" w:rsidRDefault="00B86016" w:rsidP="00DD0B84">
      <w:pPr>
        <w:spacing w:before="0" w:after="0"/>
        <w:ind w:firstLine="0"/>
        <w:jc w:val="center"/>
      </w:pPr>
      <w:r w:rsidRPr="008C6777">
        <w:t>Dis-moi</w:t>
      </w:r>
      <w:r w:rsidR="008C6777">
        <w:t xml:space="preserve">, </w:t>
      </w:r>
      <w:r w:rsidRPr="008C6777">
        <w:t>te baise-t-il bien</w:t>
      </w:r>
      <w:r w:rsidR="008C6777">
        <w:t> ?</w:t>
      </w:r>
    </w:p>
    <w:p w14:paraId="186B6855" w14:textId="77777777" w:rsidR="00DD0B84" w:rsidRDefault="00DD0B84" w:rsidP="00DD0B84">
      <w:pPr>
        <w:spacing w:before="0" w:after="0"/>
        <w:ind w:firstLine="0"/>
        <w:jc w:val="center"/>
      </w:pPr>
    </w:p>
    <w:p w14:paraId="0B6608F4" w14:textId="77777777" w:rsidR="008C6777" w:rsidRDefault="00B86016" w:rsidP="00DD0B84">
      <w:pPr>
        <w:spacing w:before="0" w:after="0"/>
        <w:ind w:firstLine="0"/>
        <w:jc w:val="center"/>
      </w:pPr>
      <w:r w:rsidRPr="008C6777">
        <w:t>Fait-il</w:t>
      </w:r>
      <w:r w:rsidR="008C6777">
        <w:t xml:space="preserve">, </w:t>
      </w:r>
      <w:r w:rsidRPr="008C6777">
        <w:t>ce bourgeois honnête</w:t>
      </w:r>
      <w:r w:rsidR="008C6777">
        <w:t>,</w:t>
      </w:r>
    </w:p>
    <w:p w14:paraId="08E5A5AA" w14:textId="77777777" w:rsidR="008C6777" w:rsidRDefault="00B86016" w:rsidP="00DD0B84">
      <w:pPr>
        <w:spacing w:before="0" w:after="0"/>
        <w:ind w:firstLine="0"/>
        <w:jc w:val="center"/>
      </w:pPr>
      <w:r w:rsidRPr="008C6777">
        <w:t>Bien minette</w:t>
      </w:r>
      <w:r w:rsidR="008C6777">
        <w:t>,</w:t>
      </w:r>
    </w:p>
    <w:p w14:paraId="43C4C0D9" w14:textId="77777777" w:rsidR="008C6777" w:rsidRDefault="00B86016" w:rsidP="00DD0B84">
      <w:pPr>
        <w:spacing w:before="0" w:after="0"/>
        <w:ind w:firstLine="0"/>
        <w:jc w:val="center"/>
      </w:pPr>
      <w:r w:rsidRPr="008C6777">
        <w:t>Et le sauras-tu garder</w:t>
      </w:r>
      <w:r w:rsidR="008C6777">
        <w:t> ?</w:t>
      </w:r>
    </w:p>
    <w:p w14:paraId="705FE0AB" w14:textId="7BDF4EE9" w:rsidR="008C6777" w:rsidRDefault="001B2C71" w:rsidP="00DD0B84">
      <w:pPr>
        <w:spacing w:before="0" w:after="0"/>
        <w:ind w:firstLine="0"/>
        <w:jc w:val="center"/>
      </w:pPr>
      <w:r w:rsidRPr="008C6777">
        <w:t>A</w:t>
      </w:r>
      <w:r w:rsidR="00B86016" w:rsidRPr="008C6777">
        <w:t>-t-il dans sa vieille queue</w:t>
      </w:r>
      <w:r w:rsidR="008C6777">
        <w:t>,</w:t>
      </w:r>
    </w:p>
    <w:p w14:paraId="54A86301" w14:textId="77777777" w:rsidR="008C6777" w:rsidRDefault="00B86016" w:rsidP="00DD0B84">
      <w:pPr>
        <w:spacing w:before="0" w:after="0"/>
        <w:ind w:firstLine="0"/>
        <w:jc w:val="center"/>
      </w:pPr>
      <w:r w:rsidRPr="008C6777">
        <w:t>Noire et bleue</w:t>
      </w:r>
      <w:r w:rsidR="008C6777">
        <w:t>,</w:t>
      </w:r>
    </w:p>
    <w:p w14:paraId="06F44B35" w14:textId="77777777" w:rsidR="008C6777" w:rsidRDefault="00B86016" w:rsidP="00DD0B84">
      <w:pPr>
        <w:spacing w:before="0" w:after="0"/>
        <w:ind w:firstLine="0"/>
        <w:jc w:val="center"/>
      </w:pPr>
      <w:r w:rsidRPr="008C6777">
        <w:t>Assez de nerf pour bander</w:t>
      </w:r>
      <w:r w:rsidR="008C6777">
        <w:t> ?</w:t>
      </w:r>
    </w:p>
    <w:p w14:paraId="4BD8186D" w14:textId="77777777" w:rsidR="00DD0B84" w:rsidRDefault="00DD0B84" w:rsidP="00DD0B84">
      <w:pPr>
        <w:spacing w:before="0" w:after="0"/>
        <w:ind w:firstLine="0"/>
        <w:jc w:val="center"/>
      </w:pPr>
    </w:p>
    <w:p w14:paraId="0D0A91C5" w14:textId="5AEB10E7" w:rsidR="00B86016" w:rsidRPr="008C6777" w:rsidRDefault="00B86016" w:rsidP="00DD0B84">
      <w:pPr>
        <w:spacing w:before="0" w:after="0"/>
        <w:ind w:firstLine="0"/>
        <w:jc w:val="center"/>
      </w:pPr>
      <w:r w:rsidRPr="008C6777">
        <w:t>Que ce doit être cocasse</w:t>
      </w:r>
    </w:p>
    <w:p w14:paraId="6986EBA9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lastRenderedPageBreak/>
        <w:t xml:space="preserve">Quand il </w:t>
      </w:r>
      <w:r w:rsidRPr="008C6777">
        <w:rPr>
          <w:i/>
        </w:rPr>
        <w:t>casse</w:t>
      </w:r>
    </w:p>
    <w:p w14:paraId="4900252A" w14:textId="77777777" w:rsidR="008C6777" w:rsidRDefault="00B86016" w:rsidP="00DD0B84">
      <w:pPr>
        <w:spacing w:before="0" w:after="0"/>
        <w:ind w:firstLine="0"/>
        <w:jc w:val="center"/>
      </w:pPr>
      <w:r w:rsidRPr="008C6777">
        <w:t xml:space="preserve">Sa </w:t>
      </w:r>
      <w:r w:rsidRPr="008C6777">
        <w:rPr>
          <w:i/>
        </w:rPr>
        <w:t>canne</w:t>
      </w:r>
      <w:r w:rsidRPr="008C6777">
        <w:t xml:space="preserve"> à côté de toi</w:t>
      </w:r>
      <w:r w:rsidR="008C6777">
        <w:t>,</w:t>
      </w:r>
    </w:p>
    <w:p w14:paraId="50C8A50E" w14:textId="77777777" w:rsidR="008C6777" w:rsidRDefault="00B86016" w:rsidP="00DD0B84">
      <w:pPr>
        <w:spacing w:before="0" w:after="0"/>
        <w:ind w:firstLine="0"/>
        <w:jc w:val="center"/>
      </w:pPr>
      <w:r w:rsidRPr="008C6777">
        <w:t>Et qu</w:t>
      </w:r>
      <w:r w:rsidR="008C6777">
        <w:t>’</w:t>
      </w:r>
      <w:r w:rsidRPr="008C6777">
        <w:t>un vieil asthme soulève</w:t>
      </w:r>
      <w:r w:rsidR="008C6777">
        <w:t>,</w:t>
      </w:r>
    </w:p>
    <w:p w14:paraId="5180314C" w14:textId="77777777" w:rsidR="008C6777" w:rsidRDefault="00B86016" w:rsidP="00DD0B84">
      <w:pPr>
        <w:spacing w:before="0" w:after="0"/>
        <w:ind w:firstLine="0"/>
        <w:jc w:val="center"/>
      </w:pPr>
      <w:r w:rsidRPr="008C6777">
        <w:t>Dans un rêve</w:t>
      </w:r>
      <w:r w:rsidR="008C6777">
        <w:t>,</w:t>
      </w:r>
    </w:p>
    <w:p w14:paraId="3B5AE022" w14:textId="77777777" w:rsidR="008C6777" w:rsidRDefault="00B86016" w:rsidP="00DD0B84">
      <w:pPr>
        <w:spacing w:before="0" w:after="0"/>
        <w:ind w:firstLine="0"/>
        <w:jc w:val="center"/>
      </w:pPr>
      <w:r w:rsidRPr="008C6777">
        <w:t>Sa poitrine en désarroi</w:t>
      </w:r>
      <w:r w:rsidR="008C6777">
        <w:t> !</w:t>
      </w:r>
    </w:p>
    <w:p w14:paraId="48CC7D15" w14:textId="77777777" w:rsidR="00DD0B84" w:rsidRDefault="00DD0B84" w:rsidP="00DD0B84">
      <w:pPr>
        <w:spacing w:before="0" w:after="0"/>
        <w:ind w:firstLine="0"/>
        <w:jc w:val="center"/>
      </w:pPr>
    </w:p>
    <w:p w14:paraId="6B5BDDB0" w14:textId="77777777" w:rsidR="008C6777" w:rsidRDefault="00B86016" w:rsidP="00DD0B84">
      <w:pPr>
        <w:spacing w:before="0" w:after="0"/>
        <w:ind w:firstLine="0"/>
        <w:jc w:val="center"/>
      </w:pPr>
      <w:r w:rsidRPr="008C6777">
        <w:t>Non</w:t>
      </w:r>
      <w:r w:rsidR="008C6777">
        <w:t xml:space="preserve"> ! </w:t>
      </w:r>
      <w:r w:rsidRPr="008C6777">
        <w:t>c</w:t>
      </w:r>
      <w:r w:rsidR="008C6777">
        <w:t>’</w:t>
      </w:r>
      <w:r w:rsidRPr="008C6777">
        <w:t>est vraiment une honte</w:t>
      </w:r>
      <w:r w:rsidR="008C6777">
        <w:t>,</w:t>
      </w:r>
    </w:p>
    <w:p w14:paraId="4DE45EB0" w14:textId="77777777" w:rsidR="008C6777" w:rsidRDefault="00B86016" w:rsidP="00DD0B84">
      <w:pPr>
        <w:spacing w:before="0" w:after="0"/>
        <w:ind w:firstLine="0"/>
        <w:jc w:val="center"/>
      </w:pPr>
      <w:r w:rsidRPr="008C6777">
        <w:t>Ce Géronte</w:t>
      </w:r>
      <w:r w:rsidR="008C6777">
        <w:t> !</w:t>
      </w:r>
    </w:p>
    <w:p w14:paraId="3001368B" w14:textId="77777777" w:rsidR="008C6777" w:rsidRDefault="00B86016" w:rsidP="00DD0B84">
      <w:pPr>
        <w:spacing w:before="0" w:after="0"/>
        <w:ind w:firstLine="0"/>
        <w:jc w:val="center"/>
      </w:pPr>
      <w:r w:rsidRPr="008C6777">
        <w:t>Il est bête comme un pot</w:t>
      </w:r>
      <w:r w:rsidR="008C6777">
        <w:t> ;</w:t>
      </w:r>
    </w:p>
    <w:p w14:paraId="52385C3D" w14:textId="77777777" w:rsidR="008C6777" w:rsidRDefault="00B86016" w:rsidP="00DD0B84">
      <w:pPr>
        <w:spacing w:before="0" w:after="0"/>
        <w:ind w:firstLine="0"/>
        <w:jc w:val="center"/>
      </w:pPr>
      <w:r w:rsidRPr="008C6777">
        <w:t>Je comprends mal que tu puisses</w:t>
      </w:r>
      <w:r w:rsidR="008C6777">
        <w:t>,</w:t>
      </w:r>
    </w:p>
    <w:p w14:paraId="03C4F55B" w14:textId="77777777" w:rsidR="008C6777" w:rsidRDefault="00B86016" w:rsidP="00DD0B84">
      <w:pPr>
        <w:spacing w:before="0" w:after="0"/>
        <w:ind w:firstLine="0"/>
        <w:jc w:val="center"/>
      </w:pPr>
      <w:r w:rsidRPr="008C6777">
        <w:t>Dans tes cuisses</w:t>
      </w:r>
      <w:r w:rsidR="008C6777">
        <w:t>,</w:t>
      </w:r>
    </w:p>
    <w:p w14:paraId="08323AF8" w14:textId="77777777" w:rsidR="008C6777" w:rsidRDefault="00B86016" w:rsidP="00DD0B84">
      <w:pPr>
        <w:spacing w:before="0" w:after="0"/>
        <w:ind w:firstLine="0"/>
        <w:jc w:val="center"/>
      </w:pPr>
      <w:r w:rsidRPr="008C6777">
        <w:t>Le recevoir en dépôt</w:t>
      </w:r>
      <w:r w:rsidR="008C6777">
        <w:t>.</w:t>
      </w:r>
    </w:p>
    <w:p w14:paraId="34464DC4" w14:textId="77777777" w:rsidR="00DD0B84" w:rsidRDefault="00DD0B84" w:rsidP="00DD0B84">
      <w:pPr>
        <w:spacing w:before="0" w:after="0"/>
        <w:ind w:firstLine="0"/>
        <w:jc w:val="center"/>
      </w:pPr>
    </w:p>
    <w:p w14:paraId="2C4FB139" w14:textId="77777777" w:rsidR="008C6777" w:rsidRDefault="00B86016" w:rsidP="00DD0B84">
      <w:pPr>
        <w:spacing w:before="0" w:after="0"/>
        <w:ind w:firstLine="0"/>
        <w:jc w:val="center"/>
      </w:pPr>
      <w:r w:rsidRPr="008C6777">
        <w:t>Quand sur toi</w:t>
      </w:r>
      <w:r w:rsidR="008C6777">
        <w:t xml:space="preserve">, </w:t>
      </w:r>
      <w:r w:rsidRPr="008C6777">
        <w:t>qui fus ma reine</w:t>
      </w:r>
      <w:r w:rsidR="008C6777">
        <w:t>,</w:t>
      </w:r>
    </w:p>
    <w:p w14:paraId="4B661768" w14:textId="77777777" w:rsidR="008C6777" w:rsidRDefault="00B86016" w:rsidP="00DD0B84">
      <w:pPr>
        <w:spacing w:before="0" w:after="0"/>
        <w:ind w:firstLine="0"/>
        <w:jc w:val="center"/>
      </w:pPr>
      <w:r w:rsidRPr="008C6777">
        <w:t>Il se traîne</w:t>
      </w:r>
      <w:r w:rsidR="008C6777">
        <w:t>,</w:t>
      </w:r>
    </w:p>
    <w:p w14:paraId="66F3B47E" w14:textId="77777777" w:rsidR="008C6777" w:rsidRDefault="00B86016" w:rsidP="00DD0B84">
      <w:pPr>
        <w:spacing w:before="0" w:after="0"/>
        <w:ind w:firstLine="0"/>
        <w:jc w:val="center"/>
      </w:pPr>
      <w:r w:rsidRPr="008C6777">
        <w:t>Ce doit être dégoûtant</w:t>
      </w:r>
      <w:r w:rsidR="008C6777">
        <w:t>,</w:t>
      </w:r>
    </w:p>
    <w:p w14:paraId="15074228" w14:textId="269CC30E" w:rsidR="00B86016" w:rsidRPr="008C6777" w:rsidRDefault="00B86016" w:rsidP="00DD0B84">
      <w:pPr>
        <w:spacing w:before="0" w:after="0"/>
        <w:ind w:firstLine="0"/>
        <w:jc w:val="center"/>
      </w:pPr>
      <w:r w:rsidRPr="008C6777">
        <w:t>Telle sur toi la limace</w:t>
      </w:r>
    </w:p>
    <w:p w14:paraId="3D7AC43A" w14:textId="77777777" w:rsidR="008C6777" w:rsidRDefault="00B86016" w:rsidP="00DD0B84">
      <w:pPr>
        <w:spacing w:before="0" w:after="0"/>
        <w:ind w:firstLine="0"/>
        <w:jc w:val="center"/>
      </w:pPr>
      <w:r w:rsidRPr="008C6777">
        <w:t>Se ramasse</w:t>
      </w:r>
      <w:r w:rsidR="008C6777">
        <w:t>,</w:t>
      </w:r>
    </w:p>
    <w:p w14:paraId="4809E8A7" w14:textId="77777777" w:rsidR="008C6777" w:rsidRDefault="00B86016" w:rsidP="00DD0B84">
      <w:pPr>
        <w:spacing w:before="0" w:after="0"/>
        <w:ind w:firstLine="0"/>
        <w:jc w:val="center"/>
      </w:pPr>
      <w:r w:rsidRPr="008C6777">
        <w:t>Qui chemine en se frottant</w:t>
      </w:r>
      <w:r w:rsidR="008C6777">
        <w:t>.</w:t>
      </w:r>
    </w:p>
    <w:p w14:paraId="218231B5" w14:textId="77777777" w:rsidR="00DD0B84" w:rsidRDefault="00DD0B84" w:rsidP="00DD0B84">
      <w:pPr>
        <w:spacing w:before="0" w:after="0"/>
        <w:ind w:firstLine="0"/>
        <w:jc w:val="center"/>
      </w:pPr>
    </w:p>
    <w:p w14:paraId="10A4A438" w14:textId="77777777" w:rsidR="008C6777" w:rsidRDefault="00B86016" w:rsidP="00DD0B84">
      <w:pPr>
        <w:spacing w:before="0" w:after="0"/>
        <w:ind w:firstLine="0"/>
        <w:jc w:val="center"/>
      </w:pPr>
      <w:r w:rsidRPr="008C6777">
        <w:t>Comme par le froid saisies</w:t>
      </w:r>
      <w:r w:rsidR="008C6777">
        <w:t>,</w:t>
      </w:r>
    </w:p>
    <w:p w14:paraId="4214C7A6" w14:textId="3F2F322C" w:rsidR="00B86016" w:rsidRPr="008C6777" w:rsidRDefault="00B86016" w:rsidP="00DD0B84">
      <w:pPr>
        <w:spacing w:before="0" w:after="0"/>
        <w:ind w:firstLine="0"/>
        <w:jc w:val="center"/>
      </w:pPr>
      <w:r w:rsidRPr="008C6777">
        <w:t>Deux vessies</w:t>
      </w:r>
    </w:p>
    <w:p w14:paraId="0E59004D" w14:textId="77777777" w:rsidR="008C6777" w:rsidRDefault="00B86016" w:rsidP="00DD0B84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une épingle dégonfla</w:t>
      </w:r>
      <w:r w:rsidR="008C6777">
        <w:t>,</w:t>
      </w:r>
    </w:p>
    <w:p w14:paraId="03A7A44B" w14:textId="77777777" w:rsidR="008C6777" w:rsidRDefault="00B86016" w:rsidP="00DD0B84">
      <w:pPr>
        <w:spacing w:before="0" w:after="0"/>
        <w:ind w:firstLine="0"/>
        <w:jc w:val="center"/>
      </w:pPr>
      <w:r w:rsidRPr="008C6777">
        <w:t>Noires comme la peau d</w:t>
      </w:r>
      <w:r w:rsidR="008C6777">
        <w:t>’</w:t>
      </w:r>
      <w:r w:rsidRPr="008C6777">
        <w:t>âne</w:t>
      </w:r>
      <w:r w:rsidR="008C6777">
        <w:t>,</w:t>
      </w:r>
    </w:p>
    <w:p w14:paraId="7C34C126" w14:textId="77777777" w:rsidR="008C6777" w:rsidRDefault="00B86016" w:rsidP="00DD0B84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on tanne</w:t>
      </w:r>
      <w:r w:rsidR="008C6777">
        <w:t>,</w:t>
      </w:r>
    </w:p>
    <w:p w14:paraId="2B0A557B" w14:textId="77777777" w:rsidR="008C6777" w:rsidRDefault="00B86016" w:rsidP="00DD0B84">
      <w:pPr>
        <w:spacing w:before="0" w:after="0"/>
        <w:ind w:firstLine="0"/>
        <w:jc w:val="center"/>
      </w:pPr>
      <w:r w:rsidRPr="008C6777">
        <w:t xml:space="preserve">En battant des </w:t>
      </w:r>
      <w:r w:rsidRPr="008C6777">
        <w:rPr>
          <w:i/>
        </w:rPr>
        <w:t>ra fla fla</w:t>
      </w:r>
      <w:r w:rsidR="008C6777">
        <w:t>.</w:t>
      </w:r>
    </w:p>
    <w:p w14:paraId="600AF4AC" w14:textId="77777777" w:rsidR="00DD0B84" w:rsidRDefault="00DD0B84" w:rsidP="00DD0B84">
      <w:pPr>
        <w:spacing w:before="0" w:after="0"/>
        <w:ind w:firstLine="0"/>
        <w:jc w:val="center"/>
      </w:pPr>
    </w:p>
    <w:p w14:paraId="70CF6E11" w14:textId="7943178A" w:rsidR="008C6777" w:rsidRDefault="00B86016" w:rsidP="00DD0B84">
      <w:pPr>
        <w:spacing w:before="0" w:after="0"/>
        <w:ind w:firstLine="0"/>
        <w:jc w:val="center"/>
      </w:pPr>
      <w:r w:rsidRPr="008C6777">
        <w:t>Telles ses c</w:t>
      </w:r>
      <w:r w:rsidR="00DD0B84">
        <w:t>.....</w:t>
      </w:r>
      <w:r w:rsidRPr="008C6777">
        <w:t>es putrides</w:t>
      </w:r>
      <w:r w:rsidR="008C6777">
        <w:t>,</w:t>
      </w:r>
    </w:p>
    <w:p w14:paraId="131E8026" w14:textId="467E27F3" w:rsidR="00B86016" w:rsidRPr="008C6777" w:rsidRDefault="00B86016" w:rsidP="00DD0B84">
      <w:pPr>
        <w:spacing w:before="0" w:after="0"/>
        <w:ind w:firstLine="0"/>
        <w:jc w:val="center"/>
      </w:pPr>
      <w:r w:rsidRPr="008C6777">
        <w:t>Dont les rides</w:t>
      </w:r>
    </w:p>
    <w:p w14:paraId="034426F7" w14:textId="77777777" w:rsidR="008C6777" w:rsidRDefault="00B86016" w:rsidP="00DD0B84">
      <w:pPr>
        <w:spacing w:before="0" w:after="0"/>
        <w:ind w:firstLine="0"/>
        <w:jc w:val="center"/>
      </w:pPr>
      <w:r w:rsidRPr="008C6777">
        <w:t>Disent qu</w:t>
      </w:r>
      <w:r w:rsidR="008C6777">
        <w:t>’</w:t>
      </w:r>
      <w:r w:rsidRPr="008C6777">
        <w:t>elles ont vécu</w:t>
      </w:r>
      <w:r w:rsidR="008C6777">
        <w:t>,</w:t>
      </w:r>
    </w:p>
    <w:p w14:paraId="34EE990B" w14:textId="60BE6561" w:rsidR="00B86016" w:rsidRPr="008C6777" w:rsidRDefault="00B86016" w:rsidP="00DD0B84">
      <w:pPr>
        <w:spacing w:before="0" w:after="0"/>
        <w:ind w:firstLine="0"/>
        <w:jc w:val="center"/>
      </w:pPr>
      <w:r w:rsidRPr="008C6777">
        <w:t>Quand il tend son ventre obèse</w:t>
      </w:r>
    </w:p>
    <w:p w14:paraId="15575108" w14:textId="77777777" w:rsidR="008C6777" w:rsidRDefault="00B86016" w:rsidP="00DD0B84">
      <w:pPr>
        <w:spacing w:before="0" w:after="0"/>
        <w:ind w:firstLine="0"/>
        <w:jc w:val="center"/>
      </w:pPr>
      <w:r w:rsidRPr="008C6777">
        <w:t>Et te baise</w:t>
      </w:r>
      <w:r w:rsidR="008C6777">
        <w:t>,</w:t>
      </w:r>
    </w:p>
    <w:p w14:paraId="25433850" w14:textId="77777777" w:rsidR="008C6777" w:rsidRDefault="00B86016" w:rsidP="00DD0B84">
      <w:pPr>
        <w:spacing w:before="0" w:after="0"/>
        <w:ind w:firstLine="0"/>
        <w:jc w:val="center"/>
      </w:pPr>
      <w:r w:rsidRPr="008C6777">
        <w:t>Doivent souffleter son c</w:t>
      </w:r>
      <w:r w:rsidR="008C6777">
        <w:t>..</w:t>
      </w:r>
    </w:p>
    <w:p w14:paraId="5E2AEA78" w14:textId="77777777" w:rsidR="00DD0B84" w:rsidRDefault="00DD0B84" w:rsidP="00DD0B84">
      <w:pPr>
        <w:spacing w:before="0" w:after="0"/>
        <w:ind w:firstLine="0"/>
        <w:jc w:val="center"/>
      </w:pPr>
    </w:p>
    <w:p w14:paraId="491E935F" w14:textId="3EFD9C81" w:rsidR="008C6777" w:rsidRDefault="00B86016" w:rsidP="00DD0B84">
      <w:pPr>
        <w:spacing w:before="0" w:after="0"/>
        <w:ind w:firstLine="0"/>
        <w:jc w:val="center"/>
      </w:pPr>
      <w:r w:rsidRPr="008C6777">
        <w:t>Sa p</w:t>
      </w:r>
      <w:r w:rsidR="008C6777">
        <w:t>..</w:t>
      </w:r>
      <w:r w:rsidRPr="008C6777">
        <w:t>e est flasque et mollasse</w:t>
      </w:r>
      <w:r w:rsidR="008C6777">
        <w:t>,</w:t>
      </w:r>
    </w:p>
    <w:p w14:paraId="4BB8C3E9" w14:textId="1ED41461" w:rsidR="00B86016" w:rsidRPr="008C6777" w:rsidRDefault="00B86016" w:rsidP="00DD0B84">
      <w:pPr>
        <w:spacing w:before="0" w:after="0"/>
        <w:ind w:firstLine="0"/>
        <w:jc w:val="center"/>
      </w:pPr>
      <w:r w:rsidRPr="008C6777">
        <w:t>Froide et lasse</w:t>
      </w:r>
    </w:p>
    <w:p w14:paraId="21D4B656" w14:textId="77777777" w:rsidR="008C6777" w:rsidRDefault="00B86016" w:rsidP="00DD0B84">
      <w:pPr>
        <w:spacing w:before="0" w:after="0"/>
        <w:ind w:firstLine="0"/>
        <w:jc w:val="center"/>
      </w:pPr>
      <w:r w:rsidRPr="008C6777">
        <w:t>La patience des doigts</w:t>
      </w:r>
      <w:r w:rsidR="008C6777">
        <w:t> ;</w:t>
      </w:r>
    </w:p>
    <w:p w14:paraId="24D67FFB" w14:textId="77777777" w:rsidR="008C6777" w:rsidRDefault="00B86016" w:rsidP="00DD0B84">
      <w:pPr>
        <w:spacing w:before="0" w:after="0"/>
        <w:ind w:firstLine="0"/>
        <w:jc w:val="center"/>
      </w:pPr>
      <w:r w:rsidRPr="008C6777">
        <w:t>Quand tu tiens cette aubergine</w:t>
      </w:r>
      <w:r w:rsidR="008C6777">
        <w:t>,</w:t>
      </w:r>
    </w:p>
    <w:p w14:paraId="4041115A" w14:textId="7863B9A9" w:rsidR="00B86016" w:rsidRPr="008C6777" w:rsidRDefault="00B86016" w:rsidP="00DD0B84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imagine</w:t>
      </w:r>
    </w:p>
    <w:p w14:paraId="02A43095" w14:textId="77777777" w:rsidR="008C6777" w:rsidRDefault="00B86016" w:rsidP="00DD0B84">
      <w:pPr>
        <w:spacing w:before="0" w:after="0"/>
        <w:ind w:firstLine="0"/>
        <w:jc w:val="center"/>
      </w:pPr>
      <w:r w:rsidRPr="008C6777">
        <w:t>Le plaisir que tu lui dois</w:t>
      </w:r>
      <w:r w:rsidR="008C6777">
        <w:t>.</w:t>
      </w:r>
    </w:p>
    <w:p w14:paraId="4FD2F5C3" w14:textId="77777777" w:rsidR="00DD0B84" w:rsidRDefault="00DD0B84" w:rsidP="00DD0B84">
      <w:pPr>
        <w:spacing w:before="0" w:after="0"/>
        <w:ind w:firstLine="0"/>
        <w:jc w:val="center"/>
      </w:pPr>
    </w:p>
    <w:p w14:paraId="6E22E004" w14:textId="53F89620" w:rsidR="00B86016" w:rsidRPr="008C6777" w:rsidRDefault="00B86016" w:rsidP="00DD0B84">
      <w:pPr>
        <w:spacing w:before="0" w:after="0"/>
        <w:ind w:firstLine="0"/>
        <w:jc w:val="center"/>
      </w:pPr>
      <w:r w:rsidRPr="008C6777">
        <w:t>Non</w:t>
      </w:r>
      <w:r w:rsidR="008C6777">
        <w:t xml:space="preserve">, </w:t>
      </w:r>
      <w:r w:rsidRPr="008C6777">
        <w:t>pour notre amour passé</w:t>
      </w:r>
    </w:p>
    <w:p w14:paraId="41CEA32D" w14:textId="77777777" w:rsidR="008C6777" w:rsidRDefault="00B86016" w:rsidP="00DD0B84">
      <w:pPr>
        <w:spacing w:before="0" w:after="0"/>
        <w:ind w:firstLine="0"/>
        <w:jc w:val="center"/>
      </w:pPr>
      <w:r w:rsidRPr="008C6777">
        <w:t>Éclipsé</w:t>
      </w:r>
      <w:r w:rsidR="008C6777">
        <w:t>,</w:t>
      </w:r>
    </w:p>
    <w:p w14:paraId="47F3E8CD" w14:textId="6FE86745" w:rsidR="00B86016" w:rsidRPr="008C6777" w:rsidRDefault="00B86016" w:rsidP="00DD0B84">
      <w:pPr>
        <w:spacing w:before="0" w:after="0"/>
        <w:ind w:firstLine="0"/>
        <w:jc w:val="center"/>
      </w:pPr>
      <w:r w:rsidRPr="008C6777">
        <w:t>Tu me verrais moins honteux</w:t>
      </w:r>
    </w:p>
    <w:p w14:paraId="7336E27A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Si je te savais un homme</w:t>
      </w:r>
    </w:p>
    <w:p w14:paraId="1B9B52A4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Jeune et comme</w:t>
      </w:r>
    </w:p>
    <w:p w14:paraId="3062B598" w14:textId="77777777" w:rsidR="008C6777" w:rsidRDefault="00B86016" w:rsidP="00DD0B84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est pas ce birbe piteux</w:t>
      </w:r>
      <w:r w:rsidR="008C6777">
        <w:t>.</w:t>
      </w:r>
    </w:p>
    <w:p w14:paraId="71874A62" w14:textId="77777777" w:rsidR="00DD0B84" w:rsidRDefault="00DD0B84" w:rsidP="00DD0B84">
      <w:pPr>
        <w:spacing w:before="0" w:after="0"/>
        <w:ind w:firstLine="0"/>
        <w:jc w:val="center"/>
      </w:pPr>
    </w:p>
    <w:p w14:paraId="74B4D71E" w14:textId="2F56CF7D" w:rsidR="00B86016" w:rsidRPr="008C6777" w:rsidRDefault="00B86016" w:rsidP="00DD0B84">
      <w:pPr>
        <w:spacing w:before="0" w:after="0"/>
        <w:ind w:firstLine="0"/>
        <w:jc w:val="center"/>
      </w:pPr>
      <w:r w:rsidRPr="008C6777">
        <w:t>Fi</w:t>
      </w:r>
      <w:r w:rsidR="008C6777">
        <w:t xml:space="preserve"> ! </w:t>
      </w:r>
      <w:r w:rsidRPr="008C6777">
        <w:t>cette moustache grise</w:t>
      </w:r>
    </w:p>
    <w:p w14:paraId="58AD9E12" w14:textId="77777777" w:rsidR="00B86016" w:rsidRPr="008C6777" w:rsidRDefault="00B86016" w:rsidP="00DD0B84">
      <w:pPr>
        <w:spacing w:before="0" w:after="0"/>
        <w:ind w:firstLine="0"/>
        <w:jc w:val="center"/>
      </w:pPr>
      <w:r w:rsidRPr="008C6777">
        <w:t>Qui se grise</w:t>
      </w:r>
    </w:p>
    <w:p w14:paraId="267E085A" w14:textId="77777777" w:rsidR="008C6777" w:rsidRDefault="00B86016" w:rsidP="00DD0B84">
      <w:pPr>
        <w:spacing w:before="0" w:after="0"/>
        <w:ind w:firstLine="0"/>
        <w:jc w:val="center"/>
      </w:pPr>
      <w:r w:rsidRPr="008C6777">
        <w:t>Du cosmétique à dix sous</w:t>
      </w:r>
      <w:r w:rsidR="008C6777">
        <w:t> !</w:t>
      </w:r>
    </w:p>
    <w:p w14:paraId="70E1A97E" w14:textId="55DD511F" w:rsidR="00B86016" w:rsidRPr="008C6777" w:rsidRDefault="00B86016" w:rsidP="00DD0B84">
      <w:pPr>
        <w:spacing w:before="0" w:after="0"/>
        <w:ind w:firstLine="0"/>
        <w:jc w:val="center"/>
      </w:pPr>
      <w:r w:rsidRPr="008C6777">
        <w:t>Ce pleutre âgé</w:t>
      </w:r>
      <w:r w:rsidR="008C6777">
        <w:t xml:space="preserve">, </w:t>
      </w:r>
      <w:r w:rsidRPr="008C6777">
        <w:t>ce Jean fesse</w:t>
      </w:r>
    </w:p>
    <w:p w14:paraId="1C3028DB" w14:textId="4165091C" w:rsidR="00B86016" w:rsidRPr="008C6777" w:rsidRDefault="00B86016" w:rsidP="00DD0B84">
      <w:pPr>
        <w:spacing w:before="0" w:after="0"/>
        <w:ind w:firstLine="0"/>
        <w:jc w:val="center"/>
      </w:pPr>
      <w:r w:rsidRPr="008C6777">
        <w:t>Qui s</w:t>
      </w:r>
      <w:r w:rsidR="008C6777">
        <w:t>’</w:t>
      </w:r>
      <w:r w:rsidRPr="008C6777">
        <w:t>affaisse</w:t>
      </w:r>
    </w:p>
    <w:p w14:paraId="151A1012" w14:textId="77777777" w:rsidR="008C6777" w:rsidRDefault="00B86016" w:rsidP="00DD0B84">
      <w:pPr>
        <w:spacing w:before="0" w:after="0"/>
        <w:ind w:firstLine="0"/>
        <w:jc w:val="center"/>
      </w:pPr>
      <w:r w:rsidRPr="008C6777">
        <w:t>Dans le troisième dessous</w:t>
      </w:r>
      <w:r w:rsidR="008C6777">
        <w:t> !…</w:t>
      </w:r>
    </w:p>
    <w:p w14:paraId="4C069276" w14:textId="77777777" w:rsidR="00DD0B84" w:rsidRDefault="00DD0B84" w:rsidP="00DD0B84">
      <w:pPr>
        <w:spacing w:before="0" w:after="0"/>
        <w:ind w:firstLine="0"/>
        <w:jc w:val="center"/>
      </w:pPr>
    </w:p>
    <w:p w14:paraId="7A3DB008" w14:textId="77777777" w:rsidR="008C6777" w:rsidRDefault="00B86016" w:rsidP="00DD0B84">
      <w:pPr>
        <w:spacing w:before="0" w:after="0"/>
        <w:ind w:firstLine="0"/>
        <w:jc w:val="center"/>
      </w:pPr>
      <w:r w:rsidRPr="008C6777">
        <w:t>Ô Rosita</w:t>
      </w:r>
      <w:r w:rsidR="008C6777">
        <w:t xml:space="preserve"> ! </w:t>
      </w:r>
      <w:r w:rsidRPr="008C6777">
        <w:t>fais-toi foutre</w:t>
      </w:r>
      <w:r w:rsidR="008C6777">
        <w:t>,</w:t>
      </w:r>
    </w:p>
    <w:p w14:paraId="61053117" w14:textId="77777777" w:rsidR="008C6777" w:rsidRDefault="00B86016" w:rsidP="00DD0B84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outre en outre</w:t>
      </w:r>
      <w:r w:rsidR="008C6777">
        <w:t>,</w:t>
      </w:r>
    </w:p>
    <w:p w14:paraId="6C910472" w14:textId="77777777" w:rsidR="008C6777" w:rsidRDefault="00B86016" w:rsidP="00DD0B84">
      <w:pPr>
        <w:spacing w:before="0" w:after="0"/>
        <w:ind w:firstLine="0"/>
        <w:jc w:val="center"/>
      </w:pPr>
      <w:r w:rsidRPr="008C6777">
        <w:t>Par tous ceux que tu voudras</w:t>
      </w:r>
      <w:r w:rsidR="008C6777">
        <w:t>,</w:t>
      </w:r>
    </w:p>
    <w:p w14:paraId="3414BA30" w14:textId="77777777" w:rsidR="008C6777" w:rsidRDefault="00B86016" w:rsidP="00DD0B84">
      <w:pPr>
        <w:spacing w:before="0" w:after="0"/>
        <w:ind w:firstLine="0"/>
        <w:jc w:val="center"/>
      </w:pPr>
      <w:r w:rsidRPr="008C6777">
        <w:t>Va</w:t>
      </w:r>
      <w:r w:rsidR="008C6777">
        <w:t xml:space="preserve">, </w:t>
      </w:r>
      <w:r w:rsidRPr="008C6777">
        <w:t>raccroche</w:t>
      </w:r>
      <w:r w:rsidR="008C6777">
        <w:t xml:space="preserve">, </w:t>
      </w:r>
      <w:r w:rsidRPr="008C6777">
        <w:t>sois en carte</w:t>
      </w:r>
      <w:r w:rsidR="008C6777">
        <w:t>,</w:t>
      </w:r>
    </w:p>
    <w:p w14:paraId="33473AED" w14:textId="12647CCF" w:rsidR="00B86016" w:rsidRPr="008C6777" w:rsidRDefault="00B86016" w:rsidP="00DD0B84">
      <w:pPr>
        <w:spacing w:before="0" w:after="0"/>
        <w:ind w:firstLine="0"/>
        <w:jc w:val="center"/>
      </w:pPr>
      <w:r w:rsidRPr="008C6777">
        <w:t>Mais écarte</w:t>
      </w:r>
    </w:p>
    <w:p w14:paraId="5EE7C903" w14:textId="77777777" w:rsidR="008C6777" w:rsidRDefault="00B86016" w:rsidP="00DD0B84">
      <w:pPr>
        <w:spacing w:before="0" w:after="0"/>
        <w:ind w:firstLine="0"/>
        <w:jc w:val="center"/>
      </w:pPr>
      <w:r w:rsidRPr="008C6777">
        <w:t>Ce vieux qui pue en tes draps</w:t>
      </w:r>
      <w:r w:rsidR="008C6777">
        <w:t> !</w:t>
      </w:r>
    </w:p>
    <w:p w14:paraId="76003FD2" w14:textId="77777777" w:rsidR="00DD0B84" w:rsidRDefault="00DD0B84" w:rsidP="00DD0B84">
      <w:pPr>
        <w:spacing w:before="0" w:after="0"/>
        <w:ind w:firstLine="0"/>
        <w:jc w:val="center"/>
      </w:pPr>
    </w:p>
    <w:p w14:paraId="3966E4F4" w14:textId="1A3784A1" w:rsidR="00B86016" w:rsidRPr="008C6777" w:rsidRDefault="00B86016" w:rsidP="00DD0B84">
      <w:pPr>
        <w:spacing w:before="0" w:after="0"/>
        <w:ind w:firstLine="0"/>
        <w:jc w:val="center"/>
      </w:pPr>
      <w:r w:rsidRPr="008C6777">
        <w:t>Oui</w:t>
      </w:r>
      <w:r w:rsidR="008C6777">
        <w:t xml:space="preserve"> ! </w:t>
      </w:r>
      <w:r w:rsidRPr="008C6777">
        <w:t>va-t</w:t>
      </w:r>
      <w:r w:rsidR="008C6777">
        <w:t>’</w:t>
      </w:r>
      <w:r w:rsidRPr="008C6777">
        <w:t>en avec les bringues</w:t>
      </w:r>
    </w:p>
    <w:p w14:paraId="0494B348" w14:textId="77777777" w:rsidR="008C6777" w:rsidRDefault="00B86016" w:rsidP="00DD0B84">
      <w:pPr>
        <w:spacing w:before="0" w:after="0"/>
        <w:ind w:firstLine="0"/>
        <w:jc w:val="center"/>
      </w:pPr>
      <w:r w:rsidRPr="008C6777">
        <w:t>Des bastringues</w:t>
      </w:r>
      <w:r w:rsidR="008C6777">
        <w:t>,</w:t>
      </w:r>
    </w:p>
    <w:p w14:paraId="5C319763" w14:textId="029D4DB5" w:rsidR="008C6777" w:rsidRDefault="00B86016" w:rsidP="00DD0B84">
      <w:pPr>
        <w:spacing w:before="0" w:after="0"/>
        <w:ind w:firstLine="0"/>
        <w:jc w:val="center"/>
      </w:pPr>
      <w:r w:rsidRPr="008C6777">
        <w:t>Montre ton c</w:t>
      </w:r>
      <w:r w:rsidR="008C6777">
        <w:t>.</w:t>
      </w:r>
      <w:r w:rsidRPr="008C6777">
        <w:t>l au galop</w:t>
      </w:r>
      <w:r w:rsidR="008C6777">
        <w:t> ;</w:t>
      </w:r>
    </w:p>
    <w:p w14:paraId="35E6A49C" w14:textId="57AE7E56" w:rsidR="00B86016" w:rsidRPr="008C6777" w:rsidRDefault="00B86016" w:rsidP="00DD0B84">
      <w:pPr>
        <w:spacing w:before="0" w:after="0"/>
        <w:ind w:firstLine="0"/>
        <w:jc w:val="center"/>
      </w:pPr>
      <w:r w:rsidRPr="008C6777">
        <w:t>Va sucer les passants mornes</w:t>
      </w:r>
    </w:p>
    <w:p w14:paraId="38B011BC" w14:textId="77777777" w:rsidR="008C6777" w:rsidRDefault="00B86016" w:rsidP="00DD0B84">
      <w:pPr>
        <w:spacing w:before="0" w:after="0"/>
        <w:ind w:firstLine="0"/>
        <w:jc w:val="center"/>
      </w:pPr>
      <w:r w:rsidRPr="008C6777">
        <w:lastRenderedPageBreak/>
        <w:t>Sur les bornes</w:t>
      </w:r>
      <w:r w:rsidR="008C6777">
        <w:t>,</w:t>
      </w:r>
    </w:p>
    <w:p w14:paraId="39E1C2D7" w14:textId="77777777" w:rsidR="008C6777" w:rsidRDefault="00B86016" w:rsidP="00DD0B84">
      <w:pPr>
        <w:spacing w:before="0" w:after="0"/>
        <w:ind w:firstLine="0"/>
        <w:jc w:val="center"/>
      </w:pPr>
      <w:r w:rsidRPr="008C6777">
        <w:t>Mais plus de ce vieux salop</w:t>
      </w:r>
      <w:r w:rsidR="008C6777">
        <w:t> !</w:t>
      </w:r>
    </w:p>
    <w:p w14:paraId="06562CCC" w14:textId="77777777" w:rsidR="00DD0B84" w:rsidRDefault="00DD0B84" w:rsidP="00DD0B84">
      <w:pPr>
        <w:spacing w:before="0" w:after="0"/>
        <w:ind w:firstLine="0"/>
        <w:jc w:val="center"/>
      </w:pPr>
    </w:p>
    <w:p w14:paraId="080A4F28" w14:textId="77777777" w:rsidR="008C6777" w:rsidRDefault="00B86016" w:rsidP="00DD0B84">
      <w:pPr>
        <w:spacing w:before="0" w:after="0"/>
        <w:ind w:firstLine="0"/>
        <w:jc w:val="center"/>
      </w:pPr>
      <w:r w:rsidRPr="008C6777">
        <w:t>Sa place est au cimetière</w:t>
      </w:r>
      <w:r w:rsidR="008C6777">
        <w:t>,</w:t>
      </w:r>
    </w:p>
    <w:p w14:paraId="3A1FB8E0" w14:textId="24FC8F18" w:rsidR="00B86016" w:rsidRPr="008C6777" w:rsidRDefault="00B86016" w:rsidP="00DD0B84">
      <w:pPr>
        <w:spacing w:before="0" w:after="0"/>
        <w:ind w:firstLine="0"/>
        <w:jc w:val="center"/>
      </w:pPr>
      <w:r w:rsidRPr="008C6777">
        <w:t>Tout entière</w:t>
      </w:r>
    </w:p>
    <w:p w14:paraId="176C2FD8" w14:textId="77777777" w:rsidR="008C6777" w:rsidRDefault="00B86016" w:rsidP="00DD0B84">
      <w:pPr>
        <w:spacing w:before="0" w:after="0"/>
        <w:ind w:firstLine="0"/>
        <w:jc w:val="center"/>
      </w:pPr>
      <w:r w:rsidRPr="008C6777">
        <w:t>Dans son linceul qu</w:t>
      </w:r>
      <w:r w:rsidR="008C6777">
        <w:t>’</w:t>
      </w:r>
      <w:r w:rsidRPr="008C6777">
        <w:t>il découd</w:t>
      </w:r>
      <w:r w:rsidR="008C6777">
        <w:t> :</w:t>
      </w:r>
    </w:p>
    <w:p w14:paraId="34CA0432" w14:textId="0E8B774B" w:rsidR="00B86016" w:rsidRPr="008C6777" w:rsidRDefault="00B86016" w:rsidP="00DD0B84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une chose qui navre</w:t>
      </w:r>
    </w:p>
    <w:p w14:paraId="450FCA0E" w14:textId="07E00C43" w:rsidR="00B86016" w:rsidRPr="008C6777" w:rsidRDefault="00B86016" w:rsidP="00DD0B84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un cadavre</w:t>
      </w:r>
    </w:p>
    <w:p w14:paraId="0332361E" w14:textId="77777777" w:rsidR="008C6777" w:rsidRDefault="00B86016" w:rsidP="00DD0B84">
      <w:pPr>
        <w:spacing w:before="0" w:after="0"/>
        <w:ind w:firstLine="0"/>
        <w:jc w:val="center"/>
      </w:pPr>
      <w:r w:rsidRPr="008C6777">
        <w:t>Veuille encor tirer son coup</w:t>
      </w:r>
      <w:r w:rsidR="008C6777">
        <w:t> !</w:t>
      </w:r>
    </w:p>
    <w:p w14:paraId="5D69B507" w14:textId="2B0FB366" w:rsidR="008C6777" w:rsidRDefault="00DD0B84" w:rsidP="008C6777">
      <w:pPr>
        <w:jc w:val="right"/>
      </w:pPr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>
        <w:t>.</w:t>
      </w:r>
    </w:p>
    <w:p w14:paraId="7617C25C" w14:textId="3852D95E" w:rsidR="00B86016" w:rsidRPr="00B90685" w:rsidRDefault="00B86016" w:rsidP="008C6777">
      <w:pPr>
        <w:pStyle w:val="Titre2"/>
        <w:rPr>
          <w:iCs w:val="0"/>
          <w:szCs w:val="44"/>
        </w:rPr>
      </w:pPr>
      <w:bookmarkStart w:id="268" w:name="_Toc275359247"/>
      <w:bookmarkStart w:id="269" w:name="_Toc199525891"/>
      <w:r w:rsidRPr="00B90685">
        <w:rPr>
          <w:iCs w:val="0"/>
          <w:szCs w:val="44"/>
        </w:rPr>
        <w:lastRenderedPageBreak/>
        <w:t>SUR HIPPOLYTE</w:t>
      </w:r>
      <w:r w:rsidRPr="00B90685">
        <w:rPr>
          <w:rStyle w:val="Appelnotedebasdep"/>
          <w:iCs w:val="0"/>
          <w:szCs w:val="44"/>
        </w:rPr>
        <w:footnoteReference w:id="26"/>
      </w:r>
      <w:bookmarkEnd w:id="268"/>
      <w:bookmarkEnd w:id="269"/>
      <w:r w:rsidRPr="00B90685">
        <w:rPr>
          <w:iCs w:val="0"/>
          <w:szCs w:val="44"/>
        </w:rPr>
        <w:br/>
      </w:r>
    </w:p>
    <w:p w14:paraId="08884055" w14:textId="7E0EC984" w:rsidR="00B86016" w:rsidRPr="008C6777" w:rsidRDefault="00B86016" w:rsidP="00DD0B84">
      <w:pPr>
        <w:spacing w:before="0" w:after="0"/>
        <w:ind w:firstLine="0"/>
        <w:jc w:val="center"/>
      </w:pPr>
      <w:r w:rsidRPr="008C6777">
        <w:t>L</w:t>
      </w:r>
      <w:r w:rsidR="008C6777">
        <w:t xml:space="preserve">… </w:t>
      </w:r>
      <w:r w:rsidRPr="008C6777">
        <w:t>s est un c</w:t>
      </w:r>
      <w:r w:rsidR="00DD0B84">
        <w:t>.</w:t>
      </w:r>
      <w:r w:rsidR="008C6777">
        <w:t xml:space="preserve">. ! </w:t>
      </w:r>
      <w:r w:rsidRPr="008C6777">
        <w:t>Cette image</w:t>
      </w:r>
    </w:p>
    <w:p w14:paraId="08EA392D" w14:textId="77777777" w:rsidR="008C6777" w:rsidRDefault="00B86016" w:rsidP="00DD0B84">
      <w:pPr>
        <w:spacing w:before="0" w:after="0"/>
        <w:ind w:firstLine="0"/>
        <w:jc w:val="center"/>
      </w:pPr>
      <w:r w:rsidRPr="008C6777">
        <w:t>Est gracieuse et me ravit</w:t>
      </w:r>
      <w:r w:rsidR="008C6777">
        <w:t>,</w:t>
      </w:r>
    </w:p>
    <w:p w14:paraId="44C80ECC" w14:textId="77777777" w:rsidR="008C6777" w:rsidRDefault="00B86016" w:rsidP="00DD0B84">
      <w:pPr>
        <w:spacing w:before="0" w:after="0"/>
        <w:ind w:firstLine="0"/>
        <w:jc w:val="center"/>
      </w:pPr>
      <w:r w:rsidRPr="008C6777">
        <w:t>Mais elle est fausse</w:t>
      </w:r>
      <w:r w:rsidR="008C6777">
        <w:t xml:space="preserve">, </w:t>
      </w:r>
      <w:r w:rsidRPr="008C6777">
        <w:t>et c</w:t>
      </w:r>
      <w:r w:rsidR="008C6777">
        <w:t>’</w:t>
      </w:r>
      <w:r w:rsidRPr="008C6777">
        <w:t>est dommage</w:t>
      </w:r>
      <w:r w:rsidR="008C6777">
        <w:t> :</w:t>
      </w:r>
    </w:p>
    <w:p w14:paraId="0E7AA8EC" w14:textId="77777777" w:rsidR="008C6777" w:rsidRDefault="00B86016" w:rsidP="00DD0B84">
      <w:pPr>
        <w:spacing w:before="0" w:after="0"/>
        <w:ind w:firstLine="0"/>
        <w:jc w:val="center"/>
      </w:pPr>
      <w:r w:rsidRPr="008C6777">
        <w:t>Son nez a la forme d</w:t>
      </w:r>
      <w:r w:rsidR="008C6777">
        <w:t>’</w:t>
      </w:r>
      <w:r w:rsidRPr="008C6777">
        <w:t>un v</w:t>
      </w:r>
      <w:r w:rsidR="008C6777">
        <w:t>.. !</w:t>
      </w:r>
    </w:p>
    <w:p w14:paraId="652FDE37" w14:textId="125826D1" w:rsidR="008C6777" w:rsidRDefault="00DD0B84" w:rsidP="008C6777">
      <w:pPr>
        <w:jc w:val="right"/>
      </w:pPr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>
        <w:t>.</w:t>
      </w:r>
    </w:p>
    <w:p w14:paraId="2BA0CFCF" w14:textId="056CBA62" w:rsidR="00B86016" w:rsidRPr="00B90685" w:rsidRDefault="00B86016" w:rsidP="008C6777">
      <w:pPr>
        <w:pStyle w:val="Titre2"/>
        <w:rPr>
          <w:szCs w:val="44"/>
        </w:rPr>
      </w:pPr>
      <w:bookmarkStart w:id="270" w:name="_Toc275359248"/>
      <w:bookmarkStart w:id="271" w:name="_Toc199525892"/>
      <w:r w:rsidRPr="00B90685">
        <w:rPr>
          <w:szCs w:val="44"/>
        </w:rPr>
        <w:lastRenderedPageBreak/>
        <w:t>INVITATION À LA</w:t>
      </w:r>
      <w:r w:rsidR="008C6777" w:rsidRPr="00B90685">
        <w:rPr>
          <w:szCs w:val="44"/>
        </w:rPr>
        <w:t xml:space="preserve"> M</w:t>
      </w:r>
      <w:r w:rsidR="008C6777">
        <w:rPr>
          <w:szCs w:val="44"/>
        </w:rPr>
        <w:t>.</w:t>
      </w:r>
      <w:r w:rsidR="008C6777" w:rsidRPr="00B90685">
        <w:rPr>
          <w:szCs w:val="44"/>
        </w:rPr>
        <w:t>N</w:t>
      </w:r>
      <w:r w:rsidR="008C6777">
        <w:rPr>
          <w:szCs w:val="44"/>
        </w:rPr>
        <w:t>.</w:t>
      </w:r>
      <w:r w:rsidRPr="00B90685">
        <w:rPr>
          <w:szCs w:val="44"/>
        </w:rPr>
        <w:t>TTE</w:t>
      </w:r>
      <w:bookmarkEnd w:id="270"/>
      <w:bookmarkEnd w:id="271"/>
    </w:p>
    <w:p w14:paraId="5D67B09B" w14:textId="2B6B3AE5" w:rsidR="008C6777" w:rsidRDefault="00B86016" w:rsidP="00892AAB">
      <w:pPr>
        <w:spacing w:after="480"/>
        <w:ind w:firstLine="0"/>
        <w:jc w:val="center"/>
      </w:pPr>
      <w:r w:rsidRPr="008C6777">
        <w:rPr>
          <w:i/>
        </w:rPr>
        <w:t>À Mademoiselle Ida</w:t>
      </w:r>
      <w:r w:rsidR="008C6777">
        <w:rPr>
          <w:i/>
        </w:rPr>
        <w:t xml:space="preserve">, </w:t>
      </w:r>
      <w:r w:rsidRPr="008C6777">
        <w:rPr>
          <w:i/>
        </w:rPr>
        <w:t>rue des Arcades-Colbert</w:t>
      </w:r>
    </w:p>
    <w:p w14:paraId="050BFCA7" w14:textId="77777777" w:rsidR="008C6777" w:rsidRDefault="00B86016" w:rsidP="00892AAB">
      <w:pPr>
        <w:pStyle w:val="Titre3"/>
      </w:pPr>
      <w:bookmarkStart w:id="272" w:name="_Toc199525893"/>
      <w:r w:rsidRPr="008C6777">
        <w:t>I</w:t>
      </w:r>
      <w:bookmarkEnd w:id="272"/>
    </w:p>
    <w:p w14:paraId="0D39C32C" w14:textId="77777777" w:rsidR="008C6777" w:rsidRDefault="00B86016" w:rsidP="00892AAB">
      <w:pPr>
        <w:spacing w:before="0" w:after="0"/>
      </w:pPr>
      <w:r w:rsidRPr="00B90685">
        <w:t>Ton c</w:t>
      </w:r>
      <w:r w:rsidR="008C6777">
        <w:t xml:space="preserve">.. </w:t>
      </w:r>
      <w:r w:rsidRPr="00B90685">
        <w:t>suave</w:t>
      </w:r>
      <w:r w:rsidR="008C6777">
        <w:t xml:space="preserve">, </w:t>
      </w:r>
      <w:r w:rsidRPr="00B90685">
        <w:t>ton c</w:t>
      </w:r>
      <w:r w:rsidR="008C6777">
        <w:t xml:space="preserve">.. </w:t>
      </w:r>
      <w:r w:rsidRPr="00B90685">
        <w:t>rose</w:t>
      </w:r>
      <w:r w:rsidR="008C6777">
        <w:t>,</w:t>
      </w:r>
    </w:p>
    <w:p w14:paraId="5097286C" w14:textId="77777777" w:rsidR="008C6777" w:rsidRDefault="00B86016" w:rsidP="00892AAB">
      <w:pPr>
        <w:spacing w:before="0" w:after="0"/>
      </w:pPr>
      <w:r w:rsidRPr="00B90685">
        <w:t>Sous une forêt de poils blonds</w:t>
      </w:r>
      <w:r w:rsidR="008C6777">
        <w:t>,</w:t>
      </w:r>
    </w:p>
    <w:p w14:paraId="7D4A7F00" w14:textId="77777777" w:rsidR="008C6777" w:rsidRDefault="00B86016" w:rsidP="00892AAB">
      <w:pPr>
        <w:spacing w:before="0" w:after="0"/>
      </w:pPr>
      <w:r w:rsidRPr="00B90685">
        <w:t>Doux</w:t>
      </w:r>
      <w:r w:rsidR="008C6777">
        <w:t xml:space="preserve">, </w:t>
      </w:r>
      <w:r w:rsidRPr="00B90685">
        <w:t>frisés</w:t>
      </w:r>
      <w:r w:rsidR="008C6777">
        <w:t xml:space="preserve">, </w:t>
      </w:r>
      <w:r w:rsidRPr="00B90685">
        <w:t>parfumés et longs</w:t>
      </w:r>
      <w:r w:rsidR="008C6777">
        <w:t>,</w:t>
      </w:r>
    </w:p>
    <w:p w14:paraId="7AA16F92" w14:textId="77777777" w:rsidR="008C6777" w:rsidRDefault="00B86016" w:rsidP="00892AAB">
      <w:pPr>
        <w:spacing w:before="0" w:after="0"/>
      </w:pPr>
      <w:r w:rsidRPr="00B90685">
        <w:t>A l</w:t>
      </w:r>
      <w:r w:rsidR="008C6777">
        <w:t>’</w:t>
      </w:r>
      <w:r w:rsidRPr="00B90685">
        <w:t>air d</w:t>
      </w:r>
      <w:r w:rsidR="008C6777">
        <w:t>’</w:t>
      </w:r>
      <w:r w:rsidRPr="00B90685">
        <w:t>une lèvre mi-close</w:t>
      </w:r>
      <w:r w:rsidR="008C6777">
        <w:t>,</w:t>
      </w:r>
    </w:p>
    <w:p w14:paraId="128D7BB9" w14:textId="77777777" w:rsidR="00892AAB" w:rsidRDefault="00892AAB" w:rsidP="00892AAB">
      <w:pPr>
        <w:spacing w:before="0" w:after="0"/>
      </w:pPr>
    </w:p>
    <w:p w14:paraId="373903A9" w14:textId="2DF71305" w:rsidR="00B86016" w:rsidRPr="00B90685" w:rsidRDefault="00B86016" w:rsidP="00892AAB">
      <w:pPr>
        <w:spacing w:before="0" w:after="0"/>
      </w:pPr>
      <w:r w:rsidRPr="00B90685">
        <w:t>Lèvre excitant les appétits</w:t>
      </w:r>
    </w:p>
    <w:p w14:paraId="694049DB" w14:textId="77777777" w:rsidR="008C6777" w:rsidRDefault="00B86016" w:rsidP="00892AAB">
      <w:pPr>
        <w:spacing w:before="0" w:after="0"/>
      </w:pPr>
      <w:r w:rsidRPr="00B90685">
        <w:t>De ma lèvre très curieuse</w:t>
      </w:r>
      <w:r w:rsidR="008C6777">
        <w:t>,</w:t>
      </w:r>
    </w:p>
    <w:p w14:paraId="573EF381" w14:textId="77777777" w:rsidR="008C6777" w:rsidRDefault="00B86016" w:rsidP="00892AAB">
      <w:pPr>
        <w:spacing w:before="0" w:after="0"/>
      </w:pPr>
      <w:r w:rsidRPr="00B90685">
        <w:t>D</w:t>
      </w:r>
      <w:r w:rsidR="008C6777">
        <w:t>’</w:t>
      </w:r>
      <w:r w:rsidRPr="00B90685">
        <w:t>où tant de baisers sont partis</w:t>
      </w:r>
      <w:r w:rsidR="008C6777">
        <w:t> ;</w:t>
      </w:r>
    </w:p>
    <w:p w14:paraId="5920E055" w14:textId="625E5064" w:rsidR="008C6777" w:rsidRDefault="00B86016" w:rsidP="00892AAB">
      <w:pPr>
        <w:spacing w:before="0" w:after="0"/>
      </w:pPr>
      <w:r w:rsidRPr="00B90685">
        <w:t>Une langue mystérieuse</w:t>
      </w:r>
    </w:p>
    <w:p w14:paraId="4494854C" w14:textId="77777777" w:rsidR="00892AAB" w:rsidRDefault="00892AAB" w:rsidP="00892AAB">
      <w:pPr>
        <w:spacing w:before="0" w:after="0"/>
      </w:pPr>
    </w:p>
    <w:p w14:paraId="787C5D04" w14:textId="33F628B3" w:rsidR="00B86016" w:rsidRPr="00B90685" w:rsidRDefault="00B86016" w:rsidP="00892AAB">
      <w:pPr>
        <w:spacing w:before="0" w:after="0"/>
      </w:pPr>
      <w:r w:rsidRPr="00B90685">
        <w:t>Sort de ce c</w:t>
      </w:r>
      <w:r w:rsidR="008C6777">
        <w:t xml:space="preserve">.. </w:t>
      </w:r>
      <w:r w:rsidRPr="00B90685">
        <w:t>et vient chercher</w:t>
      </w:r>
    </w:p>
    <w:p w14:paraId="042FA42D" w14:textId="77777777" w:rsidR="008C6777" w:rsidRDefault="00B86016" w:rsidP="00892AAB">
      <w:pPr>
        <w:spacing w:before="0" w:after="0"/>
      </w:pPr>
      <w:r w:rsidRPr="00B90685">
        <w:t>La mienne pour gamahucher</w:t>
      </w:r>
      <w:r w:rsidR="008C6777">
        <w:t>.</w:t>
      </w:r>
    </w:p>
    <w:p w14:paraId="02335210" w14:textId="25107A46" w:rsidR="008C6777" w:rsidRDefault="00B86016" w:rsidP="00892AAB">
      <w:pPr>
        <w:pStyle w:val="Titre3"/>
      </w:pPr>
      <w:bookmarkStart w:id="273" w:name="_Toc199525894"/>
      <w:r w:rsidRPr="008C6777">
        <w:t>II</w:t>
      </w:r>
      <w:bookmarkEnd w:id="273"/>
    </w:p>
    <w:p w14:paraId="3E333874" w14:textId="2B27DEB0" w:rsidR="00B86016" w:rsidRPr="00B90685" w:rsidRDefault="00B86016" w:rsidP="00892AAB">
      <w:pPr>
        <w:spacing w:before="0" w:after="0"/>
      </w:pPr>
      <w:r w:rsidRPr="00B90685">
        <w:t>Car</w:t>
      </w:r>
      <w:r w:rsidR="008C6777">
        <w:t xml:space="preserve">, </w:t>
      </w:r>
      <w:r w:rsidRPr="00B90685">
        <w:t>ma chère</w:t>
      </w:r>
      <w:r w:rsidR="008C6777">
        <w:t xml:space="preserve">, </w:t>
      </w:r>
      <w:r w:rsidRPr="00B90685">
        <w:t>les imbéciles</w:t>
      </w:r>
    </w:p>
    <w:p w14:paraId="4E099E9E" w14:textId="3CE5D48B" w:rsidR="00B86016" w:rsidRPr="00B90685" w:rsidRDefault="00B86016" w:rsidP="00892AAB">
      <w:pPr>
        <w:spacing w:before="0" w:after="0"/>
      </w:pPr>
      <w:r w:rsidRPr="00B90685">
        <w:t>Auront beau dire</w:t>
      </w:r>
      <w:r w:rsidR="008C6777">
        <w:t xml:space="preserve">, </w:t>
      </w:r>
      <w:r w:rsidRPr="00B90685">
        <w:t>quand on a</w:t>
      </w:r>
    </w:p>
    <w:p w14:paraId="6217037D" w14:textId="6BE9CFFC" w:rsidR="00B86016" w:rsidRPr="00B90685" w:rsidRDefault="00B86016" w:rsidP="00892AAB">
      <w:pPr>
        <w:spacing w:before="0" w:after="0"/>
      </w:pPr>
      <w:r w:rsidRPr="00B90685">
        <w:t>Sur la fille qu</w:t>
      </w:r>
      <w:r w:rsidR="008C6777">
        <w:t>’</w:t>
      </w:r>
      <w:r w:rsidRPr="00B90685">
        <w:t>on enc</w:t>
      </w:r>
      <w:r w:rsidR="008C6777">
        <w:t>.</w:t>
      </w:r>
      <w:r w:rsidRPr="00B90685">
        <w:t>nna</w:t>
      </w:r>
    </w:p>
    <w:p w14:paraId="27FF447C" w14:textId="2B4B5E9D" w:rsidR="008C6777" w:rsidRDefault="00B86016" w:rsidP="00892AAB">
      <w:pPr>
        <w:spacing w:before="0" w:after="0"/>
      </w:pPr>
      <w:r w:rsidRPr="00B90685">
        <w:t>Fait sonner ses c</w:t>
      </w:r>
      <w:r w:rsidR="00892AAB">
        <w:t>....</w:t>
      </w:r>
      <w:r w:rsidR="008C6777">
        <w:t>.</w:t>
      </w:r>
      <w:r w:rsidRPr="00B90685">
        <w:t>es dociles</w:t>
      </w:r>
      <w:r w:rsidR="008C6777">
        <w:t>,</w:t>
      </w:r>
    </w:p>
    <w:p w14:paraId="736B069E" w14:textId="77777777" w:rsidR="00892AAB" w:rsidRDefault="00892AAB" w:rsidP="00892AAB">
      <w:pPr>
        <w:spacing w:before="0" w:after="0"/>
      </w:pPr>
    </w:p>
    <w:p w14:paraId="62C79203" w14:textId="32BA1689" w:rsidR="00B86016" w:rsidRPr="00B90685" w:rsidRDefault="00B86016" w:rsidP="00892AAB">
      <w:pPr>
        <w:spacing w:before="0" w:after="0"/>
      </w:pPr>
      <w:r w:rsidRPr="00B90685">
        <w:t>À moins d</w:t>
      </w:r>
      <w:r w:rsidR="008C6777">
        <w:t>’</w:t>
      </w:r>
      <w:r w:rsidRPr="00B90685">
        <w:t>être un bourgeois épais</w:t>
      </w:r>
    </w:p>
    <w:p w14:paraId="1D396518" w14:textId="77777777" w:rsidR="00B86016" w:rsidRPr="00B90685" w:rsidRDefault="00B86016" w:rsidP="00892AAB">
      <w:pPr>
        <w:spacing w:before="0" w:after="0"/>
      </w:pPr>
      <w:r w:rsidRPr="00B90685">
        <w:t>Dont la nuque indécente arbore</w:t>
      </w:r>
    </w:p>
    <w:p w14:paraId="04238518" w14:textId="77777777" w:rsidR="008C6777" w:rsidRDefault="00B86016" w:rsidP="00892AAB">
      <w:pPr>
        <w:spacing w:before="0" w:after="0"/>
      </w:pPr>
      <w:r w:rsidRPr="00B90685">
        <w:t>Un de ces fabuleux toupets</w:t>
      </w:r>
    </w:p>
    <w:p w14:paraId="1DB764E9" w14:textId="77777777" w:rsidR="00892AAB" w:rsidRDefault="00892AAB" w:rsidP="00892AAB">
      <w:pPr>
        <w:spacing w:before="0" w:after="0"/>
      </w:pPr>
    </w:p>
    <w:p w14:paraId="38BF0DF0" w14:textId="77777777" w:rsidR="008C6777" w:rsidRDefault="00B86016" w:rsidP="00892AAB">
      <w:pPr>
        <w:spacing w:before="0" w:after="0"/>
      </w:pPr>
      <w:r w:rsidRPr="00B90685">
        <w:lastRenderedPageBreak/>
        <w:t>Aux crins roses comme l</w:t>
      </w:r>
      <w:r w:rsidR="008C6777">
        <w:t>’</w:t>
      </w:r>
      <w:r w:rsidRPr="00B90685">
        <w:t>Aurore</w:t>
      </w:r>
      <w:r w:rsidR="008C6777">
        <w:t>,</w:t>
      </w:r>
    </w:p>
    <w:p w14:paraId="0958957C" w14:textId="77777777" w:rsidR="008C6777" w:rsidRDefault="00B86016" w:rsidP="00892AAB">
      <w:pPr>
        <w:spacing w:before="0" w:after="0"/>
      </w:pPr>
      <w:r w:rsidRPr="00B90685">
        <w:t>Il faut</w:t>
      </w:r>
      <w:r w:rsidR="008C6777">
        <w:t xml:space="preserve">, </w:t>
      </w:r>
      <w:r w:rsidRPr="00B90685">
        <w:t>quand le champ se va clore</w:t>
      </w:r>
      <w:r w:rsidR="008C6777">
        <w:t>,</w:t>
      </w:r>
    </w:p>
    <w:p w14:paraId="02266692" w14:textId="77777777" w:rsidR="008C6777" w:rsidRDefault="00B86016" w:rsidP="00892AAB">
      <w:pPr>
        <w:spacing w:before="0" w:after="0"/>
      </w:pPr>
      <w:r w:rsidRPr="00B90685">
        <w:t>Déposer le baiser de paix</w:t>
      </w:r>
      <w:r w:rsidR="008C6777">
        <w:t>.</w:t>
      </w:r>
    </w:p>
    <w:p w14:paraId="3C3092B9" w14:textId="35980800" w:rsidR="008C6777" w:rsidRDefault="00892AAB" w:rsidP="008C6777">
      <w:pPr>
        <w:jc w:val="right"/>
      </w:pPr>
      <w:r w:rsidRPr="008C6777">
        <w:t>L</w:t>
      </w:r>
      <w:r w:rsidRPr="004307B1">
        <w:rPr>
          <w:rStyle w:val="Taille-1Caracteres"/>
        </w:rPr>
        <w:t>E</w:t>
      </w:r>
      <w:r w:rsidRPr="008C6777">
        <w:t xml:space="preserve"> V</w:t>
      </w:r>
      <w:r w:rsidRPr="004307B1">
        <w:rPr>
          <w:rStyle w:val="Taille-1Caracteres"/>
        </w:rPr>
        <w:t>IDAME</w:t>
      </w:r>
      <w:r w:rsidRPr="008C6777">
        <w:t xml:space="preserve"> B</w:t>
      </w:r>
      <w:r w:rsidRPr="004307B1">
        <w:rPr>
          <w:rStyle w:val="Taille-1Caracteres"/>
        </w:rPr>
        <w:t xml:space="preserve">ONAVENTURE DE LA </w:t>
      </w:r>
      <w:r w:rsidRPr="008C6777">
        <w:t>B</w:t>
      </w:r>
      <w:r w:rsidRPr="004307B1">
        <w:rPr>
          <w:rStyle w:val="Taille-1Caracteres"/>
        </w:rPr>
        <w:t>RAGUETTE</w:t>
      </w:r>
      <w:r>
        <w:t>.</w:t>
      </w:r>
    </w:p>
    <w:p w14:paraId="37CCA7A3" w14:textId="1639A30B" w:rsidR="00B86016" w:rsidRPr="00B90685" w:rsidRDefault="00B86016" w:rsidP="008C6777">
      <w:pPr>
        <w:pStyle w:val="Titre2"/>
        <w:rPr>
          <w:szCs w:val="44"/>
        </w:rPr>
      </w:pPr>
      <w:bookmarkStart w:id="274" w:name="_Toc199525895"/>
      <w:r w:rsidRPr="00B90685">
        <w:rPr>
          <w:szCs w:val="44"/>
        </w:rPr>
        <w:lastRenderedPageBreak/>
        <w:t>À</w:t>
      </w:r>
      <w:bookmarkEnd w:id="274"/>
      <w:r w:rsidRPr="00B90685">
        <w:rPr>
          <w:szCs w:val="44"/>
        </w:rPr>
        <w:br/>
      </w:r>
    </w:p>
    <w:p w14:paraId="2E92B480" w14:textId="77777777" w:rsidR="008C6777" w:rsidRDefault="00B86016" w:rsidP="006406F5">
      <w:pPr>
        <w:spacing w:before="0" w:after="0"/>
        <w:ind w:firstLine="0"/>
        <w:jc w:val="center"/>
      </w:pPr>
      <w:r w:rsidRPr="008C6777">
        <w:t>Si j</w:t>
      </w:r>
      <w:r w:rsidR="008C6777">
        <w:t>’</w:t>
      </w:r>
      <w:r w:rsidRPr="008C6777">
        <w:t>avais</w:t>
      </w:r>
      <w:r w:rsidR="008C6777">
        <w:t xml:space="preserve">, </w:t>
      </w:r>
      <w:r w:rsidRPr="008C6777">
        <w:t>sous ma mantille</w:t>
      </w:r>
      <w:r w:rsidR="008C6777">
        <w:t>,</w:t>
      </w:r>
    </w:p>
    <w:p w14:paraId="5E62AC6E" w14:textId="77777777" w:rsidR="008C6777" w:rsidRDefault="00B86016" w:rsidP="006406F5">
      <w:pPr>
        <w:spacing w:before="0" w:after="0"/>
        <w:ind w:firstLine="0"/>
        <w:jc w:val="center"/>
      </w:pPr>
      <w:r w:rsidRPr="008C6777">
        <w:t>Cet œil gris de lin</w:t>
      </w:r>
      <w:r w:rsidR="008C6777">
        <w:t>,</w:t>
      </w:r>
    </w:p>
    <w:p w14:paraId="23A7F93C" w14:textId="4D234D8B" w:rsidR="00B86016" w:rsidRPr="008C6777" w:rsidRDefault="00B86016" w:rsidP="006406F5">
      <w:pPr>
        <w:spacing w:before="0" w:after="0"/>
        <w:ind w:firstLine="0"/>
        <w:jc w:val="center"/>
      </w:pPr>
      <w:r w:rsidRPr="008C6777">
        <w:t>Et cette svelte cheville</w:t>
      </w:r>
    </w:p>
    <w:p w14:paraId="18B28DF7" w14:textId="77777777" w:rsidR="008C6777" w:rsidRDefault="00B86016" w:rsidP="006406F5">
      <w:pPr>
        <w:spacing w:before="0" w:after="0"/>
        <w:ind w:firstLine="0"/>
        <w:jc w:val="center"/>
      </w:pPr>
      <w:r w:rsidRPr="008C6777">
        <w:t>Dans mon svelte brodequin</w:t>
      </w:r>
      <w:r w:rsidR="008C6777">
        <w:t> ;</w:t>
      </w:r>
    </w:p>
    <w:p w14:paraId="4CF6E6D6" w14:textId="77777777" w:rsidR="00DA546C" w:rsidRDefault="00DA546C" w:rsidP="006406F5">
      <w:pPr>
        <w:spacing w:before="0" w:after="0"/>
        <w:ind w:firstLine="0"/>
        <w:jc w:val="center"/>
      </w:pPr>
    </w:p>
    <w:p w14:paraId="48ABBB00" w14:textId="7A6D44D7" w:rsidR="008C6777" w:rsidRDefault="00B86016" w:rsidP="006406F5">
      <w:pPr>
        <w:spacing w:before="0" w:after="0"/>
        <w:ind w:firstLine="0"/>
        <w:jc w:val="center"/>
      </w:pPr>
      <w:r w:rsidRPr="008C6777">
        <w:t>Si j</w:t>
      </w:r>
      <w:r w:rsidR="008C6777">
        <w:t>’</w:t>
      </w:r>
      <w:r w:rsidRPr="008C6777">
        <w:t>avais ta morbidesse</w:t>
      </w:r>
      <w:r w:rsidR="008C6777">
        <w:t>,</w:t>
      </w:r>
    </w:p>
    <w:p w14:paraId="349C4A26" w14:textId="77777777" w:rsidR="008C6777" w:rsidRDefault="00B86016" w:rsidP="006406F5">
      <w:pPr>
        <w:spacing w:before="0" w:after="0"/>
        <w:ind w:firstLine="0"/>
        <w:jc w:val="center"/>
      </w:pPr>
      <w:r w:rsidRPr="008C6777">
        <w:t>Tes cheveux dorés</w:t>
      </w:r>
      <w:r w:rsidR="008C6777">
        <w:t>,</w:t>
      </w:r>
    </w:p>
    <w:p w14:paraId="2DF85BA3" w14:textId="7F31CD42" w:rsidR="00B86016" w:rsidRPr="008C6777" w:rsidRDefault="00B86016" w:rsidP="006406F5">
      <w:pPr>
        <w:spacing w:before="0" w:after="0"/>
        <w:ind w:firstLine="0"/>
        <w:jc w:val="center"/>
      </w:pPr>
      <w:r w:rsidRPr="008C6777">
        <w:t>Retombant en double tresse</w:t>
      </w:r>
    </w:p>
    <w:p w14:paraId="16DC7BA3" w14:textId="77777777" w:rsidR="008C6777" w:rsidRDefault="00B86016" w:rsidP="006406F5">
      <w:pPr>
        <w:spacing w:before="0" w:after="0"/>
        <w:ind w:firstLine="0"/>
        <w:jc w:val="center"/>
      </w:pPr>
      <w:r w:rsidRPr="008C6777">
        <w:t>Jusque sur mes reins cambrés</w:t>
      </w:r>
      <w:r w:rsidR="008C6777">
        <w:t> !</w:t>
      </w:r>
    </w:p>
    <w:p w14:paraId="780CF79F" w14:textId="77777777" w:rsidR="00DA546C" w:rsidRDefault="00DA546C" w:rsidP="006406F5">
      <w:pPr>
        <w:spacing w:before="0" w:after="0"/>
        <w:ind w:firstLine="0"/>
        <w:jc w:val="center"/>
      </w:pPr>
    </w:p>
    <w:p w14:paraId="79F083BA" w14:textId="37028DF6" w:rsidR="008C6777" w:rsidRDefault="00B86016" w:rsidP="006406F5">
      <w:pPr>
        <w:spacing w:before="0" w:after="0"/>
        <w:ind w:firstLine="0"/>
        <w:jc w:val="center"/>
      </w:pPr>
      <w:r w:rsidRPr="008C6777">
        <w:t>Si j</w:t>
      </w:r>
      <w:r w:rsidR="008C6777">
        <w:t>’</w:t>
      </w:r>
      <w:r w:rsidRPr="008C6777">
        <w:t>avais</w:t>
      </w:r>
      <w:r w:rsidR="008C6777">
        <w:t xml:space="preserve">, </w:t>
      </w:r>
      <w:r w:rsidRPr="008C6777">
        <w:t>ô ma pensée</w:t>
      </w:r>
      <w:r w:rsidR="008C6777">
        <w:t> !</w:t>
      </w:r>
    </w:p>
    <w:p w14:paraId="15831D7D" w14:textId="77777777" w:rsidR="008C6777" w:rsidRDefault="00B86016" w:rsidP="006406F5">
      <w:pPr>
        <w:spacing w:before="0" w:after="0"/>
        <w:ind w:firstLine="0"/>
        <w:jc w:val="center"/>
      </w:pPr>
      <w:r w:rsidRPr="008C6777">
        <w:t>Dans mon corset blanc</w:t>
      </w:r>
      <w:r w:rsidR="008C6777">
        <w:t>,</w:t>
      </w:r>
    </w:p>
    <w:p w14:paraId="6E69A6B3" w14:textId="1AFA75BA" w:rsidR="00B86016" w:rsidRPr="008C6777" w:rsidRDefault="00B86016" w:rsidP="006406F5">
      <w:pPr>
        <w:spacing w:before="0" w:after="0"/>
        <w:ind w:firstLine="0"/>
        <w:jc w:val="center"/>
      </w:pPr>
      <w:r w:rsidRPr="008C6777">
        <w:t>Ta blonde épaule irisée</w:t>
      </w:r>
    </w:p>
    <w:p w14:paraId="77284484" w14:textId="77777777" w:rsidR="008C6777" w:rsidRDefault="00B86016" w:rsidP="006406F5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un duvet étincelant</w:t>
      </w:r>
      <w:r w:rsidR="008C6777">
        <w:t> !</w:t>
      </w:r>
    </w:p>
    <w:p w14:paraId="0B1A3ABE" w14:textId="77777777" w:rsidR="00DA546C" w:rsidRDefault="00DA546C" w:rsidP="006406F5">
      <w:pPr>
        <w:spacing w:before="0" w:after="0"/>
        <w:ind w:firstLine="0"/>
        <w:jc w:val="center"/>
      </w:pPr>
    </w:p>
    <w:p w14:paraId="55596889" w14:textId="24848620" w:rsidR="00B86016" w:rsidRPr="008C6777" w:rsidRDefault="00B86016" w:rsidP="006406F5">
      <w:pPr>
        <w:spacing w:before="0" w:after="0"/>
        <w:ind w:firstLine="0"/>
        <w:jc w:val="center"/>
      </w:pPr>
      <w:r w:rsidRPr="008C6777">
        <w:t>Et cette charmante chose</w:t>
      </w:r>
    </w:p>
    <w:p w14:paraId="58128123" w14:textId="77777777" w:rsidR="008C6777" w:rsidRDefault="00B86016" w:rsidP="006406F5">
      <w:pPr>
        <w:spacing w:before="0" w:after="0"/>
        <w:ind w:firstLine="0"/>
        <w:jc w:val="center"/>
      </w:pPr>
      <w:r w:rsidRPr="008C6777">
        <w:t>Chez Laure ou Ninon</w:t>
      </w:r>
      <w:r w:rsidR="008C6777">
        <w:t>,</w:t>
      </w:r>
    </w:p>
    <w:p w14:paraId="0B70ABA3" w14:textId="5ED97962" w:rsidR="00B86016" w:rsidRPr="008C6777" w:rsidRDefault="00B86016" w:rsidP="006406F5">
      <w:pPr>
        <w:spacing w:before="0" w:after="0"/>
        <w:ind w:firstLine="0"/>
        <w:jc w:val="center"/>
      </w:pPr>
      <w:r w:rsidRPr="008C6777">
        <w:t>Sur laquelle l</w:t>
      </w:r>
      <w:r w:rsidR="008C6777">
        <w:t>’</w:t>
      </w:r>
      <w:r w:rsidRPr="008C6777">
        <w:t>amour pose</w:t>
      </w:r>
    </w:p>
    <w:p w14:paraId="30E924A9" w14:textId="77777777" w:rsidR="008C6777" w:rsidRDefault="00B86016" w:rsidP="006406F5">
      <w:pPr>
        <w:spacing w:before="0" w:after="0"/>
        <w:ind w:firstLine="0"/>
        <w:jc w:val="center"/>
      </w:pPr>
      <w:r w:rsidRPr="008C6777">
        <w:t>Ses lèvres et pas de nom</w:t>
      </w:r>
      <w:r w:rsidR="008C6777">
        <w:t> ;</w:t>
      </w:r>
    </w:p>
    <w:p w14:paraId="6F237063" w14:textId="77777777" w:rsidR="00DA546C" w:rsidRDefault="00DA546C" w:rsidP="006406F5">
      <w:pPr>
        <w:spacing w:before="0" w:after="0"/>
        <w:ind w:firstLine="0"/>
        <w:jc w:val="center"/>
      </w:pPr>
    </w:p>
    <w:p w14:paraId="72DC65ED" w14:textId="084C3895" w:rsidR="00B86016" w:rsidRPr="008C6777" w:rsidRDefault="00B86016" w:rsidP="006406F5">
      <w:pPr>
        <w:spacing w:before="0" w:after="0"/>
        <w:ind w:firstLine="0"/>
        <w:jc w:val="center"/>
      </w:pPr>
      <w:r w:rsidRPr="008C6777">
        <w:t>Enfin</w:t>
      </w:r>
      <w:r w:rsidR="008C6777">
        <w:t xml:space="preserve">, </w:t>
      </w:r>
      <w:r w:rsidRPr="008C6777">
        <w:t>si je semblais faite</w:t>
      </w:r>
    </w:p>
    <w:p w14:paraId="058B493D" w14:textId="77777777" w:rsidR="008C6777" w:rsidRDefault="00B86016" w:rsidP="006406F5">
      <w:pPr>
        <w:spacing w:before="0" w:after="0"/>
        <w:ind w:firstLine="0"/>
        <w:jc w:val="center"/>
      </w:pPr>
      <w:r w:rsidRPr="008C6777">
        <w:t>Pour donner la loi</w:t>
      </w:r>
      <w:r w:rsidR="008C6777">
        <w:t>,</w:t>
      </w:r>
    </w:p>
    <w:p w14:paraId="580016B6" w14:textId="77777777" w:rsidR="008C6777" w:rsidRDefault="00B86016" w:rsidP="006406F5">
      <w:pPr>
        <w:spacing w:before="0" w:after="0"/>
        <w:ind w:firstLine="0"/>
        <w:jc w:val="center"/>
      </w:pPr>
      <w:r w:rsidRPr="008C6777">
        <w:t>Je serais</w:t>
      </w:r>
      <w:r w:rsidR="008C6777">
        <w:t xml:space="preserve">, </w:t>
      </w:r>
      <w:r w:rsidRPr="008C6777">
        <w:t>ô ma Paulette</w:t>
      </w:r>
      <w:r w:rsidR="008C6777">
        <w:t>,</w:t>
      </w:r>
    </w:p>
    <w:p w14:paraId="0F71B43C" w14:textId="722CEC7C" w:rsidR="00DA546C" w:rsidRDefault="00B86016" w:rsidP="006406F5">
      <w:pPr>
        <w:spacing w:before="0" w:after="0"/>
        <w:ind w:firstLine="0"/>
        <w:jc w:val="center"/>
      </w:pPr>
      <w:r w:rsidRPr="008C6777">
        <w:t>Une coquette</w:t>
      </w:r>
    </w:p>
    <w:p w14:paraId="0101426B" w14:textId="3D9B7203" w:rsidR="008C6777" w:rsidRDefault="00B86016" w:rsidP="006406F5">
      <w:pPr>
        <w:spacing w:before="0" w:after="0"/>
        <w:ind w:firstLine="0"/>
        <w:jc w:val="center"/>
      </w:pPr>
      <w:r w:rsidRPr="008C6777">
        <w:t>Plus coquette encor que toi</w:t>
      </w:r>
      <w:r w:rsidR="008C6777">
        <w:t> !</w:t>
      </w:r>
    </w:p>
    <w:p w14:paraId="06BC3232" w14:textId="77777777" w:rsidR="00DA546C" w:rsidRDefault="00DA546C" w:rsidP="006406F5">
      <w:pPr>
        <w:spacing w:before="0" w:after="0"/>
        <w:ind w:firstLine="0"/>
        <w:jc w:val="center"/>
      </w:pPr>
    </w:p>
    <w:p w14:paraId="7982F6B9" w14:textId="167426CD" w:rsidR="00B86016" w:rsidRPr="008C6777" w:rsidRDefault="00B86016" w:rsidP="006406F5">
      <w:pPr>
        <w:spacing w:before="0" w:after="0"/>
        <w:ind w:firstLine="0"/>
        <w:jc w:val="center"/>
      </w:pPr>
      <w:r w:rsidRPr="008C6777">
        <w:t>Je voudrais être une reine</w:t>
      </w:r>
    </w:p>
    <w:p w14:paraId="2FF53150" w14:textId="77777777" w:rsidR="008C6777" w:rsidRDefault="00B86016" w:rsidP="006406F5">
      <w:pPr>
        <w:spacing w:before="0" w:after="0"/>
        <w:ind w:firstLine="0"/>
        <w:jc w:val="center"/>
      </w:pPr>
      <w:r w:rsidRPr="008C6777">
        <w:t>Fière comme un paon</w:t>
      </w:r>
      <w:r w:rsidR="008C6777">
        <w:t>,</w:t>
      </w:r>
    </w:p>
    <w:p w14:paraId="238A4304" w14:textId="285DC256" w:rsidR="00B86016" w:rsidRDefault="00B86016" w:rsidP="006406F5">
      <w:pPr>
        <w:spacing w:before="0" w:after="0"/>
        <w:ind w:firstLine="0"/>
        <w:jc w:val="center"/>
      </w:pPr>
      <w:r w:rsidRPr="008C6777">
        <w:t>Dont on aurait grande peine</w:t>
      </w:r>
    </w:p>
    <w:p w14:paraId="5F3DAFEE" w14:textId="77777777" w:rsidR="008C6777" w:rsidRDefault="00B86016" w:rsidP="006406F5">
      <w:pPr>
        <w:spacing w:before="0" w:after="0"/>
        <w:ind w:firstLine="0"/>
        <w:jc w:val="center"/>
      </w:pPr>
      <w:r w:rsidRPr="008C6777">
        <w:lastRenderedPageBreak/>
        <w:t>À baiser le bout du gant</w:t>
      </w:r>
      <w:r w:rsidR="008C6777">
        <w:t>.</w:t>
      </w:r>
    </w:p>
    <w:p w14:paraId="4ED5911D" w14:textId="77777777" w:rsidR="00DA546C" w:rsidRDefault="00DA546C" w:rsidP="006406F5">
      <w:pPr>
        <w:spacing w:before="0" w:after="0"/>
        <w:ind w:firstLine="0"/>
        <w:jc w:val="center"/>
      </w:pPr>
    </w:p>
    <w:p w14:paraId="11B2797E" w14:textId="1E5C1D1D" w:rsidR="008C6777" w:rsidRDefault="00B86016" w:rsidP="006406F5">
      <w:pPr>
        <w:spacing w:before="0" w:after="0"/>
        <w:ind w:firstLine="0"/>
        <w:jc w:val="center"/>
      </w:pPr>
      <w:r w:rsidRPr="008C6777">
        <w:t>Je ne serais pas de celles</w:t>
      </w:r>
      <w:r w:rsidR="008C6777">
        <w:t>,</w:t>
      </w:r>
    </w:p>
    <w:p w14:paraId="1728F3A5" w14:textId="77777777" w:rsidR="008C6777" w:rsidRDefault="00B86016" w:rsidP="006406F5">
      <w:pPr>
        <w:spacing w:before="0" w:after="0"/>
        <w:ind w:firstLine="0"/>
        <w:jc w:val="center"/>
      </w:pPr>
      <w:r w:rsidRPr="008C6777">
        <w:t>Froides à moitié</w:t>
      </w:r>
      <w:r w:rsidR="008C6777">
        <w:t>,</w:t>
      </w:r>
    </w:p>
    <w:p w14:paraId="41315359" w14:textId="77777777" w:rsidR="008C6777" w:rsidRDefault="00B86016" w:rsidP="006406F5">
      <w:pPr>
        <w:spacing w:before="0" w:after="0"/>
        <w:ind w:firstLine="0"/>
        <w:jc w:val="center"/>
      </w:pPr>
      <w:r w:rsidRPr="008C6777">
        <w:t>Qui d</w:t>
      </w:r>
      <w:r w:rsidR="008C6777">
        <w:t>’</w:t>
      </w:r>
      <w:r w:rsidRPr="008C6777">
        <w:t>abord font les cruelles</w:t>
      </w:r>
      <w:r w:rsidR="008C6777">
        <w:t>,</w:t>
      </w:r>
    </w:p>
    <w:p w14:paraId="5E58FD6A" w14:textId="77777777" w:rsidR="008C6777" w:rsidRDefault="00B86016" w:rsidP="006406F5">
      <w:pPr>
        <w:spacing w:before="0" w:after="0"/>
        <w:ind w:firstLine="0"/>
        <w:jc w:val="center"/>
      </w:pPr>
      <w:r w:rsidRPr="008C6777">
        <w:t>Et puis après ont pitié</w:t>
      </w:r>
      <w:r w:rsidR="008C6777">
        <w:t>.</w:t>
      </w:r>
    </w:p>
    <w:p w14:paraId="6AE9973E" w14:textId="77777777" w:rsidR="00DA546C" w:rsidRDefault="00DA546C" w:rsidP="006406F5">
      <w:pPr>
        <w:spacing w:before="0" w:after="0"/>
        <w:ind w:firstLine="0"/>
        <w:jc w:val="center"/>
      </w:pPr>
    </w:p>
    <w:p w14:paraId="09838896" w14:textId="5B3066EE" w:rsidR="00B86016" w:rsidRPr="008C6777" w:rsidRDefault="00B86016" w:rsidP="006406F5">
      <w:pPr>
        <w:spacing w:before="0" w:after="0"/>
        <w:ind w:firstLine="0"/>
        <w:jc w:val="center"/>
      </w:pPr>
      <w:r w:rsidRPr="008C6777">
        <w:t>Je serais une tigresse</w:t>
      </w:r>
    </w:p>
    <w:p w14:paraId="41F1DAD1" w14:textId="77777777" w:rsidR="008C6777" w:rsidRDefault="00B86016" w:rsidP="006406F5">
      <w:pPr>
        <w:spacing w:before="0" w:after="0"/>
        <w:ind w:firstLine="0"/>
        <w:jc w:val="center"/>
      </w:pPr>
      <w:r w:rsidRPr="008C6777">
        <w:t>Rebelle aux amours</w:t>
      </w:r>
      <w:r w:rsidR="008C6777">
        <w:t>,</w:t>
      </w:r>
    </w:p>
    <w:p w14:paraId="39B16FA6" w14:textId="16FEA44D" w:rsidR="00B86016" w:rsidRDefault="00B86016" w:rsidP="006406F5">
      <w:pPr>
        <w:spacing w:before="0" w:after="0"/>
        <w:ind w:firstLine="0"/>
        <w:jc w:val="center"/>
      </w:pPr>
      <w:r w:rsidRPr="008C6777">
        <w:t>Cachant la griffe traîtresse</w:t>
      </w:r>
    </w:p>
    <w:p w14:paraId="00829B81" w14:textId="77777777" w:rsidR="008C6777" w:rsidRDefault="00B86016" w:rsidP="006406F5">
      <w:pPr>
        <w:spacing w:before="0" w:after="0"/>
        <w:ind w:firstLine="0"/>
        <w:jc w:val="center"/>
      </w:pPr>
      <w:r w:rsidRPr="008C6777">
        <w:t>Dans ma patte de velours</w:t>
      </w:r>
      <w:r w:rsidR="008C6777">
        <w:t> !</w:t>
      </w:r>
    </w:p>
    <w:p w14:paraId="12B59561" w14:textId="77777777" w:rsidR="00DA546C" w:rsidRDefault="00DA546C" w:rsidP="006406F5">
      <w:pPr>
        <w:spacing w:before="0" w:after="0"/>
        <w:ind w:firstLine="0"/>
        <w:jc w:val="center"/>
      </w:pPr>
    </w:p>
    <w:p w14:paraId="7975B24A" w14:textId="4ACC17B0" w:rsidR="00B86016" w:rsidRPr="008C6777" w:rsidRDefault="00B86016" w:rsidP="006406F5">
      <w:pPr>
        <w:spacing w:before="0" w:after="0"/>
        <w:ind w:firstLine="0"/>
        <w:jc w:val="center"/>
      </w:pPr>
      <w:r w:rsidRPr="008C6777">
        <w:t>Je ferais souffrir aux âmes</w:t>
      </w:r>
    </w:p>
    <w:p w14:paraId="2E747B74" w14:textId="77777777" w:rsidR="008C6777" w:rsidRDefault="00B86016" w:rsidP="006406F5">
      <w:pPr>
        <w:spacing w:before="0" w:after="0"/>
        <w:ind w:firstLine="0"/>
        <w:jc w:val="center"/>
      </w:pPr>
      <w:r w:rsidRPr="008C6777">
        <w:t>Mille bons tourments</w:t>
      </w:r>
      <w:r w:rsidR="008C6777">
        <w:t>,</w:t>
      </w:r>
    </w:p>
    <w:p w14:paraId="166096EB" w14:textId="2D945458" w:rsidR="00B86016" w:rsidRDefault="00B86016" w:rsidP="006406F5">
      <w:pPr>
        <w:spacing w:before="0" w:after="0"/>
        <w:ind w:firstLine="0"/>
        <w:jc w:val="center"/>
      </w:pPr>
      <w:r w:rsidRPr="008C6777">
        <w:t>Et je vengerais les femmes</w:t>
      </w:r>
    </w:p>
    <w:p w14:paraId="2CD09C57" w14:textId="77777777" w:rsidR="008C6777" w:rsidRDefault="00B86016" w:rsidP="006406F5">
      <w:pPr>
        <w:spacing w:before="0" w:after="0"/>
        <w:ind w:firstLine="0"/>
        <w:jc w:val="center"/>
      </w:pPr>
      <w:r w:rsidRPr="008C6777">
        <w:t>De tous leurs fripons d</w:t>
      </w:r>
      <w:r w:rsidR="008C6777">
        <w:t>’</w:t>
      </w:r>
      <w:r w:rsidRPr="008C6777">
        <w:t>amants</w:t>
      </w:r>
      <w:r w:rsidR="008C6777">
        <w:t> !</w:t>
      </w:r>
    </w:p>
    <w:p w14:paraId="134EA2E6" w14:textId="77777777" w:rsidR="00DA546C" w:rsidRDefault="00DA546C" w:rsidP="006406F5">
      <w:pPr>
        <w:spacing w:before="0" w:after="0"/>
        <w:ind w:firstLine="0"/>
        <w:jc w:val="center"/>
      </w:pPr>
    </w:p>
    <w:p w14:paraId="0AEF315D" w14:textId="4D7B6E98" w:rsidR="00B86016" w:rsidRPr="008C6777" w:rsidRDefault="00B86016" w:rsidP="006406F5">
      <w:pPr>
        <w:spacing w:before="0" w:after="0"/>
        <w:ind w:firstLine="0"/>
        <w:jc w:val="center"/>
      </w:pPr>
      <w:r w:rsidRPr="008C6777">
        <w:t>Et sans l</w:t>
      </w:r>
      <w:r w:rsidR="008C6777">
        <w:t>’</w:t>
      </w:r>
      <w:r w:rsidRPr="008C6777">
        <w:t>éventail qui cache</w:t>
      </w:r>
    </w:p>
    <w:p w14:paraId="5E3CE77A" w14:textId="77777777" w:rsidR="008C6777" w:rsidRDefault="00B86016" w:rsidP="006406F5">
      <w:pPr>
        <w:spacing w:before="0" w:after="0"/>
        <w:ind w:firstLine="0"/>
        <w:jc w:val="center"/>
      </w:pPr>
      <w:r w:rsidRPr="008C6777">
        <w:t>Deux beaux yeux moqueurs</w:t>
      </w:r>
      <w:r w:rsidR="008C6777">
        <w:t>,</w:t>
      </w:r>
    </w:p>
    <w:p w14:paraId="65C721A7" w14:textId="77777777" w:rsidR="008C6777" w:rsidRDefault="00B86016" w:rsidP="006406F5">
      <w:pPr>
        <w:spacing w:before="0" w:after="0"/>
        <w:ind w:firstLine="0"/>
        <w:jc w:val="center"/>
      </w:pPr>
      <w:r w:rsidRPr="008C6777">
        <w:t>Je rirais</w:t>
      </w:r>
      <w:r w:rsidR="008C6777">
        <w:t xml:space="preserve">, </w:t>
      </w:r>
      <w:r w:rsidRPr="008C6777">
        <w:t>sur leur moustache</w:t>
      </w:r>
      <w:r w:rsidR="008C6777">
        <w:t>,</w:t>
      </w:r>
    </w:p>
    <w:p w14:paraId="27C0BD63" w14:textId="77777777" w:rsidR="008C6777" w:rsidRDefault="00B86016" w:rsidP="006406F5">
      <w:pPr>
        <w:spacing w:before="0" w:after="0"/>
        <w:ind w:firstLine="0"/>
        <w:jc w:val="center"/>
      </w:pPr>
      <w:r w:rsidRPr="008C6777">
        <w:t>De leur flamme et de leurs pleurs</w:t>
      </w:r>
      <w:r w:rsidR="008C6777">
        <w:t> !</w:t>
      </w:r>
    </w:p>
    <w:p w14:paraId="379E42F4" w14:textId="77777777" w:rsidR="00DA546C" w:rsidRDefault="00DA546C" w:rsidP="006406F5">
      <w:pPr>
        <w:spacing w:before="0" w:after="0"/>
        <w:ind w:firstLine="0"/>
        <w:jc w:val="center"/>
      </w:pPr>
    </w:p>
    <w:p w14:paraId="342AD635" w14:textId="2C5E4588" w:rsidR="00B86016" w:rsidRPr="008C6777" w:rsidRDefault="00B86016" w:rsidP="006406F5">
      <w:pPr>
        <w:spacing w:before="0" w:after="0"/>
        <w:ind w:firstLine="0"/>
        <w:jc w:val="center"/>
      </w:pPr>
      <w:r w:rsidRPr="008C6777">
        <w:t>Et je passerais ma vie</w:t>
      </w:r>
    </w:p>
    <w:p w14:paraId="0F9407C0" w14:textId="77777777" w:rsidR="008C6777" w:rsidRDefault="00B86016" w:rsidP="006406F5">
      <w:pPr>
        <w:spacing w:before="0" w:after="0"/>
        <w:ind w:firstLine="0"/>
        <w:jc w:val="center"/>
      </w:pPr>
      <w:r w:rsidRPr="008C6777">
        <w:t>À les désoler</w:t>
      </w:r>
      <w:r w:rsidR="008C6777">
        <w:t> ;</w:t>
      </w:r>
    </w:p>
    <w:p w14:paraId="443873BB" w14:textId="282E342A" w:rsidR="00B86016" w:rsidRDefault="00B86016" w:rsidP="006406F5">
      <w:pPr>
        <w:spacing w:before="0" w:after="0"/>
        <w:ind w:firstLine="0"/>
        <w:jc w:val="center"/>
      </w:pPr>
      <w:r w:rsidRPr="008C6777">
        <w:t>Et je serais si jolie</w:t>
      </w:r>
    </w:p>
    <w:p w14:paraId="617AB478" w14:textId="3C3BC3EB" w:rsidR="008C6777" w:rsidRDefault="00B86016" w:rsidP="006406F5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 leur faudrait bien m</w:t>
      </w:r>
      <w:r w:rsidR="008C6777">
        <w:t>’</w:t>
      </w:r>
      <w:r w:rsidRPr="008C6777">
        <w:t>aimer</w:t>
      </w:r>
      <w:r w:rsidR="008C6777">
        <w:t> !!</w:t>
      </w:r>
    </w:p>
    <w:p w14:paraId="56FFBF64" w14:textId="77777777" w:rsidR="00DA546C" w:rsidRDefault="00DA546C" w:rsidP="006406F5">
      <w:pPr>
        <w:spacing w:before="0" w:after="0"/>
        <w:ind w:firstLine="0"/>
        <w:jc w:val="center"/>
      </w:pPr>
    </w:p>
    <w:p w14:paraId="37487C9B" w14:textId="2A7148BA" w:rsidR="00B86016" w:rsidRPr="008C6777" w:rsidRDefault="00B86016" w:rsidP="006406F5">
      <w:pPr>
        <w:spacing w:before="0" w:after="0"/>
        <w:ind w:firstLine="0"/>
        <w:jc w:val="center"/>
      </w:pPr>
      <w:r w:rsidRPr="008C6777">
        <w:t>Et puis</w:t>
      </w:r>
      <w:r w:rsidR="008C6777">
        <w:t xml:space="preserve">, </w:t>
      </w:r>
      <w:r w:rsidRPr="008C6777">
        <w:t>si d</w:t>
      </w:r>
      <w:r w:rsidR="008C6777">
        <w:t>’</w:t>
      </w:r>
      <w:r w:rsidRPr="008C6777">
        <w:t>aimer l</w:t>
      </w:r>
      <w:r w:rsidR="008C6777">
        <w:t>’</w:t>
      </w:r>
      <w:r w:rsidRPr="008C6777">
        <w:t>envie</w:t>
      </w:r>
    </w:p>
    <w:p w14:paraId="7829A677" w14:textId="77777777" w:rsidR="008C6777" w:rsidRDefault="00B86016" w:rsidP="006406F5">
      <w:pPr>
        <w:spacing w:before="0" w:after="0"/>
        <w:ind w:firstLine="0"/>
        <w:jc w:val="center"/>
      </w:pPr>
      <w:r w:rsidRPr="008C6777">
        <w:t>Un jour me prenait</w:t>
      </w:r>
      <w:r w:rsidR="008C6777">
        <w:t>,</w:t>
      </w:r>
    </w:p>
    <w:p w14:paraId="3F1D0030" w14:textId="3B6A4D70" w:rsidR="00B86016" w:rsidRDefault="00B86016" w:rsidP="006406F5">
      <w:pPr>
        <w:spacing w:before="0" w:after="0"/>
        <w:ind w:firstLine="0"/>
        <w:jc w:val="center"/>
      </w:pPr>
      <w:r w:rsidRPr="008C6777">
        <w:t>Je n</w:t>
      </w:r>
      <w:r w:rsidR="008C6777">
        <w:t>’</w:t>
      </w:r>
      <w:r w:rsidRPr="008C6777">
        <w:t>aurais de fantaisie</w:t>
      </w:r>
    </w:p>
    <w:p w14:paraId="7733B8E7" w14:textId="77777777" w:rsidR="008C6777" w:rsidRDefault="00B86016" w:rsidP="006406F5">
      <w:pPr>
        <w:spacing w:before="0" w:after="0"/>
        <w:ind w:firstLine="0"/>
        <w:jc w:val="center"/>
      </w:pPr>
      <w:r w:rsidRPr="008C6777">
        <w:t>Que pour celui qui dirait</w:t>
      </w:r>
      <w:r w:rsidR="008C6777">
        <w:t> :</w:t>
      </w:r>
    </w:p>
    <w:p w14:paraId="19D56430" w14:textId="77777777" w:rsidR="00DA546C" w:rsidRDefault="00DA546C" w:rsidP="006406F5">
      <w:pPr>
        <w:spacing w:before="0" w:after="0"/>
        <w:ind w:firstLine="0"/>
        <w:jc w:val="center"/>
      </w:pPr>
    </w:p>
    <w:p w14:paraId="665413CD" w14:textId="091F88F2" w:rsidR="00B86016" w:rsidRPr="008C6777" w:rsidRDefault="00B86016" w:rsidP="006406F5">
      <w:pPr>
        <w:spacing w:before="0" w:after="0"/>
        <w:ind w:firstLine="0"/>
        <w:jc w:val="center"/>
      </w:pPr>
      <w:r w:rsidRPr="008C6777">
        <w:t>Si comme toi j</w:t>
      </w:r>
      <w:r w:rsidR="008C6777">
        <w:t>’</w:t>
      </w:r>
      <w:r w:rsidRPr="008C6777">
        <w:t>étais faite</w:t>
      </w:r>
    </w:p>
    <w:p w14:paraId="1BFD4CBC" w14:textId="77777777" w:rsidR="008C6777" w:rsidRDefault="00B86016" w:rsidP="006406F5">
      <w:pPr>
        <w:spacing w:before="0" w:after="0"/>
        <w:ind w:firstLine="0"/>
        <w:jc w:val="center"/>
      </w:pPr>
      <w:r w:rsidRPr="008C6777">
        <w:lastRenderedPageBreak/>
        <w:t>Pour donner la loi</w:t>
      </w:r>
      <w:r w:rsidR="008C6777">
        <w:t>,</w:t>
      </w:r>
    </w:p>
    <w:p w14:paraId="3ACC3913" w14:textId="77777777" w:rsidR="008C6777" w:rsidRDefault="00B86016" w:rsidP="006406F5">
      <w:pPr>
        <w:spacing w:before="0" w:after="0"/>
        <w:ind w:firstLine="0"/>
        <w:jc w:val="center"/>
      </w:pPr>
      <w:r w:rsidRPr="008C6777">
        <w:t>Je serais une coquette</w:t>
      </w:r>
      <w:r w:rsidR="008C6777">
        <w:t>,</w:t>
      </w:r>
    </w:p>
    <w:p w14:paraId="3A60A516" w14:textId="77777777" w:rsidR="008C6777" w:rsidRDefault="00B86016" w:rsidP="006406F5">
      <w:pPr>
        <w:spacing w:before="0" w:after="0"/>
        <w:ind w:firstLine="0"/>
        <w:jc w:val="center"/>
      </w:pPr>
      <w:r w:rsidRPr="008C6777">
        <w:t>Ô ma Paulette</w:t>
      </w:r>
      <w:r w:rsidR="008C6777">
        <w:t>,</w:t>
      </w:r>
    </w:p>
    <w:p w14:paraId="1EEA6A2F" w14:textId="77777777" w:rsidR="008C6777" w:rsidRDefault="00B86016" w:rsidP="006406F5">
      <w:pPr>
        <w:spacing w:before="0" w:after="0"/>
        <w:ind w:firstLine="0"/>
        <w:jc w:val="center"/>
      </w:pPr>
      <w:r w:rsidRPr="008C6777">
        <w:t>Plus coquette encor que toi</w:t>
      </w:r>
      <w:r w:rsidR="008C6777">
        <w:t> !</w:t>
      </w:r>
    </w:p>
    <w:p w14:paraId="103CD762" w14:textId="77777777" w:rsidR="00DA546C" w:rsidRDefault="00DA546C" w:rsidP="006406F5">
      <w:pPr>
        <w:spacing w:before="0" w:after="0"/>
        <w:ind w:firstLine="0"/>
        <w:jc w:val="center"/>
      </w:pPr>
    </w:p>
    <w:p w14:paraId="4F046E09" w14:textId="0CB4D42F" w:rsidR="008C6777" w:rsidRDefault="00B86016" w:rsidP="006406F5">
      <w:pPr>
        <w:spacing w:before="0" w:after="0"/>
        <w:ind w:firstLine="0"/>
        <w:jc w:val="center"/>
      </w:pPr>
      <w:r w:rsidRPr="008C6777">
        <w:t>Aime-moi donc</w:t>
      </w:r>
      <w:r w:rsidR="008C6777">
        <w:t xml:space="preserve">, </w:t>
      </w:r>
      <w:r w:rsidRPr="008C6777">
        <w:t>ma Paulette</w:t>
      </w:r>
      <w:r w:rsidR="008C6777">
        <w:t>,</w:t>
      </w:r>
    </w:p>
    <w:p w14:paraId="6EA0F024" w14:textId="77777777" w:rsidR="008C6777" w:rsidRDefault="00B86016" w:rsidP="006406F5">
      <w:pPr>
        <w:spacing w:before="0" w:after="0"/>
        <w:ind w:firstLine="0"/>
        <w:jc w:val="center"/>
      </w:pPr>
      <w:r w:rsidRPr="008C6777">
        <w:t>Ô mon blond trésor</w:t>
      </w:r>
      <w:r w:rsidR="008C6777">
        <w:t> !</w:t>
      </w:r>
    </w:p>
    <w:p w14:paraId="66489FD2" w14:textId="77777777" w:rsidR="008C6777" w:rsidRDefault="00B86016" w:rsidP="006406F5">
      <w:pPr>
        <w:spacing w:before="0" w:after="0"/>
        <w:ind w:firstLine="0"/>
        <w:jc w:val="center"/>
      </w:pPr>
      <w:r w:rsidRPr="008C6777">
        <w:t>Aimer un fat</w:t>
      </w:r>
      <w:r w:rsidR="008C6777">
        <w:t xml:space="preserve">, </w:t>
      </w:r>
      <w:r w:rsidRPr="008C6777">
        <w:t>toi</w:t>
      </w:r>
      <w:r w:rsidR="008C6777">
        <w:t xml:space="preserve">, </w:t>
      </w:r>
      <w:r w:rsidRPr="008C6777">
        <w:t>coquette</w:t>
      </w:r>
      <w:r w:rsidR="008C6777">
        <w:t>,</w:t>
      </w:r>
    </w:p>
    <w:p w14:paraId="1CBF3927" w14:textId="77777777" w:rsidR="008C6777" w:rsidRDefault="00B86016" w:rsidP="006406F5">
      <w:pPr>
        <w:spacing w:before="0" w:after="0"/>
        <w:ind w:firstLine="0"/>
        <w:jc w:val="center"/>
      </w:pPr>
      <w:r w:rsidRPr="008C6777">
        <w:t>Ce sera t</w:t>
      </w:r>
      <w:r w:rsidR="008C6777">
        <w:t>’</w:t>
      </w:r>
      <w:r w:rsidRPr="008C6777">
        <w:t>aimer encor</w:t>
      </w:r>
      <w:r w:rsidR="008C6777">
        <w:t> !</w:t>
      </w:r>
    </w:p>
    <w:p w14:paraId="7A324F4A" w14:textId="77777777" w:rsidR="008C6777" w:rsidRDefault="00B86016" w:rsidP="008C6777">
      <w:pPr>
        <w:jc w:val="right"/>
      </w:pPr>
      <w:r w:rsidRPr="008C6777">
        <w:t>B</w:t>
      </w:r>
      <w:r w:rsidRPr="006406F5">
        <w:rPr>
          <w:rStyle w:val="Taille-1Caracteres"/>
        </w:rPr>
        <w:t>ARBEY</w:t>
      </w:r>
      <w:r w:rsidRPr="008C6777">
        <w:t xml:space="preserve"> </w:t>
      </w:r>
      <w:r w:rsidRPr="006406F5">
        <w:rPr>
          <w:rStyle w:val="Taille-1Caracteres"/>
        </w:rPr>
        <w:t>D</w:t>
      </w:r>
      <w:r w:rsidR="008C6777" w:rsidRPr="006406F5">
        <w:rPr>
          <w:rStyle w:val="Taille-1Caracteres"/>
        </w:rPr>
        <w:t>’</w:t>
      </w:r>
      <w:r w:rsidRPr="008C6777">
        <w:t>A</w:t>
      </w:r>
      <w:r w:rsidRPr="006406F5">
        <w:rPr>
          <w:rStyle w:val="Taille-1Caracteres"/>
        </w:rPr>
        <w:t>URÉVILLY</w:t>
      </w:r>
      <w:r w:rsidR="008C6777">
        <w:t>.</w:t>
      </w:r>
    </w:p>
    <w:p w14:paraId="3A450FC8" w14:textId="6F00510D" w:rsidR="00B86016" w:rsidRPr="00B90685" w:rsidRDefault="00B86016" w:rsidP="008C6777">
      <w:pPr>
        <w:pStyle w:val="Titre2"/>
        <w:rPr>
          <w:szCs w:val="44"/>
        </w:rPr>
      </w:pPr>
      <w:bookmarkStart w:id="275" w:name="_Toc275359250"/>
      <w:bookmarkStart w:id="276" w:name="_Toc199525896"/>
      <w:r w:rsidRPr="00B90685">
        <w:rPr>
          <w:szCs w:val="44"/>
        </w:rPr>
        <w:lastRenderedPageBreak/>
        <w:t>LA NUIT DE MAI</w:t>
      </w:r>
      <w:bookmarkEnd w:id="275"/>
      <w:bookmarkEnd w:id="276"/>
      <w:r w:rsidRPr="00B90685">
        <w:rPr>
          <w:szCs w:val="44"/>
        </w:rPr>
        <w:br/>
      </w:r>
    </w:p>
    <w:p w14:paraId="6F7D7AEB" w14:textId="77777777" w:rsidR="008C6777" w:rsidRDefault="00B86016" w:rsidP="008C6777">
      <w:pPr>
        <w:ind w:firstLine="0"/>
        <w:jc w:val="center"/>
      </w:pPr>
      <w:r w:rsidRPr="008C6777">
        <w:t>LA MUSE</w:t>
      </w:r>
    </w:p>
    <w:p w14:paraId="1CE32F8C" w14:textId="77777777" w:rsidR="008C6777" w:rsidRDefault="00B86016" w:rsidP="000C2B5F">
      <w:pPr>
        <w:spacing w:before="0" w:after="0"/>
      </w:pPr>
      <w:r w:rsidRPr="00B90685">
        <w:t>Poète</w:t>
      </w:r>
      <w:r w:rsidR="008C6777">
        <w:t xml:space="preserve"> ! </w:t>
      </w:r>
      <w:r w:rsidRPr="00B90685">
        <w:t>viens à moi</w:t>
      </w:r>
      <w:r w:rsidR="008C6777">
        <w:t xml:space="preserve">. </w:t>
      </w:r>
      <w:r w:rsidRPr="00B90685">
        <w:t>Sous mes voiles sacrés</w:t>
      </w:r>
      <w:r w:rsidR="008C6777">
        <w:t>,</w:t>
      </w:r>
    </w:p>
    <w:p w14:paraId="1F08117B" w14:textId="532A67F6" w:rsidR="00B86016" w:rsidRPr="00B90685" w:rsidRDefault="00B86016" w:rsidP="000C2B5F">
      <w:pPr>
        <w:spacing w:before="0" w:after="0"/>
      </w:pPr>
      <w:r w:rsidRPr="00B90685">
        <w:t>Les spasmes dévolus aux femmes hystériques</w:t>
      </w:r>
    </w:p>
    <w:p w14:paraId="6FEC2A06" w14:textId="77777777" w:rsidR="008C6777" w:rsidRDefault="00B86016" w:rsidP="000C2B5F">
      <w:pPr>
        <w:spacing w:before="0" w:after="0"/>
      </w:pPr>
      <w:r w:rsidRPr="00B90685">
        <w:t>Dressent les roses bouts de mes tétons nacrés</w:t>
      </w:r>
      <w:r w:rsidR="008C6777">
        <w:t> !</w:t>
      </w:r>
    </w:p>
    <w:p w14:paraId="0D7C4ECD" w14:textId="77777777" w:rsidR="008C6777" w:rsidRDefault="00B86016" w:rsidP="000C2B5F">
      <w:pPr>
        <w:spacing w:before="0" w:after="0"/>
      </w:pPr>
      <w:r w:rsidRPr="00B90685">
        <w:t>C</w:t>
      </w:r>
      <w:r w:rsidR="008C6777">
        <w:t>’</w:t>
      </w:r>
      <w:r w:rsidRPr="00B90685">
        <w:t>est l</w:t>
      </w:r>
      <w:r w:rsidR="008C6777">
        <w:t>’</w:t>
      </w:r>
      <w:r w:rsidRPr="00B90685">
        <w:t>instant de donner l</w:t>
      </w:r>
      <w:r w:rsidR="008C6777">
        <w:t>’</w:t>
      </w:r>
      <w:r w:rsidRPr="00B90685">
        <w:t>essor aux chants lyriques</w:t>
      </w:r>
      <w:r w:rsidR="008C6777">
        <w:t>.</w:t>
      </w:r>
    </w:p>
    <w:p w14:paraId="13796B1A" w14:textId="521512BA" w:rsidR="00B86016" w:rsidRPr="00B90685" w:rsidRDefault="00B86016" w:rsidP="000C2B5F">
      <w:pPr>
        <w:spacing w:before="0" w:after="0"/>
      </w:pPr>
      <w:r w:rsidRPr="00B90685">
        <w:t>Fifre ou guitare</w:t>
      </w:r>
      <w:r w:rsidR="008C6777">
        <w:t xml:space="preserve">, </w:t>
      </w:r>
      <w:r w:rsidRPr="00B90685">
        <w:t>prends ton luth et viens</w:t>
      </w:r>
      <w:r w:rsidR="008C6777">
        <w:t xml:space="preserve"> ! </w:t>
      </w:r>
      <w:r w:rsidRPr="00B90685">
        <w:t>Mes bras</w:t>
      </w:r>
    </w:p>
    <w:p w14:paraId="7C4FDEB1" w14:textId="77777777" w:rsidR="008C6777" w:rsidRDefault="00B86016" w:rsidP="000C2B5F">
      <w:pPr>
        <w:spacing w:before="0" w:after="0"/>
      </w:pPr>
      <w:r w:rsidRPr="00B90685">
        <w:t>Et mes cuisses d</w:t>
      </w:r>
      <w:r w:rsidR="008C6777">
        <w:t>’</w:t>
      </w:r>
      <w:r w:rsidRPr="00B90685">
        <w:t>argent</w:t>
      </w:r>
      <w:r w:rsidR="008C6777">
        <w:t xml:space="preserve">, </w:t>
      </w:r>
      <w:r w:rsidRPr="00B90685">
        <w:t>où souvent tu sombras</w:t>
      </w:r>
      <w:r w:rsidR="008C6777">
        <w:t>,</w:t>
      </w:r>
    </w:p>
    <w:p w14:paraId="0B095675" w14:textId="77777777" w:rsidR="008C6777" w:rsidRDefault="00B86016" w:rsidP="000C2B5F">
      <w:pPr>
        <w:spacing w:before="0" w:after="0"/>
      </w:pPr>
      <w:r w:rsidRPr="00B90685">
        <w:t>S</w:t>
      </w:r>
      <w:r w:rsidR="008C6777">
        <w:t>’</w:t>
      </w:r>
      <w:r w:rsidRPr="00B90685">
        <w:t>ouvrent pour t</w:t>
      </w:r>
      <w:r w:rsidR="008C6777">
        <w:t>’</w:t>
      </w:r>
      <w:r w:rsidRPr="00B90685">
        <w:t>absorber</w:t>
      </w:r>
      <w:r w:rsidR="008C6777">
        <w:t xml:space="preserve">. </w:t>
      </w:r>
      <w:r w:rsidRPr="00B90685">
        <w:t>Ô poète</w:t>
      </w:r>
      <w:r w:rsidR="008C6777">
        <w:t xml:space="preserve">, </w:t>
      </w:r>
      <w:r w:rsidRPr="00B90685">
        <w:t>je t</w:t>
      </w:r>
      <w:r w:rsidR="008C6777">
        <w:t>’</w:t>
      </w:r>
      <w:r w:rsidRPr="00B90685">
        <w:t>aime</w:t>
      </w:r>
      <w:r w:rsidR="008C6777">
        <w:t> !</w:t>
      </w:r>
    </w:p>
    <w:p w14:paraId="78ED0E46" w14:textId="1F1F338C" w:rsidR="00B86016" w:rsidRPr="00B90685" w:rsidRDefault="00B86016" w:rsidP="000C2B5F">
      <w:pPr>
        <w:spacing w:before="0" w:after="0"/>
      </w:pPr>
      <w:r w:rsidRPr="00B90685">
        <w:t>Je veux passer la main dans les rares cheveux</w:t>
      </w:r>
    </w:p>
    <w:p w14:paraId="39499608" w14:textId="3AA6A813" w:rsidR="00B86016" w:rsidRPr="00B90685" w:rsidRDefault="00B86016" w:rsidP="000C2B5F">
      <w:pPr>
        <w:spacing w:before="0" w:after="0"/>
      </w:pPr>
      <w:r w:rsidRPr="00B90685">
        <w:t>Qui restent sur ton front pur</w:t>
      </w:r>
      <w:r w:rsidR="008C6777">
        <w:t xml:space="preserve">, </w:t>
      </w:r>
      <w:r w:rsidRPr="00B90685">
        <w:t>que Siraudin même</w:t>
      </w:r>
    </w:p>
    <w:p w14:paraId="570D7B75" w14:textId="7C8BD4FF" w:rsidR="00B86016" w:rsidRPr="00B90685" w:rsidRDefault="00B86016" w:rsidP="000C2B5F">
      <w:pPr>
        <w:spacing w:before="0" w:after="0"/>
      </w:pPr>
      <w:r w:rsidRPr="00B90685">
        <w:t>Ne désavouerait pas</w:t>
      </w:r>
      <w:r w:rsidR="008C6777">
        <w:t xml:space="preserve">. </w:t>
      </w:r>
      <w:r w:rsidRPr="00B90685">
        <w:t>Ô mon amant</w:t>
      </w:r>
      <w:r w:rsidR="008C6777">
        <w:t xml:space="preserve"> ! </w:t>
      </w:r>
      <w:r w:rsidRPr="00B90685">
        <w:t>je veux</w:t>
      </w:r>
    </w:p>
    <w:p w14:paraId="3B462D71" w14:textId="39CE8925" w:rsidR="00B86016" w:rsidRPr="00B90685" w:rsidRDefault="00B86016" w:rsidP="000C2B5F">
      <w:pPr>
        <w:spacing w:before="0" w:after="0"/>
      </w:pPr>
      <w:r w:rsidRPr="00B90685">
        <w:t>Une nuit folle</w:t>
      </w:r>
      <w:r w:rsidR="008C6777">
        <w:t xml:space="preserve">, </w:t>
      </w:r>
      <w:r w:rsidRPr="00B90685">
        <w:t>ardente</w:t>
      </w:r>
      <w:r w:rsidR="008C6777">
        <w:t xml:space="preserve">, </w:t>
      </w:r>
      <w:r w:rsidRPr="00B90685">
        <w:t>et qui rende jalouse</w:t>
      </w:r>
    </w:p>
    <w:p w14:paraId="2B2CBF12" w14:textId="77777777" w:rsidR="008C6777" w:rsidRDefault="00B86016" w:rsidP="000C2B5F">
      <w:pPr>
        <w:spacing w:before="0" w:after="0"/>
      </w:pPr>
      <w:r w:rsidRPr="00B90685">
        <w:t>L</w:t>
      </w:r>
      <w:r w:rsidR="008C6777">
        <w:t>’</w:t>
      </w:r>
      <w:r w:rsidRPr="00B90685">
        <w:t>ombre de Cléopâtre ou Madame Collet</w:t>
      </w:r>
      <w:r w:rsidR="008C6777">
        <w:t> !</w:t>
      </w:r>
    </w:p>
    <w:p w14:paraId="2EC25B64" w14:textId="77777777" w:rsidR="008C6777" w:rsidRDefault="00B86016" w:rsidP="000C2B5F">
      <w:pPr>
        <w:spacing w:before="0" w:after="0"/>
      </w:pPr>
      <w:r w:rsidRPr="00B90685">
        <w:t>Morpions d</w:t>
      </w:r>
      <w:r w:rsidR="008C6777">
        <w:t>’</w:t>
      </w:r>
      <w:r w:rsidRPr="00B90685">
        <w:t>or semés dans la verte pelouse</w:t>
      </w:r>
      <w:r w:rsidR="008C6777">
        <w:t>,</w:t>
      </w:r>
    </w:p>
    <w:p w14:paraId="2F632CCB" w14:textId="77777777" w:rsidR="008C6777" w:rsidRDefault="00B86016" w:rsidP="000C2B5F">
      <w:pPr>
        <w:spacing w:before="0" w:after="0"/>
      </w:pPr>
      <w:r w:rsidRPr="00B90685">
        <w:t>Vois-tu les vers luisants</w:t>
      </w:r>
      <w:r w:rsidR="008C6777">
        <w:t xml:space="preserve"> ? </w:t>
      </w:r>
      <w:r w:rsidRPr="00B90685">
        <w:t>Plus blanche que du lait</w:t>
      </w:r>
      <w:r w:rsidR="008C6777">
        <w:t>,</w:t>
      </w:r>
    </w:p>
    <w:p w14:paraId="250E7934" w14:textId="77777777" w:rsidR="008C6777" w:rsidRDefault="00B86016" w:rsidP="000C2B5F">
      <w:pPr>
        <w:spacing w:before="0" w:after="0"/>
      </w:pPr>
      <w:r w:rsidRPr="00B90685">
        <w:t>Ma gorge aux blancs rayons de la lune étincelle</w:t>
      </w:r>
      <w:r w:rsidR="008C6777">
        <w:t>,</w:t>
      </w:r>
    </w:p>
    <w:p w14:paraId="6192A589" w14:textId="0ABA384C" w:rsidR="00B86016" w:rsidRPr="00B90685" w:rsidRDefault="00B86016" w:rsidP="000C2B5F">
      <w:pPr>
        <w:spacing w:before="0" w:after="0"/>
      </w:pPr>
      <w:r w:rsidRPr="00B90685">
        <w:t>Et mes yeux sont brillants</w:t>
      </w:r>
      <w:r w:rsidR="008C6777">
        <w:t xml:space="preserve">, </w:t>
      </w:r>
      <w:r w:rsidRPr="00B90685">
        <w:t>et tu sais que j</w:t>
      </w:r>
      <w:r w:rsidR="008C6777">
        <w:t>’</w:t>
      </w:r>
      <w:r w:rsidRPr="00B90685">
        <w:t>excelle</w:t>
      </w:r>
    </w:p>
    <w:p w14:paraId="51E57381" w14:textId="7056C3C4" w:rsidR="00B86016" w:rsidRPr="00B90685" w:rsidRDefault="00B86016" w:rsidP="000C2B5F">
      <w:pPr>
        <w:spacing w:before="0" w:after="0"/>
      </w:pPr>
      <w:r w:rsidRPr="00B90685">
        <w:t>En ces combats divins d</w:t>
      </w:r>
      <w:r w:rsidR="008C6777">
        <w:t>’</w:t>
      </w:r>
      <w:r w:rsidRPr="00B90685">
        <w:t>où le poète sort</w:t>
      </w:r>
    </w:p>
    <w:p w14:paraId="0CB8DA64" w14:textId="77777777" w:rsidR="008C6777" w:rsidRDefault="00B86016" w:rsidP="000C2B5F">
      <w:pPr>
        <w:spacing w:before="0" w:after="0"/>
      </w:pPr>
      <w:r w:rsidRPr="00B90685">
        <w:t>Superbe</w:t>
      </w:r>
      <w:r w:rsidR="008C6777">
        <w:t xml:space="preserve">, </w:t>
      </w:r>
      <w:r w:rsidRPr="00B90685">
        <w:t>radieux et vainqueur de la mort</w:t>
      </w:r>
      <w:r w:rsidR="008C6777">
        <w:t> !</w:t>
      </w:r>
    </w:p>
    <w:p w14:paraId="53C8C409" w14:textId="374C7F35" w:rsidR="008C6777" w:rsidRDefault="00B86016" w:rsidP="008C6777">
      <w:pPr>
        <w:ind w:firstLine="0"/>
        <w:jc w:val="center"/>
      </w:pPr>
      <w:r w:rsidRPr="008C6777">
        <w:t>LE POÈTE</w:t>
      </w:r>
    </w:p>
    <w:p w14:paraId="2C606C7A" w14:textId="77777777" w:rsidR="008C6777" w:rsidRDefault="00B86016" w:rsidP="000C2B5F">
      <w:pPr>
        <w:spacing w:before="0" w:after="0"/>
      </w:pPr>
      <w:r w:rsidRPr="00B90685">
        <w:t>Ô Muse</w:t>
      </w:r>
      <w:r w:rsidR="008C6777">
        <w:t xml:space="preserve"> ! </w:t>
      </w:r>
      <w:r w:rsidRPr="00B90685">
        <w:t>idéale amoureuse</w:t>
      </w:r>
      <w:r w:rsidR="008C6777">
        <w:t>,</w:t>
      </w:r>
    </w:p>
    <w:p w14:paraId="1C9A9991" w14:textId="2A9EE268" w:rsidR="00B86016" w:rsidRPr="00B90685" w:rsidRDefault="00B86016" w:rsidP="000C2B5F">
      <w:pPr>
        <w:spacing w:before="0" w:after="0"/>
      </w:pPr>
      <w:r w:rsidRPr="00B90685">
        <w:t>Va-t</w:t>
      </w:r>
      <w:r w:rsidR="008C6777">
        <w:t>’</w:t>
      </w:r>
      <w:r w:rsidRPr="00B90685">
        <w:t>en</w:t>
      </w:r>
      <w:r w:rsidR="008C6777">
        <w:t xml:space="preserve"> ! </w:t>
      </w:r>
      <w:r w:rsidRPr="00B90685">
        <w:t>Je ne donne plus dans</w:t>
      </w:r>
    </w:p>
    <w:p w14:paraId="2ADD163F" w14:textId="77777777" w:rsidR="008C6777" w:rsidRDefault="00B86016" w:rsidP="000C2B5F">
      <w:pPr>
        <w:spacing w:before="0" w:after="0"/>
      </w:pPr>
      <w:r w:rsidRPr="00B90685">
        <w:t>Ces ponts vieillis et ces godans</w:t>
      </w:r>
      <w:r w:rsidR="008C6777">
        <w:t> !</w:t>
      </w:r>
    </w:p>
    <w:p w14:paraId="5450A90B" w14:textId="0A2E3CBF" w:rsidR="00B86016" w:rsidRPr="00B90685" w:rsidRDefault="00B86016" w:rsidP="000C2B5F">
      <w:pPr>
        <w:spacing w:before="0" w:after="0"/>
      </w:pPr>
      <w:r w:rsidRPr="00B90685">
        <w:t>Ô Muse</w:t>
      </w:r>
      <w:r w:rsidR="008C6777">
        <w:t xml:space="preserve"> ! </w:t>
      </w:r>
      <w:r w:rsidRPr="00B90685">
        <w:t>assez de viande creuse</w:t>
      </w:r>
    </w:p>
    <w:p w14:paraId="0B7C5FF8" w14:textId="77777777" w:rsidR="008C6777" w:rsidRDefault="00B86016" w:rsidP="000C2B5F">
      <w:pPr>
        <w:spacing w:before="0" w:after="0"/>
      </w:pPr>
      <w:r w:rsidRPr="00B90685">
        <w:t>Est venue agacer mes dents</w:t>
      </w:r>
      <w:r w:rsidR="008C6777">
        <w:t> !</w:t>
      </w:r>
    </w:p>
    <w:p w14:paraId="11648673" w14:textId="77777777" w:rsidR="000C2B5F" w:rsidRDefault="000C2B5F" w:rsidP="000C2B5F">
      <w:pPr>
        <w:spacing w:before="0" w:after="0"/>
      </w:pPr>
    </w:p>
    <w:p w14:paraId="1E2A6C6F" w14:textId="77777777" w:rsidR="008C6777" w:rsidRDefault="00B86016" w:rsidP="000C2B5F">
      <w:pPr>
        <w:spacing w:before="0" w:after="0"/>
      </w:pPr>
      <w:r w:rsidRPr="00B90685">
        <w:t>Assez de gorges symboliques</w:t>
      </w:r>
      <w:r w:rsidR="008C6777">
        <w:t> !</w:t>
      </w:r>
    </w:p>
    <w:p w14:paraId="7F243B5F" w14:textId="3D7A76C0" w:rsidR="00B86016" w:rsidRPr="00B90685" w:rsidRDefault="00B86016" w:rsidP="000C2B5F">
      <w:pPr>
        <w:spacing w:before="0" w:after="0"/>
      </w:pPr>
      <w:r w:rsidRPr="00B90685">
        <w:lastRenderedPageBreak/>
        <w:t>Je ne veux plus m</w:t>
      </w:r>
      <w:r w:rsidR="008C6777">
        <w:t>’</w:t>
      </w:r>
      <w:r w:rsidRPr="00B90685">
        <w:t>égarer sur</w:t>
      </w:r>
    </w:p>
    <w:p w14:paraId="6595EA78" w14:textId="77777777" w:rsidR="008C6777" w:rsidRDefault="00B86016" w:rsidP="000C2B5F">
      <w:pPr>
        <w:spacing w:before="0" w:after="0"/>
      </w:pPr>
      <w:r w:rsidRPr="00B90685">
        <w:t>Un c</w:t>
      </w:r>
      <w:r w:rsidR="008C6777">
        <w:t xml:space="preserve">.. </w:t>
      </w:r>
      <w:r w:rsidRPr="00B90685">
        <w:t>fait de vague et d</w:t>
      </w:r>
      <w:r w:rsidR="008C6777">
        <w:t>’</w:t>
      </w:r>
      <w:r w:rsidRPr="00B90685">
        <w:t>azur</w:t>
      </w:r>
      <w:r w:rsidR="008C6777">
        <w:t> !</w:t>
      </w:r>
    </w:p>
    <w:p w14:paraId="17EAB22A" w14:textId="5C8E9924" w:rsidR="00B86016" w:rsidRPr="00B90685" w:rsidRDefault="00B86016" w:rsidP="000C2B5F">
      <w:pPr>
        <w:spacing w:before="0" w:after="0"/>
      </w:pPr>
      <w:r w:rsidRPr="00B90685">
        <w:t>Des filles</w:t>
      </w:r>
      <w:r w:rsidR="008C6777">
        <w:t xml:space="preserve">, </w:t>
      </w:r>
      <w:r w:rsidRPr="00B90685">
        <w:t>même aussi publiques</w:t>
      </w:r>
    </w:p>
    <w:p w14:paraId="120BF07A" w14:textId="77777777" w:rsidR="008C6777" w:rsidRDefault="00B86016" w:rsidP="000C2B5F">
      <w:pPr>
        <w:spacing w:before="0" w:after="0"/>
      </w:pPr>
      <w:r w:rsidRPr="00B90685">
        <w:t>Que tu le voudras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plus sûr</w:t>
      </w:r>
      <w:r w:rsidR="008C6777">
        <w:t> !</w:t>
      </w:r>
    </w:p>
    <w:p w14:paraId="4156C0C0" w14:textId="77777777" w:rsidR="000C2B5F" w:rsidRDefault="000C2B5F" w:rsidP="000C2B5F">
      <w:pPr>
        <w:spacing w:before="0" w:after="0"/>
      </w:pPr>
    </w:p>
    <w:p w14:paraId="1DE718A0" w14:textId="77777777" w:rsidR="008C6777" w:rsidRDefault="00B86016" w:rsidP="000C2B5F">
      <w:pPr>
        <w:spacing w:before="0" w:after="0"/>
      </w:pPr>
      <w:r w:rsidRPr="00B90685">
        <w:t>Et puis</w:t>
      </w:r>
      <w:r w:rsidR="008C6777">
        <w:t xml:space="preserve">, </w:t>
      </w:r>
      <w:r w:rsidRPr="00B90685">
        <w:t>aussi bien</w:t>
      </w:r>
      <w:r w:rsidR="008C6777">
        <w:t xml:space="preserve">, </w:t>
      </w:r>
      <w:r w:rsidRPr="00B90685">
        <w:t>je m</w:t>
      </w:r>
      <w:r w:rsidR="008C6777">
        <w:t>’</w:t>
      </w:r>
      <w:r w:rsidRPr="00B90685">
        <w:t>ennuie</w:t>
      </w:r>
      <w:r w:rsidR="008C6777">
        <w:t> :</w:t>
      </w:r>
    </w:p>
    <w:p w14:paraId="682098AF" w14:textId="77777777" w:rsidR="008C6777" w:rsidRDefault="00B86016" w:rsidP="000C2B5F">
      <w:pPr>
        <w:spacing w:before="0" w:after="0"/>
      </w:pPr>
      <w:r w:rsidRPr="00B90685">
        <w:t>La grue</w:t>
      </w:r>
      <w:r w:rsidR="008C6777">
        <w:t xml:space="preserve">, </w:t>
      </w:r>
      <w:r w:rsidRPr="00B90685">
        <w:t>aux yeux couleur de jais</w:t>
      </w:r>
      <w:r w:rsidR="008C6777">
        <w:t>,</w:t>
      </w:r>
    </w:p>
    <w:p w14:paraId="0300845E" w14:textId="77777777" w:rsidR="008C6777" w:rsidRDefault="00B86016" w:rsidP="000C2B5F">
      <w:pPr>
        <w:spacing w:before="0" w:after="0"/>
      </w:pPr>
      <w:r w:rsidRPr="00B90685">
        <w:t>Dans laquelle je me plongeais</w:t>
      </w:r>
      <w:r w:rsidR="008C6777">
        <w:t>,</w:t>
      </w:r>
    </w:p>
    <w:p w14:paraId="1C3106C1" w14:textId="458E668A" w:rsidR="00B86016" w:rsidRPr="00B90685" w:rsidRDefault="00B86016" w:rsidP="000C2B5F">
      <w:pPr>
        <w:spacing w:before="0" w:after="0"/>
      </w:pPr>
      <w:r w:rsidRPr="00B90685">
        <w:t>Depuis ce matin est enfuie</w:t>
      </w:r>
    </w:p>
    <w:p w14:paraId="4E5CF162" w14:textId="5F83F170" w:rsidR="008C6777" w:rsidRDefault="00B86016" w:rsidP="000C2B5F">
      <w:pPr>
        <w:spacing w:before="0" w:after="0"/>
      </w:pPr>
      <w:r w:rsidRPr="00B90685">
        <w:t>Et m</w:t>
      </w:r>
      <w:r w:rsidR="008C6777">
        <w:t>’</w:t>
      </w:r>
      <w:r w:rsidRPr="00B90685">
        <w:t>a laissé d</w:t>
      </w:r>
      <w:r w:rsidR="008C6777">
        <w:t>’</w:t>
      </w:r>
      <w:r w:rsidRPr="00B90685">
        <w:t>autres sujets</w:t>
      </w:r>
    </w:p>
    <w:p w14:paraId="3C7D1AC6" w14:textId="77777777" w:rsidR="000C2B5F" w:rsidRDefault="000C2B5F" w:rsidP="000C2B5F">
      <w:pPr>
        <w:spacing w:before="0" w:after="0"/>
      </w:pPr>
    </w:p>
    <w:p w14:paraId="10B3D2CA" w14:textId="6E6FB418" w:rsidR="00B86016" w:rsidRPr="00B90685" w:rsidRDefault="00B86016" w:rsidP="000C2B5F">
      <w:pPr>
        <w:spacing w:before="0" w:after="0"/>
      </w:pPr>
      <w:r w:rsidRPr="00B90685">
        <w:t>De tracas et de rêverie</w:t>
      </w:r>
    </w:p>
    <w:p w14:paraId="2726EE13" w14:textId="77777777" w:rsidR="008C6777" w:rsidRDefault="00B86016" w:rsidP="000C2B5F">
      <w:pPr>
        <w:spacing w:before="0" w:after="0"/>
      </w:pPr>
      <w:r w:rsidRPr="00B90685">
        <w:t>Que le soin d</w:t>
      </w:r>
      <w:r w:rsidR="008C6777">
        <w:t>’</w:t>
      </w:r>
      <w:r w:rsidRPr="00B90685">
        <w:t>arranger des vers</w:t>
      </w:r>
      <w:r w:rsidR="008C6777">
        <w:t>.</w:t>
      </w:r>
    </w:p>
    <w:p w14:paraId="5192B291" w14:textId="77777777" w:rsidR="008C6777" w:rsidRDefault="00B86016" w:rsidP="000C2B5F">
      <w:pPr>
        <w:spacing w:before="0" w:after="0"/>
      </w:pPr>
      <w:r w:rsidRPr="00B90685">
        <w:t>Je me sens la tête à l</w:t>
      </w:r>
      <w:r w:rsidR="008C6777">
        <w:t>’</w:t>
      </w:r>
      <w:r w:rsidRPr="00B90685">
        <w:t>envers</w:t>
      </w:r>
      <w:r w:rsidR="008C6777">
        <w:t>,</w:t>
      </w:r>
    </w:p>
    <w:p w14:paraId="1E52112E" w14:textId="1B8828D2" w:rsidR="00B86016" w:rsidRPr="00B90685" w:rsidRDefault="00B86016" w:rsidP="000C2B5F">
      <w:pPr>
        <w:spacing w:before="0" w:after="0"/>
      </w:pPr>
      <w:r w:rsidRPr="00B90685">
        <w:t>Muse</w:t>
      </w:r>
      <w:r w:rsidR="008C6777">
        <w:t xml:space="preserve">, </w:t>
      </w:r>
      <w:r w:rsidRPr="00B90685">
        <w:t>et ma cervelle charrie</w:t>
      </w:r>
    </w:p>
    <w:p w14:paraId="3F90C784" w14:textId="77777777" w:rsidR="008C6777" w:rsidRDefault="00B86016" w:rsidP="000C2B5F">
      <w:pPr>
        <w:spacing w:before="0" w:after="0"/>
      </w:pPr>
      <w:r w:rsidRPr="00B90685">
        <w:t>Un tas d</w:t>
      </w:r>
      <w:r w:rsidR="008C6777">
        <w:t>’</w:t>
      </w:r>
      <w:r w:rsidRPr="00B90685">
        <w:t>embêtements divers</w:t>
      </w:r>
      <w:r w:rsidR="008C6777">
        <w:t> !</w:t>
      </w:r>
    </w:p>
    <w:p w14:paraId="3E0C80D3" w14:textId="03D939F3" w:rsidR="008C6777" w:rsidRDefault="00B86016" w:rsidP="008C6777">
      <w:pPr>
        <w:ind w:firstLine="0"/>
        <w:jc w:val="center"/>
      </w:pPr>
      <w:r w:rsidRPr="008C6777">
        <w:t>LA MUSE</w:t>
      </w:r>
    </w:p>
    <w:p w14:paraId="0FDF77D0" w14:textId="77777777" w:rsidR="008C6777" w:rsidRDefault="00B86016" w:rsidP="000C2B5F">
      <w:pPr>
        <w:spacing w:before="0" w:after="0"/>
      </w:pPr>
      <w:r w:rsidRPr="00B90685">
        <w:t>Oublie auprès de moi cette grue infidèle</w:t>
      </w:r>
      <w:r w:rsidR="008C6777">
        <w:t> !</w:t>
      </w:r>
    </w:p>
    <w:p w14:paraId="38BDD3EA" w14:textId="77777777" w:rsidR="008C6777" w:rsidRDefault="00B86016" w:rsidP="000C2B5F">
      <w:pPr>
        <w:spacing w:before="0" w:after="0"/>
      </w:pPr>
      <w:r w:rsidRPr="00B90685">
        <w:t>Viens</w:t>
      </w:r>
      <w:r w:rsidR="008C6777">
        <w:t xml:space="preserve"> ! </w:t>
      </w:r>
      <w:r w:rsidRPr="00B90685">
        <w:t>nous remonterons aux cieux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grand coup d</w:t>
      </w:r>
      <w:r w:rsidR="008C6777">
        <w:t>’</w:t>
      </w:r>
      <w:r w:rsidRPr="00B90685">
        <w:t>aile</w:t>
      </w:r>
      <w:r w:rsidR="008C6777">
        <w:t> !</w:t>
      </w:r>
    </w:p>
    <w:p w14:paraId="0655A956" w14:textId="0B0422F5" w:rsidR="00B86016" w:rsidRPr="00B90685" w:rsidRDefault="00B86016" w:rsidP="000C2B5F">
      <w:pPr>
        <w:spacing w:before="0" w:after="0"/>
      </w:pPr>
      <w:r w:rsidRPr="00B90685">
        <w:t>Méprise cette fille indigne de l</w:t>
      </w:r>
      <w:r w:rsidR="008C6777">
        <w:t>’</w:t>
      </w:r>
      <w:r w:rsidRPr="00B90685">
        <w:t>amour</w:t>
      </w:r>
    </w:p>
    <w:p w14:paraId="3850D5ED" w14:textId="77777777" w:rsidR="008C6777" w:rsidRDefault="00B86016" w:rsidP="000C2B5F">
      <w:pPr>
        <w:spacing w:before="0" w:after="0"/>
      </w:pPr>
      <w:r w:rsidRPr="00B90685">
        <w:t>D</w:t>
      </w:r>
      <w:r w:rsidR="008C6777">
        <w:t>’</w:t>
      </w:r>
      <w:r w:rsidRPr="00B90685">
        <w:t>un cœur que j</w:t>
      </w:r>
      <w:r w:rsidR="008C6777">
        <w:t>’</w:t>
      </w:r>
      <w:r w:rsidRPr="00B90685">
        <w:t>ai choisi pour y verser ma flamme</w:t>
      </w:r>
      <w:r w:rsidR="008C6777">
        <w:t> ;</w:t>
      </w:r>
    </w:p>
    <w:p w14:paraId="779C8220" w14:textId="77777777" w:rsidR="008C6777" w:rsidRDefault="00B86016" w:rsidP="000C2B5F">
      <w:pPr>
        <w:spacing w:before="0" w:after="0"/>
      </w:pPr>
      <w:r w:rsidRPr="00B90685">
        <w:t>Tourne tes yeux ardents vers la clarté du jour</w:t>
      </w:r>
      <w:r w:rsidR="008C6777">
        <w:t> ;</w:t>
      </w:r>
    </w:p>
    <w:p w14:paraId="0898C814" w14:textId="77777777" w:rsidR="008C6777" w:rsidRDefault="00B86016" w:rsidP="000C2B5F">
      <w:pPr>
        <w:spacing w:before="0" w:after="0"/>
      </w:pPr>
      <w:r w:rsidRPr="00B90685">
        <w:t>Les astres et les bois</w:t>
      </w:r>
      <w:r w:rsidR="008C6777">
        <w:t xml:space="preserve">, </w:t>
      </w:r>
      <w:r w:rsidRPr="00B90685">
        <w:t>les prés</w:t>
      </w:r>
      <w:r w:rsidR="008C6777">
        <w:t xml:space="preserve">, </w:t>
      </w:r>
      <w:r w:rsidRPr="00B90685">
        <w:t>tout nous réclame</w:t>
      </w:r>
      <w:r w:rsidR="008C6777">
        <w:t> !</w:t>
      </w:r>
    </w:p>
    <w:p w14:paraId="720A7DB2" w14:textId="4A39059A" w:rsidR="00B86016" w:rsidRPr="00B90685" w:rsidRDefault="00B86016" w:rsidP="000C2B5F">
      <w:pPr>
        <w:spacing w:before="0" w:after="0"/>
      </w:pPr>
      <w:r w:rsidRPr="00B90685">
        <w:t>Et si</w:t>
      </w:r>
      <w:r w:rsidR="008C6777">
        <w:t xml:space="preserve">, </w:t>
      </w:r>
      <w:r w:rsidRPr="00B90685">
        <w:t>cœur affolé de tendresse</w:t>
      </w:r>
      <w:r w:rsidR="008C6777">
        <w:t xml:space="preserve">, </w:t>
      </w:r>
      <w:r w:rsidRPr="00B90685">
        <w:t>tu veux</w:t>
      </w:r>
    </w:p>
    <w:p w14:paraId="1784F892" w14:textId="167139FD" w:rsidR="00B86016" w:rsidRPr="00B90685" w:rsidRDefault="00B86016" w:rsidP="000C2B5F">
      <w:pPr>
        <w:spacing w:before="0" w:after="0"/>
      </w:pPr>
      <w:r w:rsidRPr="00B90685">
        <w:t>Murmurer à quelqu</w:t>
      </w:r>
      <w:r w:rsidR="008C6777">
        <w:t>’</w:t>
      </w:r>
      <w:r w:rsidRPr="00B90685">
        <w:t>un les suaves aveux</w:t>
      </w:r>
    </w:p>
    <w:p w14:paraId="6340C9E3" w14:textId="3DB606E7" w:rsidR="00B86016" w:rsidRPr="00B90685" w:rsidRDefault="00B86016" w:rsidP="000C2B5F">
      <w:pPr>
        <w:spacing w:before="0" w:after="0"/>
      </w:pPr>
      <w:r w:rsidRPr="00B90685">
        <w:t>Qui volent plus légers et doux qu</w:t>
      </w:r>
      <w:r w:rsidR="008C6777">
        <w:t>’</w:t>
      </w:r>
      <w:r w:rsidRPr="00B90685">
        <w:t>une caresse</w:t>
      </w:r>
    </w:p>
    <w:p w14:paraId="09AF0823" w14:textId="77777777" w:rsidR="008C6777" w:rsidRDefault="00B86016" w:rsidP="000C2B5F">
      <w:pPr>
        <w:spacing w:before="0" w:after="0"/>
      </w:pPr>
      <w:r w:rsidRPr="00B90685">
        <w:t>De la brise aux beaux jours de printemps</w:t>
      </w:r>
      <w:r w:rsidR="008C6777">
        <w:t xml:space="preserve">, </w:t>
      </w:r>
      <w:r w:rsidRPr="00B90685">
        <w:t>fais-les-moi</w:t>
      </w:r>
      <w:r w:rsidR="008C6777">
        <w:t> !</w:t>
      </w:r>
    </w:p>
    <w:p w14:paraId="6553418D" w14:textId="77777777" w:rsidR="008C6777" w:rsidRDefault="00B86016" w:rsidP="000C2B5F">
      <w:pPr>
        <w:spacing w:before="0" w:after="0"/>
      </w:pPr>
      <w:r w:rsidRPr="00B90685">
        <w:t>Car je dois être et suis ton unique maîtresse</w:t>
      </w:r>
      <w:r w:rsidR="008C6777">
        <w:t>.</w:t>
      </w:r>
    </w:p>
    <w:p w14:paraId="3ADE89AA" w14:textId="1AD7D6AC" w:rsidR="00B86016" w:rsidRPr="00B90685" w:rsidRDefault="00B86016" w:rsidP="000C2B5F">
      <w:pPr>
        <w:spacing w:before="0" w:after="0"/>
      </w:pPr>
      <w:r w:rsidRPr="00B90685">
        <w:t>Arrière cette fille</w:t>
      </w:r>
      <w:r w:rsidR="008C6777">
        <w:t xml:space="preserve">, </w:t>
      </w:r>
      <w:r w:rsidRPr="00B90685">
        <w:t>et chasse loin de toi</w:t>
      </w:r>
    </w:p>
    <w:p w14:paraId="063B0D08" w14:textId="77777777" w:rsidR="008C6777" w:rsidRDefault="00B86016" w:rsidP="000C2B5F">
      <w:pPr>
        <w:spacing w:before="0" w:after="0"/>
      </w:pPr>
      <w:r w:rsidRPr="00B90685">
        <w:t>Le dernier souvenir qui te peut rester d</w:t>
      </w:r>
      <w:r w:rsidR="008C6777">
        <w:t>’</w:t>
      </w:r>
      <w:r w:rsidRPr="00B90685">
        <w:t>elle</w:t>
      </w:r>
      <w:r w:rsidR="008C6777">
        <w:t> !</w:t>
      </w:r>
    </w:p>
    <w:p w14:paraId="2EF4A7C4" w14:textId="77777777" w:rsidR="008C6777" w:rsidRDefault="00B86016" w:rsidP="000C2B5F">
      <w:pPr>
        <w:spacing w:before="0" w:after="0"/>
      </w:pPr>
      <w:r w:rsidRPr="00B90685">
        <w:t>Le dernier souvenir qui te peut rester d</w:t>
      </w:r>
      <w:r w:rsidR="008C6777">
        <w:t>’</w:t>
      </w:r>
      <w:r w:rsidRPr="00B90685">
        <w:t>elle</w:t>
      </w:r>
      <w:r w:rsidR="008C6777">
        <w:t> !</w:t>
      </w:r>
    </w:p>
    <w:p w14:paraId="5399730A" w14:textId="77777777" w:rsidR="008C6777" w:rsidRDefault="00B86016" w:rsidP="000C2B5F">
      <w:pPr>
        <w:spacing w:before="0" w:after="0"/>
      </w:pPr>
      <w:r w:rsidRPr="00B90685">
        <w:lastRenderedPageBreak/>
        <w:t>Qu</w:t>
      </w:r>
      <w:r w:rsidR="008C6777">
        <w:t>’</w:t>
      </w:r>
      <w:r w:rsidRPr="00B90685">
        <w:t>elle s</w:t>
      </w:r>
      <w:r w:rsidR="008C6777">
        <w:t>’</w:t>
      </w:r>
      <w:r w:rsidRPr="00B90685">
        <w:t>appelle Agathe</w:t>
      </w:r>
      <w:r w:rsidR="008C6777">
        <w:t xml:space="preserve">, </w:t>
      </w:r>
      <w:r w:rsidRPr="00B90685">
        <w:t>Arsène ou bien Adèle</w:t>
      </w:r>
      <w:r w:rsidR="008C6777">
        <w:t>,</w:t>
      </w:r>
    </w:p>
    <w:p w14:paraId="4B944C21" w14:textId="77777777" w:rsidR="008C6777" w:rsidRDefault="00B86016" w:rsidP="000C2B5F">
      <w:pPr>
        <w:spacing w:before="0" w:after="0"/>
      </w:pPr>
      <w:r w:rsidRPr="00B90685">
        <w:t>Puisqu</w:t>
      </w:r>
      <w:r w:rsidR="008C6777">
        <w:t>’</w:t>
      </w:r>
      <w:r w:rsidRPr="00B90685">
        <w:t>elle est à présent disparue à jamais</w:t>
      </w:r>
      <w:r w:rsidR="008C6777">
        <w:t>,</w:t>
      </w:r>
    </w:p>
    <w:p w14:paraId="1AEC91BA" w14:textId="77777777" w:rsidR="008C6777" w:rsidRDefault="00B86016" w:rsidP="000C2B5F">
      <w:pPr>
        <w:spacing w:before="0" w:after="0"/>
      </w:pPr>
      <w:r w:rsidRPr="00B90685">
        <w:t>Il ne faut plus savoir comment tu la nommais</w:t>
      </w:r>
      <w:r w:rsidR="008C6777">
        <w:t> !</w:t>
      </w:r>
    </w:p>
    <w:p w14:paraId="5B1397F9" w14:textId="13395E8A" w:rsidR="008C6777" w:rsidRDefault="00B86016" w:rsidP="008C6777">
      <w:pPr>
        <w:ind w:firstLine="0"/>
        <w:jc w:val="center"/>
      </w:pPr>
      <w:r w:rsidRPr="008C6777">
        <w:t>LE POÈTE</w:t>
      </w:r>
    </w:p>
    <w:p w14:paraId="7A2F0998" w14:textId="77777777" w:rsidR="008C6777" w:rsidRDefault="00B86016" w:rsidP="000C2B5F">
      <w:pPr>
        <w:spacing w:before="0" w:after="0"/>
      </w:pPr>
      <w:r w:rsidRPr="00B90685">
        <w:t>Son nom</w:t>
      </w:r>
      <w:r w:rsidR="008C6777">
        <w:t xml:space="preserve">, </w:t>
      </w:r>
      <w:r w:rsidRPr="00B90685">
        <w:t>je m</w:t>
      </w:r>
      <w:r w:rsidR="008C6777">
        <w:t>’</w:t>
      </w:r>
      <w:r w:rsidRPr="00B90685">
        <w:t>en fous</w:t>
      </w:r>
      <w:r w:rsidR="008C6777">
        <w:t xml:space="preserve"> ! </w:t>
      </w:r>
      <w:r w:rsidRPr="00B90685">
        <w:t>Ce que je regrette</w:t>
      </w:r>
      <w:r w:rsidR="008C6777">
        <w:t>,</w:t>
      </w:r>
    </w:p>
    <w:p w14:paraId="0F9069D0" w14:textId="009F4BE4" w:rsidR="00B86016" w:rsidRPr="00B90685" w:rsidRDefault="00B86016" w:rsidP="000C2B5F">
      <w:pPr>
        <w:spacing w:before="0" w:after="0"/>
      </w:pPr>
      <w:r w:rsidRPr="00B90685">
        <w:t>C</w:t>
      </w:r>
      <w:r w:rsidR="008C6777">
        <w:t>’</w:t>
      </w:r>
      <w:r w:rsidRPr="00B90685">
        <w:t>est les coups tirés avec elle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</w:t>
      </w:r>
    </w:p>
    <w:p w14:paraId="2650677D" w14:textId="5880BE62" w:rsidR="008C6777" w:rsidRDefault="00B86016" w:rsidP="000C2B5F">
      <w:pPr>
        <w:spacing w:before="0" w:after="0"/>
      </w:pPr>
      <w:r w:rsidRPr="00B90685">
        <w:t>Ma p</w:t>
      </w:r>
      <w:r w:rsidR="008C6777">
        <w:t>..</w:t>
      </w:r>
      <w:r w:rsidRPr="00B90685">
        <w:t>e dressée ainsi qu</w:t>
      </w:r>
      <w:r w:rsidR="008C6777">
        <w:t>’</w:t>
      </w:r>
      <w:r w:rsidRPr="00B90685">
        <w:t>une aigrette</w:t>
      </w:r>
      <w:r w:rsidR="008C6777">
        <w:t>,</w:t>
      </w:r>
    </w:p>
    <w:p w14:paraId="6BBD5841" w14:textId="77777777" w:rsidR="008C6777" w:rsidRDefault="00B86016" w:rsidP="000C2B5F">
      <w:pPr>
        <w:spacing w:before="0" w:after="0"/>
      </w:pPr>
      <w:r w:rsidRPr="00B90685">
        <w:t>Lorsque devant moi blanche elle passait</w:t>
      </w:r>
      <w:r w:rsidR="008C6777">
        <w:t> ;</w:t>
      </w:r>
    </w:p>
    <w:p w14:paraId="59C945F1" w14:textId="77777777" w:rsidR="000C2B5F" w:rsidRDefault="000C2B5F" w:rsidP="000C2B5F">
      <w:pPr>
        <w:spacing w:before="0" w:after="0"/>
      </w:pPr>
    </w:p>
    <w:p w14:paraId="581F92B6" w14:textId="77777777" w:rsidR="008C6777" w:rsidRDefault="00B86016" w:rsidP="000C2B5F">
      <w:pPr>
        <w:spacing w:before="0" w:after="0"/>
      </w:pPr>
      <w:r w:rsidRPr="00B90685">
        <w:t>Ce sont les baisers bandants de sa bouche</w:t>
      </w:r>
      <w:r w:rsidR="008C6777">
        <w:t>,</w:t>
      </w:r>
    </w:p>
    <w:p w14:paraId="50D653D6" w14:textId="59EF9B24" w:rsidR="00B86016" w:rsidRPr="00B90685" w:rsidRDefault="00B86016" w:rsidP="000C2B5F">
      <w:pPr>
        <w:spacing w:before="0" w:after="0"/>
      </w:pPr>
      <w:r w:rsidRPr="00B90685">
        <w:t>Sa langue furtive et prompte</w:t>
      </w:r>
      <w:r w:rsidR="008C6777">
        <w:t xml:space="preserve">, </w:t>
      </w:r>
      <w:r w:rsidRPr="00B90685">
        <w:t>accrochant</w:t>
      </w:r>
    </w:p>
    <w:p w14:paraId="5D50F263" w14:textId="77777777" w:rsidR="008C6777" w:rsidRDefault="00B86016" w:rsidP="000C2B5F">
      <w:pPr>
        <w:spacing w:before="0" w:after="0"/>
      </w:pPr>
      <w:r w:rsidRPr="00B90685">
        <w:t>La mienne au passage</w:t>
      </w:r>
      <w:r w:rsidR="008C6777">
        <w:t xml:space="preserve">, </w:t>
      </w:r>
      <w:r w:rsidRPr="00B90685">
        <w:t>et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bond farouche</w:t>
      </w:r>
      <w:r w:rsidR="008C6777">
        <w:t>,</w:t>
      </w:r>
    </w:p>
    <w:p w14:paraId="2746902C" w14:textId="77777777" w:rsidR="008C6777" w:rsidRDefault="00B86016" w:rsidP="000C2B5F">
      <w:pPr>
        <w:spacing w:before="0" w:after="0"/>
      </w:pPr>
      <w:r w:rsidRPr="00B90685">
        <w:t>Érectant mon cœur qu</w:t>
      </w:r>
      <w:r w:rsidR="008C6777">
        <w:t>’</w:t>
      </w:r>
      <w:r w:rsidRPr="00B90685">
        <w:t>elle allait cherchant</w:t>
      </w:r>
      <w:r w:rsidR="008C6777">
        <w:t> ;</w:t>
      </w:r>
    </w:p>
    <w:p w14:paraId="524E3896" w14:textId="77777777" w:rsidR="000C2B5F" w:rsidRDefault="000C2B5F" w:rsidP="000C2B5F">
      <w:pPr>
        <w:spacing w:before="0" w:after="0"/>
      </w:pPr>
    </w:p>
    <w:p w14:paraId="2E7DDE15" w14:textId="77777777" w:rsidR="008C6777" w:rsidRDefault="00B86016" w:rsidP="000C2B5F">
      <w:pPr>
        <w:spacing w:before="0" w:after="0"/>
      </w:pPr>
      <w:r w:rsidRPr="00B90685">
        <w:t>Ce sont ses grands yeux noyés</w:t>
      </w:r>
      <w:r w:rsidR="008C6777">
        <w:t xml:space="preserve">, </w:t>
      </w:r>
      <w:r w:rsidRPr="00B90685">
        <w:t>fous d</w:t>
      </w:r>
      <w:r w:rsidR="008C6777">
        <w:t>’</w:t>
      </w:r>
      <w:r w:rsidRPr="00B90685">
        <w:t>ivresse</w:t>
      </w:r>
      <w:r w:rsidR="008C6777">
        <w:t>,</w:t>
      </w:r>
    </w:p>
    <w:p w14:paraId="5C8DC047" w14:textId="77777777" w:rsidR="008C6777" w:rsidRDefault="00B86016" w:rsidP="000C2B5F">
      <w:pPr>
        <w:spacing w:before="0" w:after="0"/>
      </w:pPr>
      <w:r w:rsidRPr="00B90685">
        <w:t>Si noirs sous les cils</w:t>
      </w:r>
      <w:r w:rsidR="008C6777">
        <w:t xml:space="preserve">, </w:t>
      </w:r>
      <w:r w:rsidRPr="00B90685">
        <w:t>et dont le regard</w:t>
      </w:r>
      <w:r w:rsidR="008C6777">
        <w:t>,</w:t>
      </w:r>
    </w:p>
    <w:p w14:paraId="02A8D19F" w14:textId="77777777" w:rsidR="008C6777" w:rsidRDefault="00B86016" w:rsidP="000C2B5F">
      <w:pPr>
        <w:spacing w:before="0" w:after="0"/>
      </w:pPr>
      <w:r w:rsidRPr="00B90685">
        <w:t>Parcourant mon corps comme une caresse</w:t>
      </w:r>
      <w:r w:rsidR="008C6777">
        <w:t>,</w:t>
      </w:r>
    </w:p>
    <w:p w14:paraId="09F388B6" w14:textId="77777777" w:rsidR="008C6777" w:rsidRDefault="00B86016" w:rsidP="000C2B5F">
      <w:pPr>
        <w:spacing w:before="0" w:after="0"/>
      </w:pPr>
      <w:r w:rsidRPr="00B90685">
        <w:t>Faisait délirer mon chibre hagard</w:t>
      </w:r>
      <w:r w:rsidR="008C6777">
        <w:t> !</w:t>
      </w:r>
    </w:p>
    <w:p w14:paraId="5CF2417F" w14:textId="77777777" w:rsidR="000C2B5F" w:rsidRDefault="000C2B5F" w:rsidP="000C2B5F">
      <w:pPr>
        <w:spacing w:before="0" w:after="0"/>
      </w:pPr>
    </w:p>
    <w:p w14:paraId="7AE699C4" w14:textId="77777777" w:rsidR="008C6777" w:rsidRDefault="00B86016" w:rsidP="000C2B5F">
      <w:pPr>
        <w:spacing w:before="0" w:after="0"/>
      </w:pPr>
      <w:r w:rsidRPr="00B90685">
        <w:t>Des femmes parfois</w:t>
      </w:r>
      <w:r w:rsidR="008C6777">
        <w:t xml:space="preserve">, </w:t>
      </w:r>
      <w:r w:rsidRPr="00B90685">
        <w:t>telles qu</w:t>
      </w:r>
      <w:r w:rsidR="008C6777">
        <w:t>’</w:t>
      </w:r>
      <w:r w:rsidRPr="00B90685">
        <w:t>une plaine</w:t>
      </w:r>
      <w:r w:rsidR="008C6777">
        <w:t>,</w:t>
      </w:r>
    </w:p>
    <w:p w14:paraId="3A4C837B" w14:textId="5ED05F58" w:rsidR="00B86016" w:rsidRPr="00B90685" w:rsidRDefault="00B86016" w:rsidP="000C2B5F">
      <w:pPr>
        <w:spacing w:before="0" w:after="0"/>
      </w:pPr>
      <w:r w:rsidRPr="00B90685">
        <w:t>Montrent leur poitrine où de froids boutons</w:t>
      </w:r>
    </w:p>
    <w:p w14:paraId="245CD004" w14:textId="1FCD719D" w:rsidR="00B86016" w:rsidRPr="00B90685" w:rsidRDefault="00B86016" w:rsidP="000C2B5F">
      <w:pPr>
        <w:spacing w:before="0" w:after="0"/>
      </w:pPr>
      <w:r w:rsidRPr="00B90685">
        <w:t>Poussent désolés</w:t>
      </w:r>
      <w:r w:rsidR="008C6777">
        <w:t xml:space="preserve"> : </w:t>
      </w:r>
      <w:r w:rsidRPr="00B90685">
        <w:t>j</w:t>
      </w:r>
      <w:r w:rsidR="008C6777">
        <w:t>’</w:t>
      </w:r>
      <w:r w:rsidRPr="00B90685">
        <w:t>avais la main pleine</w:t>
      </w:r>
    </w:p>
    <w:p w14:paraId="29D47D90" w14:textId="77777777" w:rsidR="008C6777" w:rsidRDefault="00B86016" w:rsidP="000C2B5F">
      <w:pPr>
        <w:spacing w:before="0" w:after="0"/>
      </w:pPr>
      <w:r w:rsidRPr="00B90685">
        <w:t>Quand je patinais ses fermes tétons</w:t>
      </w:r>
      <w:r w:rsidR="008C6777">
        <w:t>.</w:t>
      </w:r>
    </w:p>
    <w:p w14:paraId="0710EF75" w14:textId="77777777" w:rsidR="000C2B5F" w:rsidRDefault="000C2B5F" w:rsidP="000C2B5F">
      <w:pPr>
        <w:spacing w:before="0" w:after="0"/>
      </w:pPr>
    </w:p>
    <w:p w14:paraId="735B6F3E" w14:textId="7BA5FC7F" w:rsidR="00B86016" w:rsidRPr="00B90685" w:rsidRDefault="00B86016" w:rsidP="000C2B5F">
      <w:pPr>
        <w:spacing w:before="0" w:after="0"/>
      </w:pPr>
      <w:r w:rsidRPr="00B90685">
        <w:t>Elle ne savait guère l</w:t>
      </w:r>
      <w:r w:rsidR="008C6777">
        <w:t>’</w:t>
      </w:r>
      <w:r w:rsidRPr="00B90685">
        <w:t>orthographe</w:t>
      </w:r>
    </w:p>
    <w:p w14:paraId="0B8F614C" w14:textId="77777777" w:rsidR="008C6777" w:rsidRDefault="00B86016" w:rsidP="000C2B5F">
      <w:pPr>
        <w:spacing w:before="0" w:after="0"/>
      </w:pPr>
      <w:r w:rsidRPr="00B90685">
        <w:t>Et lisait les vers comme un pur cochon</w:t>
      </w:r>
      <w:r w:rsidR="008C6777">
        <w:t>,</w:t>
      </w:r>
    </w:p>
    <w:p w14:paraId="513CFAC1" w14:textId="77777777" w:rsidR="008C6777" w:rsidRDefault="00B86016" w:rsidP="000C2B5F">
      <w:pPr>
        <w:spacing w:before="0" w:after="0"/>
      </w:pPr>
      <w:r w:rsidRPr="00B90685">
        <w:t>Mais quand j</w:t>
      </w:r>
      <w:r w:rsidR="008C6777">
        <w:t>’</w:t>
      </w:r>
      <w:r w:rsidRPr="00B90685">
        <w:t>enlevais sa dernière agrafe</w:t>
      </w:r>
      <w:r w:rsidR="008C6777">
        <w:t>,</w:t>
      </w:r>
    </w:p>
    <w:p w14:paraId="7F1148B1" w14:textId="77777777" w:rsidR="008C6777" w:rsidRDefault="00B86016" w:rsidP="000C2B5F">
      <w:pPr>
        <w:spacing w:before="0" w:after="0"/>
      </w:pPr>
      <w:r w:rsidRPr="00B90685">
        <w:t>On eût de ses poils pu faire un manchon</w:t>
      </w:r>
      <w:r w:rsidR="008C6777">
        <w:t> !</w:t>
      </w:r>
    </w:p>
    <w:p w14:paraId="50DF3725" w14:textId="77777777" w:rsidR="000C2B5F" w:rsidRDefault="000C2B5F" w:rsidP="000C2B5F">
      <w:pPr>
        <w:spacing w:before="0" w:after="0"/>
      </w:pPr>
    </w:p>
    <w:p w14:paraId="11E3419A" w14:textId="77777777" w:rsidR="008C6777" w:rsidRDefault="00B86016" w:rsidP="000C2B5F">
      <w:pPr>
        <w:spacing w:before="0" w:after="0"/>
      </w:pPr>
      <w:r w:rsidRPr="00B90685">
        <w:t>Mais</w:t>
      </w:r>
      <w:r w:rsidR="008C6777">
        <w:t xml:space="preserve">, </w:t>
      </w:r>
      <w:r w:rsidRPr="00B90685">
        <w:t>grue au possible</w:t>
      </w:r>
      <w:r w:rsidR="008C6777">
        <w:t xml:space="preserve">, </w:t>
      </w:r>
      <w:r w:rsidRPr="00B90685">
        <w:t>elle avait</w:t>
      </w:r>
      <w:r w:rsidR="008C6777">
        <w:t xml:space="preserve">, </w:t>
      </w:r>
      <w:r w:rsidRPr="00B90685">
        <w:t>ô Muse</w:t>
      </w:r>
      <w:r w:rsidR="008C6777">
        <w:t> !</w:t>
      </w:r>
    </w:p>
    <w:p w14:paraId="17733C06" w14:textId="77777777" w:rsidR="008C6777" w:rsidRDefault="00B86016" w:rsidP="000C2B5F">
      <w:pPr>
        <w:spacing w:before="0" w:after="0"/>
      </w:pPr>
      <w:r w:rsidRPr="00B90685">
        <w:t>Pour mon faible cœur</w:t>
      </w:r>
      <w:r w:rsidR="008C6777">
        <w:t xml:space="preserve">, </w:t>
      </w:r>
      <w:r w:rsidRPr="00B90685">
        <w:t>point essentiel</w:t>
      </w:r>
      <w:r w:rsidR="008C6777">
        <w:t> !</w:t>
      </w:r>
    </w:p>
    <w:p w14:paraId="33FA568F" w14:textId="77777777" w:rsidR="008C6777" w:rsidRDefault="00B86016" w:rsidP="000C2B5F">
      <w:pPr>
        <w:spacing w:before="0" w:after="0"/>
      </w:pPr>
      <w:r w:rsidRPr="00B90685">
        <w:t>Elle avait ce que chacun te refuse</w:t>
      </w:r>
      <w:r w:rsidR="008C6777">
        <w:t> :</w:t>
      </w:r>
    </w:p>
    <w:p w14:paraId="565FDD22" w14:textId="77777777" w:rsidR="008C6777" w:rsidRDefault="00B86016" w:rsidP="000C2B5F">
      <w:pPr>
        <w:spacing w:before="0" w:after="0"/>
      </w:pPr>
      <w:r w:rsidRPr="00B90685">
        <w:lastRenderedPageBreak/>
        <w:t>Un cul sérieux</w:t>
      </w:r>
      <w:r w:rsidR="008C6777">
        <w:t xml:space="preserve">, </w:t>
      </w:r>
      <w:r w:rsidRPr="00B90685">
        <w:t>solide et réel</w:t>
      </w:r>
      <w:r w:rsidR="008C6777">
        <w:t> !</w:t>
      </w:r>
    </w:p>
    <w:p w14:paraId="3092901C" w14:textId="25D77994" w:rsidR="008C6777" w:rsidRDefault="00B86016" w:rsidP="008C6777">
      <w:pPr>
        <w:ind w:firstLine="0"/>
        <w:jc w:val="center"/>
      </w:pPr>
      <w:r w:rsidRPr="008C6777">
        <w:t>LA MUSE</w:t>
      </w:r>
    </w:p>
    <w:p w14:paraId="6DA8A6E7" w14:textId="31567EFF" w:rsidR="00B86016" w:rsidRPr="00B90685" w:rsidRDefault="00B86016" w:rsidP="000C2B5F">
      <w:pPr>
        <w:spacing w:before="0" w:after="0"/>
      </w:pPr>
      <w:r w:rsidRPr="00B90685">
        <w:t>Laisse là ces amours d</w:t>
      </w:r>
      <w:r w:rsidR="008C6777">
        <w:t>’</w:t>
      </w:r>
      <w:r w:rsidRPr="00B90685">
        <w:t>un jour</w:t>
      </w:r>
      <w:r w:rsidR="008C6777">
        <w:t xml:space="preserve">. </w:t>
      </w:r>
      <w:r w:rsidRPr="00B90685">
        <w:t>Pour le poète</w:t>
      </w:r>
    </w:p>
    <w:p w14:paraId="17CF977F" w14:textId="77777777" w:rsidR="008C6777" w:rsidRDefault="00B86016" w:rsidP="000C2B5F">
      <w:pPr>
        <w:spacing w:before="0" w:after="0"/>
      </w:pPr>
      <w:r w:rsidRPr="00B90685">
        <w:t>Il n</w:t>
      </w:r>
      <w:r w:rsidR="008C6777">
        <w:t>’</w:t>
      </w:r>
      <w:r w:rsidRPr="00B90685">
        <w:t>est qu</w:t>
      </w:r>
      <w:r w:rsidR="008C6777">
        <w:t>’</w:t>
      </w:r>
      <w:r w:rsidRPr="00B90685">
        <w:t>une amoureuse aimée et toujours prête</w:t>
      </w:r>
      <w:r w:rsidR="008C6777">
        <w:t> :</w:t>
      </w:r>
    </w:p>
    <w:p w14:paraId="4C528F43" w14:textId="77777777" w:rsidR="008C6777" w:rsidRDefault="00B86016" w:rsidP="000C2B5F">
      <w:pPr>
        <w:spacing w:before="0" w:after="0"/>
      </w:pPr>
      <w:r w:rsidRPr="00B90685">
        <w:t>C</w:t>
      </w:r>
      <w:r w:rsidR="008C6777">
        <w:t>’</w:t>
      </w:r>
      <w:r w:rsidRPr="00B90685">
        <w:t>est la Muse</w:t>
      </w:r>
      <w:r w:rsidR="008C6777">
        <w:t xml:space="preserve"> ! </w:t>
      </w:r>
      <w:r w:rsidRPr="00B90685">
        <w:t>Le reste est vain</w:t>
      </w:r>
      <w:r w:rsidR="008C6777">
        <w:t xml:space="preserve"> ; </w:t>
      </w:r>
      <w:r w:rsidRPr="00B90685">
        <w:t>reviens à moi</w:t>
      </w:r>
      <w:r w:rsidR="008C6777">
        <w:t>,</w:t>
      </w:r>
    </w:p>
    <w:p w14:paraId="6AEC6282" w14:textId="77777777" w:rsidR="008C6777" w:rsidRDefault="00B86016" w:rsidP="000C2B5F">
      <w:pPr>
        <w:spacing w:before="0" w:after="0"/>
      </w:pPr>
      <w:r w:rsidRPr="00B90685">
        <w:t>Viens</w:t>
      </w:r>
      <w:r w:rsidR="008C6777">
        <w:t xml:space="preserve"> ! </w:t>
      </w:r>
      <w:r w:rsidRPr="00B90685">
        <w:t>Pégase effaré se cabre</w:t>
      </w:r>
      <w:r w:rsidR="008C6777">
        <w:t xml:space="preserve">, </w:t>
      </w:r>
      <w:r w:rsidRPr="00B90685">
        <w:t>blanc d</w:t>
      </w:r>
      <w:r w:rsidR="008C6777">
        <w:t>’</w:t>
      </w:r>
      <w:r w:rsidRPr="00B90685">
        <w:t>effroi</w:t>
      </w:r>
      <w:r w:rsidR="008C6777">
        <w:t>,</w:t>
      </w:r>
    </w:p>
    <w:p w14:paraId="31A90C72" w14:textId="164EDFCC" w:rsidR="00B86016" w:rsidRPr="00B90685" w:rsidRDefault="00B86016" w:rsidP="000C2B5F">
      <w:pPr>
        <w:spacing w:before="0" w:after="0"/>
      </w:pPr>
      <w:r w:rsidRPr="00B90685">
        <w:t>Et nous emportera vers la cime où Laprade</w:t>
      </w:r>
    </w:p>
    <w:p w14:paraId="5C0566D1" w14:textId="77777777" w:rsidR="008C6777" w:rsidRDefault="00B86016" w:rsidP="000C2B5F">
      <w:pPr>
        <w:spacing w:before="0" w:after="0"/>
      </w:pPr>
      <w:r w:rsidRPr="00B90685">
        <w:t>Cause avec le nuage ailé</w:t>
      </w:r>
      <w:r w:rsidR="008C6777">
        <w:t xml:space="preserve">, </w:t>
      </w:r>
      <w:r w:rsidRPr="00B90685">
        <w:t>son camarade</w:t>
      </w:r>
      <w:r w:rsidR="008C6777">
        <w:t>.</w:t>
      </w:r>
    </w:p>
    <w:p w14:paraId="5F9300D4" w14:textId="77777777" w:rsidR="008C6777" w:rsidRDefault="00B86016" w:rsidP="000C2B5F">
      <w:pPr>
        <w:spacing w:before="0" w:after="0"/>
      </w:pPr>
      <w:r w:rsidRPr="00B90685">
        <w:t>Dans mes chastes baisers</w:t>
      </w:r>
      <w:r w:rsidR="008C6777">
        <w:t xml:space="preserve">, </w:t>
      </w:r>
      <w:r w:rsidRPr="00B90685">
        <w:t>tu te retremperas</w:t>
      </w:r>
      <w:r w:rsidR="008C6777">
        <w:t>.</w:t>
      </w:r>
    </w:p>
    <w:p w14:paraId="32CD5CB5" w14:textId="56463CB0" w:rsidR="008C6777" w:rsidRDefault="00B86016" w:rsidP="008C6777">
      <w:pPr>
        <w:ind w:firstLine="0"/>
        <w:jc w:val="center"/>
      </w:pPr>
      <w:r w:rsidRPr="008C6777">
        <w:t>LE POÈTE</w:t>
      </w:r>
    </w:p>
    <w:p w14:paraId="2FD9B456" w14:textId="77777777" w:rsidR="008C6777" w:rsidRDefault="00B86016" w:rsidP="00341592">
      <w:pPr>
        <w:spacing w:before="0" w:after="0"/>
      </w:pPr>
      <w:r w:rsidRPr="00B90685">
        <w:t>Chastes sont</w:t>
      </w:r>
      <w:r w:rsidR="008C6777">
        <w:t xml:space="preserve">, </w:t>
      </w:r>
      <w:r w:rsidRPr="00B90685">
        <w:t>en effet</w:t>
      </w:r>
      <w:r w:rsidR="008C6777">
        <w:t xml:space="preserve">, </w:t>
      </w:r>
      <w:r w:rsidRPr="00B90685">
        <w:t>tes baisers</w:t>
      </w:r>
      <w:r w:rsidR="008C6777">
        <w:t xml:space="preserve"> ; </w:t>
      </w:r>
      <w:r w:rsidRPr="00B90685">
        <w:t>mais tes bras</w:t>
      </w:r>
      <w:r w:rsidR="008C6777">
        <w:t>,</w:t>
      </w:r>
    </w:p>
    <w:p w14:paraId="58437AB4" w14:textId="2593BD81" w:rsidR="00B86016" w:rsidRPr="00B90685" w:rsidRDefault="00B86016" w:rsidP="00341592">
      <w:pPr>
        <w:spacing w:before="0" w:after="0"/>
      </w:pPr>
      <w:r w:rsidRPr="00B90685">
        <w:t>Ô Muse</w:t>
      </w:r>
      <w:r w:rsidR="008C6777">
        <w:t xml:space="preserve"> ! </w:t>
      </w:r>
      <w:r w:rsidRPr="00B90685">
        <w:t>rentrent trop dans cet ordre de choses</w:t>
      </w:r>
    </w:p>
    <w:p w14:paraId="5D9790CF" w14:textId="77777777" w:rsidR="008C6777" w:rsidRDefault="00B86016" w:rsidP="00341592">
      <w:pPr>
        <w:spacing w:before="0" w:after="0"/>
      </w:pPr>
      <w:r w:rsidRPr="00B90685">
        <w:t>Qui sont</w:t>
      </w:r>
      <w:r w:rsidR="008C6777">
        <w:t xml:space="preserve">, </w:t>
      </w:r>
      <w:r w:rsidRPr="00B90685">
        <w:t>pour les mortels</w:t>
      </w:r>
      <w:r w:rsidR="008C6777">
        <w:t xml:space="preserve">, </w:t>
      </w:r>
      <w:r w:rsidRPr="00B90685">
        <w:t>autant de lettres closes</w:t>
      </w:r>
      <w:r w:rsidR="008C6777">
        <w:t>.</w:t>
      </w:r>
    </w:p>
    <w:p w14:paraId="0A69E661" w14:textId="4DE8231B" w:rsidR="00B86016" w:rsidRPr="00B90685" w:rsidRDefault="00B86016" w:rsidP="00341592">
      <w:pPr>
        <w:spacing w:before="0" w:after="0"/>
      </w:pPr>
      <w:r w:rsidRPr="00B90685">
        <w:t>Si je bande</w:t>
      </w:r>
      <w:r w:rsidR="008C6777">
        <w:t xml:space="preserve">, </w:t>
      </w:r>
      <w:r w:rsidRPr="00B90685">
        <w:t>je veux</w:t>
      </w:r>
      <w:r w:rsidR="008C6777">
        <w:t xml:space="preserve">, </w:t>
      </w:r>
      <w:r w:rsidRPr="00B90685">
        <w:t>déesse</w:t>
      </w:r>
      <w:r w:rsidR="008C6777">
        <w:t xml:space="preserve">, </w:t>
      </w:r>
      <w:r w:rsidRPr="00B90685">
        <w:t>que ce soit</w:t>
      </w:r>
    </w:p>
    <w:p w14:paraId="4EE9BE7C" w14:textId="77777777" w:rsidR="008C6777" w:rsidRDefault="00B86016" w:rsidP="00341592">
      <w:pPr>
        <w:spacing w:before="0" w:after="0"/>
      </w:pPr>
      <w:r w:rsidRPr="00B90685">
        <w:t>Pour un être qu</w:t>
      </w:r>
      <w:r w:rsidR="008C6777">
        <w:t>’</w:t>
      </w:r>
      <w:r w:rsidRPr="00B90685">
        <w:t>on puisse avoir au bout du doigt</w:t>
      </w:r>
      <w:r w:rsidR="008C6777">
        <w:t>.</w:t>
      </w:r>
    </w:p>
    <w:p w14:paraId="29603D97" w14:textId="77777777" w:rsidR="00341592" w:rsidRDefault="00341592" w:rsidP="00341592">
      <w:pPr>
        <w:spacing w:before="0" w:after="0"/>
      </w:pPr>
    </w:p>
    <w:p w14:paraId="699D0FEB" w14:textId="77777777" w:rsidR="008C6777" w:rsidRDefault="00B86016" w:rsidP="00341592">
      <w:pPr>
        <w:spacing w:before="0" w:after="0"/>
      </w:pPr>
      <w:r w:rsidRPr="00B90685">
        <w:t>Ces masturbations d</w:t>
      </w:r>
      <w:r w:rsidR="008C6777">
        <w:t>’</w:t>
      </w:r>
      <w:r w:rsidRPr="00B90685">
        <w:t>une espèce nouvelle</w:t>
      </w:r>
      <w:r w:rsidR="008C6777">
        <w:t>,</w:t>
      </w:r>
    </w:p>
    <w:p w14:paraId="325A7BED" w14:textId="77777777" w:rsidR="008C6777" w:rsidRDefault="00B86016" w:rsidP="00341592">
      <w:pPr>
        <w:spacing w:before="0" w:after="0"/>
        <w:ind w:firstLine="0"/>
        <w:jc w:val="center"/>
      </w:pPr>
      <w:r w:rsidRPr="008C6777">
        <w:t>Muse</w:t>
      </w:r>
      <w:r w:rsidR="008C6777">
        <w:t xml:space="preserve">, </w:t>
      </w:r>
      <w:r w:rsidRPr="008C6777">
        <w:t>ne me vont plus</w:t>
      </w:r>
      <w:r w:rsidR="008C6777">
        <w:t>.</w:t>
      </w:r>
    </w:p>
    <w:p w14:paraId="403CD4F8" w14:textId="77777777" w:rsidR="008C6777" w:rsidRDefault="00B86016" w:rsidP="00341592">
      <w:pPr>
        <w:spacing w:before="0" w:after="0"/>
      </w:pPr>
      <w:r w:rsidRPr="00B90685">
        <w:t>Je jouis par la queue et non par la cervelle</w:t>
      </w:r>
      <w:r w:rsidR="008C6777">
        <w:t>,</w:t>
      </w:r>
    </w:p>
    <w:p w14:paraId="6CC970DB" w14:textId="77777777" w:rsidR="008C6777" w:rsidRDefault="00B86016" w:rsidP="00341592">
      <w:pPr>
        <w:spacing w:before="0" w:after="0"/>
        <w:ind w:firstLine="0"/>
        <w:jc w:val="center"/>
      </w:pPr>
      <w:r w:rsidRPr="008C6777">
        <w:t>Comme aux temps révolus</w:t>
      </w:r>
      <w:r w:rsidR="008C6777">
        <w:t>.</w:t>
      </w:r>
    </w:p>
    <w:p w14:paraId="434A88AE" w14:textId="77777777" w:rsidR="00341592" w:rsidRDefault="00341592" w:rsidP="00341592">
      <w:pPr>
        <w:spacing w:before="0" w:after="0"/>
        <w:ind w:firstLine="0"/>
        <w:jc w:val="center"/>
      </w:pPr>
    </w:p>
    <w:p w14:paraId="786BF611" w14:textId="05A5FD6C" w:rsidR="008C6777" w:rsidRDefault="00B86016" w:rsidP="00341592">
      <w:pPr>
        <w:spacing w:before="0" w:after="0"/>
      </w:pPr>
      <w:r w:rsidRPr="00B90685">
        <w:t>Ton c</w:t>
      </w:r>
      <w:r w:rsidR="00341592">
        <w:t>..</w:t>
      </w:r>
      <w:r w:rsidR="008C6777">
        <w:t xml:space="preserve">, </w:t>
      </w:r>
      <w:r w:rsidRPr="00B90685">
        <w:t>je sais</w:t>
      </w:r>
      <w:r w:rsidR="008C6777">
        <w:t xml:space="preserve">, </w:t>
      </w:r>
      <w:r w:rsidRPr="00B90685">
        <w:t>hélas</w:t>
      </w:r>
      <w:r w:rsidR="008C6777">
        <w:t xml:space="preserve"> ! </w:t>
      </w:r>
      <w:r w:rsidRPr="00B90685">
        <w:t>comment on le fabrique</w:t>
      </w:r>
      <w:r w:rsidR="008C6777">
        <w:t> :</w:t>
      </w:r>
    </w:p>
    <w:p w14:paraId="0B136FBE" w14:textId="77777777" w:rsidR="008C6777" w:rsidRDefault="00B86016" w:rsidP="00341592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avec les cinq doigts</w:t>
      </w:r>
      <w:r w:rsidR="008C6777">
        <w:t>,</w:t>
      </w:r>
    </w:p>
    <w:p w14:paraId="7378B028" w14:textId="77777777" w:rsidR="008C6777" w:rsidRDefault="00B86016" w:rsidP="00341592">
      <w:pPr>
        <w:spacing w:before="0" w:after="0"/>
      </w:pPr>
      <w:r w:rsidRPr="00B90685">
        <w:t>Et j</w:t>
      </w:r>
      <w:r w:rsidR="008C6777">
        <w:t>’</w:t>
      </w:r>
      <w:r w:rsidRPr="00B90685">
        <w:t>ai pris pour ton corps un traversin lubrique</w:t>
      </w:r>
      <w:r w:rsidR="008C6777">
        <w:t>,</w:t>
      </w:r>
    </w:p>
    <w:p w14:paraId="5797C6E8" w14:textId="77777777" w:rsidR="008C6777" w:rsidRDefault="00B86016" w:rsidP="00341592">
      <w:pPr>
        <w:spacing w:before="0" w:after="0"/>
        <w:ind w:firstLine="0"/>
        <w:jc w:val="center"/>
      </w:pPr>
      <w:r w:rsidRPr="008C6777">
        <w:t>La nuit</w:t>
      </w:r>
      <w:r w:rsidR="008C6777">
        <w:t xml:space="preserve">, </w:t>
      </w:r>
      <w:r w:rsidRPr="008C6777">
        <w:t>plus d</w:t>
      </w:r>
      <w:r w:rsidR="008C6777">
        <w:t>’</w:t>
      </w:r>
      <w:r w:rsidRPr="008C6777">
        <w:t>une fois</w:t>
      </w:r>
      <w:r w:rsidR="008C6777">
        <w:t>.</w:t>
      </w:r>
    </w:p>
    <w:p w14:paraId="7B9F7EAD" w14:textId="77777777" w:rsidR="00341592" w:rsidRDefault="00341592" w:rsidP="00341592">
      <w:pPr>
        <w:spacing w:before="0" w:after="0"/>
        <w:ind w:firstLine="0"/>
        <w:jc w:val="center"/>
      </w:pPr>
    </w:p>
    <w:p w14:paraId="6952CE43" w14:textId="780AF64C" w:rsidR="00B86016" w:rsidRPr="00B90685" w:rsidRDefault="00B86016" w:rsidP="00341592">
      <w:pPr>
        <w:spacing w:before="0" w:after="0"/>
      </w:pPr>
      <w:r w:rsidRPr="00B90685">
        <w:t>Aime à plein cœur ceux dont la verge clandestine</w:t>
      </w:r>
    </w:p>
    <w:p w14:paraId="1AF949A0" w14:textId="77777777" w:rsidR="008C6777" w:rsidRDefault="00B86016" w:rsidP="00341592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a rien d</w:t>
      </w:r>
      <w:r w:rsidR="008C6777">
        <w:t>’</w:t>
      </w:r>
      <w:r w:rsidRPr="008C6777">
        <w:t>un étalon</w:t>
      </w:r>
      <w:r w:rsidR="008C6777">
        <w:t> ;</w:t>
      </w:r>
    </w:p>
    <w:p w14:paraId="62445B1E" w14:textId="74B69183" w:rsidR="00B86016" w:rsidRPr="00B90685" w:rsidRDefault="00B86016" w:rsidP="00341592">
      <w:pPr>
        <w:spacing w:before="0" w:after="0"/>
      </w:pPr>
      <w:r w:rsidRPr="00B90685">
        <w:t>Va branler ce projet de nœud que Lamartine</w:t>
      </w:r>
    </w:p>
    <w:p w14:paraId="1A3F7E8C" w14:textId="77777777" w:rsidR="008C6777" w:rsidRDefault="00B86016" w:rsidP="00341592">
      <w:pPr>
        <w:spacing w:before="0" w:after="0"/>
        <w:ind w:firstLine="0"/>
        <w:jc w:val="center"/>
      </w:pPr>
      <w:r w:rsidRPr="008C6777">
        <w:t>Cache en son pantalon</w:t>
      </w:r>
      <w:r w:rsidR="008C6777">
        <w:t>.</w:t>
      </w:r>
    </w:p>
    <w:p w14:paraId="0EFD49CA" w14:textId="77777777" w:rsidR="00341592" w:rsidRDefault="00341592" w:rsidP="00341592">
      <w:pPr>
        <w:spacing w:before="0" w:after="0"/>
        <w:ind w:firstLine="0"/>
        <w:jc w:val="center"/>
      </w:pPr>
    </w:p>
    <w:p w14:paraId="456A438D" w14:textId="688A3C7D" w:rsidR="00B86016" w:rsidRPr="00B90685" w:rsidRDefault="00B86016" w:rsidP="00341592">
      <w:pPr>
        <w:spacing w:before="0" w:after="0"/>
      </w:pPr>
      <w:r w:rsidRPr="00B90685">
        <w:lastRenderedPageBreak/>
        <w:t>Pour moi</w:t>
      </w:r>
      <w:r w:rsidR="008C6777">
        <w:t xml:space="preserve">, </w:t>
      </w:r>
      <w:r w:rsidRPr="00B90685">
        <w:t>je veux baiser les filles que l</w:t>
      </w:r>
      <w:r w:rsidR="008C6777">
        <w:t>’</w:t>
      </w:r>
      <w:r w:rsidRPr="00B90685">
        <w:t>on baise</w:t>
      </w:r>
    </w:p>
    <w:p w14:paraId="78AFE35F" w14:textId="77777777" w:rsidR="008C6777" w:rsidRDefault="00B86016" w:rsidP="00341592">
      <w:pPr>
        <w:spacing w:before="0" w:after="0"/>
        <w:ind w:firstLine="0"/>
        <w:jc w:val="center"/>
      </w:pPr>
      <w:r w:rsidRPr="008C6777">
        <w:t>Très effectivement</w:t>
      </w:r>
      <w:r w:rsidR="008C6777">
        <w:t>,</w:t>
      </w:r>
    </w:p>
    <w:p w14:paraId="75DC654C" w14:textId="260486C7" w:rsidR="008C6777" w:rsidRDefault="00B86016" w:rsidP="00341592">
      <w:pPr>
        <w:spacing w:before="0" w:after="0"/>
      </w:pPr>
      <w:r w:rsidRPr="00B90685">
        <w:t>Car ma p</w:t>
      </w:r>
      <w:r w:rsidR="008C6777">
        <w:t>..</w:t>
      </w:r>
      <w:r w:rsidRPr="00B90685">
        <w:t>e raidit</w:t>
      </w:r>
      <w:r w:rsidR="008C6777">
        <w:t xml:space="preserve">, </w:t>
      </w:r>
      <w:r w:rsidRPr="00B90685">
        <w:t>fougueuse et pleine d</w:t>
      </w:r>
      <w:r w:rsidR="008C6777">
        <w:t>’</w:t>
      </w:r>
      <w:r w:rsidRPr="00B90685">
        <w:t>aise</w:t>
      </w:r>
      <w:r w:rsidR="008C6777">
        <w:t>.</w:t>
      </w:r>
    </w:p>
    <w:p w14:paraId="2C3F6DEE" w14:textId="77777777" w:rsidR="008C6777" w:rsidRDefault="00B86016" w:rsidP="00341592">
      <w:pPr>
        <w:spacing w:before="0" w:after="0"/>
        <w:ind w:firstLine="0"/>
        <w:jc w:val="center"/>
      </w:pPr>
      <w:r w:rsidRPr="008C6777">
        <w:t>Auprès d</w:t>
      </w:r>
      <w:r w:rsidR="008C6777">
        <w:t>’</w:t>
      </w:r>
      <w:r w:rsidRPr="008C6777">
        <w:t>un c</w:t>
      </w:r>
      <w:r w:rsidR="008C6777">
        <w:t xml:space="preserve">.. </w:t>
      </w:r>
      <w:r w:rsidRPr="008C6777">
        <w:t>fumant</w:t>
      </w:r>
      <w:r w:rsidR="008C6777">
        <w:t> !</w:t>
      </w:r>
    </w:p>
    <w:p w14:paraId="76260398" w14:textId="77777777" w:rsidR="00341592" w:rsidRDefault="00341592" w:rsidP="00341592">
      <w:pPr>
        <w:spacing w:before="0" w:after="0"/>
        <w:ind w:firstLine="0"/>
        <w:jc w:val="center"/>
      </w:pPr>
    </w:p>
    <w:p w14:paraId="124593C7" w14:textId="77777777" w:rsidR="008C6777" w:rsidRDefault="00B86016" w:rsidP="00341592">
      <w:pPr>
        <w:spacing w:before="0" w:after="0"/>
      </w:pPr>
      <w:r w:rsidRPr="00B90685">
        <w:t>Toi</w:t>
      </w:r>
      <w:r w:rsidR="008C6777">
        <w:t xml:space="preserve">, </w:t>
      </w:r>
      <w:r w:rsidRPr="00B90685">
        <w:t>si tu veux aimer d</w:t>
      </w:r>
      <w:r w:rsidR="008C6777">
        <w:t>’</w:t>
      </w:r>
      <w:r w:rsidRPr="00B90685">
        <w:t>un amour platonique</w:t>
      </w:r>
      <w:r w:rsidR="008C6777">
        <w:t>,</w:t>
      </w:r>
    </w:p>
    <w:p w14:paraId="2FB54E62" w14:textId="77777777" w:rsidR="008C6777" w:rsidRDefault="00B86016" w:rsidP="00341592">
      <w:pPr>
        <w:spacing w:before="0" w:after="0"/>
        <w:ind w:firstLine="0"/>
        <w:jc w:val="center"/>
      </w:pPr>
      <w:r w:rsidRPr="008C6777">
        <w:t>À l</w:t>
      </w:r>
      <w:r w:rsidR="008C6777">
        <w:t>’</w:t>
      </w:r>
      <w:r w:rsidRPr="008C6777">
        <w:t>abri des hasards</w:t>
      </w:r>
      <w:r w:rsidR="008C6777">
        <w:t>,</w:t>
      </w:r>
    </w:p>
    <w:p w14:paraId="65B096A6" w14:textId="12430220" w:rsidR="00B86016" w:rsidRPr="00B90685" w:rsidRDefault="00B86016" w:rsidP="00341592">
      <w:pPr>
        <w:spacing w:before="0" w:after="0"/>
      </w:pPr>
      <w:r w:rsidRPr="00B90685">
        <w:t>Va secouer les plis de ta blanche tunique</w:t>
      </w:r>
    </w:p>
    <w:p w14:paraId="08CA0D3D" w14:textId="77777777" w:rsidR="008C6777" w:rsidRDefault="00B86016" w:rsidP="00341592">
      <w:pPr>
        <w:spacing w:before="0" w:after="0"/>
        <w:ind w:firstLine="0"/>
        <w:jc w:val="center"/>
      </w:pPr>
      <w:r w:rsidRPr="008C6777">
        <w:t>Près de Petitessarts</w:t>
      </w:r>
      <w:r w:rsidR="008C6777">
        <w:t> !</w:t>
      </w:r>
    </w:p>
    <w:p w14:paraId="56E6B04B" w14:textId="77777777" w:rsidR="00341592" w:rsidRDefault="00341592" w:rsidP="00341592">
      <w:pPr>
        <w:spacing w:before="0" w:after="0"/>
        <w:ind w:firstLine="0"/>
        <w:jc w:val="center"/>
      </w:pPr>
    </w:p>
    <w:p w14:paraId="77F04FB7" w14:textId="77777777" w:rsidR="008C6777" w:rsidRDefault="00B86016" w:rsidP="00341592">
      <w:pPr>
        <w:spacing w:before="0" w:after="0"/>
      </w:pPr>
      <w:r w:rsidRPr="00B90685">
        <w:t>C</w:t>
      </w:r>
      <w:r w:rsidR="008C6777">
        <w:t>’</w:t>
      </w:r>
      <w:r w:rsidRPr="00B90685">
        <w:t>est un jeune homme sage il ne baise qu</w:t>
      </w:r>
      <w:r w:rsidR="008C6777">
        <w:t>’</w:t>
      </w:r>
      <w:r w:rsidRPr="00B90685">
        <w:t>en rêve</w:t>
      </w:r>
      <w:r w:rsidR="008C6777">
        <w:t> ;</w:t>
      </w:r>
    </w:p>
    <w:p w14:paraId="0071E7CE" w14:textId="77777777" w:rsidR="008C6777" w:rsidRDefault="00B86016" w:rsidP="00341592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un Malek-Adel</w:t>
      </w:r>
      <w:r w:rsidR="008C6777">
        <w:t> ;</w:t>
      </w:r>
    </w:p>
    <w:p w14:paraId="3AD76024" w14:textId="77777777" w:rsidR="008C6777" w:rsidRDefault="00B86016" w:rsidP="00341592">
      <w:pPr>
        <w:spacing w:before="0" w:after="0"/>
      </w:pPr>
      <w:r w:rsidRPr="00B90685">
        <w:t>Va le voir</w:t>
      </w:r>
      <w:r w:rsidR="008C6777">
        <w:t xml:space="preserve"> ! </w:t>
      </w:r>
      <w:r w:rsidRPr="00B90685">
        <w:t>Moi</w:t>
      </w:r>
      <w:r w:rsidR="008C6777">
        <w:t xml:space="preserve">, </w:t>
      </w:r>
      <w:r w:rsidRPr="00B90685">
        <w:t>je sens ma culotte qui crève</w:t>
      </w:r>
      <w:r w:rsidR="008C6777">
        <w:t>…</w:t>
      </w:r>
    </w:p>
    <w:p w14:paraId="7C8D0D17" w14:textId="77777777" w:rsidR="008C6777" w:rsidRDefault="00B86016" w:rsidP="00341592">
      <w:pPr>
        <w:spacing w:before="0" w:after="0"/>
        <w:ind w:firstLine="0"/>
        <w:jc w:val="center"/>
      </w:pPr>
      <w:r w:rsidRPr="008C6777">
        <w:t>Et je vais au bordel</w:t>
      </w:r>
      <w:r w:rsidR="008C6777">
        <w:t> !</w:t>
      </w:r>
    </w:p>
    <w:p w14:paraId="01825D26" w14:textId="77777777" w:rsidR="008C6777" w:rsidRDefault="00B86016" w:rsidP="008C6777">
      <w:pPr>
        <w:jc w:val="right"/>
      </w:pPr>
      <w:r w:rsidRPr="008C6777">
        <w:t>L</w:t>
      </w:r>
      <w:r w:rsidRPr="00341592">
        <w:rPr>
          <w:rStyle w:val="Taille-1Caracteres"/>
        </w:rPr>
        <w:t>E</w:t>
      </w:r>
      <w:r w:rsidRPr="008C6777">
        <w:t xml:space="preserve"> V</w:t>
      </w:r>
      <w:r w:rsidRPr="00341592">
        <w:rPr>
          <w:rStyle w:val="Taille-1Caracteres"/>
        </w:rPr>
        <w:t>IDAME</w:t>
      </w:r>
      <w:r w:rsidRPr="008C6777">
        <w:t xml:space="preserve"> B</w:t>
      </w:r>
      <w:r w:rsidRPr="00341592">
        <w:rPr>
          <w:rStyle w:val="Taille-1Caracteres"/>
        </w:rPr>
        <w:t xml:space="preserve">ONAVENTURE DE LA </w:t>
      </w:r>
      <w:r w:rsidRPr="008C6777">
        <w:t>B</w:t>
      </w:r>
      <w:r w:rsidRPr="00341592">
        <w:rPr>
          <w:rStyle w:val="Taille-1Caracteres"/>
        </w:rPr>
        <w:t>RAGUETTE</w:t>
      </w:r>
      <w:r w:rsidR="008C6777">
        <w:t>.</w:t>
      </w:r>
    </w:p>
    <w:p w14:paraId="18F6CC54" w14:textId="4A3C2C75" w:rsidR="00B86016" w:rsidRPr="00B90685" w:rsidRDefault="00B86016" w:rsidP="008C6777">
      <w:pPr>
        <w:pStyle w:val="Titre2"/>
        <w:rPr>
          <w:szCs w:val="44"/>
        </w:rPr>
      </w:pPr>
      <w:bookmarkStart w:id="277" w:name="_Toc275359251"/>
      <w:bookmarkStart w:id="278" w:name="_Toc199525897"/>
      <w:r w:rsidRPr="00B90685">
        <w:rPr>
          <w:szCs w:val="44"/>
        </w:rPr>
        <w:lastRenderedPageBreak/>
        <w:t>MUSIQUE MILITAIRE</w:t>
      </w:r>
      <w:bookmarkEnd w:id="277"/>
      <w:bookmarkEnd w:id="278"/>
      <w:r w:rsidRPr="00B90685">
        <w:rPr>
          <w:szCs w:val="44"/>
        </w:rPr>
        <w:br/>
      </w:r>
    </w:p>
    <w:p w14:paraId="4EFC2175" w14:textId="77777777" w:rsidR="008C6777" w:rsidRDefault="00B86016" w:rsidP="00DF4F0B">
      <w:pPr>
        <w:spacing w:before="0" w:after="0"/>
      </w:pPr>
      <w:r w:rsidRPr="00B90685">
        <w:t>Un rayon de soleil</w:t>
      </w:r>
      <w:r w:rsidR="008C6777">
        <w:t xml:space="preserve">, </w:t>
      </w:r>
      <w:r w:rsidRPr="00B90685">
        <w:t>à travers la croisée</w:t>
      </w:r>
      <w:r w:rsidR="008C6777">
        <w:t>,</w:t>
      </w:r>
    </w:p>
    <w:p w14:paraId="3A69071B" w14:textId="70823A1B" w:rsidR="00B86016" w:rsidRPr="00B90685" w:rsidRDefault="00B86016" w:rsidP="00DF4F0B">
      <w:pPr>
        <w:spacing w:before="0" w:after="0"/>
      </w:pPr>
      <w:r w:rsidRPr="00B90685">
        <w:t>Est entré brusquement dans la chambre apaisée</w:t>
      </w:r>
    </w:p>
    <w:p w14:paraId="6A42603C" w14:textId="78EC2C77" w:rsidR="00B86016" w:rsidRPr="00B90685" w:rsidRDefault="00B86016" w:rsidP="00DF4F0B">
      <w:pPr>
        <w:spacing w:before="0" w:after="0"/>
      </w:pPr>
      <w:r w:rsidRPr="00B90685">
        <w:t>Où nous avions baisé toute la nuit</w:t>
      </w:r>
      <w:r w:rsidR="008C6777">
        <w:t xml:space="preserve">. </w:t>
      </w:r>
      <w:r w:rsidRPr="00B90685">
        <w:t>Glissant</w:t>
      </w:r>
    </w:p>
    <w:p w14:paraId="3FD73B12" w14:textId="77777777" w:rsidR="008C6777" w:rsidRDefault="00B86016" w:rsidP="00DF4F0B">
      <w:pPr>
        <w:spacing w:before="0" w:after="0"/>
      </w:pPr>
      <w:r w:rsidRPr="00B90685">
        <w:t>Sur le lit</w:t>
      </w:r>
      <w:r w:rsidR="008C6777">
        <w:t xml:space="preserve">, </w:t>
      </w:r>
      <w:r w:rsidRPr="00B90685">
        <w:t>il se vint arrêter</w:t>
      </w:r>
      <w:r w:rsidR="008C6777">
        <w:t xml:space="preserve">, </w:t>
      </w:r>
      <w:r w:rsidRPr="00B90685">
        <w:t>frémissant</w:t>
      </w:r>
      <w:r w:rsidR="008C6777">
        <w:t>,</w:t>
      </w:r>
    </w:p>
    <w:p w14:paraId="44C6F728" w14:textId="399C64E3" w:rsidR="00B86016" w:rsidRPr="00B90685" w:rsidRDefault="00B86016" w:rsidP="00DF4F0B">
      <w:pPr>
        <w:spacing w:before="0" w:after="0"/>
      </w:pPr>
      <w:r w:rsidRPr="00B90685">
        <w:t>Sur ta cuisse imposante</w:t>
      </w:r>
      <w:r w:rsidR="008C6777">
        <w:t xml:space="preserve">. </w:t>
      </w:r>
      <w:r w:rsidRPr="00B90685">
        <w:t>Au même instant</w:t>
      </w:r>
      <w:r w:rsidR="008C6777">
        <w:t xml:space="preserve">, </w:t>
      </w:r>
      <w:r w:rsidRPr="00B90685">
        <w:t>musique</w:t>
      </w:r>
    </w:p>
    <w:p w14:paraId="4A4F0753" w14:textId="77777777" w:rsidR="008C6777" w:rsidRDefault="00B86016" w:rsidP="00DF4F0B">
      <w:pPr>
        <w:spacing w:before="0" w:after="0"/>
      </w:pPr>
      <w:r w:rsidRPr="00B90685">
        <w:t>En tête</w:t>
      </w:r>
      <w:r w:rsidR="008C6777">
        <w:t xml:space="preserve">, </w:t>
      </w:r>
      <w:r w:rsidRPr="00B90685">
        <w:t>un régiment passait</w:t>
      </w:r>
      <w:r w:rsidR="008C6777">
        <w:t xml:space="preserve">, </w:t>
      </w:r>
      <w:r w:rsidRPr="00B90685">
        <w:t>doux</w:t>
      </w:r>
      <w:r w:rsidR="008C6777">
        <w:t xml:space="preserve">, </w:t>
      </w:r>
      <w:r w:rsidRPr="00B90685">
        <w:t>pacifique</w:t>
      </w:r>
      <w:r w:rsidR="008C6777">
        <w:t>,</w:t>
      </w:r>
    </w:p>
    <w:p w14:paraId="680CD269" w14:textId="3F01FCE1" w:rsidR="00B86016" w:rsidRPr="00B90685" w:rsidRDefault="00B86016" w:rsidP="00DF4F0B">
      <w:pPr>
        <w:spacing w:before="0" w:after="0"/>
      </w:pPr>
      <w:r w:rsidRPr="00B90685">
        <w:t>Allant à la manœuvre</w:t>
      </w:r>
      <w:r w:rsidR="008C6777">
        <w:t xml:space="preserve"> : </w:t>
      </w:r>
      <w:r w:rsidRPr="00B90685">
        <w:t>un régiment belge</w:t>
      </w:r>
      <w:r w:rsidR="008C6777">
        <w:t xml:space="preserve">. </w:t>
      </w:r>
      <w:r w:rsidRPr="00B90685">
        <w:t>Or</w:t>
      </w:r>
    </w:p>
    <w:p w14:paraId="4EF0EA2C" w14:textId="02834D02" w:rsidR="00B86016" w:rsidRPr="00B90685" w:rsidRDefault="00B86016" w:rsidP="00DF4F0B">
      <w:pPr>
        <w:spacing w:before="0" w:after="0"/>
      </w:pPr>
      <w:r w:rsidRPr="00B90685">
        <w:t>Cet orchestre guerrier et cette barre d</w:t>
      </w:r>
      <w:r w:rsidR="008C6777">
        <w:t>’</w:t>
      </w:r>
      <w:r w:rsidRPr="00B90685">
        <w:t>or</w:t>
      </w:r>
    </w:p>
    <w:p w14:paraId="1C84308D" w14:textId="77777777" w:rsidR="008C6777" w:rsidRDefault="00B86016" w:rsidP="00DF4F0B">
      <w:pPr>
        <w:spacing w:before="0" w:after="0"/>
      </w:pPr>
      <w:r w:rsidRPr="00B90685">
        <w:t>Que le soleil laissait</w:t>
      </w:r>
      <w:r w:rsidR="008C6777">
        <w:t xml:space="preserve">, </w:t>
      </w:r>
      <w:r w:rsidRPr="00B90685">
        <w:t>comme un filet de paille</w:t>
      </w:r>
      <w:r w:rsidR="008C6777">
        <w:t>,</w:t>
      </w:r>
    </w:p>
    <w:p w14:paraId="4BB823EF" w14:textId="77777777" w:rsidR="008C6777" w:rsidRDefault="00B86016" w:rsidP="00DF4F0B">
      <w:pPr>
        <w:spacing w:before="0" w:after="0"/>
      </w:pPr>
      <w:r w:rsidRPr="00B90685">
        <w:t>Zigzaguer de ta fesse énorme à la muraille</w:t>
      </w:r>
      <w:r w:rsidR="008C6777">
        <w:t>,</w:t>
      </w:r>
    </w:p>
    <w:p w14:paraId="38663DD3" w14:textId="77777777" w:rsidR="008C6777" w:rsidRDefault="00B86016" w:rsidP="00DF4F0B">
      <w:pPr>
        <w:spacing w:before="0" w:after="0"/>
      </w:pPr>
      <w:r w:rsidRPr="00B90685">
        <w:t>Ma fille</w:t>
      </w:r>
      <w:r w:rsidR="008C6777">
        <w:t xml:space="preserve"> ! </w:t>
      </w:r>
      <w:r w:rsidRPr="00B90685">
        <w:t>tout cela m</w:t>
      </w:r>
      <w:r w:rsidR="008C6777">
        <w:t>’</w:t>
      </w:r>
      <w:r w:rsidRPr="00B90685">
        <w:t>émut profondément</w:t>
      </w:r>
      <w:r w:rsidR="008C6777">
        <w:t>.</w:t>
      </w:r>
    </w:p>
    <w:p w14:paraId="5B6EA48C" w14:textId="77777777" w:rsidR="008C6777" w:rsidRDefault="00B86016" w:rsidP="00DF4F0B">
      <w:pPr>
        <w:spacing w:before="0" w:after="0"/>
      </w:pPr>
      <w:r w:rsidRPr="00B90685">
        <w:t>Je retrouvai soudain mon courage d</w:t>
      </w:r>
      <w:r w:rsidR="008C6777">
        <w:t>’</w:t>
      </w:r>
      <w:r w:rsidRPr="00B90685">
        <w:t>amant</w:t>
      </w:r>
      <w:r w:rsidR="008C6777">
        <w:t> ;</w:t>
      </w:r>
    </w:p>
    <w:p w14:paraId="0673EC95" w14:textId="455EA863" w:rsidR="00B86016" w:rsidRPr="00B90685" w:rsidRDefault="00B86016" w:rsidP="00DF4F0B">
      <w:pPr>
        <w:spacing w:before="0" w:after="0"/>
      </w:pPr>
      <w:r w:rsidRPr="00B90685">
        <w:t>Un même désespoir d</w:t>
      </w:r>
      <w:r w:rsidR="008C6777">
        <w:t>’</w:t>
      </w:r>
      <w:r w:rsidRPr="00B90685">
        <w:t>amour mit dans nos âmes</w:t>
      </w:r>
    </w:p>
    <w:p w14:paraId="5177A5B7" w14:textId="77777777" w:rsidR="008C6777" w:rsidRDefault="00B86016" w:rsidP="00DF4F0B">
      <w:pPr>
        <w:spacing w:before="0" w:after="0"/>
      </w:pPr>
      <w:r w:rsidRPr="00B90685">
        <w:t>Une jumelle ardeur de foutre</w:t>
      </w:r>
      <w:r w:rsidR="008C6777">
        <w:t xml:space="preserve">… </w:t>
      </w:r>
      <w:r w:rsidRPr="00B90685">
        <w:t>et nous baisâmes</w:t>
      </w:r>
      <w:r w:rsidR="008C6777">
        <w:t>,</w:t>
      </w:r>
    </w:p>
    <w:p w14:paraId="5AF40A0B" w14:textId="77777777" w:rsidR="008C6777" w:rsidRDefault="00B86016" w:rsidP="00DF4F0B">
      <w:pPr>
        <w:spacing w:before="0" w:after="0"/>
      </w:pPr>
      <w:r w:rsidRPr="00B90685">
        <w:t>Heureux et confiants</w:t>
      </w:r>
      <w:r w:rsidR="008C6777">
        <w:t xml:space="preserve">, </w:t>
      </w:r>
      <w:r w:rsidRPr="00B90685">
        <w:t>sous la clarté des cieux</w:t>
      </w:r>
      <w:r w:rsidR="008C6777">
        <w:t>,</w:t>
      </w:r>
    </w:p>
    <w:p w14:paraId="25313369" w14:textId="77777777" w:rsidR="008C6777" w:rsidRDefault="00B86016" w:rsidP="00DF4F0B">
      <w:pPr>
        <w:spacing w:before="0" w:after="0"/>
      </w:pPr>
      <w:r w:rsidRPr="00B90685">
        <w:t>Cependant que montait dans l</w:t>
      </w:r>
      <w:r w:rsidR="008C6777">
        <w:t>’</w:t>
      </w:r>
      <w:r w:rsidRPr="00B90685">
        <w:t>éther spacieux</w:t>
      </w:r>
      <w:r w:rsidR="008C6777">
        <w:t>,</w:t>
      </w:r>
    </w:p>
    <w:p w14:paraId="43B61B58" w14:textId="77777777" w:rsidR="008C6777" w:rsidRDefault="00B86016" w:rsidP="00DF4F0B">
      <w:pPr>
        <w:spacing w:before="0" w:after="0"/>
      </w:pPr>
      <w:r w:rsidRPr="00B90685">
        <w:t>Où chaque atome vibre</w:t>
      </w:r>
      <w:r w:rsidR="008C6777">
        <w:t xml:space="preserve">, </w:t>
      </w:r>
      <w:r w:rsidRPr="00B90685">
        <w:t>et palpite</w:t>
      </w:r>
      <w:r w:rsidR="008C6777">
        <w:t xml:space="preserve">, </w:t>
      </w:r>
      <w:r w:rsidRPr="00B90685">
        <w:t>et frissonne</w:t>
      </w:r>
      <w:r w:rsidR="008C6777">
        <w:t>,</w:t>
      </w:r>
    </w:p>
    <w:p w14:paraId="10156391" w14:textId="77777777" w:rsidR="008C6777" w:rsidRDefault="00B86016" w:rsidP="00DF4F0B">
      <w:pPr>
        <w:spacing w:before="0" w:after="0"/>
      </w:pPr>
      <w:r w:rsidRPr="00B90685">
        <w:t>Le refrain cher à Rops</w:t>
      </w:r>
      <w:r w:rsidR="008C6777">
        <w:t xml:space="preserve">, </w:t>
      </w:r>
      <w:r w:rsidRPr="00B90685">
        <w:t xml:space="preserve">la mâle </w:t>
      </w:r>
      <w:r w:rsidRPr="00B90685">
        <w:rPr>
          <w:i/>
        </w:rPr>
        <w:t>Brabançonne</w:t>
      </w:r>
      <w:r w:rsidR="008C6777">
        <w:t> !</w:t>
      </w:r>
    </w:p>
    <w:p w14:paraId="5BCD0F33" w14:textId="68BC8930" w:rsidR="008C6777" w:rsidRDefault="00DF4F0B" w:rsidP="008C6777">
      <w:pPr>
        <w:jc w:val="right"/>
      </w:pPr>
      <w:r w:rsidRPr="008C6777">
        <w:t>L</w:t>
      </w:r>
      <w:r w:rsidRPr="00341592">
        <w:rPr>
          <w:rStyle w:val="Taille-1Caracteres"/>
        </w:rPr>
        <w:t>E</w:t>
      </w:r>
      <w:r w:rsidRPr="008C6777">
        <w:t xml:space="preserve"> V</w:t>
      </w:r>
      <w:r w:rsidRPr="00341592">
        <w:rPr>
          <w:rStyle w:val="Taille-1Caracteres"/>
        </w:rPr>
        <w:t>IDAME</w:t>
      </w:r>
      <w:r w:rsidRPr="008C6777">
        <w:t xml:space="preserve"> B</w:t>
      </w:r>
      <w:r w:rsidRPr="00341592">
        <w:rPr>
          <w:rStyle w:val="Taille-1Caracteres"/>
        </w:rPr>
        <w:t xml:space="preserve">ONAVENTURE DE LA </w:t>
      </w:r>
      <w:r w:rsidRPr="008C6777">
        <w:t>B</w:t>
      </w:r>
      <w:r w:rsidRPr="00341592">
        <w:rPr>
          <w:rStyle w:val="Taille-1Caracteres"/>
        </w:rPr>
        <w:t>RAGUETTE</w:t>
      </w:r>
      <w:r>
        <w:t>.</w:t>
      </w:r>
    </w:p>
    <w:p w14:paraId="0571C71B" w14:textId="1F996BE6" w:rsidR="00B86016" w:rsidRPr="00B90685" w:rsidRDefault="00B86016" w:rsidP="008C6777">
      <w:pPr>
        <w:pStyle w:val="Titre2"/>
        <w:rPr>
          <w:szCs w:val="44"/>
        </w:rPr>
      </w:pPr>
      <w:bookmarkStart w:id="279" w:name="_Toc275359252"/>
      <w:bookmarkStart w:id="280" w:name="_Toc199525898"/>
      <w:r w:rsidRPr="00B90685">
        <w:rPr>
          <w:szCs w:val="44"/>
        </w:rPr>
        <w:lastRenderedPageBreak/>
        <w:t>LE PRÉJUGÉ VAINCU</w:t>
      </w:r>
      <w:bookmarkEnd w:id="279"/>
      <w:bookmarkEnd w:id="280"/>
      <w:r w:rsidRPr="00B90685">
        <w:rPr>
          <w:szCs w:val="44"/>
        </w:rPr>
        <w:br/>
      </w:r>
    </w:p>
    <w:p w14:paraId="78EFFC92" w14:textId="7980522D" w:rsidR="00B86016" w:rsidRPr="00B90685" w:rsidRDefault="00B86016" w:rsidP="00DF4F0B">
      <w:pPr>
        <w:spacing w:before="0" w:after="0"/>
      </w:pPr>
      <w:r w:rsidRPr="00B90685">
        <w:t>Mignonne</w:t>
      </w:r>
      <w:r w:rsidR="008C6777">
        <w:t xml:space="preserve">, </w:t>
      </w:r>
      <w:r w:rsidRPr="00B90685">
        <w:t>sais-tu qu</w:t>
      </w:r>
      <w:r w:rsidR="008C6777">
        <w:t>’</w:t>
      </w:r>
      <w:r w:rsidRPr="00B90685">
        <w:t>on me blâme</w:t>
      </w:r>
    </w:p>
    <w:p w14:paraId="0CBB658D" w14:textId="77777777" w:rsidR="008C6777" w:rsidRDefault="00B86016" w:rsidP="00DF4F0B">
      <w:pPr>
        <w:spacing w:before="0" w:after="0"/>
      </w:pPr>
      <w:r w:rsidRPr="00B90685">
        <w:t>De t</w:t>
      </w:r>
      <w:r w:rsidR="008C6777">
        <w:t>’</w:t>
      </w:r>
      <w:r w:rsidRPr="00B90685">
        <w:t>aimer comme je le fais</w:t>
      </w:r>
      <w:r w:rsidR="008C6777">
        <w:t> ?</w:t>
      </w:r>
    </w:p>
    <w:p w14:paraId="4705D346" w14:textId="628E6B68" w:rsidR="00B86016" w:rsidRPr="00B90685" w:rsidRDefault="00B86016" w:rsidP="00DF4F0B">
      <w:pPr>
        <w:spacing w:before="0" w:after="0"/>
      </w:pPr>
      <w:r w:rsidRPr="00B90685">
        <w:t>On dit que cela sur mon âme</w:t>
      </w:r>
    </w:p>
    <w:p w14:paraId="31BC3D42" w14:textId="77777777" w:rsidR="008C6777" w:rsidRDefault="00B86016" w:rsidP="00DF4F0B">
      <w:pPr>
        <w:spacing w:before="0" w:after="0"/>
      </w:pPr>
      <w:r w:rsidRPr="00B90685">
        <w:t>Aura de singuliers effets</w:t>
      </w:r>
      <w:r w:rsidR="008C6777">
        <w:t> ;</w:t>
      </w:r>
    </w:p>
    <w:p w14:paraId="675C88A8" w14:textId="0C3393DD" w:rsidR="00B86016" w:rsidRPr="00B90685" w:rsidRDefault="00B86016" w:rsidP="00DF4F0B">
      <w:pPr>
        <w:spacing w:before="0" w:after="0"/>
      </w:pPr>
      <w:r w:rsidRPr="00B90685">
        <w:t>Que tu n</w:t>
      </w:r>
      <w:r w:rsidR="008C6777">
        <w:t>’</w:t>
      </w:r>
      <w:r w:rsidRPr="00B90685">
        <w:t>es pas une duchesse</w:t>
      </w:r>
    </w:p>
    <w:p w14:paraId="5982E66B" w14:textId="77777777" w:rsidR="008C6777" w:rsidRDefault="00B86016" w:rsidP="00DF4F0B">
      <w:pPr>
        <w:spacing w:before="0" w:after="0"/>
      </w:pPr>
      <w:r w:rsidRPr="00B90685">
        <w:t>Et que ton cul fait ta richesse</w:t>
      </w:r>
      <w:r w:rsidR="008C6777">
        <w:t> ;</w:t>
      </w:r>
    </w:p>
    <w:p w14:paraId="45679509" w14:textId="77777777" w:rsidR="008C6777" w:rsidRDefault="00B86016" w:rsidP="00DF4F0B">
      <w:pPr>
        <w:spacing w:before="0" w:after="0"/>
      </w:pPr>
      <w:r w:rsidRPr="00B90685">
        <w:t>Qu</w:t>
      </w:r>
      <w:r w:rsidR="008C6777">
        <w:t>’</w:t>
      </w:r>
      <w:r w:rsidRPr="00B90685">
        <w:t>en ce monde</w:t>
      </w:r>
      <w:r w:rsidR="008C6777">
        <w:t xml:space="preserve">, </w:t>
      </w:r>
      <w:r w:rsidRPr="00B90685">
        <w:t>où rien n</w:t>
      </w:r>
      <w:r w:rsidR="008C6777">
        <w:t>’</w:t>
      </w:r>
      <w:r w:rsidRPr="00B90685">
        <w:t>est certain</w:t>
      </w:r>
      <w:r w:rsidR="008C6777">
        <w:t>,</w:t>
      </w:r>
    </w:p>
    <w:p w14:paraId="2F7F0C8F" w14:textId="77777777" w:rsidR="008C6777" w:rsidRDefault="00B86016" w:rsidP="00DF4F0B">
      <w:pPr>
        <w:spacing w:before="0" w:after="0"/>
      </w:pPr>
      <w:r w:rsidRPr="00B90685">
        <w:t>On peut affirmer une chose</w:t>
      </w:r>
      <w:r w:rsidR="008C6777">
        <w:t> :</w:t>
      </w:r>
    </w:p>
    <w:p w14:paraId="00BC4F7E" w14:textId="31CD63EB" w:rsidR="00B86016" w:rsidRPr="00B90685" w:rsidRDefault="00B86016" w:rsidP="00DF4F0B">
      <w:pPr>
        <w:spacing w:before="0" w:after="0"/>
      </w:pPr>
      <w:r w:rsidRPr="00B90685">
        <w:t>C</w:t>
      </w:r>
      <w:r w:rsidR="008C6777">
        <w:t>’</w:t>
      </w:r>
      <w:r w:rsidRPr="00B90685">
        <w:t>est que ton c</w:t>
      </w:r>
      <w:r w:rsidR="008C6777">
        <w:t xml:space="preserve">.. </w:t>
      </w:r>
      <w:r w:rsidRPr="00B90685">
        <w:t>vivant et rose</w:t>
      </w:r>
    </w:p>
    <w:p w14:paraId="13DFDAEF" w14:textId="77777777" w:rsidR="008C6777" w:rsidRDefault="00B86016" w:rsidP="00DF4F0B">
      <w:pPr>
        <w:spacing w:before="0" w:after="0"/>
      </w:pPr>
      <w:r w:rsidRPr="00B90685">
        <w:t>N</w:t>
      </w:r>
      <w:r w:rsidR="008C6777">
        <w:t>’</w:t>
      </w:r>
      <w:r w:rsidRPr="00B90685">
        <w:t>est que le c</w:t>
      </w:r>
      <w:r w:rsidR="008C6777">
        <w:t xml:space="preserve">.. </w:t>
      </w:r>
      <w:r w:rsidRPr="00B90685">
        <w:t>d</w:t>
      </w:r>
      <w:r w:rsidR="008C6777">
        <w:t>’</w:t>
      </w:r>
      <w:r w:rsidRPr="00B90685">
        <w:t>une putain</w:t>
      </w:r>
      <w:r w:rsidR="008C6777">
        <w:t> !</w:t>
      </w:r>
    </w:p>
    <w:p w14:paraId="1916B8A7" w14:textId="77777777" w:rsidR="00EE1058" w:rsidRDefault="00EE1058" w:rsidP="00DF4F0B">
      <w:pPr>
        <w:spacing w:before="0" w:after="0"/>
      </w:pPr>
    </w:p>
    <w:p w14:paraId="35888830" w14:textId="77777777" w:rsidR="008C6777" w:rsidRDefault="00B86016" w:rsidP="00DF4F0B">
      <w:pPr>
        <w:spacing w:before="0" w:after="0"/>
      </w:pPr>
      <w:r w:rsidRPr="00B90685">
        <w:t>Qu</w:t>
      </w:r>
      <w:r w:rsidR="008C6777">
        <w:t>’</w:t>
      </w:r>
      <w:r w:rsidRPr="00B90685">
        <w:t>est-ce que cela peut me foutre</w:t>
      </w:r>
      <w:r w:rsidR="008C6777">
        <w:t> ?</w:t>
      </w:r>
    </w:p>
    <w:p w14:paraId="34A83E7B" w14:textId="77777777" w:rsidR="008C6777" w:rsidRDefault="00B86016" w:rsidP="00DF4F0B">
      <w:pPr>
        <w:spacing w:before="0" w:after="0"/>
      </w:pPr>
      <w:r w:rsidRPr="00B90685">
        <w:t>Lorsque l</w:t>
      </w:r>
      <w:r w:rsidR="008C6777">
        <w:t>’</w:t>
      </w:r>
      <w:r w:rsidRPr="00B90685">
        <w:t>on tient ces vains propos</w:t>
      </w:r>
      <w:r w:rsidR="008C6777">
        <w:t>,</w:t>
      </w:r>
    </w:p>
    <w:p w14:paraId="65AE8EA8" w14:textId="77777777" w:rsidR="008C6777" w:rsidRDefault="00B86016" w:rsidP="00DF4F0B">
      <w:pPr>
        <w:spacing w:before="0" w:after="0"/>
      </w:pPr>
      <w:r w:rsidRPr="00B90685">
        <w:t>Je les méprise et je passe outre</w:t>
      </w:r>
      <w:r w:rsidR="008C6777">
        <w:t>,</w:t>
      </w:r>
    </w:p>
    <w:p w14:paraId="483B1557" w14:textId="77777777" w:rsidR="008C6777" w:rsidRDefault="00B86016" w:rsidP="00DF4F0B">
      <w:pPr>
        <w:spacing w:before="0" w:after="0"/>
      </w:pPr>
      <w:r w:rsidRPr="00B90685">
        <w:t>Alerte</w:t>
      </w:r>
      <w:r w:rsidR="008C6777">
        <w:t xml:space="preserve">, </w:t>
      </w:r>
      <w:r w:rsidRPr="00B90685">
        <w:t>gaillard et dispos</w:t>
      </w:r>
      <w:r w:rsidR="008C6777">
        <w:t> !</w:t>
      </w:r>
    </w:p>
    <w:p w14:paraId="48BC64B6" w14:textId="74A3BA9D" w:rsidR="00B86016" w:rsidRPr="00B90685" w:rsidRDefault="00B86016" w:rsidP="00DF4F0B">
      <w:pPr>
        <w:spacing w:before="0" w:after="0"/>
      </w:pPr>
      <w:r w:rsidRPr="00B90685">
        <w:t>Je sais que près de toi je bande</w:t>
      </w:r>
    </w:p>
    <w:p w14:paraId="7E707CF2" w14:textId="5EB27605" w:rsidR="00B86016" w:rsidRPr="00B90685" w:rsidRDefault="00B86016" w:rsidP="00DF4F0B">
      <w:pPr>
        <w:spacing w:before="0" w:after="0"/>
      </w:pPr>
      <w:r w:rsidRPr="00B90685">
        <w:t>Vertement</w:t>
      </w:r>
      <w:r w:rsidR="008C6777">
        <w:t xml:space="preserve">, </w:t>
      </w:r>
      <w:r w:rsidRPr="00B90685">
        <w:t>et je n</w:t>
      </w:r>
      <w:r w:rsidR="008C6777">
        <w:t>’</w:t>
      </w:r>
      <w:r w:rsidRPr="00B90685">
        <w:t>appréhende</w:t>
      </w:r>
    </w:p>
    <w:p w14:paraId="3C764028" w14:textId="32DA92C2" w:rsidR="00B86016" w:rsidRPr="00B90685" w:rsidRDefault="00B86016" w:rsidP="00DF4F0B">
      <w:pPr>
        <w:spacing w:before="0" w:after="0"/>
      </w:pPr>
      <w:r w:rsidRPr="00B90685">
        <w:t>Aucun malheur</w:t>
      </w:r>
      <w:r w:rsidR="008C6777">
        <w:t xml:space="preserve">, </w:t>
      </w:r>
      <w:r w:rsidRPr="00B90685">
        <w:t>sinon de voir</w:t>
      </w:r>
    </w:p>
    <w:p w14:paraId="4D15C453" w14:textId="77777777" w:rsidR="008C6777" w:rsidRDefault="00B86016" w:rsidP="00DF4F0B">
      <w:pPr>
        <w:spacing w:before="0" w:after="0"/>
      </w:pPr>
      <w:r w:rsidRPr="00B90685">
        <w:t>Entre mes cuisses engourdies</w:t>
      </w:r>
      <w:r w:rsidR="008C6777">
        <w:t>,</w:t>
      </w:r>
    </w:p>
    <w:p w14:paraId="087C0584" w14:textId="59B7ACA6" w:rsidR="008C6777" w:rsidRDefault="00B86016" w:rsidP="00DF4F0B">
      <w:pPr>
        <w:spacing w:before="0" w:after="0"/>
      </w:pPr>
      <w:r w:rsidRPr="00B90685">
        <w:t>Sur mes deux c</w:t>
      </w:r>
      <w:r w:rsidR="00EE1058">
        <w:t>.....</w:t>
      </w:r>
      <w:r w:rsidRPr="00B90685">
        <w:t>es attiédies</w:t>
      </w:r>
      <w:r w:rsidR="008C6777">
        <w:t>,</w:t>
      </w:r>
    </w:p>
    <w:p w14:paraId="3EFA4A14" w14:textId="749C9660" w:rsidR="008C6777" w:rsidRDefault="00B86016" w:rsidP="00DF4F0B">
      <w:pPr>
        <w:spacing w:before="0" w:after="0"/>
      </w:pPr>
      <w:r w:rsidRPr="00B90685">
        <w:t>Ma p</w:t>
      </w:r>
      <w:r w:rsidR="00EE1058">
        <w:t>...</w:t>
      </w:r>
      <w:r w:rsidR="008C6777">
        <w:t xml:space="preserve"> </w:t>
      </w:r>
      <w:r w:rsidRPr="00B90685">
        <w:t>flasque et molle choir</w:t>
      </w:r>
      <w:r w:rsidR="008C6777">
        <w:t> !</w:t>
      </w:r>
    </w:p>
    <w:p w14:paraId="53255AB2" w14:textId="77777777" w:rsidR="00EE1058" w:rsidRDefault="00EE1058" w:rsidP="00DF4F0B">
      <w:pPr>
        <w:spacing w:before="0" w:after="0"/>
      </w:pPr>
    </w:p>
    <w:p w14:paraId="39E71B39" w14:textId="77777777" w:rsidR="008C6777" w:rsidRDefault="00B86016" w:rsidP="00DF4F0B">
      <w:pPr>
        <w:spacing w:before="0" w:after="0"/>
      </w:pPr>
      <w:r w:rsidRPr="00B90685">
        <w:t>Près de toi comme un matamore</w:t>
      </w:r>
      <w:r w:rsidR="008C6777">
        <w:t>,</w:t>
      </w:r>
    </w:p>
    <w:p w14:paraId="5A7B4403" w14:textId="77777777" w:rsidR="008C6777" w:rsidRDefault="00B86016" w:rsidP="00DF4F0B">
      <w:pPr>
        <w:spacing w:before="0" w:after="0"/>
      </w:pPr>
      <w:r w:rsidRPr="00B90685">
        <w:t>Mon v</w:t>
      </w:r>
      <w:r w:rsidR="008C6777">
        <w:t xml:space="preserve">.. </w:t>
      </w:r>
      <w:r w:rsidRPr="00B90685">
        <w:t>se dresse</w:t>
      </w:r>
      <w:r w:rsidR="008C6777">
        <w:t xml:space="preserve">, </w:t>
      </w:r>
      <w:r w:rsidRPr="00B90685">
        <w:t>querelleur</w:t>
      </w:r>
      <w:r w:rsidR="008C6777">
        <w:t>,</w:t>
      </w:r>
    </w:p>
    <w:p w14:paraId="34EF19DA" w14:textId="720C3C89" w:rsidR="00B86016" w:rsidRPr="00B90685" w:rsidRDefault="00B86016" w:rsidP="00DF4F0B">
      <w:pPr>
        <w:spacing w:before="0" w:after="0"/>
      </w:pPr>
      <w:r w:rsidRPr="00B90685">
        <w:t>Petite</w:t>
      </w:r>
      <w:r w:rsidR="008C6777">
        <w:t xml:space="preserve">, </w:t>
      </w:r>
      <w:r w:rsidRPr="00B90685">
        <w:t>et je me remémore</w:t>
      </w:r>
    </w:p>
    <w:p w14:paraId="30DEF569" w14:textId="77777777" w:rsidR="008C6777" w:rsidRDefault="00B86016" w:rsidP="00DF4F0B">
      <w:pPr>
        <w:spacing w:before="0" w:after="0"/>
      </w:pPr>
      <w:r w:rsidRPr="00B90685">
        <w:t>Les exploits d</w:t>
      </w:r>
      <w:r w:rsidR="008C6777">
        <w:t>’</w:t>
      </w:r>
      <w:r w:rsidRPr="00B90685">
        <w:t>Hercule en sa fleur</w:t>
      </w:r>
      <w:r w:rsidR="008C6777">
        <w:t> ;</w:t>
      </w:r>
    </w:p>
    <w:p w14:paraId="74327ACA" w14:textId="77777777" w:rsidR="008C6777" w:rsidRDefault="00B86016" w:rsidP="00DF4F0B">
      <w:pPr>
        <w:spacing w:before="0" w:after="0"/>
      </w:pPr>
      <w:r w:rsidRPr="00B90685">
        <w:t>Lorsque je te vois</w:t>
      </w:r>
      <w:r w:rsidR="008C6777">
        <w:t xml:space="preserve">, </w:t>
      </w:r>
      <w:r w:rsidRPr="00B90685">
        <w:t>ma culotte</w:t>
      </w:r>
      <w:r w:rsidR="008C6777">
        <w:t>,</w:t>
      </w:r>
    </w:p>
    <w:p w14:paraId="6AFE308C" w14:textId="77777777" w:rsidR="008C6777" w:rsidRDefault="00B86016" w:rsidP="00DF4F0B">
      <w:pPr>
        <w:spacing w:before="0" w:after="0"/>
      </w:pPr>
      <w:r w:rsidRPr="00B90685">
        <w:t>Même les jours où l</w:t>
      </w:r>
      <w:r w:rsidR="008C6777">
        <w:t>’</w:t>
      </w:r>
      <w:r w:rsidRPr="00B90685">
        <w:t>on grelotte</w:t>
      </w:r>
      <w:r w:rsidR="008C6777">
        <w:t>,</w:t>
      </w:r>
    </w:p>
    <w:p w14:paraId="7C203CF8" w14:textId="77777777" w:rsidR="008C6777" w:rsidRDefault="00B86016" w:rsidP="00DF4F0B">
      <w:pPr>
        <w:spacing w:before="0" w:after="0"/>
      </w:pPr>
      <w:r w:rsidRPr="00B90685">
        <w:t>A la bombure d</w:t>
      </w:r>
      <w:r w:rsidR="008C6777">
        <w:t>’</w:t>
      </w:r>
      <w:r w:rsidRPr="00B90685">
        <w:t>un tonneau</w:t>
      </w:r>
      <w:r w:rsidR="008C6777">
        <w:t> :</w:t>
      </w:r>
    </w:p>
    <w:p w14:paraId="696449DE" w14:textId="34996764" w:rsidR="00B86016" w:rsidRPr="00B90685" w:rsidRDefault="00B86016" w:rsidP="00DF4F0B">
      <w:pPr>
        <w:spacing w:before="0" w:after="0"/>
      </w:pPr>
      <w:r w:rsidRPr="00B90685">
        <w:lastRenderedPageBreak/>
        <w:t>Je sens ma p</w:t>
      </w:r>
      <w:r w:rsidR="008C6777">
        <w:t xml:space="preserve">… </w:t>
      </w:r>
      <w:r w:rsidRPr="00B90685">
        <w:t>qui frétille</w:t>
      </w:r>
    </w:p>
    <w:p w14:paraId="4772AC7B" w14:textId="24AAFEDB" w:rsidR="00B86016" w:rsidRPr="00B90685" w:rsidRDefault="00B86016" w:rsidP="00DF4F0B">
      <w:pPr>
        <w:spacing w:before="0" w:after="0"/>
      </w:pPr>
      <w:r w:rsidRPr="00B90685">
        <w:t>Avec des mouvements d</w:t>
      </w:r>
      <w:r w:rsidR="008C6777">
        <w:t>’</w:t>
      </w:r>
      <w:r w:rsidRPr="00B90685">
        <w:t>anguille</w:t>
      </w:r>
    </w:p>
    <w:p w14:paraId="71F24CE8" w14:textId="77777777" w:rsidR="008C6777" w:rsidRDefault="00B86016" w:rsidP="00DF4F0B">
      <w:pPr>
        <w:spacing w:before="0" w:after="0"/>
      </w:pPr>
      <w:r w:rsidRPr="00B90685">
        <w:t>Poursuivant un rêve en pleine eau</w:t>
      </w:r>
      <w:r w:rsidR="008C6777">
        <w:t> !</w:t>
      </w:r>
    </w:p>
    <w:p w14:paraId="22932AD2" w14:textId="77777777" w:rsidR="00EE1058" w:rsidRDefault="00EE1058" w:rsidP="00DF4F0B">
      <w:pPr>
        <w:spacing w:before="0" w:after="0"/>
      </w:pPr>
    </w:p>
    <w:p w14:paraId="1D2266DE" w14:textId="77777777" w:rsidR="008C6777" w:rsidRDefault="00B86016" w:rsidP="00DF4F0B">
      <w:pPr>
        <w:spacing w:before="0" w:after="0"/>
      </w:pPr>
      <w:r w:rsidRPr="00B90685">
        <w:t>Que m</w:t>
      </w:r>
      <w:r w:rsidR="008C6777">
        <w:t>’</w:t>
      </w:r>
      <w:r w:rsidRPr="00B90685">
        <w:t>importe que l</w:t>
      </w:r>
      <w:r w:rsidR="008C6777">
        <w:t>’</w:t>
      </w:r>
      <w:r w:rsidRPr="00B90685">
        <w:t>on te baise</w:t>
      </w:r>
      <w:r w:rsidR="008C6777">
        <w:t> !</w:t>
      </w:r>
    </w:p>
    <w:p w14:paraId="31909580" w14:textId="77777777" w:rsidR="008C6777" w:rsidRDefault="00B86016" w:rsidP="00DF4F0B">
      <w:pPr>
        <w:spacing w:before="0" w:after="0"/>
      </w:pPr>
      <w:r w:rsidRPr="00B90685">
        <w:t>Pourvu que devant toi mon v</w:t>
      </w:r>
      <w:r w:rsidR="008C6777">
        <w:t>..</w:t>
      </w:r>
    </w:p>
    <w:p w14:paraId="066DAE94" w14:textId="77777777" w:rsidR="008C6777" w:rsidRDefault="00B86016" w:rsidP="00DF4F0B">
      <w:pPr>
        <w:spacing w:before="0" w:after="0"/>
      </w:pPr>
      <w:r w:rsidRPr="00B90685">
        <w:t>Se tende</w:t>
      </w:r>
      <w:r w:rsidR="008C6777">
        <w:t xml:space="preserve">, </w:t>
      </w:r>
      <w:r w:rsidRPr="00B90685">
        <w:t>rouge comme braise</w:t>
      </w:r>
      <w:r w:rsidR="008C6777">
        <w:t>,</w:t>
      </w:r>
    </w:p>
    <w:p w14:paraId="7E4AD9B5" w14:textId="77777777" w:rsidR="008C6777" w:rsidRDefault="00B86016" w:rsidP="00DF4F0B">
      <w:pPr>
        <w:spacing w:before="0" w:after="0"/>
      </w:pPr>
      <w:r w:rsidRPr="00B90685">
        <w:t>Vers ta motte qui le ravit</w:t>
      </w:r>
      <w:r w:rsidR="008C6777">
        <w:t> ?</w:t>
      </w:r>
    </w:p>
    <w:p w14:paraId="3C728E1E" w14:textId="77777777" w:rsidR="008C6777" w:rsidRDefault="00B86016" w:rsidP="00DF4F0B">
      <w:pPr>
        <w:spacing w:before="0" w:after="0"/>
      </w:pPr>
      <w:r w:rsidRPr="00B90685">
        <w:t>Sur ta poitrine souple et vaste</w:t>
      </w:r>
      <w:r w:rsidR="008C6777">
        <w:t>,</w:t>
      </w:r>
    </w:p>
    <w:p w14:paraId="7DA401F5" w14:textId="77777777" w:rsidR="008C6777" w:rsidRDefault="00B86016" w:rsidP="00DF4F0B">
      <w:pPr>
        <w:spacing w:before="0" w:after="0"/>
      </w:pPr>
      <w:r w:rsidRPr="00B90685">
        <w:t>Ta gorge s</w:t>
      </w:r>
      <w:r w:rsidR="008C6777">
        <w:t>’</w:t>
      </w:r>
      <w:r w:rsidRPr="00B90685">
        <w:t>étale avec faste</w:t>
      </w:r>
      <w:r w:rsidR="008C6777">
        <w:t>,</w:t>
      </w:r>
    </w:p>
    <w:p w14:paraId="58B0117A" w14:textId="77777777" w:rsidR="008C6777" w:rsidRDefault="00B86016" w:rsidP="00DF4F0B">
      <w:pPr>
        <w:spacing w:before="0" w:after="0"/>
      </w:pPr>
      <w:r w:rsidRPr="00B90685">
        <w:t>Comme un bloc de marbre insolent</w:t>
      </w:r>
      <w:r w:rsidR="008C6777">
        <w:t>,</w:t>
      </w:r>
    </w:p>
    <w:p w14:paraId="64972E47" w14:textId="77777777" w:rsidR="008C6777" w:rsidRDefault="00B86016" w:rsidP="00DF4F0B">
      <w:pPr>
        <w:spacing w:before="0" w:after="0"/>
      </w:pPr>
      <w:r w:rsidRPr="00B90685">
        <w:t>Et cette gorge ferme</w:t>
      </w:r>
      <w:r w:rsidR="008C6777">
        <w:t xml:space="preserve">, </w:t>
      </w:r>
      <w:r w:rsidRPr="00B90685">
        <w:t>unique</w:t>
      </w:r>
      <w:r w:rsidR="008C6777">
        <w:t>,</w:t>
      </w:r>
    </w:p>
    <w:p w14:paraId="12A32C09" w14:textId="759B5EF7" w:rsidR="00B86016" w:rsidRPr="00B90685" w:rsidRDefault="00B86016" w:rsidP="00DF4F0B">
      <w:pPr>
        <w:spacing w:before="0" w:after="0"/>
      </w:pPr>
      <w:r w:rsidRPr="00B90685">
        <w:t>Glacée</w:t>
      </w:r>
      <w:r w:rsidR="008C6777">
        <w:t xml:space="preserve">, </w:t>
      </w:r>
      <w:r w:rsidRPr="00B90685">
        <w:t>et chaude</w:t>
      </w:r>
      <w:r w:rsidR="008C6777">
        <w:t xml:space="preserve">, </w:t>
      </w:r>
      <w:r w:rsidRPr="00B90685">
        <w:t>communique</w:t>
      </w:r>
    </w:p>
    <w:p w14:paraId="5AC1CA0E" w14:textId="77777777" w:rsidR="008C6777" w:rsidRDefault="00B86016" w:rsidP="00DF4F0B">
      <w:pPr>
        <w:spacing w:before="0" w:after="0"/>
      </w:pPr>
      <w:r w:rsidRPr="00B90685">
        <w:t>Sa royale ampleur à mon gland</w:t>
      </w:r>
      <w:r w:rsidR="008C6777">
        <w:t> !</w:t>
      </w:r>
    </w:p>
    <w:p w14:paraId="2D2B0716" w14:textId="77777777" w:rsidR="00EE1058" w:rsidRDefault="00EE1058" w:rsidP="00DF4F0B">
      <w:pPr>
        <w:spacing w:before="0" w:after="0"/>
      </w:pPr>
    </w:p>
    <w:p w14:paraId="32B9CF6D" w14:textId="77777777" w:rsidR="008C6777" w:rsidRDefault="00B86016" w:rsidP="00DF4F0B">
      <w:pPr>
        <w:spacing w:before="0" w:after="0"/>
      </w:pPr>
      <w:r w:rsidRPr="00B90685">
        <w:t>Viens</w:t>
      </w:r>
      <w:r w:rsidR="008C6777">
        <w:t xml:space="preserve">, </w:t>
      </w:r>
      <w:r w:rsidRPr="00B90685">
        <w:t>tu me fais bander quand même</w:t>
      </w:r>
      <w:r w:rsidR="008C6777">
        <w:t> !</w:t>
      </w:r>
    </w:p>
    <w:p w14:paraId="38ED1C73" w14:textId="77777777" w:rsidR="008C6777" w:rsidRDefault="00B86016" w:rsidP="00DF4F0B">
      <w:pPr>
        <w:spacing w:before="0" w:after="0"/>
      </w:pPr>
      <w:r w:rsidRPr="00B90685">
        <w:t>Après cent coups réitérés</w:t>
      </w:r>
      <w:r w:rsidR="008C6777">
        <w:t>,</w:t>
      </w:r>
    </w:p>
    <w:p w14:paraId="2B826DCC" w14:textId="1D574B36" w:rsidR="00B86016" w:rsidRPr="00B90685" w:rsidRDefault="00B86016" w:rsidP="00DF4F0B">
      <w:pPr>
        <w:spacing w:before="0" w:after="0"/>
      </w:pPr>
      <w:r w:rsidRPr="00B90685">
        <w:t>Je trouve encore du saint-chrême</w:t>
      </w:r>
    </w:p>
    <w:p w14:paraId="11B088EF" w14:textId="77777777" w:rsidR="008C6777" w:rsidRDefault="00B86016" w:rsidP="00DF4F0B">
      <w:pPr>
        <w:spacing w:before="0" w:after="0"/>
      </w:pPr>
      <w:r w:rsidRPr="00B90685">
        <w:t>Dans mes roustons désespérés</w:t>
      </w:r>
      <w:r w:rsidR="008C6777">
        <w:t>,</w:t>
      </w:r>
    </w:p>
    <w:p w14:paraId="2F781574" w14:textId="7B694CB4" w:rsidR="00B86016" w:rsidRPr="00B90685" w:rsidRDefault="00B86016" w:rsidP="00DF4F0B">
      <w:pPr>
        <w:spacing w:before="0" w:after="0"/>
      </w:pPr>
      <w:r w:rsidRPr="00B90685">
        <w:t>Et crois qu</w:t>
      </w:r>
      <w:r w:rsidR="008C6777">
        <w:t>’</w:t>
      </w:r>
      <w:r w:rsidRPr="00B90685">
        <w:t>un nouveau pucelage</w:t>
      </w:r>
    </w:p>
    <w:p w14:paraId="2CDBE260" w14:textId="105866A3" w:rsidR="00B86016" w:rsidRPr="00B90685" w:rsidRDefault="00B86016" w:rsidP="00DF4F0B">
      <w:pPr>
        <w:spacing w:before="0" w:after="0"/>
      </w:pPr>
      <w:r w:rsidRPr="00B90685">
        <w:t>M</w:t>
      </w:r>
      <w:r w:rsidR="008C6777">
        <w:t>’</w:t>
      </w:r>
      <w:r w:rsidRPr="00B90685">
        <w:t>est revenu</w:t>
      </w:r>
      <w:r w:rsidR="008C6777">
        <w:t xml:space="preserve">, </w:t>
      </w:r>
      <w:r w:rsidRPr="00B90685">
        <w:t>tant j</w:t>
      </w:r>
      <w:r w:rsidR="008C6777">
        <w:t>’</w:t>
      </w:r>
      <w:r w:rsidRPr="00B90685">
        <w:t>ai de rage</w:t>
      </w:r>
    </w:p>
    <w:p w14:paraId="5FDD116F" w14:textId="77777777" w:rsidR="008C6777" w:rsidRDefault="00B86016" w:rsidP="00DF4F0B">
      <w:pPr>
        <w:spacing w:before="0" w:after="0"/>
      </w:pPr>
      <w:r w:rsidRPr="00B90685">
        <w:t>Et tant je sens</w:t>
      </w:r>
      <w:r w:rsidR="008C6777">
        <w:t xml:space="preserve">, </w:t>
      </w:r>
      <w:r w:rsidRPr="00B90685">
        <w:t>ô Malvina</w:t>
      </w:r>
      <w:r w:rsidR="008C6777">
        <w:t> !</w:t>
      </w:r>
    </w:p>
    <w:p w14:paraId="03190AD7" w14:textId="77777777" w:rsidR="008C6777" w:rsidRDefault="00B86016" w:rsidP="00DF4F0B">
      <w:pPr>
        <w:spacing w:before="0" w:after="0"/>
      </w:pPr>
      <w:r w:rsidRPr="00B90685">
        <w:t>De flamme au cœur et dans le ventre</w:t>
      </w:r>
      <w:r w:rsidR="008C6777">
        <w:t>,</w:t>
      </w:r>
    </w:p>
    <w:p w14:paraId="4F74331A" w14:textId="3EF2C915" w:rsidR="00B86016" w:rsidRPr="00B90685" w:rsidRDefault="00B86016" w:rsidP="00DF4F0B">
      <w:pPr>
        <w:spacing w:before="0" w:after="0"/>
      </w:pPr>
      <w:r w:rsidRPr="00B90685">
        <w:t>À cet instant suprême où j</w:t>
      </w:r>
      <w:r w:rsidR="008C6777">
        <w:t>’</w:t>
      </w:r>
      <w:r w:rsidRPr="00B90685">
        <w:t>entre</w:t>
      </w:r>
    </w:p>
    <w:p w14:paraId="07AECFCE" w14:textId="77777777" w:rsidR="008C6777" w:rsidRDefault="00B86016" w:rsidP="00DF4F0B">
      <w:pPr>
        <w:spacing w:before="0" w:after="0"/>
      </w:pPr>
      <w:r w:rsidRPr="00B90685">
        <w:t>Dans ton c</w:t>
      </w:r>
      <w:r w:rsidR="008C6777">
        <w:t xml:space="preserve">.. </w:t>
      </w:r>
      <w:r w:rsidRPr="00B90685">
        <w:t>plus chaud que l</w:t>
      </w:r>
      <w:r w:rsidR="008C6777">
        <w:t>’</w:t>
      </w:r>
      <w:r w:rsidRPr="00B90685">
        <w:t>Etna</w:t>
      </w:r>
      <w:r w:rsidR="008C6777">
        <w:t> !</w:t>
      </w:r>
    </w:p>
    <w:p w14:paraId="4A02DDFA" w14:textId="77777777" w:rsidR="00EE1058" w:rsidRDefault="00EE1058" w:rsidP="00DF4F0B">
      <w:pPr>
        <w:spacing w:before="0" w:after="0"/>
      </w:pPr>
    </w:p>
    <w:p w14:paraId="7A6A1732" w14:textId="77777777" w:rsidR="008C6777" w:rsidRDefault="00B86016" w:rsidP="00DF4F0B">
      <w:pPr>
        <w:spacing w:before="0" w:after="0"/>
      </w:pPr>
      <w:r w:rsidRPr="00B90685">
        <w:t>Telle qu</w:t>
      </w:r>
      <w:r w:rsidR="008C6777">
        <w:t>’</w:t>
      </w:r>
      <w:r w:rsidRPr="00B90685">
        <w:t>une maîtresse poutre</w:t>
      </w:r>
      <w:r w:rsidR="008C6777">
        <w:t>,</w:t>
      </w:r>
    </w:p>
    <w:p w14:paraId="2E136576" w14:textId="5866CA41" w:rsidR="00B86016" w:rsidRPr="00B90685" w:rsidRDefault="00B86016" w:rsidP="00DF4F0B">
      <w:pPr>
        <w:spacing w:before="0" w:after="0"/>
      </w:pPr>
      <w:r w:rsidRPr="00B90685">
        <w:t>Ton corps est solide</w:t>
      </w:r>
      <w:r w:rsidR="008C6777">
        <w:t xml:space="preserve">, </w:t>
      </w:r>
      <w:r w:rsidRPr="00B90685">
        <w:t>et tes yeux</w:t>
      </w:r>
    </w:p>
    <w:p w14:paraId="392827B9" w14:textId="77777777" w:rsidR="00B86016" w:rsidRPr="00B90685" w:rsidRDefault="00B86016" w:rsidP="00DF4F0B">
      <w:pPr>
        <w:spacing w:before="0" w:after="0"/>
      </w:pPr>
      <w:r w:rsidRPr="00B90685">
        <w:t>Ressemblent à deux lacs de foutre</w:t>
      </w:r>
    </w:p>
    <w:p w14:paraId="14F243A0" w14:textId="77777777" w:rsidR="008C6777" w:rsidRDefault="00B86016" w:rsidP="00DF4F0B">
      <w:pPr>
        <w:spacing w:before="0" w:after="0"/>
      </w:pPr>
      <w:r w:rsidRPr="00B90685">
        <w:t>Battus par un vent furieux</w:t>
      </w:r>
      <w:r w:rsidR="008C6777">
        <w:t> ;</w:t>
      </w:r>
    </w:p>
    <w:p w14:paraId="1E0C373B" w14:textId="5308D578" w:rsidR="00B86016" w:rsidRPr="00B90685" w:rsidRDefault="00B86016" w:rsidP="00DF4F0B">
      <w:pPr>
        <w:spacing w:before="0" w:after="0"/>
      </w:pPr>
      <w:r w:rsidRPr="00B90685">
        <w:t>Ton coup de rein puissant m</w:t>
      </w:r>
      <w:r w:rsidR="008C6777">
        <w:t>’</w:t>
      </w:r>
      <w:r w:rsidRPr="00B90685">
        <w:t>enlève</w:t>
      </w:r>
    </w:p>
    <w:p w14:paraId="55AF9378" w14:textId="07B6562B" w:rsidR="00B86016" w:rsidRPr="00B90685" w:rsidRDefault="00B86016" w:rsidP="00DF4F0B">
      <w:pPr>
        <w:spacing w:before="0" w:after="0"/>
      </w:pPr>
      <w:r w:rsidRPr="00B90685">
        <w:t>Jusques au plafond</w:t>
      </w:r>
      <w:r w:rsidR="008C6777">
        <w:t xml:space="preserve">, </w:t>
      </w:r>
      <w:r w:rsidRPr="00B90685">
        <w:t>et je crève</w:t>
      </w:r>
    </w:p>
    <w:p w14:paraId="4BB955E8" w14:textId="77777777" w:rsidR="00B86016" w:rsidRPr="00B90685" w:rsidRDefault="00B86016" w:rsidP="00DF4F0B">
      <w:pPr>
        <w:spacing w:before="0" w:after="0"/>
      </w:pPr>
      <w:r w:rsidRPr="00B90685">
        <w:t>De mon cul anguleux le ciel</w:t>
      </w:r>
    </w:p>
    <w:p w14:paraId="326B09C9" w14:textId="77777777" w:rsidR="008C6777" w:rsidRDefault="00B86016" w:rsidP="00DF4F0B">
      <w:pPr>
        <w:spacing w:before="0" w:after="0"/>
      </w:pPr>
      <w:r w:rsidRPr="00B90685">
        <w:lastRenderedPageBreak/>
        <w:t>Du lit</w:t>
      </w:r>
      <w:r w:rsidR="008C6777">
        <w:t xml:space="preserve">, </w:t>
      </w:r>
      <w:r w:rsidRPr="00B90685">
        <w:t>qui sur nous deux surplombe</w:t>
      </w:r>
      <w:r w:rsidR="008C6777">
        <w:t>,</w:t>
      </w:r>
    </w:p>
    <w:p w14:paraId="433895DA" w14:textId="2D18FB3C" w:rsidR="00B86016" w:rsidRPr="00B90685" w:rsidRDefault="00B86016" w:rsidP="00DF4F0B">
      <w:pPr>
        <w:spacing w:before="0" w:after="0"/>
      </w:pPr>
      <w:r w:rsidRPr="00B90685">
        <w:t>Et puis</w:t>
      </w:r>
      <w:r w:rsidR="008C6777">
        <w:t xml:space="preserve">, </w:t>
      </w:r>
      <w:r w:rsidRPr="00B90685">
        <w:t>comme un chat</w:t>
      </w:r>
      <w:r w:rsidR="008C6777">
        <w:t xml:space="preserve">, </w:t>
      </w:r>
      <w:r w:rsidRPr="00B90685">
        <w:t>je retombe</w:t>
      </w:r>
    </w:p>
    <w:p w14:paraId="29ED7944" w14:textId="77777777" w:rsidR="008C6777" w:rsidRDefault="00B86016" w:rsidP="00DF4F0B">
      <w:pPr>
        <w:spacing w:before="0" w:after="0"/>
      </w:pPr>
      <w:r w:rsidRPr="00B90685">
        <w:t>Dans ton c</w:t>
      </w:r>
      <w:r w:rsidR="008C6777">
        <w:t xml:space="preserve">.. </w:t>
      </w:r>
      <w:r w:rsidRPr="00B90685">
        <w:t>providentiel</w:t>
      </w:r>
      <w:r w:rsidR="008C6777">
        <w:t> !</w:t>
      </w:r>
    </w:p>
    <w:p w14:paraId="690C6E61" w14:textId="77777777" w:rsidR="00A671E4" w:rsidRDefault="00A671E4" w:rsidP="00DF4F0B">
      <w:pPr>
        <w:spacing w:before="0" w:after="0"/>
      </w:pPr>
    </w:p>
    <w:p w14:paraId="6A7D4807" w14:textId="4F632774" w:rsidR="00B86016" w:rsidRPr="00B90685" w:rsidRDefault="00B86016" w:rsidP="00DF4F0B">
      <w:pPr>
        <w:spacing w:before="0" w:after="0"/>
      </w:pPr>
      <w:r w:rsidRPr="00B90685">
        <w:t>Je me fous bien qu</w:t>
      </w:r>
      <w:r w:rsidR="008C6777">
        <w:t>’</w:t>
      </w:r>
      <w:r w:rsidRPr="00B90685">
        <w:t>une maîtresse</w:t>
      </w:r>
    </w:p>
    <w:p w14:paraId="6341338B" w14:textId="15CA0BBE" w:rsidR="00B86016" w:rsidRPr="00B90685" w:rsidRDefault="00B86016" w:rsidP="00DF4F0B">
      <w:pPr>
        <w:spacing w:before="0" w:after="0"/>
      </w:pPr>
      <w:r w:rsidRPr="00B90685">
        <w:t>Me soit infidèle</w:t>
      </w:r>
      <w:r w:rsidR="008C6777">
        <w:t xml:space="preserve">, </w:t>
      </w:r>
      <w:r w:rsidRPr="00B90685">
        <w:t>et jamais</w:t>
      </w:r>
    </w:p>
    <w:p w14:paraId="57635720" w14:textId="0B5FD79E" w:rsidR="00B86016" w:rsidRPr="00B90685" w:rsidRDefault="00B86016" w:rsidP="00DF4F0B">
      <w:pPr>
        <w:spacing w:before="0" w:after="0"/>
      </w:pPr>
      <w:r w:rsidRPr="00B90685">
        <w:t>Le nœud d</w:t>
      </w:r>
      <w:r w:rsidR="008C6777">
        <w:t>’</w:t>
      </w:r>
      <w:r w:rsidRPr="00B90685">
        <w:t>un autre ne caresse</w:t>
      </w:r>
    </w:p>
    <w:p w14:paraId="19125B97" w14:textId="7887E1DB" w:rsidR="00B86016" w:rsidRPr="00B90685" w:rsidRDefault="00B86016" w:rsidP="00DF4F0B">
      <w:pPr>
        <w:spacing w:before="0" w:after="0"/>
      </w:pPr>
      <w:r w:rsidRPr="00B90685">
        <w:t>Le cul ou le c</w:t>
      </w:r>
      <w:r w:rsidR="008C6777">
        <w:t xml:space="preserve">.. </w:t>
      </w:r>
      <w:r w:rsidRPr="00B90685">
        <w:t>où je mets</w:t>
      </w:r>
    </w:p>
    <w:p w14:paraId="5DA3A445" w14:textId="77777777" w:rsidR="008C6777" w:rsidRDefault="00B86016" w:rsidP="00DF4F0B">
      <w:pPr>
        <w:spacing w:before="0" w:after="0"/>
      </w:pPr>
      <w:r w:rsidRPr="00B90685">
        <w:t>Ma langue éprise d</w:t>
      </w:r>
      <w:r w:rsidR="008C6777">
        <w:t>’</w:t>
      </w:r>
      <w:r w:rsidRPr="00B90685">
        <w:t>aventure</w:t>
      </w:r>
      <w:r w:rsidR="008C6777">
        <w:t>,</w:t>
      </w:r>
    </w:p>
    <w:p w14:paraId="5A1BC1BA" w14:textId="1651DD4E" w:rsidR="00B86016" w:rsidRPr="00B90685" w:rsidRDefault="00B86016" w:rsidP="00DF4F0B">
      <w:pPr>
        <w:spacing w:before="0" w:after="0"/>
      </w:pPr>
      <w:r w:rsidRPr="00B90685">
        <w:t>Si cette honnête créature</w:t>
      </w:r>
    </w:p>
    <w:p w14:paraId="15C1A4A7" w14:textId="77777777" w:rsidR="008C6777" w:rsidRDefault="00B86016" w:rsidP="00DF4F0B">
      <w:pPr>
        <w:spacing w:before="0" w:after="0"/>
      </w:pPr>
      <w:r w:rsidRPr="00B90685">
        <w:t>Me laisse indifférent et froid</w:t>
      </w:r>
      <w:r w:rsidR="008C6777">
        <w:t>,</w:t>
      </w:r>
    </w:p>
    <w:p w14:paraId="41FE3C4C" w14:textId="69E1C7FA" w:rsidR="00B86016" w:rsidRPr="00B90685" w:rsidRDefault="00B86016" w:rsidP="00DF4F0B">
      <w:pPr>
        <w:spacing w:before="0" w:after="0"/>
      </w:pPr>
      <w:r w:rsidRPr="00B90685">
        <w:t>Et fait que ma modeste queue</w:t>
      </w:r>
    </w:p>
    <w:p w14:paraId="515C0D58" w14:textId="77777777" w:rsidR="00B86016" w:rsidRPr="00B90685" w:rsidRDefault="00B86016" w:rsidP="00DF4F0B">
      <w:pPr>
        <w:spacing w:before="0" w:after="0"/>
      </w:pPr>
      <w:r w:rsidRPr="00B90685">
        <w:t>Ne regarde la voûte bleue</w:t>
      </w:r>
    </w:p>
    <w:p w14:paraId="7BDC2C71" w14:textId="77777777" w:rsidR="008C6777" w:rsidRDefault="00B86016" w:rsidP="00DF4F0B">
      <w:pPr>
        <w:spacing w:before="0" w:after="0"/>
      </w:pPr>
      <w:r w:rsidRPr="00B90685">
        <w:t>Que sous la pression du doigt</w:t>
      </w:r>
      <w:r w:rsidR="008C6777">
        <w:t> !</w:t>
      </w:r>
    </w:p>
    <w:p w14:paraId="060A56F4" w14:textId="121DB1A4" w:rsidR="008C6777" w:rsidRDefault="00DF4F0B" w:rsidP="008C6777">
      <w:pPr>
        <w:jc w:val="right"/>
      </w:pPr>
      <w:r w:rsidRPr="008C6777">
        <w:t>L</w:t>
      </w:r>
      <w:r w:rsidRPr="00341592">
        <w:rPr>
          <w:rStyle w:val="Taille-1Caracteres"/>
        </w:rPr>
        <w:t>E</w:t>
      </w:r>
      <w:r w:rsidRPr="008C6777">
        <w:t xml:space="preserve"> V</w:t>
      </w:r>
      <w:r w:rsidRPr="00341592">
        <w:rPr>
          <w:rStyle w:val="Taille-1Caracteres"/>
        </w:rPr>
        <w:t>IDAME</w:t>
      </w:r>
      <w:r w:rsidRPr="008C6777">
        <w:t xml:space="preserve"> B</w:t>
      </w:r>
      <w:r w:rsidRPr="00341592">
        <w:rPr>
          <w:rStyle w:val="Taille-1Caracteres"/>
        </w:rPr>
        <w:t xml:space="preserve">ONAVENTURE DE LA </w:t>
      </w:r>
      <w:r w:rsidRPr="008C6777">
        <w:t>B</w:t>
      </w:r>
      <w:r w:rsidRPr="00341592">
        <w:rPr>
          <w:rStyle w:val="Taille-1Caracteres"/>
        </w:rPr>
        <w:t>RAGUETTE</w:t>
      </w:r>
      <w:r>
        <w:t>.</w:t>
      </w:r>
    </w:p>
    <w:p w14:paraId="1A70BF9B" w14:textId="48A1E63C" w:rsidR="00B86016" w:rsidRPr="00B90685" w:rsidRDefault="00B86016" w:rsidP="008C6777">
      <w:pPr>
        <w:pStyle w:val="Titre2"/>
        <w:rPr>
          <w:szCs w:val="44"/>
        </w:rPr>
      </w:pPr>
      <w:bookmarkStart w:id="281" w:name="_Toc275359253"/>
      <w:bookmarkStart w:id="282" w:name="_Toc199525899"/>
      <w:r w:rsidRPr="00B90685">
        <w:rPr>
          <w:szCs w:val="44"/>
        </w:rPr>
        <w:lastRenderedPageBreak/>
        <w:t>CE QU</w:t>
      </w:r>
      <w:r w:rsidR="008C6777">
        <w:rPr>
          <w:szCs w:val="44"/>
        </w:rPr>
        <w:t>’</w:t>
      </w:r>
      <w:r w:rsidRPr="00B90685">
        <w:rPr>
          <w:szCs w:val="44"/>
        </w:rPr>
        <w:t>IL ME FAUT</w:t>
      </w:r>
      <w:bookmarkEnd w:id="281"/>
      <w:bookmarkEnd w:id="282"/>
      <w:r w:rsidRPr="00B90685">
        <w:rPr>
          <w:szCs w:val="44"/>
        </w:rPr>
        <w:br/>
      </w:r>
    </w:p>
    <w:p w14:paraId="6A9F707F" w14:textId="77777777" w:rsidR="008C6777" w:rsidRDefault="00B86016" w:rsidP="00715507">
      <w:pPr>
        <w:spacing w:before="0" w:after="0"/>
      </w:pPr>
      <w:r w:rsidRPr="008C6777">
        <w:t>Chantez</w:t>
      </w:r>
      <w:r w:rsidR="008C6777">
        <w:t xml:space="preserve">, </w:t>
      </w:r>
      <w:r w:rsidRPr="008C6777">
        <w:t>chantez encor</w:t>
      </w:r>
      <w:r w:rsidR="008C6777">
        <w:t xml:space="preserve">, </w:t>
      </w:r>
      <w:r w:rsidRPr="008C6777">
        <w:t>rêveurs mélancoliques</w:t>
      </w:r>
      <w:r w:rsidR="008C6777">
        <w:t>,</w:t>
      </w:r>
    </w:p>
    <w:p w14:paraId="511690D7" w14:textId="77434448" w:rsidR="00B86016" w:rsidRPr="008C6777" w:rsidRDefault="00B86016" w:rsidP="00715507">
      <w:pPr>
        <w:spacing w:before="0" w:after="0"/>
      </w:pPr>
      <w:r w:rsidRPr="008C6777">
        <w:t>Vos doucereux amours</w:t>
      </w:r>
      <w:r w:rsidR="008C6777">
        <w:t xml:space="preserve">, </w:t>
      </w:r>
      <w:r w:rsidRPr="008C6777">
        <w:t>et vos beautés mystiques</w:t>
      </w:r>
    </w:p>
    <w:p w14:paraId="2F1FE914" w14:textId="77777777" w:rsidR="008C6777" w:rsidRDefault="00B86016" w:rsidP="00715507">
      <w:pPr>
        <w:spacing w:before="0" w:after="0"/>
        <w:ind w:firstLine="0"/>
        <w:jc w:val="center"/>
      </w:pPr>
      <w:r w:rsidRPr="008C6777">
        <w:t>Qui baissent les deux yeux</w:t>
      </w:r>
      <w:r w:rsidR="008C6777">
        <w:t> ;</w:t>
      </w:r>
    </w:p>
    <w:p w14:paraId="6F81C28C" w14:textId="01AB992C" w:rsidR="00B86016" w:rsidRPr="008C6777" w:rsidRDefault="00B86016" w:rsidP="00715507">
      <w:pPr>
        <w:spacing w:before="0" w:after="0"/>
      </w:pPr>
      <w:r w:rsidRPr="008C6777">
        <w:t>Des paroles du cœur vantez-nous la puissance</w:t>
      </w:r>
    </w:p>
    <w:p w14:paraId="2E3E8FF4" w14:textId="77777777" w:rsidR="008C6777" w:rsidRDefault="00B86016" w:rsidP="00715507">
      <w:pPr>
        <w:spacing w:before="0" w:after="0"/>
      </w:pPr>
      <w:r w:rsidRPr="008C6777">
        <w:t>Et la virginité des robes d</w:t>
      </w:r>
      <w:r w:rsidR="008C6777">
        <w:t>’</w:t>
      </w:r>
      <w:r w:rsidRPr="008C6777">
        <w:t>innocence</w:t>
      </w:r>
      <w:r w:rsidR="008C6777">
        <w:t>,</w:t>
      </w:r>
    </w:p>
    <w:p w14:paraId="7F1EA4C5" w14:textId="77777777" w:rsidR="008C6777" w:rsidRDefault="00B86016" w:rsidP="00715507">
      <w:pPr>
        <w:spacing w:before="0" w:after="0"/>
        <w:ind w:firstLine="0"/>
        <w:jc w:val="center"/>
      </w:pPr>
      <w:r w:rsidRPr="008C6777">
        <w:t>Et les premiers aveux</w:t>
      </w:r>
      <w:r w:rsidR="008C6777">
        <w:t> !</w:t>
      </w:r>
    </w:p>
    <w:p w14:paraId="6DA68123" w14:textId="77777777" w:rsidR="00715507" w:rsidRDefault="00715507" w:rsidP="00715507">
      <w:pPr>
        <w:spacing w:before="0" w:after="0"/>
        <w:ind w:firstLine="0"/>
        <w:jc w:val="center"/>
      </w:pPr>
    </w:p>
    <w:p w14:paraId="121EBC18" w14:textId="77777777" w:rsidR="008C6777" w:rsidRDefault="00B86016" w:rsidP="00715507">
      <w:pPr>
        <w:spacing w:before="0" w:after="0"/>
      </w:pPr>
      <w:r w:rsidRPr="008C6777">
        <w:t>Ce qu</w:t>
      </w:r>
      <w:r w:rsidR="008C6777">
        <w:t>’</w:t>
      </w:r>
      <w:r w:rsidRPr="008C6777">
        <w:t>il me faut</w:t>
      </w:r>
      <w:r w:rsidR="008C6777">
        <w:t xml:space="preserve">, </w:t>
      </w:r>
      <w:r w:rsidRPr="008C6777">
        <w:t>à moi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un amour qui brûle</w:t>
      </w:r>
      <w:r w:rsidR="008C6777">
        <w:t>,</w:t>
      </w:r>
    </w:p>
    <w:p w14:paraId="0BCAD59B" w14:textId="77777777" w:rsidR="008C6777" w:rsidRDefault="00B86016" w:rsidP="00715507">
      <w:pPr>
        <w:spacing w:before="0" w:after="0"/>
      </w:pPr>
      <w:r w:rsidRPr="008C6777">
        <w:t>Et comme un dard de feu dans mes veines circule</w:t>
      </w:r>
      <w:r w:rsidR="008C6777">
        <w:t>,</w:t>
      </w:r>
    </w:p>
    <w:p w14:paraId="37FF712B" w14:textId="77777777" w:rsidR="008C6777" w:rsidRDefault="00B86016" w:rsidP="00715507">
      <w:pPr>
        <w:spacing w:before="0" w:after="0"/>
        <w:ind w:firstLine="0"/>
        <w:jc w:val="center"/>
      </w:pPr>
      <w:r w:rsidRPr="008C6777">
        <w:t>Tout rempli d</w:t>
      </w:r>
      <w:r w:rsidR="008C6777">
        <w:t>’</w:t>
      </w:r>
      <w:r w:rsidRPr="008C6777">
        <w:t>alcool</w:t>
      </w:r>
      <w:r w:rsidR="008C6777">
        <w:t>.</w:t>
      </w:r>
    </w:p>
    <w:p w14:paraId="29794CF9" w14:textId="77777777" w:rsidR="008C6777" w:rsidRDefault="00B86016" w:rsidP="00715507">
      <w:pPr>
        <w:spacing w:before="0" w:after="0"/>
      </w:pPr>
      <w:r w:rsidRPr="008C6777">
        <w:t>C</w:t>
      </w:r>
      <w:r w:rsidR="008C6777">
        <w:t>’</w:t>
      </w:r>
      <w:r w:rsidRPr="008C6777">
        <w:t>est une courtisane enivrée et folâtre</w:t>
      </w:r>
      <w:r w:rsidR="008C6777">
        <w:t>,</w:t>
      </w:r>
    </w:p>
    <w:p w14:paraId="592AA2F2" w14:textId="5DA54C9F" w:rsidR="00B86016" w:rsidRPr="008C6777" w:rsidRDefault="00B86016" w:rsidP="00715507">
      <w:pPr>
        <w:spacing w:before="0" w:after="0"/>
      </w:pPr>
      <w:r w:rsidRPr="008C6777">
        <w:t>Dansant autour d</w:t>
      </w:r>
      <w:r w:rsidR="008C6777">
        <w:t>’</w:t>
      </w:r>
      <w:r w:rsidRPr="008C6777">
        <w:t>un punch à la flamme bleuâtre</w:t>
      </w:r>
    </w:p>
    <w:p w14:paraId="3FACA5DE" w14:textId="77777777" w:rsidR="008C6777" w:rsidRDefault="00B86016" w:rsidP="00715507">
      <w:pPr>
        <w:spacing w:before="0" w:after="0"/>
        <w:ind w:firstLine="0"/>
        <w:jc w:val="center"/>
      </w:pPr>
      <w:r w:rsidRPr="008C6777">
        <w:t>Et buvant à plein bol</w:t>
      </w:r>
      <w:r w:rsidR="008C6777">
        <w:t> !</w:t>
      </w:r>
    </w:p>
    <w:p w14:paraId="6A3375BC" w14:textId="77777777" w:rsidR="00715507" w:rsidRDefault="00715507" w:rsidP="00715507">
      <w:pPr>
        <w:spacing w:before="0" w:after="0"/>
        <w:ind w:firstLine="0"/>
        <w:jc w:val="center"/>
      </w:pPr>
    </w:p>
    <w:p w14:paraId="637C3707" w14:textId="27B51D58" w:rsidR="008C6777" w:rsidRDefault="00B86016" w:rsidP="00715507">
      <w:pPr>
        <w:spacing w:before="0" w:after="0"/>
      </w:pPr>
      <w:r w:rsidRPr="008C6777">
        <w:t>Ce qu</w:t>
      </w:r>
      <w:r w:rsidR="008C6777">
        <w:t>’</w:t>
      </w:r>
      <w:r w:rsidRPr="008C6777">
        <w:t>il me faut</w:t>
      </w:r>
      <w:r w:rsidR="008C6777">
        <w:t xml:space="preserve">, </w:t>
      </w:r>
      <w:r w:rsidRPr="008C6777">
        <w:t>à moi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la brutale orgie</w:t>
      </w:r>
      <w:r w:rsidR="008C6777">
        <w:t>,</w:t>
      </w:r>
    </w:p>
    <w:p w14:paraId="5C201F3C" w14:textId="77777777" w:rsidR="008C6777" w:rsidRDefault="00B86016" w:rsidP="00715507">
      <w:pPr>
        <w:spacing w:before="0" w:after="0"/>
      </w:pPr>
      <w:r w:rsidRPr="008C6777">
        <w:t>La brune courtisane à la lèvre rougie</w:t>
      </w:r>
      <w:r w:rsidR="008C6777">
        <w:t>,</w:t>
      </w:r>
    </w:p>
    <w:p w14:paraId="5E4A632D" w14:textId="77777777" w:rsidR="008C6777" w:rsidRDefault="00B86016" w:rsidP="00715507">
      <w:pPr>
        <w:spacing w:before="0" w:after="0"/>
        <w:ind w:firstLine="0"/>
        <w:jc w:val="center"/>
      </w:pPr>
      <w:r w:rsidRPr="008C6777">
        <w:t>Qui se pâme et se tord</w:t>
      </w:r>
      <w:r w:rsidR="008C6777">
        <w:t> ;</w:t>
      </w:r>
    </w:p>
    <w:p w14:paraId="2DB64E47" w14:textId="77777777" w:rsidR="008C6777" w:rsidRDefault="00B86016" w:rsidP="00715507">
      <w:pPr>
        <w:spacing w:before="0" w:after="0"/>
      </w:pPr>
      <w:r w:rsidRPr="008C6777">
        <w:t>Qui s</w:t>
      </w:r>
      <w:r w:rsidR="008C6777">
        <w:t>’</w:t>
      </w:r>
      <w:r w:rsidRPr="008C6777">
        <w:t>enlace à vos bras dans sa fougueuse ivresse</w:t>
      </w:r>
      <w:r w:rsidR="008C6777">
        <w:t>,</w:t>
      </w:r>
    </w:p>
    <w:p w14:paraId="1C6505FE" w14:textId="77777777" w:rsidR="008C6777" w:rsidRDefault="00B86016" w:rsidP="00715507">
      <w:pPr>
        <w:spacing w:before="0" w:after="0"/>
      </w:pPr>
      <w:r w:rsidRPr="008C6777">
        <w:t>Qui laisse ses cheveux se dérouler en tresse</w:t>
      </w:r>
      <w:r w:rsidR="008C6777">
        <w:t>,</w:t>
      </w:r>
    </w:p>
    <w:p w14:paraId="229F43A1" w14:textId="77777777" w:rsidR="008C6777" w:rsidRDefault="00B86016" w:rsidP="00715507">
      <w:pPr>
        <w:spacing w:before="0" w:after="0"/>
        <w:ind w:firstLine="0"/>
        <w:jc w:val="center"/>
      </w:pPr>
      <w:r w:rsidRPr="008C6777">
        <w:t>Vous étreint et vous mord</w:t>
      </w:r>
      <w:r w:rsidR="008C6777">
        <w:t> !</w:t>
      </w:r>
    </w:p>
    <w:p w14:paraId="3C6E26D3" w14:textId="77777777" w:rsidR="00715507" w:rsidRDefault="00715507" w:rsidP="00715507">
      <w:pPr>
        <w:spacing w:before="0" w:after="0"/>
        <w:ind w:firstLine="0"/>
        <w:jc w:val="center"/>
      </w:pPr>
    </w:p>
    <w:p w14:paraId="30AEC8A9" w14:textId="77777777" w:rsidR="008C6777" w:rsidRDefault="00B86016" w:rsidP="00715507">
      <w:pPr>
        <w:spacing w:before="0" w:after="0"/>
      </w:pPr>
      <w:r w:rsidRPr="008C6777">
        <w:t>C</w:t>
      </w:r>
      <w:r w:rsidR="008C6777">
        <w:t>’</w:t>
      </w:r>
      <w:r w:rsidRPr="008C6777">
        <w:t>est une femme ardente autant qu</w:t>
      </w:r>
      <w:r w:rsidR="008C6777">
        <w:t>’</w:t>
      </w:r>
      <w:r w:rsidRPr="008C6777">
        <w:t>une Espagnole</w:t>
      </w:r>
      <w:r w:rsidR="008C6777">
        <w:t>,</w:t>
      </w:r>
    </w:p>
    <w:p w14:paraId="4E1296EB" w14:textId="52F23381" w:rsidR="00B86016" w:rsidRPr="008C6777" w:rsidRDefault="00B86016" w:rsidP="00715507">
      <w:pPr>
        <w:spacing w:before="0" w:after="0"/>
      </w:pPr>
      <w:r w:rsidRPr="008C6777">
        <w:t>Dont les transports d</w:t>
      </w:r>
      <w:r w:rsidR="008C6777">
        <w:t>’</w:t>
      </w:r>
      <w:r w:rsidRPr="008C6777">
        <w:t>amour rendent la tête folle</w:t>
      </w:r>
    </w:p>
    <w:p w14:paraId="1C09C18B" w14:textId="77777777" w:rsidR="008C6777" w:rsidRDefault="00B86016" w:rsidP="00715507">
      <w:pPr>
        <w:spacing w:before="0" w:after="0"/>
        <w:ind w:firstLine="0"/>
        <w:jc w:val="center"/>
      </w:pPr>
      <w:r w:rsidRPr="008C6777">
        <w:t>Et font craquer le lit</w:t>
      </w:r>
      <w:r w:rsidR="008C6777">
        <w:t> ;</w:t>
      </w:r>
    </w:p>
    <w:p w14:paraId="2786EB02" w14:textId="77777777" w:rsidR="008C6777" w:rsidRDefault="00B86016" w:rsidP="00715507">
      <w:pPr>
        <w:spacing w:before="0" w:after="0"/>
      </w:pPr>
      <w:r w:rsidRPr="008C6777">
        <w:t>C</w:t>
      </w:r>
      <w:r w:rsidR="008C6777">
        <w:t>’</w:t>
      </w:r>
      <w:r w:rsidRPr="008C6777">
        <w:t>est une passion forte comme une fièvre</w:t>
      </w:r>
      <w:r w:rsidR="008C6777">
        <w:t>,</w:t>
      </w:r>
    </w:p>
    <w:p w14:paraId="7D68A473" w14:textId="3D52AB6B" w:rsidR="00B86016" w:rsidRPr="008C6777" w:rsidRDefault="00B86016" w:rsidP="00715507">
      <w:pPr>
        <w:spacing w:before="0" w:after="0"/>
      </w:pPr>
      <w:r w:rsidRPr="008C6777">
        <w:t>Une lèvre de feu qui s</w:t>
      </w:r>
      <w:r w:rsidR="008C6777">
        <w:t>’</w:t>
      </w:r>
      <w:r w:rsidRPr="008C6777">
        <w:t>attache à ma lèvre</w:t>
      </w:r>
    </w:p>
    <w:p w14:paraId="5A8AEDE6" w14:textId="77777777" w:rsidR="008C6777" w:rsidRDefault="00B86016" w:rsidP="00715507">
      <w:pPr>
        <w:spacing w:before="0" w:after="0"/>
        <w:ind w:firstLine="0"/>
        <w:jc w:val="center"/>
      </w:pPr>
      <w:r w:rsidRPr="008C6777">
        <w:t>Pendant toute une nuit</w:t>
      </w:r>
      <w:r w:rsidR="008C6777">
        <w:t> !</w:t>
      </w:r>
    </w:p>
    <w:p w14:paraId="321A0786" w14:textId="77777777" w:rsidR="00715507" w:rsidRDefault="00715507" w:rsidP="00715507">
      <w:pPr>
        <w:spacing w:before="0" w:after="0"/>
        <w:ind w:firstLine="0"/>
        <w:jc w:val="center"/>
      </w:pPr>
    </w:p>
    <w:p w14:paraId="0AC583D9" w14:textId="7DF27BF9" w:rsidR="00B86016" w:rsidRPr="008C6777" w:rsidRDefault="00B86016" w:rsidP="00715507">
      <w:pPr>
        <w:spacing w:before="0" w:after="0"/>
      </w:pPr>
      <w:r w:rsidRPr="008C6777">
        <w:t>C</w:t>
      </w:r>
      <w:r w:rsidR="008C6777">
        <w:t>’</w:t>
      </w:r>
      <w:r w:rsidRPr="008C6777">
        <w:t>est une cuisse blanche à la mienne enlacée</w:t>
      </w:r>
    </w:p>
    <w:p w14:paraId="00A3C539" w14:textId="77777777" w:rsidR="008C6777" w:rsidRDefault="00B86016" w:rsidP="00715507">
      <w:pPr>
        <w:spacing w:before="0" w:after="0"/>
      </w:pPr>
      <w:r w:rsidRPr="008C6777">
        <w:lastRenderedPageBreak/>
        <w:t>Un regard embrasé d</w:t>
      </w:r>
      <w:r w:rsidR="008C6777">
        <w:t>’</w:t>
      </w:r>
      <w:r w:rsidRPr="008C6777">
        <w:t>où jaillit la pensée</w:t>
      </w:r>
      <w:r w:rsidR="008C6777">
        <w:t> ;</w:t>
      </w:r>
    </w:p>
    <w:p w14:paraId="7DFD449F" w14:textId="77777777" w:rsidR="008C6777" w:rsidRDefault="00B86016" w:rsidP="00715507">
      <w:pPr>
        <w:spacing w:before="0" w:after="0"/>
        <w:ind w:firstLine="0"/>
        <w:jc w:val="center"/>
      </w:pPr>
      <w:r w:rsidRPr="008C6777">
        <w:t>Ce sont surtout deux seins</w:t>
      </w:r>
      <w:r w:rsidR="008C6777">
        <w:t>,</w:t>
      </w:r>
    </w:p>
    <w:p w14:paraId="123C2D38" w14:textId="77777777" w:rsidR="008C6777" w:rsidRDefault="00B86016" w:rsidP="00715507">
      <w:pPr>
        <w:spacing w:before="0" w:after="0"/>
      </w:pPr>
      <w:r w:rsidRPr="008C6777">
        <w:t>Fruits d</w:t>
      </w:r>
      <w:r w:rsidR="008C6777">
        <w:t>’</w:t>
      </w:r>
      <w:r w:rsidRPr="008C6777">
        <w:t>amour arrondis par une main divine</w:t>
      </w:r>
      <w:r w:rsidR="008C6777">
        <w:t>,</w:t>
      </w:r>
    </w:p>
    <w:p w14:paraId="67BA574D" w14:textId="77777777" w:rsidR="008C6777" w:rsidRDefault="00B86016" w:rsidP="00715507">
      <w:pPr>
        <w:spacing w:before="0" w:after="0"/>
      </w:pPr>
      <w:r w:rsidRPr="008C6777">
        <w:t>Qui tous deux à la fois vibrent sur la poitrine</w:t>
      </w:r>
      <w:r w:rsidR="008C6777">
        <w:t>,</w:t>
      </w:r>
    </w:p>
    <w:p w14:paraId="7F68760A" w14:textId="77777777" w:rsidR="008C6777" w:rsidRDefault="00B86016" w:rsidP="00715507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prend à pleines mains</w:t>
      </w:r>
      <w:r w:rsidR="008C6777">
        <w:t> !</w:t>
      </w:r>
    </w:p>
    <w:p w14:paraId="203C5289" w14:textId="77777777" w:rsidR="00715507" w:rsidRDefault="00715507" w:rsidP="00715507">
      <w:pPr>
        <w:spacing w:before="0" w:after="0"/>
        <w:ind w:firstLine="0"/>
        <w:jc w:val="center"/>
      </w:pPr>
    </w:p>
    <w:p w14:paraId="489BAA6B" w14:textId="77777777" w:rsidR="008C6777" w:rsidRDefault="00B86016" w:rsidP="00715507">
      <w:pPr>
        <w:spacing w:before="0" w:after="0"/>
      </w:pPr>
      <w:r w:rsidRPr="008C6777">
        <w:t>Eh bien</w:t>
      </w:r>
      <w:r w:rsidR="008C6777">
        <w:t xml:space="preserve"> ! </w:t>
      </w:r>
      <w:r w:rsidRPr="008C6777">
        <w:t>venez encor me vanter vos pucelles</w:t>
      </w:r>
      <w:r w:rsidR="008C6777">
        <w:t>,</w:t>
      </w:r>
    </w:p>
    <w:p w14:paraId="0584ADEB" w14:textId="77777777" w:rsidR="008C6777" w:rsidRDefault="00B86016" w:rsidP="00715507">
      <w:pPr>
        <w:spacing w:before="0" w:after="0"/>
      </w:pPr>
      <w:r w:rsidRPr="008C6777">
        <w:t>Avec leurs regards froids</w:t>
      </w:r>
      <w:r w:rsidR="008C6777">
        <w:t xml:space="preserve">, </w:t>
      </w:r>
      <w:r w:rsidRPr="008C6777">
        <w:t>avec leurs tailles frêles</w:t>
      </w:r>
      <w:r w:rsidR="008C6777">
        <w:t>,</w:t>
      </w:r>
    </w:p>
    <w:p w14:paraId="753601FE" w14:textId="77777777" w:rsidR="008C6777" w:rsidRDefault="00B86016" w:rsidP="00715507">
      <w:pPr>
        <w:spacing w:before="0" w:after="0"/>
        <w:ind w:firstLine="0"/>
        <w:jc w:val="center"/>
      </w:pPr>
      <w:r w:rsidRPr="008C6777">
        <w:t>Frêles comme un roseau</w:t>
      </w:r>
      <w:r w:rsidR="008C6777">
        <w:t>,</w:t>
      </w:r>
    </w:p>
    <w:p w14:paraId="32E57909" w14:textId="158C8467" w:rsidR="008C6777" w:rsidRDefault="00B86016" w:rsidP="00715507">
      <w:pPr>
        <w:spacing w:before="0" w:after="0"/>
      </w:pPr>
      <w:r w:rsidRPr="008C6777">
        <w:t>Qui n</w:t>
      </w:r>
      <w:r w:rsidR="008C6777">
        <w:t>’</w:t>
      </w:r>
      <w:r w:rsidRPr="008C6777">
        <w:t>osent de leur doigt vous toucher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8C6777">
        <w:t>ni rien dire</w:t>
      </w:r>
      <w:r w:rsidR="008C6777">
        <w:t>,</w:t>
      </w:r>
    </w:p>
    <w:p w14:paraId="314CB75B" w14:textId="77777777" w:rsidR="008C6777" w:rsidRDefault="00B86016" w:rsidP="00715507">
      <w:pPr>
        <w:spacing w:before="0" w:after="0"/>
      </w:pPr>
      <w:r w:rsidRPr="008C6777">
        <w:t>Qui n</w:t>
      </w:r>
      <w:r w:rsidR="008C6777">
        <w:t>’</w:t>
      </w:r>
      <w:r w:rsidRPr="008C6777">
        <w:t>osent regarder et craignent de sourire</w:t>
      </w:r>
      <w:r w:rsidR="008C6777">
        <w:t>,</w:t>
      </w:r>
    </w:p>
    <w:p w14:paraId="40F5021A" w14:textId="77777777" w:rsidR="008C6777" w:rsidRDefault="00B86016" w:rsidP="00715507">
      <w:pPr>
        <w:spacing w:before="0" w:after="0"/>
        <w:ind w:firstLine="0"/>
        <w:jc w:val="center"/>
      </w:pPr>
      <w:r w:rsidRPr="008C6777">
        <w:t>Ne boivent que de l</w:t>
      </w:r>
      <w:r w:rsidR="008C6777">
        <w:t>’</w:t>
      </w:r>
      <w:r w:rsidRPr="008C6777">
        <w:t>eau</w:t>
      </w:r>
      <w:r w:rsidR="008C6777">
        <w:t> !</w:t>
      </w:r>
    </w:p>
    <w:p w14:paraId="6A83770C" w14:textId="77777777" w:rsidR="00715507" w:rsidRDefault="00715507" w:rsidP="00715507">
      <w:pPr>
        <w:spacing w:before="0" w:after="0"/>
        <w:ind w:firstLine="0"/>
        <w:jc w:val="center"/>
      </w:pPr>
    </w:p>
    <w:p w14:paraId="4C3D6441" w14:textId="77777777" w:rsidR="008C6777" w:rsidRDefault="00B86016" w:rsidP="00715507">
      <w:pPr>
        <w:spacing w:before="0" w:after="0"/>
      </w:pPr>
      <w:r w:rsidRPr="008C6777">
        <w:t>Non</w:t>
      </w:r>
      <w:r w:rsidR="008C6777">
        <w:t xml:space="preserve"> ! </w:t>
      </w:r>
      <w:r w:rsidRPr="008C6777">
        <w:t>vous ne valez pas</w:t>
      </w:r>
      <w:r w:rsidR="008C6777">
        <w:t xml:space="preserve">, </w:t>
      </w:r>
      <w:r w:rsidRPr="008C6777">
        <w:t>ô tendre jeune fille</w:t>
      </w:r>
      <w:r w:rsidR="008C6777">
        <w:t>,</w:t>
      </w:r>
    </w:p>
    <w:p w14:paraId="53CEFA08" w14:textId="125E71B8" w:rsidR="00B86016" w:rsidRPr="008C6777" w:rsidRDefault="00B86016" w:rsidP="00715507">
      <w:pPr>
        <w:spacing w:before="0" w:after="0"/>
      </w:pPr>
      <w:r w:rsidRPr="008C6777">
        <w:t>Au teint frais et si pur caché sous la mantille</w:t>
      </w:r>
    </w:p>
    <w:p w14:paraId="16D5FD8D" w14:textId="77777777" w:rsidR="008C6777" w:rsidRDefault="00B86016" w:rsidP="00715507">
      <w:pPr>
        <w:spacing w:before="0" w:after="0"/>
        <w:ind w:firstLine="0"/>
        <w:jc w:val="center"/>
      </w:pPr>
      <w:r w:rsidRPr="008C6777">
        <w:t>Et dans le blanc satin</w:t>
      </w:r>
      <w:r w:rsidR="008C6777">
        <w:t>,</w:t>
      </w:r>
    </w:p>
    <w:p w14:paraId="2829740A" w14:textId="77777777" w:rsidR="008C6777" w:rsidRDefault="00B86016" w:rsidP="00715507">
      <w:pPr>
        <w:spacing w:before="0" w:after="0"/>
      </w:pPr>
      <w:r w:rsidRPr="008C6777">
        <w:t>Non</w:t>
      </w:r>
      <w:r w:rsidR="008C6777">
        <w:t xml:space="preserve">, </w:t>
      </w:r>
      <w:r w:rsidRPr="008C6777">
        <w:t>dames du grand ton</w:t>
      </w:r>
      <w:r w:rsidR="008C6777">
        <w:t xml:space="preserve">, </w:t>
      </w:r>
      <w:r w:rsidRPr="008C6777">
        <w:t>en tout</w:t>
      </w:r>
      <w:r w:rsidR="008C6777">
        <w:t xml:space="preserve">, </w:t>
      </w:r>
      <w:r w:rsidRPr="008C6777">
        <w:t>tant que vous êtes</w:t>
      </w:r>
      <w:r w:rsidR="008C6777">
        <w:t>,</w:t>
      </w:r>
    </w:p>
    <w:p w14:paraId="3B6E6E29" w14:textId="77777777" w:rsidR="008C6777" w:rsidRDefault="00B86016" w:rsidP="00715507">
      <w:pPr>
        <w:spacing w:before="0" w:after="0"/>
      </w:pPr>
      <w:r w:rsidRPr="008C6777">
        <w:t>Non</w:t>
      </w:r>
      <w:r w:rsidR="008C6777">
        <w:t xml:space="preserve">, </w:t>
      </w:r>
      <w:r w:rsidRPr="008C6777">
        <w:t>vous ne valez pas</w:t>
      </w:r>
      <w:r w:rsidR="008C6777">
        <w:t xml:space="preserve">, </w:t>
      </w:r>
      <w:r w:rsidRPr="008C6777">
        <w:t>femmes dites honnêtes</w:t>
      </w:r>
      <w:r w:rsidR="008C6777">
        <w:t>,</w:t>
      </w:r>
    </w:p>
    <w:p w14:paraId="066E394F" w14:textId="77777777" w:rsidR="008C6777" w:rsidRDefault="00B86016" w:rsidP="00715507">
      <w:pPr>
        <w:spacing w:before="0" w:after="0"/>
        <w:ind w:firstLine="0"/>
        <w:jc w:val="center"/>
      </w:pPr>
      <w:r w:rsidRPr="008C6777">
        <w:t>Un amour de catin</w:t>
      </w:r>
      <w:r w:rsidR="008C6777">
        <w:t>.</w:t>
      </w:r>
    </w:p>
    <w:p w14:paraId="09E5E0DC" w14:textId="77777777" w:rsidR="008C6777" w:rsidRDefault="00B86016" w:rsidP="008C6777">
      <w:pPr>
        <w:jc w:val="right"/>
      </w:pPr>
      <w:r w:rsidRPr="008C6777">
        <w:t>Alfred de M</w:t>
      </w:r>
      <w:r w:rsidRPr="00715507">
        <w:rPr>
          <w:rStyle w:val="Taille-1Caracteres"/>
        </w:rPr>
        <w:t>USSET</w:t>
      </w:r>
      <w:r w:rsidR="008C6777">
        <w:t>.</w:t>
      </w:r>
    </w:p>
    <w:p w14:paraId="66CBD101" w14:textId="4D993728" w:rsidR="00B86016" w:rsidRPr="00B90685" w:rsidRDefault="00B86016" w:rsidP="008C6777">
      <w:pPr>
        <w:pStyle w:val="Titre2"/>
        <w:rPr>
          <w:szCs w:val="44"/>
        </w:rPr>
      </w:pPr>
      <w:bookmarkStart w:id="283" w:name="_Toc275359254"/>
      <w:bookmarkStart w:id="284" w:name="_Toc199525900"/>
      <w:r w:rsidRPr="00B90685">
        <w:rPr>
          <w:szCs w:val="44"/>
        </w:rPr>
        <w:lastRenderedPageBreak/>
        <w:t>À CELLE QUE L</w:t>
      </w:r>
      <w:r w:rsidR="008C6777">
        <w:rPr>
          <w:szCs w:val="44"/>
        </w:rPr>
        <w:t>’</w:t>
      </w:r>
      <w:r w:rsidRPr="00B90685">
        <w:rPr>
          <w:szCs w:val="44"/>
        </w:rPr>
        <w:t>ON DIT FROIDE</w:t>
      </w:r>
      <w:bookmarkEnd w:id="283"/>
      <w:bookmarkEnd w:id="284"/>
      <w:r w:rsidRPr="00B90685">
        <w:rPr>
          <w:szCs w:val="44"/>
        </w:rPr>
        <w:br/>
      </w:r>
    </w:p>
    <w:p w14:paraId="341DF944" w14:textId="31051FF6" w:rsidR="00B86016" w:rsidRPr="00B90685" w:rsidRDefault="00B86016" w:rsidP="00EC30B7">
      <w:pPr>
        <w:spacing w:before="0" w:after="0"/>
      </w:pPr>
      <w:r w:rsidRPr="00B90685">
        <w:t>Tu n</w:t>
      </w:r>
      <w:r w:rsidR="008C6777">
        <w:t>’</w:t>
      </w:r>
      <w:r w:rsidRPr="00B90685">
        <w:t>es pas la plus amoureuse</w:t>
      </w:r>
    </w:p>
    <w:p w14:paraId="0F8D4CB9" w14:textId="77777777" w:rsidR="008C6777" w:rsidRDefault="00B86016" w:rsidP="00EC30B7">
      <w:pPr>
        <w:spacing w:before="0" w:after="0"/>
      </w:pPr>
      <w:r w:rsidRPr="00B90685">
        <w:t>De celles qui m</w:t>
      </w:r>
      <w:r w:rsidR="008C6777">
        <w:t>’</w:t>
      </w:r>
      <w:r w:rsidRPr="00B90685">
        <w:t>ont pris ma chair</w:t>
      </w:r>
      <w:r w:rsidR="008C6777">
        <w:t>,</w:t>
      </w:r>
    </w:p>
    <w:p w14:paraId="3187C71A" w14:textId="2982874D" w:rsidR="00B86016" w:rsidRPr="00B90685" w:rsidRDefault="00B86016" w:rsidP="00EC30B7">
      <w:pPr>
        <w:spacing w:before="0" w:after="0"/>
      </w:pPr>
      <w:r w:rsidRPr="00B90685">
        <w:t>Tu n</w:t>
      </w:r>
      <w:r w:rsidR="008C6777">
        <w:t>’</w:t>
      </w:r>
      <w:r w:rsidRPr="00B90685">
        <w:t>es pas la plus savoureuse</w:t>
      </w:r>
    </w:p>
    <w:p w14:paraId="34B9E9F0" w14:textId="77777777" w:rsidR="008C6777" w:rsidRDefault="00B86016" w:rsidP="00EC30B7">
      <w:pPr>
        <w:spacing w:before="0" w:after="0"/>
      </w:pPr>
      <w:r w:rsidRPr="00B90685">
        <w:t>De mes femmes de l</w:t>
      </w:r>
      <w:r w:rsidR="008C6777">
        <w:t>’</w:t>
      </w:r>
      <w:r w:rsidRPr="00B90685">
        <w:t>autre hiver</w:t>
      </w:r>
      <w:r w:rsidR="008C6777">
        <w:t>.</w:t>
      </w:r>
    </w:p>
    <w:p w14:paraId="4A02CC16" w14:textId="77777777" w:rsidR="006C5964" w:rsidRDefault="006C5964" w:rsidP="00EC30B7">
      <w:pPr>
        <w:spacing w:before="0" w:after="0"/>
      </w:pPr>
    </w:p>
    <w:p w14:paraId="3482AD9E" w14:textId="77777777" w:rsidR="008C6777" w:rsidRDefault="00B86016" w:rsidP="00EC30B7">
      <w:pPr>
        <w:spacing w:before="0" w:after="0"/>
      </w:pPr>
      <w:r w:rsidRPr="00B90685">
        <w:t>Mais je t</w:t>
      </w:r>
      <w:r w:rsidR="008C6777">
        <w:t>’</w:t>
      </w:r>
      <w:r w:rsidRPr="00B90685">
        <w:t>adore tout de même</w:t>
      </w:r>
      <w:r w:rsidR="008C6777">
        <w:t> !</w:t>
      </w:r>
    </w:p>
    <w:p w14:paraId="2E22EB9A" w14:textId="5B505967" w:rsidR="00B86016" w:rsidRPr="00B90685" w:rsidRDefault="00B86016" w:rsidP="00EC30B7">
      <w:pPr>
        <w:spacing w:before="0" w:after="0"/>
      </w:pPr>
      <w:r w:rsidRPr="00B90685">
        <w:t>D</w:t>
      </w:r>
      <w:r w:rsidR="008C6777">
        <w:t>’</w:t>
      </w:r>
      <w:r w:rsidRPr="00B90685">
        <w:t>ailleurs ton corps doux et bénin</w:t>
      </w:r>
    </w:p>
    <w:p w14:paraId="2ADA5448" w14:textId="77777777" w:rsidR="008C6777" w:rsidRDefault="00B86016" w:rsidP="00EC30B7">
      <w:pPr>
        <w:spacing w:before="0" w:after="0"/>
      </w:pPr>
      <w:r w:rsidRPr="00B90685">
        <w:t>A tout</w:t>
      </w:r>
      <w:r w:rsidR="008C6777">
        <w:t xml:space="preserve">, </w:t>
      </w:r>
      <w:r w:rsidRPr="00B90685">
        <w:t>dans son calme suprême</w:t>
      </w:r>
      <w:r w:rsidR="008C6777">
        <w:t>,</w:t>
      </w:r>
    </w:p>
    <w:p w14:paraId="74B08739" w14:textId="77777777" w:rsidR="008C6777" w:rsidRDefault="00B86016" w:rsidP="00EC30B7">
      <w:pPr>
        <w:spacing w:before="0" w:after="0"/>
      </w:pPr>
      <w:r w:rsidRPr="00B90685">
        <w:t>De si grassement féminin</w:t>
      </w:r>
      <w:r w:rsidR="008C6777">
        <w:t> ;</w:t>
      </w:r>
    </w:p>
    <w:p w14:paraId="34D24B83" w14:textId="77777777" w:rsidR="006C5964" w:rsidRDefault="006C5964" w:rsidP="00EC30B7">
      <w:pPr>
        <w:spacing w:before="0" w:after="0"/>
      </w:pPr>
    </w:p>
    <w:p w14:paraId="4D11FC6E" w14:textId="77777777" w:rsidR="008C6777" w:rsidRDefault="00B86016" w:rsidP="00EC30B7">
      <w:pPr>
        <w:spacing w:before="0" w:after="0"/>
      </w:pPr>
      <w:r w:rsidRPr="00B90685">
        <w:t>De si voluptueux sans phrase</w:t>
      </w:r>
      <w:r w:rsidR="008C6777">
        <w:t>,</w:t>
      </w:r>
    </w:p>
    <w:p w14:paraId="1D546A61" w14:textId="77777777" w:rsidR="008C6777" w:rsidRDefault="00B86016" w:rsidP="00EC30B7">
      <w:pPr>
        <w:spacing w:before="0" w:after="0"/>
      </w:pPr>
      <w:r w:rsidRPr="00B90685">
        <w:t>Depuis les pieds longtemps baisés</w:t>
      </w:r>
      <w:r w:rsidR="008C6777">
        <w:t>,</w:t>
      </w:r>
    </w:p>
    <w:p w14:paraId="725DF788" w14:textId="77777777" w:rsidR="008C6777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à ces yeux clairs purs d</w:t>
      </w:r>
      <w:r w:rsidR="008C6777">
        <w:t>’</w:t>
      </w:r>
      <w:r w:rsidRPr="00B90685">
        <w:t>extase</w:t>
      </w:r>
      <w:r w:rsidR="008C6777">
        <w:t>,</w:t>
      </w:r>
    </w:p>
    <w:p w14:paraId="5E620347" w14:textId="77777777" w:rsidR="008C6777" w:rsidRDefault="00B86016" w:rsidP="00EC30B7">
      <w:pPr>
        <w:spacing w:before="0" w:after="0"/>
      </w:pPr>
      <w:r w:rsidRPr="00B90685">
        <w:t>Mais que bien et mieux apaisés</w:t>
      </w:r>
      <w:r w:rsidR="008C6777">
        <w:t> ;</w:t>
      </w:r>
    </w:p>
    <w:p w14:paraId="74B9A162" w14:textId="77777777" w:rsidR="006C5964" w:rsidRDefault="006C5964" w:rsidP="00EC30B7">
      <w:pPr>
        <w:spacing w:before="0" w:after="0"/>
      </w:pPr>
    </w:p>
    <w:p w14:paraId="42B218EC" w14:textId="02A7A6E0" w:rsidR="00B86016" w:rsidRPr="00B90685" w:rsidRDefault="00B86016" w:rsidP="00EC30B7">
      <w:pPr>
        <w:spacing w:before="0" w:after="0"/>
      </w:pPr>
      <w:r w:rsidRPr="00B90685">
        <w:t>Depuis les jambes et les cuisses</w:t>
      </w:r>
    </w:p>
    <w:p w14:paraId="2546E6EE" w14:textId="77777777" w:rsidR="008C6777" w:rsidRDefault="00B86016" w:rsidP="00EC30B7">
      <w:pPr>
        <w:spacing w:before="0" w:after="0"/>
      </w:pPr>
      <w:r w:rsidRPr="00B90685">
        <w:t>Jeunettes sous la jeune peau</w:t>
      </w:r>
      <w:r w:rsidR="008C6777">
        <w:t>,</w:t>
      </w:r>
    </w:p>
    <w:p w14:paraId="66AB1D12" w14:textId="7124A124" w:rsidR="00B86016" w:rsidRPr="00B90685" w:rsidRDefault="00B86016" w:rsidP="00EC30B7">
      <w:pPr>
        <w:spacing w:before="0" w:after="0"/>
      </w:pPr>
      <w:r w:rsidRPr="00B90685">
        <w:t>À travers ton odeur d</w:t>
      </w:r>
      <w:r w:rsidR="008C6777">
        <w:t>’</w:t>
      </w:r>
      <w:r w:rsidRPr="00B90685">
        <w:t>éclisses</w:t>
      </w:r>
    </w:p>
    <w:p w14:paraId="6053E47F" w14:textId="77777777" w:rsidR="008C6777" w:rsidRDefault="00B86016" w:rsidP="00EC30B7">
      <w:pPr>
        <w:spacing w:before="0" w:after="0"/>
      </w:pPr>
      <w:r w:rsidRPr="00B90685">
        <w:t>Et d</w:t>
      </w:r>
      <w:r w:rsidR="008C6777">
        <w:t>’</w:t>
      </w:r>
      <w:r w:rsidRPr="00B90685">
        <w:t>écrevisses fraîches</w:t>
      </w:r>
      <w:r w:rsidR="008C6777">
        <w:t xml:space="preserve">, </w:t>
      </w:r>
      <w:r w:rsidRPr="00B90685">
        <w:t>beau</w:t>
      </w:r>
      <w:r w:rsidR="008C6777">
        <w:t>,</w:t>
      </w:r>
    </w:p>
    <w:p w14:paraId="60F621E7" w14:textId="77777777" w:rsidR="006C5964" w:rsidRDefault="006C5964" w:rsidP="00EC30B7">
      <w:pPr>
        <w:spacing w:before="0" w:after="0"/>
      </w:pPr>
    </w:p>
    <w:p w14:paraId="5F7E7C8F" w14:textId="10712DC9" w:rsidR="008C6777" w:rsidRDefault="00B86016" w:rsidP="00EC30B7">
      <w:pPr>
        <w:spacing w:before="0" w:after="0"/>
      </w:pPr>
      <w:r w:rsidRPr="00B90685">
        <w:t>Mignon</w:t>
      </w:r>
      <w:r w:rsidR="008C6777">
        <w:t xml:space="preserve">, </w:t>
      </w:r>
      <w:r w:rsidRPr="00B90685">
        <w:t>discret</w:t>
      </w:r>
      <w:r w:rsidR="008C6777">
        <w:t xml:space="preserve">, </w:t>
      </w:r>
      <w:r w:rsidRPr="00B90685">
        <w:t>doux petit chose</w:t>
      </w:r>
      <w:r w:rsidR="008C6777">
        <w:t>,</w:t>
      </w:r>
    </w:p>
    <w:p w14:paraId="6E6E6DC2" w14:textId="77777777" w:rsidR="008C6777" w:rsidRDefault="00B86016" w:rsidP="00EC30B7">
      <w:pPr>
        <w:spacing w:before="0" w:after="0"/>
      </w:pPr>
      <w:r w:rsidRPr="00B90685">
        <w:t>À peine ombré d</w:t>
      </w:r>
      <w:r w:rsidR="008C6777">
        <w:t>’</w:t>
      </w:r>
      <w:r w:rsidRPr="00B90685">
        <w:t>un or fluet</w:t>
      </w:r>
      <w:r w:rsidR="008C6777">
        <w:t>,</w:t>
      </w:r>
    </w:p>
    <w:p w14:paraId="3779EF85" w14:textId="127D5D3B" w:rsidR="00B86016" w:rsidRPr="00B90685" w:rsidRDefault="00B86016" w:rsidP="00EC30B7">
      <w:pPr>
        <w:spacing w:before="0" w:after="0"/>
      </w:pPr>
      <w:r w:rsidRPr="00B90685">
        <w:t>T</w:t>
      </w:r>
      <w:r w:rsidR="008C6777">
        <w:t>’</w:t>
      </w:r>
      <w:r w:rsidRPr="00B90685">
        <w:t>ouvrant en une apothéose</w:t>
      </w:r>
    </w:p>
    <w:p w14:paraId="4323282B" w14:textId="77777777" w:rsidR="008C6777" w:rsidRDefault="00B86016" w:rsidP="00EC30B7">
      <w:pPr>
        <w:spacing w:before="0" w:after="0"/>
      </w:pPr>
      <w:r w:rsidRPr="00B90685">
        <w:t>Et mon désir rauque et muet</w:t>
      </w:r>
      <w:r w:rsidR="008C6777">
        <w:t>,</w:t>
      </w:r>
    </w:p>
    <w:p w14:paraId="736FF7E1" w14:textId="77777777" w:rsidR="006C5964" w:rsidRDefault="006C5964" w:rsidP="00EC30B7">
      <w:pPr>
        <w:spacing w:before="0" w:after="0"/>
      </w:pPr>
    </w:p>
    <w:p w14:paraId="52D2371D" w14:textId="6B88A006" w:rsidR="008C6777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aux jolis tétins d</w:t>
      </w:r>
      <w:r w:rsidR="008C6777">
        <w:t>’</w:t>
      </w:r>
      <w:r w:rsidRPr="00B90685">
        <w:t>infante</w:t>
      </w:r>
      <w:r w:rsidR="008C6777">
        <w:t>,</w:t>
      </w:r>
    </w:p>
    <w:p w14:paraId="426B56A8" w14:textId="77777777" w:rsidR="008C6777" w:rsidRDefault="00B86016" w:rsidP="00EC30B7">
      <w:pPr>
        <w:spacing w:before="0" w:after="0"/>
      </w:pPr>
      <w:r w:rsidRPr="00B90685">
        <w:t>De miss à peine en puberté</w:t>
      </w:r>
      <w:r w:rsidR="008C6777">
        <w:t>,</w:t>
      </w:r>
    </w:p>
    <w:p w14:paraId="1C820567" w14:textId="65993AA2" w:rsidR="00B86016" w:rsidRPr="00B90685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à ta gorge triomphante</w:t>
      </w:r>
    </w:p>
    <w:p w14:paraId="2B81925E" w14:textId="77777777" w:rsidR="008C6777" w:rsidRDefault="00B86016" w:rsidP="00EC30B7">
      <w:pPr>
        <w:spacing w:before="0" w:after="0"/>
      </w:pPr>
      <w:r w:rsidRPr="00B90685">
        <w:t>Dans sa gracile vénusté</w:t>
      </w:r>
      <w:r w:rsidR="008C6777">
        <w:t>,</w:t>
      </w:r>
    </w:p>
    <w:p w14:paraId="00664FFE" w14:textId="77777777" w:rsidR="006C5964" w:rsidRDefault="006C5964" w:rsidP="00EC30B7">
      <w:pPr>
        <w:spacing w:before="0" w:after="0"/>
      </w:pPr>
    </w:p>
    <w:p w14:paraId="2F71B952" w14:textId="29857856" w:rsidR="008C6777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à ces épaules luisantes</w:t>
      </w:r>
      <w:r w:rsidR="008C6777">
        <w:t>,</w:t>
      </w:r>
    </w:p>
    <w:p w14:paraId="07210E02" w14:textId="24D8E263" w:rsidR="00B86016" w:rsidRPr="00B90685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à la bouche</w:t>
      </w:r>
      <w:r w:rsidR="008C6777">
        <w:t xml:space="preserve">, </w:t>
      </w:r>
      <w:r w:rsidRPr="00B90685">
        <w:t>jusqu</w:t>
      </w:r>
      <w:r w:rsidR="008C6777">
        <w:t>’</w:t>
      </w:r>
      <w:r w:rsidRPr="00B90685">
        <w:t>au front</w:t>
      </w:r>
    </w:p>
    <w:p w14:paraId="1A231681" w14:textId="77777777" w:rsidR="00B86016" w:rsidRPr="00B90685" w:rsidRDefault="00B86016" w:rsidP="00EC30B7">
      <w:pPr>
        <w:spacing w:before="0" w:after="0"/>
      </w:pPr>
      <w:r w:rsidRPr="00B90685">
        <w:t>Naïf aux mines innocentes</w:t>
      </w:r>
    </w:p>
    <w:p w14:paraId="6A5815AB" w14:textId="77777777" w:rsidR="008C6777" w:rsidRDefault="00B86016" w:rsidP="00EC30B7">
      <w:pPr>
        <w:spacing w:before="0" w:after="0"/>
      </w:pPr>
      <w:r w:rsidRPr="00B90685">
        <w:t>Qu</w:t>
      </w:r>
      <w:r w:rsidR="008C6777">
        <w:t>’</w:t>
      </w:r>
      <w:r w:rsidRPr="00B90685">
        <w:t>au fond les faits démentiront</w:t>
      </w:r>
      <w:r w:rsidR="008C6777">
        <w:t>,</w:t>
      </w:r>
    </w:p>
    <w:p w14:paraId="4BF4BACC" w14:textId="77777777" w:rsidR="006C5964" w:rsidRDefault="006C5964" w:rsidP="00EC30B7">
      <w:pPr>
        <w:spacing w:before="0" w:after="0"/>
      </w:pPr>
    </w:p>
    <w:p w14:paraId="0C428B6E" w14:textId="70176118" w:rsidR="00B86016" w:rsidRPr="00B90685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aux cheveux courts bouclés comme</w:t>
      </w:r>
    </w:p>
    <w:p w14:paraId="62F2DCB2" w14:textId="77777777" w:rsidR="008C6777" w:rsidRDefault="00B86016" w:rsidP="00EC30B7">
      <w:pPr>
        <w:spacing w:before="0" w:after="0"/>
      </w:pPr>
      <w:r w:rsidRPr="00B90685">
        <w:t>Le cheveu d</w:t>
      </w:r>
      <w:r w:rsidR="008C6777">
        <w:t>’</w:t>
      </w:r>
      <w:r w:rsidRPr="00B90685">
        <w:t>un joli garçon</w:t>
      </w:r>
      <w:r w:rsidR="008C6777">
        <w:t>,</w:t>
      </w:r>
    </w:p>
    <w:p w14:paraId="7C17FB61" w14:textId="77777777" w:rsidR="008C6777" w:rsidRDefault="00B86016" w:rsidP="00EC30B7">
      <w:pPr>
        <w:spacing w:before="0" w:after="0"/>
      </w:pPr>
      <w:r w:rsidRPr="00B90685">
        <w:t>Mais dont le flot nous charme</w:t>
      </w:r>
      <w:r w:rsidR="008C6777">
        <w:t xml:space="preserve">, </w:t>
      </w:r>
      <w:r w:rsidRPr="00B90685">
        <w:t>en somme</w:t>
      </w:r>
      <w:r w:rsidR="008C6777">
        <w:t>,</w:t>
      </w:r>
    </w:p>
    <w:p w14:paraId="71A90374" w14:textId="77777777" w:rsidR="008C6777" w:rsidRDefault="00B86016" w:rsidP="00EC30B7">
      <w:pPr>
        <w:spacing w:before="0" w:after="0"/>
      </w:pPr>
      <w:r w:rsidRPr="00B90685">
        <w:t>Parmi leur apprêt sans façon</w:t>
      </w:r>
      <w:r w:rsidR="008C6777">
        <w:t>.</w:t>
      </w:r>
    </w:p>
    <w:p w14:paraId="04ACC9CB" w14:textId="77777777" w:rsidR="006C5964" w:rsidRDefault="006C5964" w:rsidP="00EC30B7">
      <w:pPr>
        <w:spacing w:before="0" w:after="0"/>
      </w:pPr>
    </w:p>
    <w:p w14:paraId="3AEC061A" w14:textId="06AF0DB0" w:rsidR="00B86016" w:rsidRPr="00B90685" w:rsidRDefault="00B86016" w:rsidP="00EC30B7">
      <w:pPr>
        <w:spacing w:before="0" w:after="0"/>
      </w:pPr>
      <w:r w:rsidRPr="00B90685">
        <w:t>En passant par la lente échine</w:t>
      </w:r>
    </w:p>
    <w:p w14:paraId="0BB2DE74" w14:textId="0F8786F2" w:rsidR="00B86016" w:rsidRPr="00B90685" w:rsidRDefault="00B86016" w:rsidP="00EC30B7">
      <w:pPr>
        <w:spacing w:before="0" w:after="0"/>
      </w:pPr>
      <w:r w:rsidRPr="00B90685">
        <w:t>Dodue à plaisir</w:t>
      </w:r>
      <w:r w:rsidR="008C6777">
        <w:t xml:space="preserve">, </w:t>
      </w:r>
      <w:r w:rsidRPr="00B90685">
        <w:t>jusques au</w:t>
      </w:r>
    </w:p>
    <w:p w14:paraId="390D1D21" w14:textId="77777777" w:rsidR="008C6777" w:rsidRDefault="00B86016" w:rsidP="00EC30B7">
      <w:pPr>
        <w:spacing w:before="0" w:after="0"/>
      </w:pPr>
      <w:r w:rsidRPr="00B90685">
        <w:t>Cul somptueux</w:t>
      </w:r>
      <w:r w:rsidR="008C6777">
        <w:t xml:space="preserve">, </w:t>
      </w:r>
      <w:r w:rsidRPr="00B90685">
        <w:t>blancheur divine</w:t>
      </w:r>
      <w:r w:rsidR="008C6777">
        <w:t>,</w:t>
      </w:r>
    </w:p>
    <w:p w14:paraId="2F46B409" w14:textId="77777777" w:rsidR="008C6777" w:rsidRDefault="00B86016" w:rsidP="00EC30B7">
      <w:pPr>
        <w:spacing w:before="0" w:after="0"/>
      </w:pPr>
      <w:r w:rsidRPr="00B90685">
        <w:t>Rondeurs dignes de ton ciseau</w:t>
      </w:r>
      <w:r w:rsidR="008C6777">
        <w:t>,</w:t>
      </w:r>
    </w:p>
    <w:p w14:paraId="15E0D3EE" w14:textId="77777777" w:rsidR="006C5964" w:rsidRDefault="006C5964" w:rsidP="00EC30B7">
      <w:pPr>
        <w:spacing w:before="0" w:after="0"/>
      </w:pPr>
    </w:p>
    <w:p w14:paraId="3019D33C" w14:textId="73C634B4" w:rsidR="00B86016" w:rsidRPr="00B90685" w:rsidRDefault="00B86016" w:rsidP="00EC30B7">
      <w:pPr>
        <w:spacing w:before="0" w:after="0"/>
      </w:pPr>
      <w:r w:rsidRPr="00B90685">
        <w:t>Mol Canova</w:t>
      </w:r>
      <w:r w:rsidR="008C6777">
        <w:t xml:space="preserve"> ! </w:t>
      </w:r>
      <w:r w:rsidRPr="00B90685">
        <w:t>jusques aux cuisses</w:t>
      </w:r>
    </w:p>
    <w:p w14:paraId="28721C00" w14:textId="77777777" w:rsidR="008C6777" w:rsidRDefault="00B86016" w:rsidP="00EC30B7">
      <w:pPr>
        <w:spacing w:before="0" w:after="0"/>
      </w:pPr>
      <w:r w:rsidRPr="00B90685">
        <w:t>Qu</w:t>
      </w:r>
      <w:r w:rsidR="008C6777">
        <w:t>’</w:t>
      </w:r>
      <w:r w:rsidRPr="00B90685">
        <w:t>il sied de saluer encor</w:t>
      </w:r>
      <w:r w:rsidR="008C6777">
        <w:t>,</w:t>
      </w:r>
    </w:p>
    <w:p w14:paraId="3929F39C" w14:textId="77777777" w:rsidR="008C6777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aux mollets</w:t>
      </w:r>
      <w:r w:rsidR="008C6777">
        <w:t xml:space="preserve">, </w:t>
      </w:r>
      <w:r w:rsidRPr="00B90685">
        <w:t>fermes délices</w:t>
      </w:r>
      <w:r w:rsidR="008C6777">
        <w:t>,</w:t>
      </w:r>
    </w:p>
    <w:p w14:paraId="7D0329DD" w14:textId="77777777" w:rsidR="008C6777" w:rsidRDefault="00B86016" w:rsidP="00EC30B7">
      <w:pPr>
        <w:spacing w:before="0" w:after="0"/>
      </w:pPr>
      <w:r w:rsidRPr="00B90685">
        <w:t>Jusqu</w:t>
      </w:r>
      <w:r w:rsidR="008C6777">
        <w:t>’</w:t>
      </w:r>
      <w:r w:rsidRPr="00B90685">
        <w:t>aux talons de rose et d</w:t>
      </w:r>
      <w:r w:rsidR="008C6777">
        <w:t>’</w:t>
      </w:r>
      <w:r w:rsidRPr="00B90685">
        <w:t>or</w:t>
      </w:r>
      <w:r w:rsidR="008C6777">
        <w:t> !</w:t>
      </w:r>
    </w:p>
    <w:p w14:paraId="41EE2510" w14:textId="77777777" w:rsidR="006C5964" w:rsidRDefault="006C5964" w:rsidP="00EC30B7">
      <w:pPr>
        <w:spacing w:before="0" w:after="0"/>
      </w:pPr>
    </w:p>
    <w:p w14:paraId="68901315" w14:textId="6D2F12B9" w:rsidR="008C6777" w:rsidRDefault="00B86016" w:rsidP="00EC30B7">
      <w:pPr>
        <w:spacing w:before="0" w:after="0"/>
      </w:pPr>
      <w:r w:rsidRPr="00B90685">
        <w:t>Nos nœuds furent in</w:t>
      </w:r>
      <w:r w:rsidR="008C6777">
        <w:t>coer</w:t>
      </w:r>
      <w:r w:rsidRPr="00B90685">
        <w:t>cibles</w:t>
      </w:r>
      <w:r w:rsidR="008C6777">
        <w:t> ?</w:t>
      </w:r>
    </w:p>
    <w:p w14:paraId="79A29991" w14:textId="77777777" w:rsidR="008C6777" w:rsidRDefault="00B86016" w:rsidP="00EC30B7">
      <w:pPr>
        <w:spacing w:before="0" w:after="0"/>
      </w:pPr>
      <w:r w:rsidRPr="00B90685">
        <w:t>Non</w:t>
      </w:r>
      <w:r w:rsidR="008C6777">
        <w:t xml:space="preserve">, </w:t>
      </w:r>
      <w:r w:rsidRPr="00B90685">
        <w:t>mais eurent leur attrait leur</w:t>
      </w:r>
      <w:r w:rsidR="008C6777">
        <w:t>,</w:t>
      </w:r>
    </w:p>
    <w:p w14:paraId="4DB462C4" w14:textId="77777777" w:rsidR="008C6777" w:rsidRDefault="00B86016" w:rsidP="00EC30B7">
      <w:pPr>
        <w:spacing w:before="0" w:after="0"/>
      </w:pPr>
      <w:r w:rsidRPr="00B90685">
        <w:t>Nos feux se trouvèrent terribles</w:t>
      </w:r>
      <w:r w:rsidR="008C6777">
        <w:t> ?</w:t>
      </w:r>
    </w:p>
    <w:p w14:paraId="0AA820BE" w14:textId="77777777" w:rsidR="008C6777" w:rsidRDefault="00B86016" w:rsidP="00EC30B7">
      <w:pPr>
        <w:spacing w:before="0" w:after="0"/>
      </w:pPr>
      <w:r w:rsidRPr="00B90685">
        <w:t>Non</w:t>
      </w:r>
      <w:r w:rsidR="008C6777">
        <w:t xml:space="preserve">, </w:t>
      </w:r>
      <w:r w:rsidRPr="00B90685">
        <w:t>mais donnèrent leur chaleur</w:t>
      </w:r>
      <w:r w:rsidR="008C6777">
        <w:t>,</w:t>
      </w:r>
    </w:p>
    <w:p w14:paraId="64A33956" w14:textId="77777777" w:rsidR="006C5964" w:rsidRDefault="006C5964" w:rsidP="00EC30B7">
      <w:pPr>
        <w:spacing w:before="0" w:after="0"/>
      </w:pPr>
    </w:p>
    <w:p w14:paraId="2A19DB40" w14:textId="6810B957" w:rsidR="00B86016" w:rsidRPr="00B90685" w:rsidRDefault="00B86016" w:rsidP="00EC30B7">
      <w:pPr>
        <w:spacing w:before="0" w:after="0"/>
      </w:pPr>
      <w:r w:rsidRPr="00B90685">
        <w:t>Quant au point</w:t>
      </w:r>
      <w:r w:rsidR="008C6777">
        <w:t xml:space="preserve">, </w:t>
      </w:r>
      <w:r w:rsidRPr="00B90685">
        <w:t>froide</w:t>
      </w:r>
      <w:r w:rsidR="008C6777">
        <w:t xml:space="preserve"> ? </w:t>
      </w:r>
      <w:r w:rsidRPr="00B90685">
        <w:t>Non</w:t>
      </w:r>
      <w:r w:rsidR="008C6777">
        <w:t xml:space="preserve">, </w:t>
      </w:r>
      <w:r w:rsidRPr="00B90685">
        <w:t>pas fraîche</w:t>
      </w:r>
    </w:p>
    <w:p w14:paraId="3CFCDF7F" w14:textId="50EFF9C4" w:rsidR="00B86016" w:rsidRPr="00B90685" w:rsidRDefault="00B86016" w:rsidP="00EC30B7">
      <w:pPr>
        <w:spacing w:before="0" w:after="0"/>
      </w:pPr>
      <w:r w:rsidRPr="00B90685">
        <w:t xml:space="preserve">Je dis que notre </w:t>
      </w:r>
      <w:r w:rsidR="008C6777">
        <w:t>« </w:t>
      </w:r>
      <w:r w:rsidRPr="00B90685">
        <w:t>sérieux</w:t>
      </w:r>
      <w:r w:rsidR="008C6777">
        <w:t> »</w:t>
      </w:r>
    </w:p>
    <w:p w14:paraId="718EEF91" w14:textId="77777777" w:rsidR="008C6777" w:rsidRDefault="00B86016" w:rsidP="00EC30B7">
      <w:pPr>
        <w:spacing w:before="0" w:after="0"/>
      </w:pPr>
      <w:r w:rsidRPr="00B90685">
        <w:t>Fut surtout</w:t>
      </w:r>
      <w:r w:rsidR="008C6777">
        <w:t xml:space="preserve">, </w:t>
      </w:r>
      <w:r w:rsidRPr="00B90685">
        <w:t>et j</w:t>
      </w:r>
      <w:r w:rsidR="008C6777">
        <w:t>’</w:t>
      </w:r>
      <w:r w:rsidRPr="00B90685">
        <w:t>en m</w:t>
      </w:r>
      <w:r w:rsidR="008C6777">
        <w:t>’</w:t>
      </w:r>
      <w:r w:rsidRPr="00B90685">
        <w:t>en pourléche</w:t>
      </w:r>
      <w:r w:rsidR="008C6777">
        <w:t>,</w:t>
      </w:r>
    </w:p>
    <w:p w14:paraId="1FAA3BC3" w14:textId="77777777" w:rsidR="008C6777" w:rsidRDefault="00B86016" w:rsidP="00EC30B7">
      <w:pPr>
        <w:spacing w:before="0" w:after="0"/>
      </w:pPr>
      <w:r w:rsidRPr="00B90685">
        <w:t>Une masturbation mieux</w:t>
      </w:r>
      <w:r w:rsidR="008C6777">
        <w:t>.</w:t>
      </w:r>
    </w:p>
    <w:p w14:paraId="54BC7E62" w14:textId="77777777" w:rsidR="006C5964" w:rsidRDefault="006C5964" w:rsidP="00EC30B7">
      <w:pPr>
        <w:spacing w:before="0" w:after="0"/>
      </w:pPr>
    </w:p>
    <w:p w14:paraId="28FCACF7" w14:textId="64DB864F" w:rsidR="00B86016" w:rsidRPr="00B90685" w:rsidRDefault="00B86016" w:rsidP="00EC30B7">
      <w:pPr>
        <w:spacing w:before="0" w:after="0"/>
      </w:pPr>
      <w:r w:rsidRPr="00B90685">
        <w:t>Bien qu</w:t>
      </w:r>
      <w:r w:rsidR="008C6777">
        <w:t>’</w:t>
      </w:r>
      <w:r w:rsidRPr="00B90685">
        <w:t>aussi les prévenances</w:t>
      </w:r>
    </w:p>
    <w:p w14:paraId="44EE7D6E" w14:textId="77777777" w:rsidR="008C6777" w:rsidRDefault="00B86016" w:rsidP="00EC30B7">
      <w:pPr>
        <w:spacing w:before="0" w:after="0"/>
      </w:pPr>
      <w:r w:rsidRPr="00B90685">
        <w:t>Sussent te préparer sans plus</w:t>
      </w:r>
      <w:r w:rsidR="008C6777">
        <w:t>,</w:t>
      </w:r>
    </w:p>
    <w:p w14:paraId="4339F8CF" w14:textId="77777777" w:rsidR="008C6777" w:rsidRDefault="00B86016" w:rsidP="00EC30B7">
      <w:pPr>
        <w:spacing w:before="0" w:after="0"/>
      </w:pPr>
      <w:r w:rsidRPr="00B90685">
        <w:lastRenderedPageBreak/>
        <w:t>Comme l</w:t>
      </w:r>
      <w:r w:rsidR="008C6777">
        <w:t>’</w:t>
      </w:r>
      <w:r w:rsidRPr="00B90685">
        <w:t>on dit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inconvenances</w:t>
      </w:r>
      <w:r w:rsidR="008C6777">
        <w:t>,</w:t>
      </w:r>
    </w:p>
    <w:p w14:paraId="1AC52005" w14:textId="77777777" w:rsidR="008C6777" w:rsidRDefault="00B86016" w:rsidP="00EC30B7">
      <w:pPr>
        <w:spacing w:before="0" w:after="0"/>
      </w:pPr>
      <w:r w:rsidRPr="00B90685">
        <w:t>Pensionnaire qui me plus</w:t>
      </w:r>
      <w:r w:rsidR="008C6777">
        <w:t>.</w:t>
      </w:r>
    </w:p>
    <w:p w14:paraId="3D6274C2" w14:textId="77777777" w:rsidR="006C5964" w:rsidRDefault="006C5964" w:rsidP="00EC30B7">
      <w:pPr>
        <w:spacing w:before="0" w:after="0"/>
      </w:pPr>
    </w:p>
    <w:p w14:paraId="7233210E" w14:textId="5E494ED7" w:rsidR="00B86016" w:rsidRPr="00B90685" w:rsidRDefault="00B86016" w:rsidP="00EC30B7">
      <w:pPr>
        <w:spacing w:before="0" w:after="0"/>
      </w:pPr>
      <w:r w:rsidRPr="00B90685">
        <w:t>Et je te garde entre mes femmes</w:t>
      </w:r>
    </w:p>
    <w:p w14:paraId="2E8808A7" w14:textId="77777777" w:rsidR="00B86016" w:rsidRPr="00B90685" w:rsidRDefault="00B86016" w:rsidP="00EC30B7">
      <w:pPr>
        <w:spacing w:before="0" w:after="0"/>
      </w:pPr>
      <w:r w:rsidRPr="00B90685">
        <w:t>Du regret non sans quelque espoir</w:t>
      </w:r>
    </w:p>
    <w:p w14:paraId="33C0BE2B" w14:textId="77777777" w:rsidR="00B86016" w:rsidRPr="00B90685" w:rsidRDefault="00B86016" w:rsidP="00EC30B7">
      <w:pPr>
        <w:spacing w:before="0" w:after="0"/>
      </w:pPr>
      <w:r w:rsidRPr="00B90685">
        <w:t>De quand peut-être nous aimâmes</w:t>
      </w:r>
    </w:p>
    <w:p w14:paraId="5FF3A20E" w14:textId="77777777" w:rsidR="008C6777" w:rsidRDefault="00B86016" w:rsidP="00EC30B7">
      <w:pPr>
        <w:spacing w:before="0" w:after="0"/>
      </w:pPr>
      <w:r w:rsidRPr="00B90685">
        <w:t>Et de sans doute nous revoir</w:t>
      </w:r>
      <w:r w:rsidR="008C6777">
        <w:t>.</w:t>
      </w:r>
    </w:p>
    <w:p w14:paraId="3FACD560" w14:textId="77777777" w:rsidR="008C6777" w:rsidRDefault="00B86016" w:rsidP="008C6777">
      <w:pPr>
        <w:jc w:val="right"/>
      </w:pPr>
      <w:r w:rsidRPr="008C6777">
        <w:t>E</w:t>
      </w:r>
      <w:r w:rsidRPr="00EC30B7">
        <w:rPr>
          <w:rStyle w:val="Taille-1Caracteres"/>
        </w:rPr>
        <w:t>L</w:t>
      </w:r>
      <w:r w:rsidRPr="008C6777">
        <w:t xml:space="preserve"> L</w:t>
      </w:r>
      <w:r w:rsidRPr="00EC30B7">
        <w:rPr>
          <w:rStyle w:val="Taille-1Caracteres"/>
        </w:rPr>
        <w:t>ICENCIADO</w:t>
      </w:r>
      <w:r w:rsidRPr="008C6777">
        <w:t xml:space="preserve"> P</w:t>
      </w:r>
      <w:r w:rsidRPr="00EC30B7">
        <w:rPr>
          <w:rStyle w:val="Taille-1Caracteres"/>
        </w:rPr>
        <w:t>ABLO</w:t>
      </w:r>
      <w:r w:rsidRPr="008C6777">
        <w:t xml:space="preserve"> H</w:t>
      </w:r>
      <w:r w:rsidRPr="00EC30B7">
        <w:rPr>
          <w:rStyle w:val="Taille-1Caracteres"/>
        </w:rPr>
        <w:t>ERLANEZ</w:t>
      </w:r>
      <w:r w:rsidR="008C6777">
        <w:t>.</w:t>
      </w:r>
    </w:p>
    <w:p w14:paraId="1D56BC03" w14:textId="209CEFEB" w:rsidR="00B86016" w:rsidRPr="00B90685" w:rsidRDefault="00B86016" w:rsidP="008C6777">
      <w:pPr>
        <w:pStyle w:val="Titre2"/>
        <w:rPr>
          <w:szCs w:val="44"/>
        </w:rPr>
      </w:pPr>
      <w:bookmarkStart w:id="285" w:name="_Toc275359255"/>
      <w:bookmarkStart w:id="286" w:name="_Toc199525901"/>
      <w:r w:rsidRPr="00B90685">
        <w:rPr>
          <w:szCs w:val="44"/>
        </w:rPr>
        <w:lastRenderedPageBreak/>
        <w:t>CHAUVINISME</w:t>
      </w:r>
      <w:bookmarkEnd w:id="285"/>
      <w:bookmarkEnd w:id="286"/>
      <w:r w:rsidRPr="00B90685">
        <w:rPr>
          <w:szCs w:val="44"/>
        </w:rPr>
        <w:br/>
      </w:r>
    </w:p>
    <w:p w14:paraId="23A39726" w14:textId="77777777" w:rsidR="008C6777" w:rsidRDefault="00B86016" w:rsidP="00A223F1">
      <w:pPr>
        <w:spacing w:before="0" w:after="0"/>
      </w:pPr>
      <w:r w:rsidRPr="00B90685">
        <w:t>Cette nuit-là</w:t>
      </w:r>
      <w:r w:rsidR="008C6777">
        <w:t xml:space="preserve">, </w:t>
      </w:r>
      <w:r w:rsidRPr="00B90685">
        <w:t>mignonne avait l</w:t>
      </w:r>
      <w:r w:rsidR="008C6777">
        <w:t>’</w:t>
      </w:r>
      <w:r w:rsidRPr="00B90685">
        <w:t>amour morose</w:t>
      </w:r>
      <w:r w:rsidR="008C6777">
        <w:t>…</w:t>
      </w:r>
    </w:p>
    <w:p w14:paraId="1BFABEEB" w14:textId="77777777" w:rsidR="008C6777" w:rsidRDefault="00B86016" w:rsidP="00A223F1">
      <w:pPr>
        <w:spacing w:before="0" w:after="0"/>
      </w:pPr>
      <w:r w:rsidRPr="00B90685">
        <w:t>Ses nénais énervés</w:t>
      </w:r>
      <w:r w:rsidR="008C6777">
        <w:t xml:space="preserve">, </w:t>
      </w:r>
      <w:r w:rsidRPr="00B90685">
        <w:t>languissants</w:t>
      </w:r>
      <w:r w:rsidR="008C6777">
        <w:t xml:space="preserve">, </w:t>
      </w:r>
      <w:r w:rsidRPr="00B90685">
        <w:t>presque mous</w:t>
      </w:r>
      <w:r w:rsidR="008C6777">
        <w:t>,</w:t>
      </w:r>
    </w:p>
    <w:p w14:paraId="72B84C82" w14:textId="77777777" w:rsidR="008C6777" w:rsidRDefault="00B86016" w:rsidP="00A223F1">
      <w:pPr>
        <w:spacing w:before="0" w:after="0"/>
      </w:pPr>
      <w:r w:rsidRPr="00B90685">
        <w:t>Se livraient sous ma main à d</w:t>
      </w:r>
      <w:r w:rsidR="008C6777">
        <w:t>’</w:t>
      </w:r>
      <w:r w:rsidRPr="00B90685">
        <w:t>étranges remous</w:t>
      </w:r>
      <w:r w:rsidR="008C6777">
        <w:t>,</w:t>
      </w:r>
    </w:p>
    <w:p w14:paraId="1B86508B" w14:textId="77777777" w:rsidR="008C6777" w:rsidRDefault="00B86016" w:rsidP="00A223F1">
      <w:pPr>
        <w:spacing w:before="0" w:after="0"/>
      </w:pPr>
      <w:r w:rsidRPr="00B90685">
        <w:t>Pour ma lèvre effaçant leur double pointe rose</w:t>
      </w:r>
      <w:r w:rsidR="008C6777">
        <w:t>,</w:t>
      </w:r>
    </w:p>
    <w:p w14:paraId="1A49EFC9" w14:textId="77777777" w:rsidR="00A223F1" w:rsidRDefault="00A223F1" w:rsidP="00A223F1">
      <w:pPr>
        <w:spacing w:before="0" w:after="0"/>
      </w:pPr>
    </w:p>
    <w:p w14:paraId="79C46F34" w14:textId="2982CEF2" w:rsidR="00B86016" w:rsidRPr="00B90685" w:rsidRDefault="00B86016" w:rsidP="00A223F1">
      <w:pPr>
        <w:spacing w:before="0" w:after="0"/>
      </w:pPr>
      <w:r w:rsidRPr="00B90685">
        <w:t>C</w:t>
      </w:r>
      <w:r w:rsidR="008C6777">
        <w:t>’</w:t>
      </w:r>
      <w:r w:rsidRPr="00B90685">
        <w:t>était la fin du mois</w:t>
      </w:r>
      <w:r w:rsidR="008C6777">
        <w:t xml:space="preserve">, </w:t>
      </w:r>
      <w:r w:rsidRPr="00B90685">
        <w:t>et dans son ventre oblong</w:t>
      </w:r>
    </w:p>
    <w:p w14:paraId="67678C2F" w14:textId="77777777" w:rsidR="008C6777" w:rsidRDefault="00B86016" w:rsidP="00A223F1">
      <w:pPr>
        <w:spacing w:before="0" w:after="0"/>
      </w:pPr>
      <w:r w:rsidRPr="00B90685">
        <w:t>Un sang lourd distendait le fin réseau des veines</w:t>
      </w:r>
      <w:r w:rsidR="008C6777">
        <w:t>,</w:t>
      </w:r>
    </w:p>
    <w:p w14:paraId="012EC608" w14:textId="77777777" w:rsidR="008C6777" w:rsidRDefault="00B86016" w:rsidP="00A223F1">
      <w:pPr>
        <w:spacing w:before="0" w:after="0"/>
      </w:pPr>
      <w:r w:rsidRPr="00B90685">
        <w:t>Car les règles venaient fleurir</w:t>
      </w:r>
      <w:r w:rsidR="008C6777">
        <w:t xml:space="preserve">, </w:t>
      </w:r>
      <w:r w:rsidRPr="00B90685">
        <w:t>en leurs neuvaines</w:t>
      </w:r>
      <w:r w:rsidR="008C6777">
        <w:t>,</w:t>
      </w:r>
    </w:p>
    <w:p w14:paraId="2CF1BF45" w14:textId="77777777" w:rsidR="008C6777" w:rsidRDefault="00B86016" w:rsidP="00A223F1">
      <w:pPr>
        <w:spacing w:before="0" w:after="0"/>
      </w:pPr>
      <w:r w:rsidRPr="00B90685">
        <w:t>De clairs coquelicots le blé de son poil blond</w:t>
      </w:r>
      <w:r w:rsidR="008C6777">
        <w:t>,</w:t>
      </w:r>
    </w:p>
    <w:p w14:paraId="60458034" w14:textId="77777777" w:rsidR="00A223F1" w:rsidRDefault="00A223F1" w:rsidP="00A223F1">
      <w:pPr>
        <w:spacing w:before="0" w:after="0"/>
      </w:pPr>
    </w:p>
    <w:p w14:paraId="27E184B7" w14:textId="2180ABA4" w:rsidR="008C6777" w:rsidRDefault="00B86016" w:rsidP="00A223F1">
      <w:pPr>
        <w:spacing w:before="0" w:after="0"/>
      </w:pPr>
      <w:r w:rsidRPr="00B90685">
        <w:t>Devançant l</w:t>
      </w:r>
      <w:r w:rsidR="008C6777">
        <w:t>’</w:t>
      </w:r>
      <w:r w:rsidRPr="00B90685">
        <w:t>ennemi</w:t>
      </w:r>
      <w:r w:rsidR="008C6777">
        <w:t xml:space="preserve">, </w:t>
      </w:r>
      <w:r w:rsidRPr="00B90685">
        <w:t>je fondis sur la gouge</w:t>
      </w:r>
      <w:r w:rsidR="008C6777">
        <w:t>,</w:t>
      </w:r>
    </w:p>
    <w:p w14:paraId="3A6192F7" w14:textId="77777777" w:rsidR="008C6777" w:rsidRDefault="00B86016" w:rsidP="00A223F1">
      <w:pPr>
        <w:spacing w:before="0" w:after="0"/>
      </w:pPr>
      <w:r w:rsidRPr="00B90685">
        <w:t>Et tandis qu</w:t>
      </w:r>
      <w:r w:rsidR="008C6777">
        <w:t>’</w:t>
      </w:r>
      <w:r w:rsidRPr="00B90685">
        <w:t>au vagin turgescent j</w:t>
      </w:r>
      <w:r w:rsidR="008C6777">
        <w:t>’</w:t>
      </w:r>
      <w:r w:rsidRPr="00B90685">
        <w:t>étranglais</w:t>
      </w:r>
      <w:r w:rsidR="008C6777">
        <w:t>,</w:t>
      </w:r>
    </w:p>
    <w:p w14:paraId="03948C20" w14:textId="11AD2498" w:rsidR="008C6777" w:rsidRDefault="00B86016" w:rsidP="00A223F1">
      <w:pPr>
        <w:spacing w:before="0" w:after="0"/>
      </w:pPr>
      <w:r w:rsidRPr="00B90685">
        <w:t>Criant</w:t>
      </w:r>
      <w:r w:rsidR="008C6777">
        <w:t> : « </w:t>
      </w:r>
      <w:r w:rsidRPr="00B90685">
        <w:t>Tirez premiers</w:t>
      </w:r>
      <w:r w:rsidR="008C6777">
        <w:t xml:space="preserve">, </w:t>
      </w:r>
      <w:r w:rsidRPr="00B90685">
        <w:t>messieurs les Anglais</w:t>
      </w:r>
      <w:r w:rsidR="008C6777">
        <w:t> ! »</w:t>
      </w:r>
    </w:p>
    <w:p w14:paraId="4711DDE8" w14:textId="77777777" w:rsidR="00A223F1" w:rsidRDefault="00A223F1" w:rsidP="00A223F1">
      <w:pPr>
        <w:spacing w:before="0" w:after="0"/>
      </w:pPr>
    </w:p>
    <w:p w14:paraId="31429467" w14:textId="33D680A4" w:rsidR="008C6777" w:rsidRDefault="00B86016" w:rsidP="00A223F1">
      <w:pPr>
        <w:spacing w:before="0" w:after="0"/>
      </w:pPr>
      <w:r w:rsidRPr="00B90685">
        <w:t>L</w:t>
      </w:r>
      <w:r w:rsidR="008C6777">
        <w:t>’</w:t>
      </w:r>
      <w:r w:rsidRPr="00B90685">
        <w:t>enfant plongea le doigt dans sa vulve</w:t>
      </w:r>
      <w:r w:rsidR="008C6777">
        <w:t xml:space="preserve">, </w:t>
      </w:r>
      <w:r w:rsidRPr="00B90685">
        <w:t>puis</w:t>
      </w:r>
      <w:r w:rsidR="008C6777">
        <w:t xml:space="preserve">, </w:t>
      </w:r>
      <w:r w:rsidRPr="00B90685">
        <w:t>rouge</w:t>
      </w:r>
      <w:r w:rsidR="008C6777">
        <w:t>,</w:t>
      </w:r>
    </w:p>
    <w:p w14:paraId="6373600D" w14:textId="65542B9F" w:rsidR="008C6777" w:rsidRDefault="00B86016" w:rsidP="00A223F1">
      <w:pPr>
        <w:spacing w:before="0" w:after="0"/>
      </w:pPr>
      <w:r w:rsidRPr="00B90685">
        <w:t>Traça sur ma poitrine</w:t>
      </w:r>
      <w:r w:rsidR="008C6777">
        <w:t xml:space="preserve">, </w:t>
      </w:r>
      <w:r w:rsidRPr="00B90685">
        <w:t>ivre d</w:t>
      </w:r>
      <w:r w:rsidR="008C6777">
        <w:t>’</w:t>
      </w:r>
      <w:r w:rsidRPr="00B90685">
        <w:t>un tel bonheur</w:t>
      </w:r>
      <w:r w:rsidR="008C6777">
        <w:t>,</w:t>
      </w:r>
    </w:p>
    <w:p w14:paraId="05636070" w14:textId="77777777" w:rsidR="008C6777" w:rsidRDefault="00B86016" w:rsidP="00A223F1">
      <w:pPr>
        <w:spacing w:before="0" w:after="0"/>
      </w:pPr>
      <w:r w:rsidRPr="00B90685">
        <w:t>L</w:t>
      </w:r>
      <w:r w:rsidR="008C6777">
        <w:t>’</w:t>
      </w:r>
      <w:r w:rsidRPr="00B90685">
        <w:t>ordre cher aux héros</w:t>
      </w:r>
      <w:r w:rsidR="008C6777">
        <w:t xml:space="preserve"> : </w:t>
      </w:r>
      <w:r w:rsidRPr="00B90685">
        <w:rPr>
          <w:i/>
        </w:rPr>
        <w:t>La Légion d</w:t>
      </w:r>
      <w:r w:rsidR="008C6777">
        <w:rPr>
          <w:i/>
        </w:rPr>
        <w:t>’</w:t>
      </w:r>
      <w:r w:rsidRPr="00B90685">
        <w:rPr>
          <w:i/>
        </w:rPr>
        <w:t>honneur</w:t>
      </w:r>
      <w:r w:rsidR="008C6777">
        <w:t> !</w:t>
      </w:r>
    </w:p>
    <w:p w14:paraId="0C5CDCD9" w14:textId="77777777" w:rsidR="008C6777" w:rsidRDefault="00B86016" w:rsidP="008C6777">
      <w:pPr>
        <w:jc w:val="right"/>
      </w:pPr>
      <w:r w:rsidRPr="008C6777">
        <w:t>M</w:t>
      </w:r>
      <w:r w:rsidRPr="00A223F1">
        <w:rPr>
          <w:rStyle w:val="Taille-1Caracteres"/>
        </w:rPr>
        <w:t xml:space="preserve">ONSIEUR DE LA </w:t>
      </w:r>
      <w:r w:rsidRPr="008C6777">
        <w:t>B</w:t>
      </w:r>
      <w:r w:rsidRPr="00A223F1">
        <w:rPr>
          <w:rStyle w:val="Taille-1Caracteres"/>
        </w:rPr>
        <w:t>RAGUETTE</w:t>
      </w:r>
      <w:r w:rsidRPr="008C6777">
        <w:rPr>
          <w:rStyle w:val="Appelnotedebasdep"/>
        </w:rPr>
        <w:footnoteReference w:id="27"/>
      </w:r>
      <w:r w:rsidR="008C6777">
        <w:t>.</w:t>
      </w:r>
    </w:p>
    <w:p w14:paraId="71468F15" w14:textId="62E93C7B" w:rsidR="00B86016" w:rsidRPr="00B90685" w:rsidRDefault="00B86016" w:rsidP="008C6777">
      <w:pPr>
        <w:pStyle w:val="Titre2"/>
        <w:rPr>
          <w:szCs w:val="44"/>
        </w:rPr>
      </w:pPr>
      <w:bookmarkStart w:id="287" w:name="_Toc275359256"/>
      <w:bookmarkStart w:id="288" w:name="_Toc199525902"/>
      <w:r w:rsidRPr="00B90685">
        <w:rPr>
          <w:szCs w:val="44"/>
        </w:rPr>
        <w:lastRenderedPageBreak/>
        <w:t>BAGUENAUDERIE SOCRATIQUE AUTOUR DU BASSIN DU LUXEMBOURG</w:t>
      </w:r>
      <w:bookmarkEnd w:id="287"/>
      <w:bookmarkEnd w:id="288"/>
    </w:p>
    <w:p w14:paraId="67EDBB8E" w14:textId="77777777" w:rsidR="008C6777" w:rsidRDefault="00B86016" w:rsidP="00A223F1">
      <w:pPr>
        <w:spacing w:after="480"/>
        <w:ind w:firstLine="0"/>
        <w:jc w:val="center"/>
        <w:rPr>
          <w:i/>
        </w:rPr>
      </w:pPr>
      <w:r w:rsidRPr="008C6777">
        <w:rPr>
          <w:i/>
        </w:rPr>
        <w:t>À un petit garçon</w:t>
      </w:r>
      <w:r w:rsidR="008C6777">
        <w:rPr>
          <w:i/>
        </w:rPr>
        <w:t>.</w:t>
      </w:r>
    </w:p>
    <w:p w14:paraId="2A0BACAB" w14:textId="77777777" w:rsidR="008C6777" w:rsidRDefault="00B86016" w:rsidP="00A223F1">
      <w:pPr>
        <w:spacing w:before="0" w:after="0"/>
      </w:pPr>
      <w:r w:rsidRPr="00B90685">
        <w:t>Ton beau corps me plaît plus qu</w:t>
      </w:r>
      <w:r w:rsidR="008C6777">
        <w:t>’</w:t>
      </w:r>
      <w:r w:rsidRPr="00B90685">
        <w:t>une âme</w:t>
      </w:r>
      <w:r w:rsidR="008C6777">
        <w:t>,</w:t>
      </w:r>
    </w:p>
    <w:p w14:paraId="1E90665C" w14:textId="77777777" w:rsidR="008C6777" w:rsidRDefault="00B86016" w:rsidP="00A223F1">
      <w:pPr>
        <w:spacing w:before="0" w:after="0"/>
      </w:pPr>
      <w:r w:rsidRPr="00B90685">
        <w:t>Charmant enfant au cul de lys</w:t>
      </w:r>
      <w:r w:rsidR="008C6777">
        <w:t>.</w:t>
      </w:r>
    </w:p>
    <w:p w14:paraId="177FA43F" w14:textId="77777777" w:rsidR="008C6777" w:rsidRDefault="00B86016" w:rsidP="00A223F1">
      <w:pPr>
        <w:spacing w:before="0" w:after="0"/>
      </w:pPr>
      <w:r w:rsidRPr="00B90685">
        <w:t>Par derrière je te fais femme</w:t>
      </w:r>
      <w:r w:rsidR="008C6777">
        <w:t> ;</w:t>
      </w:r>
    </w:p>
    <w:p w14:paraId="47DD8D0B" w14:textId="77777777" w:rsidR="008C6777" w:rsidRDefault="00B86016" w:rsidP="00A223F1">
      <w:pPr>
        <w:spacing w:before="0" w:after="0"/>
      </w:pPr>
      <w:r w:rsidRPr="00B90685">
        <w:t>Par devant</w:t>
      </w:r>
      <w:r w:rsidR="008C6777">
        <w:t xml:space="preserve">, </w:t>
      </w:r>
      <w:r w:rsidRPr="00B90685">
        <w:t>c</w:t>
      </w:r>
      <w:r w:rsidR="008C6777">
        <w:t>’</w:t>
      </w:r>
      <w:r w:rsidRPr="00B90685">
        <w:t>est moi qui le suis</w:t>
      </w:r>
      <w:r w:rsidR="008C6777">
        <w:t> !</w:t>
      </w:r>
    </w:p>
    <w:p w14:paraId="457A90E2" w14:textId="1C32A723" w:rsidR="008C6777" w:rsidRDefault="00B86016" w:rsidP="008C6777">
      <w:pPr>
        <w:jc w:val="right"/>
      </w:pPr>
      <w:r w:rsidRPr="008C6777">
        <w:t>Jules B</w:t>
      </w:r>
      <w:r w:rsidR="00A223F1">
        <w:t>...</w:t>
      </w:r>
      <w:r w:rsidRPr="008C6777">
        <w:t>EY d</w:t>
      </w:r>
      <w:r w:rsidR="008C6777">
        <w:t>’</w:t>
      </w:r>
      <w:r w:rsidRPr="008C6777">
        <w:t>A</w:t>
      </w:r>
      <w:r w:rsidR="00A223F1">
        <w:t>...</w:t>
      </w:r>
      <w:r w:rsidR="00A223F1">
        <w:t>...</w:t>
      </w:r>
      <w:r w:rsidRPr="008C6777">
        <w:t>LY</w:t>
      </w:r>
      <w:r w:rsidR="008C6777">
        <w:t>.</w:t>
      </w:r>
    </w:p>
    <w:p w14:paraId="6886AE55" w14:textId="1978AC66" w:rsidR="00B86016" w:rsidRPr="00B90685" w:rsidRDefault="00B86016" w:rsidP="008C6777">
      <w:pPr>
        <w:pStyle w:val="Titre2"/>
        <w:rPr>
          <w:szCs w:val="44"/>
        </w:rPr>
      </w:pPr>
      <w:bookmarkStart w:id="289" w:name="_Toc275359257"/>
      <w:bookmarkStart w:id="290" w:name="_Toc199525903"/>
      <w:r w:rsidRPr="00B90685">
        <w:rPr>
          <w:szCs w:val="44"/>
        </w:rPr>
        <w:lastRenderedPageBreak/>
        <w:t>LE BALCON</w:t>
      </w:r>
      <w:bookmarkEnd w:id="289"/>
      <w:bookmarkEnd w:id="290"/>
      <w:r w:rsidRPr="00B90685">
        <w:rPr>
          <w:szCs w:val="44"/>
        </w:rPr>
        <w:br/>
      </w:r>
    </w:p>
    <w:p w14:paraId="11DAE7D8" w14:textId="77777777" w:rsidR="00B86016" w:rsidRPr="00B90685" w:rsidRDefault="00B86016" w:rsidP="00B5748E">
      <w:pPr>
        <w:spacing w:before="0" w:after="0"/>
      </w:pPr>
      <w:r w:rsidRPr="00B90685">
        <w:t>La Très Chère était appuyée</w:t>
      </w:r>
    </w:p>
    <w:p w14:paraId="5DABC867" w14:textId="77777777" w:rsidR="008C6777" w:rsidRDefault="00B86016" w:rsidP="00B5748E">
      <w:pPr>
        <w:spacing w:before="0" w:after="0"/>
      </w:pPr>
      <w:r w:rsidRPr="00B90685">
        <w:t>Au balcon à trèfles pesants</w:t>
      </w:r>
      <w:r w:rsidR="008C6777">
        <w:t>,</w:t>
      </w:r>
    </w:p>
    <w:p w14:paraId="42C028D7" w14:textId="77777777" w:rsidR="008C6777" w:rsidRDefault="00B86016" w:rsidP="00B5748E">
      <w:pPr>
        <w:spacing w:before="0" w:after="0"/>
      </w:pPr>
      <w:r w:rsidRPr="00B90685">
        <w:t>Regardant passer les passants</w:t>
      </w:r>
      <w:r w:rsidR="008C6777">
        <w:t>,</w:t>
      </w:r>
    </w:p>
    <w:p w14:paraId="49528C87" w14:textId="77777777" w:rsidR="008C6777" w:rsidRDefault="00B86016" w:rsidP="00B5748E">
      <w:pPr>
        <w:spacing w:before="0" w:after="0"/>
      </w:pPr>
      <w:r w:rsidRPr="00B90685">
        <w:t>Distraite</w:t>
      </w:r>
      <w:r w:rsidR="008C6777">
        <w:t xml:space="preserve">, </w:t>
      </w:r>
      <w:r w:rsidRPr="00B90685">
        <w:t>et la mine ennuyée</w:t>
      </w:r>
      <w:r w:rsidR="008C6777">
        <w:t>.</w:t>
      </w:r>
    </w:p>
    <w:p w14:paraId="1631A8AD" w14:textId="77777777" w:rsidR="00B5748E" w:rsidRDefault="00B5748E" w:rsidP="00B5748E">
      <w:pPr>
        <w:spacing w:before="0" w:after="0"/>
      </w:pPr>
    </w:p>
    <w:p w14:paraId="54099A49" w14:textId="77777777" w:rsidR="008C6777" w:rsidRDefault="00B86016" w:rsidP="00B5748E">
      <w:pPr>
        <w:spacing w:before="0" w:after="0"/>
      </w:pPr>
      <w:r w:rsidRPr="00B90685">
        <w:t>À pas de loup je m</w:t>
      </w:r>
      <w:r w:rsidR="008C6777">
        <w:t>’</w:t>
      </w:r>
      <w:r w:rsidRPr="00B90685">
        <w:t>avançai</w:t>
      </w:r>
      <w:r w:rsidR="008C6777">
        <w:t> ;</w:t>
      </w:r>
    </w:p>
    <w:p w14:paraId="37763E21" w14:textId="7EE5E185" w:rsidR="00B86016" w:rsidRPr="00B90685" w:rsidRDefault="00B86016" w:rsidP="00B5748E">
      <w:pPr>
        <w:spacing w:before="0" w:after="0"/>
      </w:pPr>
      <w:r w:rsidRPr="00B90685">
        <w:t>Sous les neigeuses cascatelles</w:t>
      </w:r>
    </w:p>
    <w:p w14:paraId="73082651" w14:textId="77777777" w:rsidR="008C6777" w:rsidRDefault="00B86016" w:rsidP="00B5748E">
      <w:pPr>
        <w:spacing w:before="0" w:after="0"/>
      </w:pPr>
      <w:r w:rsidRPr="00B90685">
        <w:t>Des entre-deux et des dentelles</w:t>
      </w:r>
      <w:r w:rsidR="008C6777">
        <w:t>,</w:t>
      </w:r>
    </w:p>
    <w:p w14:paraId="5A26AAB0" w14:textId="77777777" w:rsidR="008C6777" w:rsidRDefault="00B86016" w:rsidP="00B5748E">
      <w:pPr>
        <w:spacing w:before="0" w:after="0"/>
      </w:pPr>
      <w:r w:rsidRPr="00B90685">
        <w:t>Une main tendre je glissai</w:t>
      </w:r>
      <w:r w:rsidR="008C6777">
        <w:t> !…</w:t>
      </w:r>
    </w:p>
    <w:p w14:paraId="246A2CDB" w14:textId="77777777" w:rsidR="00B5748E" w:rsidRDefault="00B5748E" w:rsidP="00B5748E">
      <w:pPr>
        <w:spacing w:before="0" w:after="0"/>
      </w:pPr>
    </w:p>
    <w:p w14:paraId="7641E181" w14:textId="77777777" w:rsidR="008C6777" w:rsidRDefault="00B86016" w:rsidP="00B5748E">
      <w:pPr>
        <w:spacing w:before="0" w:after="0"/>
      </w:pPr>
      <w:r w:rsidRPr="00B90685">
        <w:t>Mes doigts plongèrent dans du rose</w:t>
      </w:r>
      <w:r w:rsidR="008C6777">
        <w:t> :</w:t>
      </w:r>
    </w:p>
    <w:p w14:paraId="1B4EE9DD" w14:textId="77777777" w:rsidR="008C6777" w:rsidRDefault="00B86016" w:rsidP="00B5748E">
      <w:pPr>
        <w:spacing w:before="0" w:after="0"/>
      </w:pPr>
      <w:r w:rsidRPr="00B90685">
        <w:t>S</w:t>
      </w:r>
      <w:r w:rsidR="008C6777">
        <w:t>’</w:t>
      </w:r>
      <w:r w:rsidRPr="00B90685">
        <w:t>envola son humeur morose</w:t>
      </w:r>
      <w:r w:rsidR="008C6777">
        <w:t>.</w:t>
      </w:r>
    </w:p>
    <w:p w14:paraId="1FA73627" w14:textId="5874FE5C" w:rsidR="008C6777" w:rsidRDefault="00B86016" w:rsidP="00B5748E">
      <w:pPr>
        <w:spacing w:before="0" w:after="0"/>
      </w:pPr>
      <w:r w:rsidRPr="00B90685">
        <w:t>Elle bavarda</w:t>
      </w:r>
      <w:r w:rsidR="008C6777">
        <w:t xml:space="preserve">, </w:t>
      </w:r>
      <w:r w:rsidRPr="00B90685">
        <w:t>folle puis</w:t>
      </w:r>
    </w:p>
    <w:p w14:paraId="0F808AA5" w14:textId="77777777" w:rsidR="00B5748E" w:rsidRDefault="00B5748E" w:rsidP="00B5748E">
      <w:pPr>
        <w:spacing w:before="0" w:after="0"/>
      </w:pPr>
    </w:p>
    <w:p w14:paraId="5330789B" w14:textId="77777777" w:rsidR="008C6777" w:rsidRDefault="00B86016" w:rsidP="00B5748E">
      <w:pPr>
        <w:spacing w:before="0" w:after="0"/>
      </w:pPr>
      <w:r w:rsidRPr="00B90685">
        <w:t>La Très Chère alors devint coite</w:t>
      </w:r>
      <w:r w:rsidR="008C6777">
        <w:t>,</w:t>
      </w:r>
    </w:p>
    <w:p w14:paraId="72816E59" w14:textId="77777777" w:rsidR="008C6777" w:rsidRDefault="00B86016" w:rsidP="00B5748E">
      <w:pPr>
        <w:spacing w:before="0" w:after="0"/>
      </w:pPr>
      <w:r w:rsidRPr="00B90685">
        <w:t>Et je retirai ma main moite</w:t>
      </w:r>
      <w:r w:rsidR="008C6777">
        <w:t>…</w:t>
      </w:r>
    </w:p>
    <w:p w14:paraId="6083412C" w14:textId="77777777" w:rsidR="008C6777" w:rsidRDefault="00B86016" w:rsidP="00B5748E">
      <w:pPr>
        <w:spacing w:before="0" w:after="0"/>
      </w:pPr>
      <w:r w:rsidRPr="00B90685">
        <w:t>Point ne me suis lavé depuis</w:t>
      </w:r>
      <w:r w:rsidR="008C6777">
        <w:t> !</w:t>
      </w:r>
    </w:p>
    <w:p w14:paraId="043B01BB" w14:textId="77777777" w:rsidR="008C6777" w:rsidRDefault="00B86016" w:rsidP="008C6777">
      <w:pPr>
        <w:jc w:val="right"/>
      </w:pPr>
      <w:r w:rsidRPr="008C6777">
        <w:t>M</w:t>
      </w:r>
      <w:r w:rsidRPr="00B5748E">
        <w:rPr>
          <w:rStyle w:val="Taille-1Caracteres"/>
        </w:rPr>
        <w:t xml:space="preserve">ONSIEUR DE LA </w:t>
      </w:r>
      <w:r w:rsidRPr="008C6777">
        <w:t>B</w:t>
      </w:r>
      <w:r w:rsidRPr="00B5748E">
        <w:rPr>
          <w:rStyle w:val="Taille-1Caracteres"/>
        </w:rPr>
        <w:t>RAGUETTE</w:t>
      </w:r>
      <w:r w:rsidR="008C6777">
        <w:t>.</w:t>
      </w:r>
    </w:p>
    <w:p w14:paraId="10D30A6C" w14:textId="26682408" w:rsidR="00B86016" w:rsidRPr="00B90685" w:rsidRDefault="00B86016" w:rsidP="008C6777">
      <w:pPr>
        <w:pStyle w:val="Titre2"/>
        <w:rPr>
          <w:szCs w:val="44"/>
        </w:rPr>
      </w:pPr>
      <w:bookmarkStart w:id="291" w:name="_Toc275359258"/>
      <w:bookmarkStart w:id="292" w:name="_Toc199525904"/>
      <w:r w:rsidRPr="00B90685">
        <w:rPr>
          <w:szCs w:val="44"/>
        </w:rPr>
        <w:lastRenderedPageBreak/>
        <w:t>CE QUE FONT À LA MUSE CINQ FRONTS DONT LE RAYON SORT</w:t>
      </w:r>
      <w:bookmarkEnd w:id="291"/>
      <w:bookmarkEnd w:id="292"/>
      <w:r w:rsidRPr="00B90685">
        <w:rPr>
          <w:szCs w:val="44"/>
        </w:rPr>
        <w:br/>
      </w:r>
    </w:p>
    <w:p w14:paraId="704C5040" w14:textId="77777777" w:rsidR="008C6777" w:rsidRDefault="00B86016" w:rsidP="00D5544F">
      <w:pPr>
        <w:spacing w:before="0" w:after="0"/>
        <w:ind w:firstLine="0"/>
        <w:jc w:val="center"/>
      </w:pPr>
      <w:r w:rsidRPr="008C6777">
        <w:t>Grande putain</w:t>
      </w:r>
      <w:r w:rsidR="008C6777">
        <w:t xml:space="preserve">, </w:t>
      </w:r>
      <w:r w:rsidRPr="008C6777">
        <w:t>ô Muse</w:t>
      </w:r>
      <w:r w:rsidR="008C6777">
        <w:t> !</w:t>
      </w:r>
    </w:p>
    <w:p w14:paraId="0F4FE4C3" w14:textId="77777777" w:rsidR="00D5544F" w:rsidRDefault="00D5544F" w:rsidP="00D5544F">
      <w:pPr>
        <w:spacing w:before="0" w:after="0"/>
        <w:ind w:firstLine="0"/>
        <w:jc w:val="center"/>
      </w:pPr>
    </w:p>
    <w:p w14:paraId="00EFA143" w14:textId="779E4F2A" w:rsidR="00B86016" w:rsidRPr="008C6777" w:rsidRDefault="00B86016" w:rsidP="00D5544F">
      <w:pPr>
        <w:spacing w:before="0" w:after="0"/>
        <w:ind w:firstLine="0"/>
        <w:jc w:val="center"/>
      </w:pPr>
      <w:r w:rsidRPr="008C6777">
        <w:t>Sur ton bouton rétif</w:t>
      </w:r>
    </w:p>
    <w:p w14:paraId="040A37D3" w14:textId="1932608D" w:rsidR="00B86016" w:rsidRPr="008C6777" w:rsidRDefault="00B86016" w:rsidP="00D5544F">
      <w:pPr>
        <w:spacing w:before="0" w:after="0"/>
        <w:ind w:firstLine="0"/>
        <w:jc w:val="center"/>
      </w:pPr>
      <w:r w:rsidRPr="008C6777">
        <w:t>Lamartine s</w:t>
      </w:r>
      <w:r w:rsidR="008C6777">
        <w:t>’</w:t>
      </w:r>
      <w:r w:rsidRPr="008C6777">
        <w:t>amuse</w:t>
      </w:r>
    </w:p>
    <w:p w14:paraId="7D95B775" w14:textId="77777777" w:rsidR="008C6777" w:rsidRDefault="00B86016" w:rsidP="00D5544F">
      <w:pPr>
        <w:spacing w:before="0" w:after="0"/>
        <w:ind w:firstLine="0"/>
        <w:jc w:val="center"/>
      </w:pPr>
      <w:r w:rsidRPr="008C6777">
        <w:t>À mettre un doigt pensif</w:t>
      </w:r>
      <w:r w:rsidR="008C6777">
        <w:t> ;</w:t>
      </w:r>
    </w:p>
    <w:p w14:paraId="52329506" w14:textId="77777777" w:rsidR="00D5544F" w:rsidRDefault="00D5544F" w:rsidP="00D5544F">
      <w:pPr>
        <w:spacing w:before="0" w:after="0"/>
        <w:ind w:firstLine="0"/>
        <w:jc w:val="center"/>
      </w:pPr>
    </w:p>
    <w:p w14:paraId="2C632FBC" w14:textId="0707D2E7" w:rsidR="00B86016" w:rsidRPr="008C6777" w:rsidRDefault="00B86016" w:rsidP="00D5544F">
      <w:pPr>
        <w:spacing w:before="0" w:after="0"/>
        <w:ind w:firstLine="0"/>
        <w:jc w:val="center"/>
      </w:pPr>
      <w:r w:rsidRPr="008C6777">
        <w:t>Victor Hugo te baise</w:t>
      </w:r>
    </w:p>
    <w:p w14:paraId="742B092C" w14:textId="77777777" w:rsidR="00B86016" w:rsidRPr="008C6777" w:rsidRDefault="00B86016" w:rsidP="00D5544F">
      <w:pPr>
        <w:spacing w:before="0" w:after="0"/>
        <w:ind w:firstLine="0"/>
        <w:jc w:val="center"/>
      </w:pPr>
      <w:r w:rsidRPr="008C6777">
        <w:t>Et fait craquer tes reins</w:t>
      </w:r>
    </w:p>
    <w:p w14:paraId="26AD043C" w14:textId="77777777" w:rsidR="008C6777" w:rsidRDefault="00B86016" w:rsidP="00D5544F">
      <w:pPr>
        <w:spacing w:before="0" w:after="0"/>
        <w:ind w:firstLine="0"/>
        <w:jc w:val="center"/>
      </w:pPr>
      <w:r w:rsidRPr="008C6777">
        <w:t>Dans ses bras souverains</w:t>
      </w:r>
      <w:r w:rsidR="008C6777">
        <w:t> ;</w:t>
      </w:r>
    </w:p>
    <w:p w14:paraId="0843F779" w14:textId="77777777" w:rsidR="00D5544F" w:rsidRDefault="00D5544F" w:rsidP="00D5544F">
      <w:pPr>
        <w:spacing w:before="0" w:after="0"/>
        <w:ind w:firstLine="0"/>
        <w:jc w:val="center"/>
      </w:pPr>
    </w:p>
    <w:p w14:paraId="640535F7" w14:textId="798BEE5A" w:rsidR="00B86016" w:rsidRPr="008C6777" w:rsidRDefault="00B86016" w:rsidP="00D5544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émir Gautier à l</w:t>
      </w:r>
      <w:r w:rsidR="008C6777">
        <w:t>’</w:t>
      </w:r>
      <w:r w:rsidRPr="008C6777">
        <w:t>aise</w:t>
      </w:r>
    </w:p>
    <w:p w14:paraId="40893A69" w14:textId="77777777" w:rsidR="008C6777" w:rsidRDefault="00B86016" w:rsidP="00D5544F">
      <w:pPr>
        <w:spacing w:before="0" w:after="0"/>
        <w:ind w:firstLine="0"/>
        <w:jc w:val="center"/>
      </w:pPr>
      <w:r w:rsidRPr="008C6777">
        <w:t>Te fait pomper son dard</w:t>
      </w:r>
      <w:r w:rsidR="008C6777">
        <w:t> ;</w:t>
      </w:r>
    </w:p>
    <w:p w14:paraId="75C46EE3" w14:textId="77777777" w:rsidR="008C6777" w:rsidRDefault="00B86016" w:rsidP="00D5544F">
      <w:pPr>
        <w:spacing w:before="0" w:after="0"/>
        <w:ind w:firstLine="0"/>
        <w:jc w:val="center"/>
      </w:pPr>
      <w:r w:rsidRPr="008C6777">
        <w:t>Banville</w:t>
      </w:r>
      <w:r w:rsidR="008C6777">
        <w:t xml:space="preserve">, </w:t>
      </w:r>
      <w:r w:rsidRPr="008C6777">
        <w:t>rempli d</w:t>
      </w:r>
      <w:r w:rsidR="008C6777">
        <w:t>’</w:t>
      </w:r>
      <w:r w:rsidRPr="008C6777">
        <w:t>art</w:t>
      </w:r>
      <w:r w:rsidR="008C6777">
        <w:t>,</w:t>
      </w:r>
    </w:p>
    <w:p w14:paraId="7BE34CC9" w14:textId="77777777" w:rsidR="00D5544F" w:rsidRDefault="00D5544F" w:rsidP="00D5544F">
      <w:pPr>
        <w:spacing w:before="0" w:after="0"/>
        <w:ind w:firstLine="0"/>
        <w:jc w:val="center"/>
      </w:pPr>
    </w:p>
    <w:p w14:paraId="2F166C90" w14:textId="32798B57" w:rsidR="00B86016" w:rsidRPr="008C6777" w:rsidRDefault="00B86016" w:rsidP="00D5544F">
      <w:pPr>
        <w:spacing w:before="0" w:after="0"/>
        <w:ind w:firstLine="0"/>
        <w:jc w:val="center"/>
      </w:pPr>
      <w:r w:rsidRPr="008C6777">
        <w:t>Fait minette en Hercule</w:t>
      </w:r>
    </w:p>
    <w:p w14:paraId="0A4FA8A8" w14:textId="45580B14" w:rsidR="00B86016" w:rsidRPr="008C6777" w:rsidRDefault="00B86016" w:rsidP="00D5544F">
      <w:pPr>
        <w:spacing w:before="0" w:after="0"/>
        <w:ind w:firstLine="0"/>
        <w:jc w:val="center"/>
      </w:pPr>
      <w:r w:rsidRPr="008C6777">
        <w:t>Ô Muse</w:t>
      </w:r>
      <w:r w:rsidR="008C6777">
        <w:t xml:space="preserve"> ! </w:t>
      </w:r>
      <w:r w:rsidR="00CC5E1A">
        <w:t>—</w:t>
      </w:r>
      <w:r w:rsidR="008C6777">
        <w:t xml:space="preserve"> </w:t>
      </w:r>
      <w:r w:rsidRPr="008C6777">
        <w:t>mais à part</w:t>
      </w:r>
    </w:p>
    <w:p w14:paraId="01ED5EC6" w14:textId="5A05C676" w:rsidR="008C6777" w:rsidRDefault="00B86016" w:rsidP="00D5544F">
      <w:pPr>
        <w:spacing w:before="0" w:after="0"/>
        <w:ind w:firstLine="0"/>
        <w:jc w:val="center"/>
      </w:pPr>
      <w:r w:rsidRPr="008C6777">
        <w:t>Baudelaire t</w:t>
      </w:r>
      <w:r w:rsidR="008C6777">
        <w:t>’</w:t>
      </w:r>
      <w:r w:rsidRPr="008C6777">
        <w:t>enc</w:t>
      </w:r>
      <w:r w:rsidR="008C6777">
        <w:t>.</w:t>
      </w:r>
      <w:r w:rsidRPr="008C6777">
        <w:t>le</w:t>
      </w:r>
      <w:r w:rsidR="008C6777">
        <w:t>.</w:t>
      </w:r>
    </w:p>
    <w:p w14:paraId="2493F8A9" w14:textId="77777777" w:rsidR="008C6777" w:rsidRDefault="00B86016" w:rsidP="008C6777">
      <w:pPr>
        <w:jc w:val="right"/>
      </w:pPr>
      <w:r w:rsidRPr="008C6777">
        <w:t>E</w:t>
      </w:r>
      <w:r w:rsidR="008C6777">
        <w:t xml:space="preserve">. </w:t>
      </w:r>
      <w:r w:rsidRPr="00D5544F">
        <w:rPr>
          <w:rStyle w:val="Taille-1Caracteres"/>
        </w:rPr>
        <w:t>D</w:t>
      </w:r>
      <w:r w:rsidR="008C6777">
        <w:t>’</w:t>
      </w:r>
      <w:r w:rsidRPr="008C6777">
        <w:t>H</w:t>
      </w:r>
      <w:r w:rsidR="008C6777">
        <w:t>.</w:t>
      </w:r>
    </w:p>
    <w:p w14:paraId="4F95E4FB" w14:textId="0A5972C0" w:rsidR="00B86016" w:rsidRPr="00B90685" w:rsidRDefault="00B86016" w:rsidP="008C6777">
      <w:pPr>
        <w:pStyle w:val="Titre2"/>
        <w:rPr>
          <w:szCs w:val="44"/>
        </w:rPr>
      </w:pPr>
      <w:bookmarkStart w:id="293" w:name="_Toc275359259"/>
      <w:bookmarkStart w:id="294" w:name="_Toc199525905"/>
      <w:r w:rsidRPr="00B90685">
        <w:rPr>
          <w:szCs w:val="44"/>
        </w:rPr>
        <w:lastRenderedPageBreak/>
        <w:t>SONNET BIBLIQUE</w:t>
      </w:r>
      <w:bookmarkEnd w:id="293"/>
      <w:bookmarkEnd w:id="294"/>
      <w:r w:rsidRPr="00B90685">
        <w:rPr>
          <w:szCs w:val="44"/>
        </w:rPr>
        <w:br/>
      </w:r>
    </w:p>
    <w:p w14:paraId="0DB3D8EE" w14:textId="77777777" w:rsidR="008C6777" w:rsidRDefault="00B86016" w:rsidP="00D5544F">
      <w:pPr>
        <w:spacing w:before="0" w:after="0"/>
      </w:pPr>
      <w:r w:rsidRPr="00B90685">
        <w:t>Très rousse</w:t>
      </w:r>
      <w:r w:rsidR="008C6777">
        <w:t xml:space="preserve">, </w:t>
      </w:r>
      <w:r w:rsidRPr="00B90685">
        <w:t>aux longs yeux verts damnablement fendus</w:t>
      </w:r>
      <w:r w:rsidR="008C6777">
        <w:t> !…</w:t>
      </w:r>
    </w:p>
    <w:p w14:paraId="5DCC60DD" w14:textId="77777777" w:rsidR="008C6777" w:rsidRDefault="008C6777" w:rsidP="00D5544F">
      <w:pPr>
        <w:spacing w:before="0" w:after="0"/>
      </w:pPr>
      <w:r>
        <w:t>— </w:t>
      </w:r>
      <w:r w:rsidR="00B86016" w:rsidRPr="00B90685">
        <w:t>Je la suivis chez elle</w:t>
      </w:r>
      <w:r>
        <w:t xml:space="preserve">, </w:t>
      </w:r>
      <w:r w:rsidR="00B86016" w:rsidRPr="00B90685">
        <w:t>et bientôt</w:t>
      </w:r>
      <w:r>
        <w:t xml:space="preserve">, </w:t>
      </w:r>
      <w:r w:rsidR="00B86016" w:rsidRPr="00B90685">
        <w:t>sans chemise</w:t>
      </w:r>
      <w:r>
        <w:t>,</w:t>
      </w:r>
    </w:p>
    <w:p w14:paraId="758D3990" w14:textId="77777777" w:rsidR="008C6777" w:rsidRDefault="00B86016" w:rsidP="00D5544F">
      <w:pPr>
        <w:spacing w:before="0" w:after="0"/>
      </w:pPr>
      <w:r w:rsidRPr="00B90685">
        <w:t>Sur son lit de bataille elle se trouve mise</w:t>
      </w:r>
      <w:r w:rsidR="008C6777">
        <w:t>,</w:t>
      </w:r>
    </w:p>
    <w:p w14:paraId="2BF01D89" w14:textId="77777777" w:rsidR="008C6777" w:rsidRDefault="00B86016" w:rsidP="00D5544F">
      <w:pPr>
        <w:spacing w:before="0" w:after="0"/>
      </w:pPr>
      <w:r w:rsidRPr="00B90685">
        <w:t>Offrant à mes ardeurs tous les fruits défendus</w:t>
      </w:r>
      <w:r w:rsidR="008C6777">
        <w:t>.</w:t>
      </w:r>
    </w:p>
    <w:p w14:paraId="6BA4CA17" w14:textId="77777777" w:rsidR="007338A8" w:rsidRDefault="007338A8" w:rsidP="00D5544F">
      <w:pPr>
        <w:spacing w:before="0" w:after="0"/>
      </w:pPr>
    </w:p>
    <w:p w14:paraId="03CB85A5" w14:textId="45E6379B" w:rsidR="00B86016" w:rsidRPr="00B90685" w:rsidRDefault="00B86016" w:rsidP="00D5544F">
      <w:pPr>
        <w:spacing w:before="0" w:after="0"/>
      </w:pPr>
      <w:r w:rsidRPr="00B90685">
        <w:t>Le chignon inondait de sa fauve avalanche</w:t>
      </w:r>
    </w:p>
    <w:p w14:paraId="50A8EAB7" w14:textId="77777777" w:rsidR="008C6777" w:rsidRDefault="00B86016" w:rsidP="00D5544F">
      <w:pPr>
        <w:spacing w:before="0" w:after="0"/>
      </w:pPr>
      <w:r w:rsidRPr="00B90685">
        <w:t>Le torse aux grands prurits de cette Putiphar</w:t>
      </w:r>
      <w:r w:rsidR="008C6777">
        <w:t> ;</w:t>
      </w:r>
    </w:p>
    <w:p w14:paraId="7EF0C8BE" w14:textId="35A9DDA6" w:rsidR="00B86016" w:rsidRPr="00B90685" w:rsidRDefault="00B86016" w:rsidP="00D5544F">
      <w:pPr>
        <w:spacing w:before="0" w:after="0"/>
      </w:pPr>
      <w:r w:rsidRPr="00B90685">
        <w:t>Le nombril incrustait sa fleur de nénuphar</w:t>
      </w:r>
    </w:p>
    <w:p w14:paraId="15CA7D92" w14:textId="77777777" w:rsidR="008C6777" w:rsidRDefault="00B86016" w:rsidP="00D5544F">
      <w:pPr>
        <w:spacing w:before="0" w:after="0"/>
      </w:pPr>
      <w:r w:rsidRPr="00B90685">
        <w:t>Aux lobes de son ventre</w:t>
      </w:r>
      <w:r w:rsidR="008C6777">
        <w:t xml:space="preserve"> : </w:t>
      </w:r>
      <w:r w:rsidRPr="00B90685">
        <w:t>un gâteau de chair blanche</w:t>
      </w:r>
      <w:r w:rsidR="008C6777">
        <w:t>.</w:t>
      </w:r>
    </w:p>
    <w:p w14:paraId="434D31FA" w14:textId="77777777" w:rsidR="007338A8" w:rsidRDefault="007338A8" w:rsidP="00D5544F">
      <w:pPr>
        <w:spacing w:before="0" w:after="0"/>
      </w:pPr>
    </w:p>
    <w:p w14:paraId="667C7CE4" w14:textId="7B415E45" w:rsidR="00B86016" w:rsidRPr="00B90685" w:rsidRDefault="00B86016" w:rsidP="00D5544F">
      <w:pPr>
        <w:spacing w:before="0" w:after="0"/>
      </w:pPr>
      <w:r w:rsidRPr="00B90685">
        <w:t>Ses tétins étaient d</w:t>
      </w:r>
      <w:r w:rsidR="008C6777">
        <w:t>’</w:t>
      </w:r>
      <w:r w:rsidRPr="00B90685">
        <w:t>ambre effilés de carmin</w:t>
      </w:r>
    </w:p>
    <w:p w14:paraId="78E4607B" w14:textId="77777777" w:rsidR="008C6777" w:rsidRDefault="00B86016" w:rsidP="00D5544F">
      <w:pPr>
        <w:spacing w:before="0" w:after="0"/>
      </w:pPr>
      <w:r w:rsidRPr="00B90685">
        <w:t>Et tenaient tout entiers dans le creux de ma main</w:t>
      </w:r>
      <w:r w:rsidR="008C6777">
        <w:t>.</w:t>
      </w:r>
    </w:p>
    <w:p w14:paraId="43FB04C9" w14:textId="77777777" w:rsidR="008C6777" w:rsidRDefault="00B86016" w:rsidP="00D5544F">
      <w:pPr>
        <w:spacing w:before="0" w:after="0"/>
      </w:pPr>
      <w:r w:rsidRPr="00B90685">
        <w:t>Elle entr</w:t>
      </w:r>
      <w:r w:rsidR="008C6777">
        <w:t>’</w:t>
      </w:r>
      <w:r w:rsidRPr="00B90685">
        <w:t>ouvrit le centre unique où tout converge</w:t>
      </w:r>
      <w:r w:rsidR="008C6777">
        <w:t>…</w:t>
      </w:r>
    </w:p>
    <w:p w14:paraId="579453E3" w14:textId="77777777" w:rsidR="007338A8" w:rsidRDefault="007338A8" w:rsidP="00D5544F">
      <w:pPr>
        <w:spacing w:before="0" w:after="0"/>
      </w:pPr>
    </w:p>
    <w:p w14:paraId="063CE146" w14:textId="77777777" w:rsidR="008C6777" w:rsidRDefault="00B86016" w:rsidP="00D5544F">
      <w:pPr>
        <w:spacing w:before="0" w:after="0"/>
      </w:pPr>
      <w:r w:rsidRPr="00B90685">
        <w:t>Son poil roux brasillait de flambes me dardant</w:t>
      </w:r>
      <w:r w:rsidR="008C6777">
        <w:t>…</w:t>
      </w:r>
    </w:p>
    <w:p w14:paraId="1A833082" w14:textId="77777777" w:rsidR="008C6777" w:rsidRDefault="008C6777" w:rsidP="00D5544F">
      <w:pPr>
        <w:spacing w:before="0" w:after="0"/>
      </w:pPr>
      <w:r>
        <w:t>— </w:t>
      </w:r>
      <w:r w:rsidR="00B86016" w:rsidRPr="00B90685">
        <w:t>Moïse</w:t>
      </w:r>
      <w:r>
        <w:t xml:space="preserve">, </w:t>
      </w:r>
      <w:r w:rsidR="00B86016" w:rsidRPr="00B90685">
        <w:t>c</w:t>
      </w:r>
      <w:r>
        <w:t>’</w:t>
      </w:r>
      <w:r w:rsidR="00B86016" w:rsidRPr="00B90685">
        <w:t>est à vous</w:t>
      </w:r>
      <w:r>
        <w:t xml:space="preserve">, </w:t>
      </w:r>
      <w:r w:rsidR="00B86016" w:rsidRPr="00B90685">
        <w:t>dans ce buisson ardent</w:t>
      </w:r>
      <w:r>
        <w:t>,</w:t>
      </w:r>
    </w:p>
    <w:p w14:paraId="39B55EB3" w14:textId="77777777" w:rsidR="008C6777" w:rsidRDefault="00B86016" w:rsidP="00D5544F">
      <w:pPr>
        <w:spacing w:before="0" w:after="0"/>
      </w:pPr>
      <w:r w:rsidRPr="00B90685">
        <w:t>Que je songeais</w:t>
      </w:r>
      <w:r w:rsidR="008C6777">
        <w:t xml:space="preserve">, </w:t>
      </w:r>
      <w:r w:rsidRPr="00B90685">
        <w:t>frappant le doux roc de ma verge</w:t>
      </w:r>
      <w:r w:rsidR="008C6777">
        <w:t> !</w:t>
      </w:r>
    </w:p>
    <w:p w14:paraId="76A8A923" w14:textId="77777777" w:rsidR="007338A8" w:rsidRDefault="007338A8" w:rsidP="007338A8">
      <w:pPr>
        <w:jc w:val="right"/>
      </w:pPr>
      <w:bookmarkStart w:id="295" w:name="_Toc275359260"/>
      <w:r w:rsidRPr="008C6777">
        <w:t>M</w:t>
      </w:r>
      <w:r w:rsidRPr="00B5748E">
        <w:rPr>
          <w:rStyle w:val="Taille-1Caracteres"/>
        </w:rPr>
        <w:t xml:space="preserve">ONSIEUR DE LA </w:t>
      </w:r>
      <w:r w:rsidRPr="008C6777">
        <w:t>B</w:t>
      </w:r>
      <w:r w:rsidRPr="00B5748E">
        <w:rPr>
          <w:rStyle w:val="Taille-1Caracteres"/>
        </w:rPr>
        <w:t>RAGUETTE</w:t>
      </w:r>
      <w:r>
        <w:t>.</w:t>
      </w:r>
    </w:p>
    <w:p w14:paraId="6F7223BC" w14:textId="7DFEC8AC" w:rsidR="00B86016" w:rsidRPr="00B90685" w:rsidRDefault="00B86016" w:rsidP="008C6777">
      <w:pPr>
        <w:pStyle w:val="Titre2"/>
        <w:rPr>
          <w:szCs w:val="44"/>
        </w:rPr>
      </w:pPr>
      <w:bookmarkStart w:id="296" w:name="_Toc199525906"/>
      <w:r w:rsidRPr="00B90685">
        <w:rPr>
          <w:szCs w:val="44"/>
        </w:rPr>
        <w:lastRenderedPageBreak/>
        <w:t>SUR GEORGE SAND</w:t>
      </w:r>
      <w:bookmarkEnd w:id="295"/>
      <w:bookmarkEnd w:id="296"/>
      <w:r w:rsidRPr="00B90685">
        <w:rPr>
          <w:szCs w:val="44"/>
        </w:rPr>
        <w:br/>
      </w:r>
    </w:p>
    <w:p w14:paraId="322282E4" w14:textId="77777777" w:rsidR="008C6777" w:rsidRDefault="00B86016" w:rsidP="007338A8">
      <w:pPr>
        <w:spacing w:before="0" w:after="0"/>
      </w:pPr>
      <w:r w:rsidRPr="00B90685">
        <w:t>Homme et femme</w:t>
      </w:r>
      <w:r w:rsidR="008C6777">
        <w:t xml:space="preserve">, </w:t>
      </w:r>
      <w:r w:rsidRPr="00B90685">
        <w:t>changeant de ton et de manière</w:t>
      </w:r>
      <w:r w:rsidR="008C6777">
        <w:t>,</w:t>
      </w:r>
    </w:p>
    <w:p w14:paraId="4991C70E" w14:textId="77777777" w:rsidR="008C6777" w:rsidRDefault="00B86016" w:rsidP="007338A8">
      <w:pPr>
        <w:spacing w:before="0" w:after="0"/>
      </w:pPr>
      <w:r w:rsidRPr="00B90685">
        <w:t>Le matin occupée et le soir occupé</w:t>
      </w:r>
      <w:r w:rsidR="008C6777">
        <w:t>,</w:t>
      </w:r>
    </w:p>
    <w:p w14:paraId="01FC1505" w14:textId="77777777" w:rsidR="008C6777" w:rsidRDefault="00B86016" w:rsidP="007338A8">
      <w:pPr>
        <w:spacing w:before="0" w:after="0"/>
      </w:pPr>
      <w:r w:rsidRPr="00B90685">
        <w:t>George sur le devant</w:t>
      </w:r>
      <w:r w:rsidR="008C6777">
        <w:t xml:space="preserve">, </w:t>
      </w:r>
      <w:r w:rsidRPr="00B90685">
        <w:t>du Devant par derrière</w:t>
      </w:r>
      <w:r w:rsidR="008C6777">
        <w:t>,</w:t>
      </w:r>
    </w:p>
    <w:p w14:paraId="406C7619" w14:textId="77777777" w:rsidR="008C6777" w:rsidRDefault="00B86016" w:rsidP="007338A8">
      <w:pPr>
        <w:spacing w:before="0" w:after="0"/>
      </w:pPr>
      <w:r w:rsidRPr="00B90685">
        <w:t>La d</w:t>
      </w:r>
      <w:r w:rsidR="008C6777">
        <w:t>’</w:t>
      </w:r>
      <w:r w:rsidRPr="00B90685">
        <w:t>Agout s</w:t>
      </w:r>
      <w:r w:rsidR="008C6777">
        <w:t>’</w:t>
      </w:r>
      <w:r w:rsidRPr="00B90685">
        <w:t>y trompait</w:t>
      </w:r>
      <w:r w:rsidR="008C6777">
        <w:t xml:space="preserve">, </w:t>
      </w:r>
      <w:r w:rsidRPr="00B90685">
        <w:t>et Listz y fut trompé</w:t>
      </w:r>
      <w:r w:rsidR="008C6777">
        <w:t>.</w:t>
      </w:r>
    </w:p>
    <w:p w14:paraId="17F17A36" w14:textId="77777777" w:rsidR="008C6777" w:rsidRDefault="00B86016" w:rsidP="008C6777">
      <w:pPr>
        <w:jc w:val="right"/>
      </w:pPr>
      <w:r w:rsidRPr="008C6777">
        <w:t>Jules J</w:t>
      </w:r>
      <w:r w:rsidRPr="007338A8">
        <w:rPr>
          <w:rStyle w:val="Taille-1Caracteres"/>
        </w:rPr>
        <w:t>ANIN</w:t>
      </w:r>
      <w:r w:rsidR="008C6777">
        <w:t>.</w:t>
      </w:r>
    </w:p>
    <w:p w14:paraId="6B2500DD" w14:textId="1BFB6F81" w:rsidR="00B86016" w:rsidRPr="00B90685" w:rsidRDefault="00B86016" w:rsidP="008C6777">
      <w:pPr>
        <w:pStyle w:val="Titre2"/>
        <w:rPr>
          <w:szCs w:val="44"/>
        </w:rPr>
      </w:pPr>
      <w:bookmarkStart w:id="297" w:name="_Toc275359261"/>
      <w:bookmarkStart w:id="298" w:name="_Toc199525907"/>
      <w:r w:rsidRPr="00B90685">
        <w:rPr>
          <w:szCs w:val="44"/>
        </w:rPr>
        <w:lastRenderedPageBreak/>
        <w:t>ELEPHANTIS GEORGES</w:t>
      </w:r>
      <w:bookmarkEnd w:id="297"/>
      <w:bookmarkEnd w:id="298"/>
      <w:r w:rsidRPr="00B90685">
        <w:rPr>
          <w:szCs w:val="44"/>
        </w:rPr>
        <w:br/>
      </w:r>
    </w:p>
    <w:p w14:paraId="059F11D4" w14:textId="77777777" w:rsidR="00B86016" w:rsidRPr="008C6777" w:rsidRDefault="00B86016" w:rsidP="007338A8">
      <w:pPr>
        <w:spacing w:before="0" w:after="0"/>
        <w:ind w:firstLine="0"/>
        <w:jc w:val="center"/>
      </w:pPr>
      <w:r w:rsidRPr="008C6777">
        <w:t>Par la superbe George</w:t>
      </w:r>
    </w:p>
    <w:p w14:paraId="0A84D58A" w14:textId="77777777" w:rsidR="008C6777" w:rsidRDefault="00B86016" w:rsidP="007338A8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éléphant fut vaincu</w:t>
      </w:r>
      <w:r w:rsidR="008C6777">
        <w:t> !</w:t>
      </w:r>
    </w:p>
    <w:p w14:paraId="26E686FD" w14:textId="77777777" w:rsidR="008C6777" w:rsidRDefault="00B86016" w:rsidP="007338A8">
      <w:pPr>
        <w:spacing w:before="0" w:after="0"/>
        <w:ind w:firstLine="0"/>
        <w:jc w:val="center"/>
      </w:pPr>
      <w:r w:rsidRPr="008C6777">
        <w:t>Elle montra sa gorge</w:t>
      </w:r>
      <w:r w:rsidR="008C6777">
        <w:t>…</w:t>
      </w:r>
    </w:p>
    <w:p w14:paraId="36665EE1" w14:textId="77777777" w:rsidR="008C6777" w:rsidRDefault="00B86016" w:rsidP="007338A8">
      <w:pPr>
        <w:spacing w:before="0" w:after="0"/>
        <w:ind w:firstLine="0"/>
        <w:jc w:val="center"/>
      </w:pPr>
      <w:r w:rsidRPr="008C6777">
        <w:t>On croyait voir son cu</w:t>
      </w:r>
      <w:r w:rsidR="008C6777">
        <w:t>.</w:t>
      </w:r>
    </w:p>
    <w:p w14:paraId="4DBE9871" w14:textId="77777777" w:rsidR="008C6777" w:rsidRDefault="00B86016" w:rsidP="008C6777">
      <w:pPr>
        <w:jc w:val="right"/>
      </w:pPr>
      <w:r w:rsidRPr="008C6777">
        <w:t>Victor H</w:t>
      </w:r>
      <w:r w:rsidRPr="007338A8">
        <w:rPr>
          <w:rStyle w:val="Taille-1Caracteres"/>
        </w:rPr>
        <w:t>UGO</w:t>
      </w:r>
      <w:r w:rsidR="008C6777">
        <w:t>.</w:t>
      </w:r>
    </w:p>
    <w:p w14:paraId="16B698F8" w14:textId="1052A632" w:rsidR="00B86016" w:rsidRPr="00B90685" w:rsidRDefault="00B86016" w:rsidP="008C6777">
      <w:pPr>
        <w:pStyle w:val="Titre2"/>
        <w:rPr>
          <w:szCs w:val="44"/>
        </w:rPr>
      </w:pPr>
      <w:bookmarkStart w:id="299" w:name="_Toc275359262"/>
      <w:bookmarkStart w:id="300" w:name="_Toc199525908"/>
      <w:r w:rsidRPr="00B90685">
        <w:rPr>
          <w:szCs w:val="44"/>
        </w:rPr>
        <w:lastRenderedPageBreak/>
        <w:t>À MADEMOISELLE OZY</w:t>
      </w:r>
      <w:bookmarkEnd w:id="299"/>
      <w:bookmarkEnd w:id="300"/>
      <w:r w:rsidRPr="00B90685">
        <w:rPr>
          <w:szCs w:val="44"/>
        </w:rPr>
        <w:br/>
      </w:r>
    </w:p>
    <w:p w14:paraId="1BBD3438" w14:textId="77777777" w:rsidR="008C6777" w:rsidRDefault="00B86016" w:rsidP="007338A8">
      <w:pPr>
        <w:spacing w:before="0" w:after="0"/>
      </w:pPr>
      <w:r w:rsidRPr="00B90685">
        <w:t>Herschell et Leverrier</w:t>
      </w:r>
      <w:r w:rsidR="008C6777">
        <w:t xml:space="preserve">, </w:t>
      </w:r>
      <w:r w:rsidRPr="00B90685">
        <w:t>ces dénicheurs d</w:t>
      </w:r>
      <w:r w:rsidR="008C6777">
        <w:t>’</w:t>
      </w:r>
      <w:r w:rsidRPr="00B90685">
        <w:t>étoiles</w:t>
      </w:r>
      <w:r w:rsidR="008C6777">
        <w:t>,</w:t>
      </w:r>
    </w:p>
    <w:p w14:paraId="556E01C1" w14:textId="77777777" w:rsidR="008C6777" w:rsidRDefault="00B86016" w:rsidP="007338A8">
      <w:pPr>
        <w:spacing w:before="0" w:after="0"/>
      </w:pPr>
      <w:r w:rsidRPr="00B90685">
        <w:t>Cherchent des astres d</w:t>
      </w:r>
      <w:r w:rsidR="008C6777">
        <w:t>’</w:t>
      </w:r>
      <w:r w:rsidRPr="00B90685">
        <w:t>or au sombre azur des soirs</w:t>
      </w:r>
      <w:r w:rsidR="008C6777">
        <w:t> ;</w:t>
      </w:r>
    </w:p>
    <w:p w14:paraId="3766E8EA" w14:textId="77777777" w:rsidR="008C6777" w:rsidRDefault="00B86016" w:rsidP="007338A8">
      <w:pPr>
        <w:spacing w:before="0" w:after="0"/>
      </w:pPr>
      <w:r w:rsidRPr="00B90685">
        <w:t>Et moi sur ton beau sein</w:t>
      </w:r>
      <w:r w:rsidR="008C6777">
        <w:t xml:space="preserve">, </w:t>
      </w:r>
      <w:r w:rsidRPr="00B90685">
        <w:t>dont j</w:t>
      </w:r>
      <w:r w:rsidR="008C6777">
        <w:t>’</w:t>
      </w:r>
      <w:r w:rsidRPr="00B90685">
        <w:t>écarte les voiles</w:t>
      </w:r>
      <w:r w:rsidR="008C6777">
        <w:t>,</w:t>
      </w:r>
    </w:p>
    <w:p w14:paraId="28AD88C8" w14:textId="77777777" w:rsidR="008C6777" w:rsidRDefault="00B86016" w:rsidP="007338A8">
      <w:pPr>
        <w:spacing w:before="0" w:after="0"/>
      </w:pPr>
      <w:r w:rsidRPr="00B90685">
        <w:t>J</w:t>
      </w:r>
      <w:r w:rsidR="008C6777">
        <w:t>’</w:t>
      </w:r>
      <w:r w:rsidRPr="00B90685">
        <w:t>ai</w:t>
      </w:r>
      <w:r w:rsidR="008C6777">
        <w:t xml:space="preserve">, </w:t>
      </w:r>
      <w:r w:rsidRPr="00B90685">
        <w:t>dans un ciel de lait</w:t>
      </w:r>
      <w:r w:rsidR="008C6777">
        <w:t xml:space="preserve">, </w:t>
      </w:r>
      <w:r w:rsidRPr="00B90685">
        <w:t>trouvé deux astres noirs</w:t>
      </w:r>
      <w:r w:rsidR="008C6777">
        <w:t> !</w:t>
      </w:r>
    </w:p>
    <w:p w14:paraId="59B8CBDD" w14:textId="77777777" w:rsidR="008C6777" w:rsidRDefault="00B86016" w:rsidP="008C6777">
      <w:pPr>
        <w:jc w:val="right"/>
      </w:pPr>
      <w:r w:rsidRPr="008C6777">
        <w:t>Victor H</w:t>
      </w:r>
      <w:r w:rsidRPr="007338A8">
        <w:rPr>
          <w:rStyle w:val="Taille-1Caracteres"/>
        </w:rPr>
        <w:t>UGO</w:t>
      </w:r>
      <w:r w:rsidR="008C6777">
        <w:t>.</w:t>
      </w:r>
    </w:p>
    <w:p w14:paraId="2130565A" w14:textId="24653541" w:rsidR="00B86016" w:rsidRPr="00B90685" w:rsidRDefault="00B86016" w:rsidP="008C6777">
      <w:pPr>
        <w:pStyle w:val="Titre2"/>
        <w:rPr>
          <w:szCs w:val="44"/>
        </w:rPr>
      </w:pPr>
      <w:bookmarkStart w:id="301" w:name="_Toc275359263"/>
      <w:bookmarkStart w:id="302" w:name="_Toc199525909"/>
      <w:r w:rsidRPr="00B90685">
        <w:rPr>
          <w:szCs w:val="44"/>
        </w:rPr>
        <w:lastRenderedPageBreak/>
        <w:t>À MADEMOISELLE OZY</w:t>
      </w:r>
      <w:bookmarkEnd w:id="301"/>
      <w:bookmarkEnd w:id="302"/>
      <w:r w:rsidRPr="00B90685">
        <w:rPr>
          <w:szCs w:val="44"/>
        </w:rPr>
        <w:br/>
      </w:r>
    </w:p>
    <w:p w14:paraId="2C1BE237" w14:textId="77777777" w:rsidR="008C6777" w:rsidRDefault="00B86016" w:rsidP="007338A8">
      <w:pPr>
        <w:spacing w:before="0" w:after="0"/>
      </w:pPr>
      <w:r w:rsidRPr="00B90685">
        <w:t>Platon disait</w:t>
      </w:r>
      <w:r w:rsidR="008C6777">
        <w:t xml:space="preserve">, </w:t>
      </w:r>
      <w:r w:rsidRPr="00B90685">
        <w:t>à l</w:t>
      </w:r>
      <w:r w:rsidR="008C6777">
        <w:t>’</w:t>
      </w:r>
      <w:r w:rsidRPr="00B90685">
        <w:t>heure où le couchant pâlit</w:t>
      </w:r>
      <w:r w:rsidR="008C6777">
        <w:t> :</w:t>
      </w:r>
    </w:p>
    <w:p w14:paraId="65DEFAE9" w14:textId="77777777" w:rsidR="008C6777" w:rsidRDefault="008C6777" w:rsidP="007338A8">
      <w:pPr>
        <w:spacing w:before="0" w:after="0"/>
      </w:pPr>
      <w:r>
        <w:t>— </w:t>
      </w:r>
      <w:r w:rsidR="00B86016" w:rsidRPr="00B90685">
        <w:t>Dieux du ciel</w:t>
      </w:r>
      <w:r>
        <w:t xml:space="preserve">, </w:t>
      </w:r>
      <w:r w:rsidR="00B86016" w:rsidRPr="00B90685">
        <w:t>montrez-moi Vénus sortant de l</w:t>
      </w:r>
      <w:r>
        <w:t>’</w:t>
      </w:r>
      <w:r w:rsidR="00B86016" w:rsidRPr="00B90685">
        <w:t>onde</w:t>
      </w:r>
      <w:r>
        <w:t> !</w:t>
      </w:r>
    </w:p>
    <w:p w14:paraId="381B2C55" w14:textId="77777777" w:rsidR="008C6777" w:rsidRDefault="00B86016" w:rsidP="007338A8">
      <w:pPr>
        <w:spacing w:before="0" w:after="0"/>
      </w:pPr>
      <w:r w:rsidRPr="00B90685">
        <w:t>Moi je dis</w:t>
      </w:r>
      <w:r w:rsidR="008C6777">
        <w:t xml:space="preserve">, </w:t>
      </w:r>
      <w:r w:rsidRPr="00B90685">
        <w:t>le cœur plein d</w:t>
      </w:r>
      <w:r w:rsidR="008C6777">
        <w:t>’</w:t>
      </w:r>
      <w:r w:rsidRPr="00B90685">
        <w:t>une ardeur plus profonde</w:t>
      </w:r>
      <w:r w:rsidR="008C6777">
        <w:t> :</w:t>
      </w:r>
    </w:p>
    <w:p w14:paraId="3169A46E" w14:textId="77777777" w:rsidR="008C6777" w:rsidRDefault="008C6777" w:rsidP="007338A8">
      <w:pPr>
        <w:spacing w:before="0" w:after="0"/>
      </w:pPr>
      <w:r>
        <w:t>— </w:t>
      </w:r>
      <w:r w:rsidR="00B86016" w:rsidRPr="00B90685">
        <w:t>Madame</w:t>
      </w:r>
      <w:r>
        <w:t xml:space="preserve">, </w:t>
      </w:r>
      <w:r w:rsidR="00B86016" w:rsidRPr="00B90685">
        <w:t>montrez-moi Vénus entrant au lit</w:t>
      </w:r>
      <w:r>
        <w:t> !</w:t>
      </w:r>
    </w:p>
    <w:p w14:paraId="73384902" w14:textId="77777777" w:rsidR="008C6777" w:rsidRDefault="00B86016" w:rsidP="008C6777">
      <w:pPr>
        <w:jc w:val="right"/>
      </w:pPr>
      <w:r w:rsidRPr="008C6777">
        <w:t>Victor H</w:t>
      </w:r>
      <w:r w:rsidRPr="007338A8">
        <w:rPr>
          <w:rStyle w:val="Taille-1Caracteres"/>
        </w:rPr>
        <w:t>UGO</w:t>
      </w:r>
      <w:r w:rsidR="008C6777">
        <w:t>.</w:t>
      </w:r>
    </w:p>
    <w:p w14:paraId="199EA474" w14:textId="3CD5DAD1" w:rsidR="00B86016" w:rsidRPr="00B90685" w:rsidRDefault="00B86016" w:rsidP="008C6777">
      <w:pPr>
        <w:pStyle w:val="Titre2"/>
        <w:rPr>
          <w:szCs w:val="44"/>
        </w:rPr>
      </w:pPr>
      <w:bookmarkStart w:id="303" w:name="_Toc275359264"/>
      <w:bookmarkStart w:id="304" w:name="_Toc199525910"/>
      <w:r w:rsidRPr="00B90685">
        <w:rPr>
          <w:szCs w:val="44"/>
        </w:rPr>
        <w:lastRenderedPageBreak/>
        <w:t>ABSINTHES</w:t>
      </w:r>
      <w:bookmarkEnd w:id="303"/>
      <w:bookmarkEnd w:id="304"/>
      <w:r w:rsidRPr="00B90685">
        <w:rPr>
          <w:szCs w:val="44"/>
        </w:rPr>
        <w:br/>
      </w:r>
    </w:p>
    <w:p w14:paraId="7617AAD0" w14:textId="4E1118AB" w:rsidR="00B86016" w:rsidRPr="00B90685" w:rsidRDefault="00B86016" w:rsidP="007338A8">
      <w:pPr>
        <w:spacing w:before="0" w:after="0"/>
      </w:pPr>
      <w:r w:rsidRPr="00B90685">
        <w:t>Sa langue a fourragé le c</w:t>
      </w:r>
      <w:r w:rsidR="008C6777">
        <w:t xml:space="preserve">.. </w:t>
      </w:r>
      <w:r w:rsidRPr="00B90685">
        <w:t>mol et suspect</w:t>
      </w:r>
    </w:p>
    <w:p w14:paraId="12BC842E" w14:textId="77777777" w:rsidR="008C6777" w:rsidRDefault="00B86016" w:rsidP="007338A8">
      <w:pPr>
        <w:spacing w:before="0" w:after="0"/>
      </w:pPr>
      <w:r w:rsidRPr="00B90685">
        <w:t>L</w:t>
      </w:r>
      <w:r w:rsidR="008C6777">
        <w:t>’</w:t>
      </w:r>
      <w:r w:rsidRPr="00B90685">
        <w:t>altière fanfaronne en est déshonorée</w:t>
      </w:r>
      <w:r w:rsidR="008C6777">
        <w:t>,</w:t>
      </w:r>
    </w:p>
    <w:p w14:paraId="3AE34BF8" w14:textId="77777777" w:rsidR="008C6777" w:rsidRDefault="00B86016" w:rsidP="007338A8">
      <w:pPr>
        <w:spacing w:before="0" w:after="0"/>
      </w:pPr>
      <w:r w:rsidRPr="00B90685">
        <w:t>Et bien humble aujourd</w:t>
      </w:r>
      <w:r w:rsidR="008C6777">
        <w:t>’</w:t>
      </w:r>
      <w:r w:rsidRPr="00B90685">
        <w:t>hui vous nomme avec respect</w:t>
      </w:r>
      <w:r w:rsidR="008C6777">
        <w:t>,</w:t>
      </w:r>
    </w:p>
    <w:p w14:paraId="6926D68B" w14:textId="77777777" w:rsidR="008C6777" w:rsidRDefault="00B86016" w:rsidP="007338A8">
      <w:pPr>
        <w:spacing w:before="0" w:after="0"/>
      </w:pPr>
      <w:r w:rsidRPr="00B90685">
        <w:t>Douce Blennorragie</w:t>
      </w:r>
      <w:r w:rsidR="008C6777">
        <w:t xml:space="preserve">, </w:t>
      </w:r>
      <w:r w:rsidRPr="00B90685">
        <w:t>aimable Gonorrhée</w:t>
      </w:r>
      <w:r w:rsidR="008C6777">
        <w:t> !</w:t>
      </w:r>
    </w:p>
    <w:p w14:paraId="286A3A6C" w14:textId="77777777" w:rsidR="007338A8" w:rsidRDefault="007338A8" w:rsidP="007338A8">
      <w:pPr>
        <w:spacing w:before="0" w:after="0"/>
      </w:pPr>
    </w:p>
    <w:p w14:paraId="0634D331" w14:textId="3CE64661" w:rsidR="00B86016" w:rsidRPr="00B90685" w:rsidRDefault="00B86016" w:rsidP="007338A8">
      <w:pPr>
        <w:spacing w:before="0" w:after="0"/>
      </w:pPr>
      <w:r w:rsidRPr="00B90685">
        <w:t>Son v</w:t>
      </w:r>
      <w:r w:rsidR="008C6777">
        <w:t xml:space="preserve">.. </w:t>
      </w:r>
      <w:r w:rsidRPr="00B90685">
        <w:t>emmailloté comme un crâne de vieux</w:t>
      </w:r>
    </w:p>
    <w:p w14:paraId="61AAAB98" w14:textId="77777777" w:rsidR="008C6777" w:rsidRDefault="00B86016" w:rsidP="007338A8">
      <w:pPr>
        <w:spacing w:before="0" w:after="0"/>
      </w:pPr>
      <w:r w:rsidRPr="00B90685">
        <w:t>Sait la torture aiguë</w:t>
      </w:r>
      <w:r w:rsidR="008C6777">
        <w:t xml:space="preserve">, </w:t>
      </w:r>
      <w:r w:rsidRPr="00B90685">
        <w:t>au hasard des latrines</w:t>
      </w:r>
      <w:r w:rsidR="008C6777">
        <w:t>,</w:t>
      </w:r>
    </w:p>
    <w:p w14:paraId="078175F7" w14:textId="77777777" w:rsidR="008C6777" w:rsidRDefault="00B86016" w:rsidP="007338A8">
      <w:pPr>
        <w:spacing w:before="0" w:after="0"/>
      </w:pPr>
      <w:r w:rsidRPr="00B90685">
        <w:t>Alors qu</w:t>
      </w:r>
      <w:r w:rsidR="008C6777">
        <w:t>’</w:t>
      </w:r>
      <w:r w:rsidRPr="00B90685">
        <w:t>il faut vider l</w:t>
      </w:r>
      <w:r w:rsidR="008C6777">
        <w:t>’</w:t>
      </w:r>
      <w:r w:rsidRPr="00B90685">
        <w:t>urètre pluvieux</w:t>
      </w:r>
      <w:r w:rsidR="008C6777">
        <w:t>…</w:t>
      </w:r>
    </w:p>
    <w:p w14:paraId="22CC7E7A" w14:textId="30488F4D" w:rsidR="008C6777" w:rsidRDefault="00B86016" w:rsidP="007338A8">
      <w:pPr>
        <w:spacing w:before="0" w:after="0"/>
      </w:pPr>
      <w:r w:rsidRPr="00B90685">
        <w:t>Le bénin Copahu parfume ses urines</w:t>
      </w:r>
      <w:r w:rsidR="008C6777">
        <w:t>.</w:t>
      </w:r>
    </w:p>
    <w:p w14:paraId="3D78F8E8" w14:textId="77777777" w:rsidR="007338A8" w:rsidRDefault="007338A8" w:rsidP="007338A8">
      <w:pPr>
        <w:spacing w:before="0" w:after="0"/>
      </w:pPr>
    </w:p>
    <w:p w14:paraId="0E183257" w14:textId="0C9748B2" w:rsidR="00B86016" w:rsidRPr="00B90685" w:rsidRDefault="00B86016" w:rsidP="007338A8">
      <w:pPr>
        <w:spacing w:before="0" w:after="0"/>
      </w:pPr>
      <w:r w:rsidRPr="00B90685">
        <w:t>Il connaît la douleur plus cuisante qu</w:t>
      </w:r>
      <w:r w:rsidR="008C6777">
        <w:t>’</w:t>
      </w:r>
      <w:r w:rsidRPr="00B90685">
        <w:t>un cor</w:t>
      </w:r>
    </w:p>
    <w:p w14:paraId="514FDF37" w14:textId="77777777" w:rsidR="00B86016" w:rsidRPr="00B90685" w:rsidRDefault="00B86016" w:rsidP="007338A8">
      <w:pPr>
        <w:spacing w:before="0" w:after="0"/>
      </w:pPr>
      <w:r w:rsidRPr="00B90685">
        <w:t>Des seringues dardant la canule assassine</w:t>
      </w:r>
    </w:p>
    <w:p w14:paraId="5E4EA93E" w14:textId="77777777" w:rsidR="008C6777" w:rsidRDefault="00B86016" w:rsidP="007338A8">
      <w:pPr>
        <w:spacing w:before="0" w:after="0"/>
      </w:pPr>
      <w:r w:rsidRPr="00B90685">
        <w:t>Et crachant au méat le tanin qui calcine</w:t>
      </w:r>
      <w:r w:rsidR="008C6777">
        <w:t> !</w:t>
      </w:r>
    </w:p>
    <w:p w14:paraId="28351150" w14:textId="77777777" w:rsidR="007338A8" w:rsidRDefault="007338A8" w:rsidP="007338A8">
      <w:pPr>
        <w:spacing w:before="0" w:after="0"/>
      </w:pPr>
    </w:p>
    <w:p w14:paraId="714741B8" w14:textId="1A1CCF70" w:rsidR="00B86016" w:rsidRPr="00B90685" w:rsidRDefault="00B86016" w:rsidP="007338A8">
      <w:pPr>
        <w:spacing w:before="0" w:after="0"/>
      </w:pPr>
      <w:r w:rsidRPr="00B90685">
        <w:t>Jour et nuit son gland lourd pleure des larmes saintes</w:t>
      </w:r>
    </w:p>
    <w:p w14:paraId="55B1227C" w14:textId="655A0644" w:rsidR="00B86016" w:rsidRPr="00B90685" w:rsidRDefault="00B86016" w:rsidP="007338A8">
      <w:pPr>
        <w:spacing w:before="0" w:after="0"/>
      </w:pPr>
      <w:r w:rsidRPr="00B90685">
        <w:t>Et vertes</w:t>
      </w:r>
      <w:r w:rsidR="008C6777">
        <w:t xml:space="preserve"> : </w:t>
      </w:r>
      <w:r w:rsidRPr="00B90685">
        <w:t>on dirait qu</w:t>
      </w:r>
      <w:r w:rsidR="008C6777">
        <w:t>’</w:t>
      </w:r>
      <w:r w:rsidRPr="00B90685">
        <w:t>il veut refaire encor</w:t>
      </w:r>
    </w:p>
    <w:p w14:paraId="7389697C" w14:textId="77777777" w:rsidR="008C6777" w:rsidRDefault="00B86016" w:rsidP="007338A8">
      <w:pPr>
        <w:spacing w:before="0" w:after="0"/>
      </w:pPr>
      <w:r w:rsidRPr="00B90685">
        <w:t>Goutte à goutte</w:t>
      </w:r>
      <w:r w:rsidR="008C6777">
        <w:t xml:space="preserve">, </w:t>
      </w:r>
      <w:r w:rsidRPr="00B90685">
        <w:t>et sans fin</w:t>
      </w:r>
      <w:r w:rsidR="008C6777">
        <w:t xml:space="preserve">, </w:t>
      </w:r>
      <w:r w:rsidRPr="00B90685">
        <w:t>les anciennes absinthes</w:t>
      </w:r>
      <w:r w:rsidR="008C6777">
        <w:t>.</w:t>
      </w:r>
    </w:p>
    <w:p w14:paraId="1113C7E3" w14:textId="77777777" w:rsidR="007338A8" w:rsidRDefault="007338A8" w:rsidP="007338A8">
      <w:pPr>
        <w:jc w:val="right"/>
      </w:pPr>
      <w:bookmarkStart w:id="305" w:name="_Toc275359265"/>
      <w:r w:rsidRPr="008C6777">
        <w:t>M</w:t>
      </w:r>
      <w:r w:rsidRPr="00B5748E">
        <w:rPr>
          <w:rStyle w:val="Taille-1Caracteres"/>
        </w:rPr>
        <w:t xml:space="preserve">ONSIEUR DE LA </w:t>
      </w:r>
      <w:r w:rsidRPr="008C6777">
        <w:t>B</w:t>
      </w:r>
      <w:r w:rsidRPr="00B5748E">
        <w:rPr>
          <w:rStyle w:val="Taille-1Caracteres"/>
        </w:rPr>
        <w:t>RAGUETTE</w:t>
      </w:r>
      <w:r>
        <w:t>.</w:t>
      </w:r>
    </w:p>
    <w:p w14:paraId="12872347" w14:textId="3D322CFB" w:rsidR="00B86016" w:rsidRPr="008C6777" w:rsidRDefault="00B86016" w:rsidP="007338A8">
      <w:pPr>
        <w:pStyle w:val="Titre2"/>
      </w:pPr>
      <w:bookmarkStart w:id="306" w:name="_Toc199525911"/>
      <w:r w:rsidRPr="00B90685">
        <w:rPr>
          <w:szCs w:val="44"/>
        </w:rPr>
        <w:lastRenderedPageBreak/>
        <w:t>MADEMOISELLE LAGIER</w:t>
      </w:r>
      <w:bookmarkEnd w:id="305"/>
      <w:bookmarkEnd w:id="306"/>
      <w:r w:rsidRPr="00B90685">
        <w:rPr>
          <w:szCs w:val="44"/>
        </w:rPr>
        <w:br/>
      </w:r>
    </w:p>
    <w:p w14:paraId="65610F9E" w14:textId="77777777" w:rsidR="00B86016" w:rsidRPr="00B90685" w:rsidRDefault="00B86016" w:rsidP="007338A8">
      <w:pPr>
        <w:spacing w:before="0" w:after="0"/>
      </w:pPr>
      <w:r w:rsidRPr="00B90685">
        <w:t>Ceux qui disent que tes tétons</w:t>
      </w:r>
    </w:p>
    <w:p w14:paraId="0D4EA40C" w14:textId="77777777" w:rsidR="008C6777" w:rsidRDefault="00B86016" w:rsidP="007338A8">
      <w:pPr>
        <w:spacing w:before="0" w:after="0"/>
      </w:pPr>
      <w:r w:rsidRPr="00B90685">
        <w:t>Flottent au vent comme des vagues</w:t>
      </w:r>
      <w:r w:rsidR="008C6777">
        <w:t>,</w:t>
      </w:r>
    </w:p>
    <w:p w14:paraId="720FC214" w14:textId="77777777" w:rsidR="008C6777" w:rsidRDefault="00B86016" w:rsidP="007338A8">
      <w:pPr>
        <w:spacing w:before="0" w:after="0"/>
      </w:pPr>
      <w:r w:rsidRPr="00B90685">
        <w:t>Suzanne</w:t>
      </w:r>
      <w:r w:rsidR="008C6777">
        <w:t xml:space="preserve">, </w:t>
      </w:r>
      <w:r w:rsidRPr="00B90685">
        <w:t>sont des polissons</w:t>
      </w:r>
      <w:r w:rsidR="008C6777">
        <w:t> :</w:t>
      </w:r>
    </w:p>
    <w:p w14:paraId="3C5979D3" w14:textId="77777777" w:rsidR="008C6777" w:rsidRDefault="00B86016" w:rsidP="007338A8">
      <w:pPr>
        <w:spacing w:before="0" w:after="0"/>
      </w:pPr>
      <w:r w:rsidRPr="00B90685">
        <w:t>On voit bien que ce sont des blagues</w:t>
      </w:r>
      <w:r w:rsidR="008C6777">
        <w:t>…</w:t>
      </w:r>
    </w:p>
    <w:p w14:paraId="4A7E7A06" w14:textId="61DEE6EB" w:rsidR="008C6777" w:rsidRDefault="008C6777" w:rsidP="008C6777">
      <w:pPr>
        <w:jc w:val="right"/>
      </w:pPr>
      <w:r w:rsidRPr="008C6777">
        <w:t>B</w:t>
      </w:r>
      <w:r>
        <w:t>.</w:t>
      </w:r>
      <w:r w:rsidRPr="008C6777">
        <w:t>D</w:t>
      </w:r>
      <w:r>
        <w:t>.</w:t>
      </w:r>
      <w:r w:rsidRPr="008C6777">
        <w:t>C</w:t>
      </w:r>
      <w:r>
        <w:t>.</w:t>
      </w:r>
    </w:p>
    <w:p w14:paraId="14E7CCAF" w14:textId="4FA365A0" w:rsidR="00B86016" w:rsidRPr="00B90685" w:rsidRDefault="00B86016" w:rsidP="008C6777">
      <w:pPr>
        <w:pStyle w:val="Titre2"/>
        <w:rPr>
          <w:szCs w:val="44"/>
        </w:rPr>
      </w:pPr>
      <w:bookmarkStart w:id="307" w:name="_Toc275359266"/>
      <w:bookmarkStart w:id="308" w:name="_Toc199525912"/>
      <w:r w:rsidRPr="00B90685">
        <w:rPr>
          <w:szCs w:val="44"/>
        </w:rPr>
        <w:lastRenderedPageBreak/>
        <w:t>GOUSSETS</w:t>
      </w:r>
      <w:bookmarkEnd w:id="307"/>
      <w:bookmarkEnd w:id="308"/>
      <w:r w:rsidRPr="00B90685">
        <w:rPr>
          <w:szCs w:val="44"/>
        </w:rPr>
        <w:br/>
      </w:r>
    </w:p>
    <w:p w14:paraId="1BA41E55" w14:textId="6609F0C6" w:rsidR="00B86016" w:rsidRPr="00B90685" w:rsidRDefault="00B86016" w:rsidP="00CE7631">
      <w:pPr>
        <w:spacing w:before="0" w:after="0"/>
      </w:pPr>
      <w:r w:rsidRPr="00B90685">
        <w:t>J</w:t>
      </w:r>
      <w:r w:rsidR="008C6777">
        <w:t>’</w:t>
      </w:r>
      <w:r w:rsidRPr="00B90685">
        <w:t>aime fourrer mon nez au creux de ton aisselle</w:t>
      </w:r>
    </w:p>
    <w:p w14:paraId="58B3ABB5" w14:textId="77777777" w:rsidR="008C6777" w:rsidRDefault="00B86016" w:rsidP="00CE7631">
      <w:pPr>
        <w:spacing w:before="0" w:after="0"/>
      </w:pPr>
      <w:r w:rsidRPr="00B90685">
        <w:t>Et parmi les poils blonds</w:t>
      </w:r>
      <w:r w:rsidR="008C6777">
        <w:t xml:space="preserve">, </w:t>
      </w:r>
      <w:r w:rsidRPr="00B90685">
        <w:t>de ma barbe cousins</w:t>
      </w:r>
      <w:r w:rsidR="008C6777">
        <w:t>,</w:t>
      </w:r>
    </w:p>
    <w:p w14:paraId="4A3C6ADE" w14:textId="77777777" w:rsidR="008C6777" w:rsidRDefault="00B86016" w:rsidP="00CE7631">
      <w:pPr>
        <w:spacing w:before="0" w:after="0"/>
      </w:pPr>
      <w:r w:rsidRPr="00B90685">
        <w:t>Savourer longuement les trésors qu</w:t>
      </w:r>
      <w:r w:rsidR="008C6777">
        <w:t>’</w:t>
      </w:r>
      <w:r w:rsidRPr="00B90685">
        <w:t>il recèle</w:t>
      </w:r>
      <w:r w:rsidR="008C6777">
        <w:t>,</w:t>
      </w:r>
    </w:p>
    <w:p w14:paraId="4F5B922E" w14:textId="77777777" w:rsidR="008C6777" w:rsidRDefault="00B86016" w:rsidP="00CE7631">
      <w:pPr>
        <w:spacing w:before="0" w:after="0"/>
      </w:pPr>
      <w:r w:rsidRPr="00B90685">
        <w:t>La pommette appuyée au velours de tes seins</w:t>
      </w:r>
      <w:r w:rsidR="008C6777">
        <w:t>.</w:t>
      </w:r>
    </w:p>
    <w:p w14:paraId="5CD8426F" w14:textId="77777777" w:rsidR="00CE7631" w:rsidRDefault="00CE7631" w:rsidP="00CE7631">
      <w:pPr>
        <w:spacing w:before="0" w:after="0"/>
      </w:pPr>
    </w:p>
    <w:p w14:paraId="3AE63038" w14:textId="77777777" w:rsidR="008C6777" w:rsidRDefault="00B86016" w:rsidP="00CE7631">
      <w:pPr>
        <w:spacing w:before="0" w:after="0"/>
      </w:pPr>
      <w:r w:rsidRPr="00B90685">
        <w:t>Une senteur musquée y flatte ma narine</w:t>
      </w:r>
      <w:r w:rsidR="008C6777">
        <w:t>,</w:t>
      </w:r>
    </w:p>
    <w:p w14:paraId="1684B145" w14:textId="77777777" w:rsidR="008C6777" w:rsidRDefault="00B86016" w:rsidP="00CE7631">
      <w:pPr>
        <w:spacing w:before="0" w:after="0"/>
      </w:pPr>
      <w:r w:rsidRPr="00B90685">
        <w:t>Douce comme l</w:t>
      </w:r>
      <w:r w:rsidR="008C6777">
        <w:t>’</w:t>
      </w:r>
      <w:r w:rsidRPr="00B90685">
        <w:t>été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haleine d</w:t>
      </w:r>
      <w:r w:rsidR="008C6777">
        <w:t>’</w:t>
      </w:r>
      <w:r w:rsidRPr="00B90685">
        <w:t>un beau soir</w:t>
      </w:r>
      <w:r w:rsidR="008C6777">
        <w:t>,</w:t>
      </w:r>
    </w:p>
    <w:p w14:paraId="15EA02D4" w14:textId="2BD49C80" w:rsidR="00B86016" w:rsidRPr="00B90685" w:rsidRDefault="00B86016" w:rsidP="00CE7631">
      <w:pPr>
        <w:spacing w:before="0" w:after="0"/>
      </w:pPr>
      <w:r w:rsidRPr="00B90685">
        <w:t>Dépassant en langueurs le relent de marine</w:t>
      </w:r>
    </w:p>
    <w:p w14:paraId="13CC6AAB" w14:textId="77777777" w:rsidR="008C6777" w:rsidRDefault="00B86016" w:rsidP="00CE7631">
      <w:pPr>
        <w:spacing w:before="0" w:after="0"/>
      </w:pPr>
      <w:r w:rsidRPr="00B90685">
        <w:t>Qui sous ton ventre fume ainsi qu</w:t>
      </w:r>
      <w:r w:rsidR="008C6777">
        <w:t>’</w:t>
      </w:r>
      <w:r w:rsidRPr="00B90685">
        <w:t>un encensoir</w:t>
      </w:r>
      <w:r w:rsidR="008C6777">
        <w:t>.</w:t>
      </w:r>
    </w:p>
    <w:p w14:paraId="265185E8" w14:textId="77777777" w:rsidR="00CE7631" w:rsidRDefault="00CE7631" w:rsidP="00CE7631">
      <w:pPr>
        <w:spacing w:before="0" w:after="0"/>
      </w:pPr>
    </w:p>
    <w:p w14:paraId="0DF6C802" w14:textId="6F7994E2" w:rsidR="00B86016" w:rsidRPr="00B90685" w:rsidRDefault="00B86016" w:rsidP="00CE7631">
      <w:pPr>
        <w:spacing w:before="0" w:after="0"/>
      </w:pPr>
      <w:r w:rsidRPr="00B90685">
        <w:t>Ni le pao-rosa subtil</w:t>
      </w:r>
      <w:r w:rsidR="008C6777">
        <w:t xml:space="preserve">, </w:t>
      </w:r>
      <w:r w:rsidRPr="00B90685">
        <w:t>ni l</w:t>
      </w:r>
      <w:r w:rsidR="008C6777">
        <w:t>’</w:t>
      </w:r>
      <w:r w:rsidRPr="00B90685">
        <w:t>églantine</w:t>
      </w:r>
    </w:p>
    <w:p w14:paraId="35D80C99" w14:textId="77777777" w:rsidR="008C6777" w:rsidRDefault="00B86016" w:rsidP="00CE7631">
      <w:pPr>
        <w:spacing w:before="0" w:after="0"/>
      </w:pPr>
      <w:r w:rsidRPr="00B90685">
        <w:t>N</w:t>
      </w:r>
      <w:r w:rsidR="008C6777">
        <w:t>’</w:t>
      </w:r>
      <w:r w:rsidRPr="00B90685">
        <w:t>ont cette griserie absurde et libertine</w:t>
      </w:r>
      <w:r w:rsidR="008C6777">
        <w:t>.</w:t>
      </w:r>
    </w:p>
    <w:p w14:paraId="002F8E6A" w14:textId="77777777" w:rsidR="008C6777" w:rsidRDefault="00B86016" w:rsidP="00CE7631">
      <w:pPr>
        <w:spacing w:before="0" w:after="0"/>
      </w:pPr>
      <w:r w:rsidRPr="00B90685">
        <w:t>Aisselle</w:t>
      </w:r>
      <w:r w:rsidR="008C6777">
        <w:t xml:space="preserve">, </w:t>
      </w:r>
      <w:r w:rsidRPr="00B90685">
        <w:t>je te voue un culte très ardent</w:t>
      </w:r>
      <w:r w:rsidR="008C6777">
        <w:t>.</w:t>
      </w:r>
    </w:p>
    <w:p w14:paraId="0CB3CD8F" w14:textId="77777777" w:rsidR="00CE7631" w:rsidRDefault="00CE7631" w:rsidP="00CE7631">
      <w:pPr>
        <w:spacing w:before="0" w:after="0"/>
      </w:pPr>
    </w:p>
    <w:p w14:paraId="7AD88EC5" w14:textId="208AED06" w:rsidR="00B86016" w:rsidRPr="00B90685" w:rsidRDefault="00B86016" w:rsidP="00CE7631">
      <w:pPr>
        <w:spacing w:before="0" w:after="0"/>
      </w:pPr>
      <w:r w:rsidRPr="00B90685">
        <w:t>Ô calice de chair plein de vins exotiques</w:t>
      </w:r>
    </w:p>
    <w:p w14:paraId="60EA13C0" w14:textId="3B4CC896" w:rsidR="00B86016" w:rsidRPr="00B90685" w:rsidRDefault="00B86016" w:rsidP="00CE7631">
      <w:pPr>
        <w:spacing w:before="0" w:after="0"/>
      </w:pPr>
      <w:r w:rsidRPr="00B90685">
        <w:t>Qu</w:t>
      </w:r>
      <w:r w:rsidR="008C6777">
        <w:t>’</w:t>
      </w:r>
      <w:r w:rsidRPr="00B90685">
        <w:t>on boit avec le nez et déguste</w:t>
      </w:r>
      <w:r w:rsidR="008C6777">
        <w:t xml:space="preserve">, </w:t>
      </w:r>
      <w:r w:rsidRPr="00B90685">
        <w:t>pendant</w:t>
      </w:r>
    </w:p>
    <w:p w14:paraId="6407C96E" w14:textId="77777777" w:rsidR="008C6777" w:rsidRDefault="00B86016" w:rsidP="00CE7631">
      <w:pPr>
        <w:spacing w:before="0" w:after="0"/>
      </w:pPr>
      <w:r w:rsidRPr="00B90685">
        <w:t>Que s</w:t>
      </w:r>
      <w:r w:rsidR="008C6777">
        <w:t>’</w:t>
      </w:r>
      <w:r w:rsidRPr="00B90685">
        <w:t>emplissent d</w:t>
      </w:r>
      <w:r w:rsidR="008C6777">
        <w:t>’</w:t>
      </w:r>
      <w:r w:rsidRPr="00B90685">
        <w:t>amour les canaux spermatiques</w:t>
      </w:r>
      <w:r w:rsidR="008C6777">
        <w:t> !</w:t>
      </w:r>
    </w:p>
    <w:p w14:paraId="77D5CBE3" w14:textId="77777777" w:rsidR="00CE7631" w:rsidRDefault="00CE7631" w:rsidP="00CE7631">
      <w:pPr>
        <w:jc w:val="right"/>
      </w:pPr>
      <w:bookmarkStart w:id="309" w:name="_Toc275359267"/>
      <w:r w:rsidRPr="008C6777">
        <w:t>M</w:t>
      </w:r>
      <w:r w:rsidRPr="00B5748E">
        <w:rPr>
          <w:rStyle w:val="Taille-1Caracteres"/>
        </w:rPr>
        <w:t xml:space="preserve">ONSIEUR DE LA </w:t>
      </w:r>
      <w:r w:rsidRPr="008C6777">
        <w:t>B</w:t>
      </w:r>
      <w:r w:rsidRPr="00B5748E">
        <w:rPr>
          <w:rStyle w:val="Taille-1Caracteres"/>
        </w:rPr>
        <w:t>RAGUETTE</w:t>
      </w:r>
      <w:r>
        <w:t>.</w:t>
      </w:r>
    </w:p>
    <w:p w14:paraId="08333BFE" w14:textId="19C75A0E" w:rsidR="008C6777" w:rsidRDefault="00B86016" w:rsidP="008C6777">
      <w:pPr>
        <w:pStyle w:val="Titre2"/>
        <w:rPr>
          <w:szCs w:val="44"/>
        </w:rPr>
      </w:pPr>
      <w:bookmarkStart w:id="310" w:name="_Toc199525913"/>
      <w:r w:rsidRPr="00B90685">
        <w:rPr>
          <w:szCs w:val="44"/>
        </w:rPr>
        <w:lastRenderedPageBreak/>
        <w:t>TOUJOURS</w:t>
      </w:r>
      <w:bookmarkEnd w:id="309"/>
      <w:bookmarkEnd w:id="310"/>
      <w:r w:rsidRPr="00B90685">
        <w:rPr>
          <w:szCs w:val="44"/>
        </w:rPr>
        <w:br/>
      </w:r>
    </w:p>
    <w:p w14:paraId="4DD9382C" w14:textId="77777777" w:rsidR="008C6777" w:rsidRDefault="008C6777" w:rsidP="00FD104E">
      <w:pPr>
        <w:spacing w:before="0" w:after="0"/>
        <w:ind w:firstLine="0"/>
        <w:jc w:val="center"/>
      </w:pPr>
      <w:r>
        <w:rPr>
          <w:szCs w:val="44"/>
        </w:rPr>
        <w:t>— </w:t>
      </w:r>
      <w:r w:rsidR="00B86016" w:rsidRPr="008C6777">
        <w:t>Combien dureront nos amours</w:t>
      </w:r>
      <w:r>
        <w:t> ?</w:t>
      </w:r>
    </w:p>
    <w:p w14:paraId="18D9417C" w14:textId="77777777" w:rsidR="008C6777" w:rsidRDefault="00B86016" w:rsidP="00FD104E">
      <w:pPr>
        <w:spacing w:before="0" w:after="0"/>
        <w:ind w:firstLine="0"/>
        <w:jc w:val="center"/>
      </w:pPr>
      <w:r w:rsidRPr="008C6777">
        <w:t>Dit la pucelle au clair de lune</w:t>
      </w:r>
      <w:r w:rsidR="008C6777">
        <w:t>.</w:t>
      </w:r>
    </w:p>
    <w:p w14:paraId="013D91AA" w14:textId="77777777" w:rsidR="008C6777" w:rsidRDefault="00B86016" w:rsidP="00FD104E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amoureux répond</w:t>
      </w:r>
      <w:r w:rsidR="008C6777">
        <w:t xml:space="preserve"> : </w:t>
      </w:r>
      <w:r w:rsidRPr="008C6777">
        <w:t>Ô ma brune</w:t>
      </w:r>
      <w:r w:rsidR="008C6777">
        <w:t>,</w:t>
      </w:r>
    </w:p>
    <w:p w14:paraId="40873024" w14:textId="77777777" w:rsidR="008C6777" w:rsidRDefault="00B86016" w:rsidP="00FD104E">
      <w:pPr>
        <w:spacing w:before="0" w:after="0"/>
        <w:ind w:firstLine="0"/>
        <w:jc w:val="center"/>
      </w:pPr>
      <w:r w:rsidRPr="008C6777">
        <w:t>Toujours</w:t>
      </w:r>
      <w:r w:rsidR="008C6777">
        <w:t xml:space="preserve">, </w:t>
      </w:r>
      <w:r w:rsidRPr="008C6777">
        <w:t>toujours</w:t>
      </w:r>
      <w:r w:rsidR="008C6777">
        <w:t> !</w:t>
      </w:r>
    </w:p>
    <w:p w14:paraId="3CC5002F" w14:textId="77777777" w:rsidR="00FD104E" w:rsidRDefault="00FD104E" w:rsidP="00FD104E">
      <w:pPr>
        <w:spacing w:before="0" w:after="0"/>
        <w:ind w:firstLine="0"/>
        <w:jc w:val="center"/>
      </w:pPr>
    </w:p>
    <w:p w14:paraId="6DFC9620" w14:textId="44138AEA" w:rsidR="008C6777" w:rsidRDefault="00B86016" w:rsidP="00FD104E">
      <w:pPr>
        <w:spacing w:before="0" w:after="0"/>
        <w:ind w:firstLine="0"/>
        <w:jc w:val="center"/>
      </w:pPr>
      <w:r w:rsidRPr="008C6777">
        <w:t>Quand tout sommeille aux alentours</w:t>
      </w:r>
      <w:r w:rsidR="008C6777">
        <w:t>,</w:t>
      </w:r>
    </w:p>
    <w:p w14:paraId="54736029" w14:textId="77777777" w:rsidR="008C6777" w:rsidRDefault="00B86016" w:rsidP="00FD104E">
      <w:pPr>
        <w:spacing w:before="0" w:after="0"/>
        <w:ind w:firstLine="0"/>
        <w:jc w:val="center"/>
      </w:pPr>
      <w:r w:rsidRPr="008C6777">
        <w:t>Hortense</w:t>
      </w:r>
      <w:r w:rsidR="008C6777">
        <w:t xml:space="preserve">, </w:t>
      </w:r>
      <w:r w:rsidRPr="008C6777">
        <w:t>se tortillant d</w:t>
      </w:r>
      <w:r w:rsidR="008C6777">
        <w:t>’</w:t>
      </w:r>
      <w:r w:rsidRPr="008C6777">
        <w:t>aise</w:t>
      </w:r>
      <w:r w:rsidR="008C6777">
        <w:t>,</w:t>
      </w:r>
    </w:p>
    <w:p w14:paraId="2778191A" w14:textId="0E184748" w:rsidR="00B86016" w:rsidRPr="008C6777" w:rsidRDefault="00B86016" w:rsidP="00FD104E">
      <w:pPr>
        <w:spacing w:before="0" w:after="0"/>
        <w:ind w:firstLine="0"/>
        <w:jc w:val="center"/>
      </w:pPr>
      <w:r w:rsidRPr="008C6777">
        <w:t>Dit qu</w:t>
      </w:r>
      <w:r w:rsidR="008C6777">
        <w:t>’</w:t>
      </w:r>
      <w:r w:rsidRPr="008C6777">
        <w:t>elle veut que je la baise</w:t>
      </w:r>
    </w:p>
    <w:p w14:paraId="5E340FBC" w14:textId="77777777" w:rsidR="008C6777" w:rsidRDefault="00B86016" w:rsidP="00FD104E">
      <w:pPr>
        <w:spacing w:before="0" w:after="0"/>
        <w:ind w:firstLine="0"/>
        <w:jc w:val="center"/>
      </w:pPr>
      <w:r w:rsidRPr="008C6777">
        <w:t>Toujours</w:t>
      </w:r>
      <w:r w:rsidR="008C6777">
        <w:t xml:space="preserve">, </w:t>
      </w:r>
      <w:r w:rsidRPr="008C6777">
        <w:t>toujours</w:t>
      </w:r>
      <w:r w:rsidR="008C6777">
        <w:t>.</w:t>
      </w:r>
    </w:p>
    <w:p w14:paraId="0D72F0BC" w14:textId="77777777" w:rsidR="00FD104E" w:rsidRDefault="00FD104E" w:rsidP="00FD104E">
      <w:pPr>
        <w:spacing w:before="0" w:after="0"/>
        <w:ind w:firstLine="0"/>
        <w:jc w:val="center"/>
      </w:pPr>
    </w:p>
    <w:p w14:paraId="6B6EBD7E" w14:textId="6CA4E85C" w:rsidR="00B86016" w:rsidRPr="008C6777" w:rsidRDefault="00B86016" w:rsidP="00FD104E">
      <w:pPr>
        <w:spacing w:before="0" w:after="0"/>
        <w:ind w:firstLine="0"/>
        <w:jc w:val="center"/>
      </w:pPr>
      <w:r w:rsidRPr="008C6777">
        <w:t>Moi je dis</w:t>
      </w:r>
      <w:r w:rsidR="008C6777">
        <w:t xml:space="preserve">, </w:t>
      </w:r>
      <w:r w:rsidRPr="008C6777">
        <w:t>pour charmer mes jours</w:t>
      </w:r>
    </w:p>
    <w:p w14:paraId="2B33F2D2" w14:textId="77777777" w:rsidR="008C6777" w:rsidRDefault="00B86016" w:rsidP="00FD104E">
      <w:pPr>
        <w:spacing w:before="0" w:after="0"/>
        <w:ind w:firstLine="0"/>
        <w:jc w:val="center"/>
      </w:pPr>
      <w:r w:rsidRPr="008C6777">
        <w:t>Et le souvenir de mes peines</w:t>
      </w:r>
      <w:r w:rsidR="008C6777">
        <w:t> :</w:t>
      </w:r>
    </w:p>
    <w:p w14:paraId="4DF65E05" w14:textId="0E4C9670" w:rsidR="00B86016" w:rsidRPr="008C6777" w:rsidRDefault="00B86016" w:rsidP="00FD104E">
      <w:pPr>
        <w:spacing w:before="0" w:after="0"/>
        <w:ind w:firstLine="0"/>
        <w:jc w:val="center"/>
      </w:pPr>
      <w:r w:rsidRPr="008C6777">
        <w:t>Mes c</w:t>
      </w:r>
      <w:r w:rsidR="008C6777">
        <w:t xml:space="preserve">……. </w:t>
      </w:r>
      <w:r w:rsidRPr="008C6777">
        <w:t>es</w:t>
      </w:r>
      <w:r w:rsidR="008C6777">
        <w:t xml:space="preserve">, </w:t>
      </w:r>
      <w:r w:rsidRPr="008C6777">
        <w:t>que n</w:t>
      </w:r>
      <w:r w:rsidR="008C6777">
        <w:t>’</w:t>
      </w:r>
      <w:r w:rsidRPr="008C6777">
        <w:t>êtes-vous pleines</w:t>
      </w:r>
    </w:p>
    <w:p w14:paraId="61B67090" w14:textId="77777777" w:rsidR="008C6777" w:rsidRDefault="00B86016" w:rsidP="00FD104E">
      <w:pPr>
        <w:spacing w:before="0" w:after="0"/>
        <w:ind w:firstLine="0"/>
        <w:jc w:val="center"/>
      </w:pPr>
      <w:r w:rsidRPr="008C6777">
        <w:t>Toujours</w:t>
      </w:r>
      <w:r w:rsidR="008C6777">
        <w:t xml:space="preserve">, </w:t>
      </w:r>
      <w:r w:rsidRPr="008C6777">
        <w:t>toujours</w:t>
      </w:r>
      <w:r w:rsidR="008C6777">
        <w:t> !</w:t>
      </w:r>
    </w:p>
    <w:p w14:paraId="04D0ED80" w14:textId="77777777" w:rsidR="00FD104E" w:rsidRDefault="00FD104E" w:rsidP="00FD104E">
      <w:pPr>
        <w:spacing w:before="0" w:after="0"/>
        <w:ind w:firstLine="0"/>
        <w:jc w:val="center"/>
      </w:pPr>
    </w:p>
    <w:p w14:paraId="101815D5" w14:textId="0D8A1193" w:rsidR="008C6777" w:rsidRDefault="00B86016" w:rsidP="00FD104E">
      <w:pPr>
        <w:spacing w:before="0" w:after="0"/>
        <w:ind w:firstLine="0"/>
        <w:jc w:val="center"/>
      </w:pPr>
      <w:r w:rsidRPr="008C6777">
        <w:t>Mais le plus chaste des amours</w:t>
      </w:r>
      <w:r w:rsidR="008C6777">
        <w:t>,</w:t>
      </w:r>
    </w:p>
    <w:p w14:paraId="2F7A03A5" w14:textId="77777777" w:rsidR="008C6777" w:rsidRDefault="00B86016" w:rsidP="00FD104E">
      <w:pPr>
        <w:spacing w:before="0" w:after="0"/>
        <w:ind w:firstLine="0"/>
        <w:jc w:val="center"/>
      </w:pPr>
      <w:r w:rsidRPr="008C6777">
        <w:t>Le fouteur le plus intrépide</w:t>
      </w:r>
      <w:r w:rsidR="008C6777">
        <w:t>,</w:t>
      </w:r>
    </w:p>
    <w:p w14:paraId="29DECD3B" w14:textId="070A415B" w:rsidR="00B86016" w:rsidRPr="008C6777" w:rsidRDefault="00B86016" w:rsidP="00FD104E">
      <w:pPr>
        <w:spacing w:before="0" w:after="0"/>
        <w:ind w:firstLine="0"/>
        <w:jc w:val="center"/>
      </w:pPr>
      <w:r w:rsidRPr="008C6777">
        <w:t>Comme un flacon s</w:t>
      </w:r>
      <w:r w:rsidR="008C6777">
        <w:t>’</w:t>
      </w:r>
      <w:r w:rsidRPr="008C6777">
        <w:t>use et se vide</w:t>
      </w:r>
    </w:p>
    <w:p w14:paraId="22BAD6EF" w14:textId="77777777" w:rsidR="008C6777" w:rsidRDefault="00B86016" w:rsidP="00FD104E">
      <w:pPr>
        <w:spacing w:before="0" w:after="0"/>
        <w:ind w:firstLine="0"/>
        <w:jc w:val="center"/>
      </w:pPr>
      <w:r w:rsidRPr="008C6777">
        <w:t>Toujours</w:t>
      </w:r>
      <w:r w:rsidR="008C6777">
        <w:t xml:space="preserve">, </w:t>
      </w:r>
      <w:r w:rsidRPr="008C6777">
        <w:t>toujours</w:t>
      </w:r>
      <w:r w:rsidR="008C6777">
        <w:t> !</w:t>
      </w:r>
    </w:p>
    <w:p w14:paraId="129520E2" w14:textId="77777777" w:rsidR="008C6777" w:rsidRDefault="00B86016" w:rsidP="008C6777">
      <w:pPr>
        <w:jc w:val="right"/>
      </w:pPr>
      <w:r w:rsidRPr="008C6777">
        <w:t>Charles B</w:t>
      </w:r>
      <w:r w:rsidRPr="00FD104E">
        <w:rPr>
          <w:rStyle w:val="Taille-1Caracteres"/>
        </w:rPr>
        <w:t>AUDELAIRE</w:t>
      </w:r>
      <w:r w:rsidR="008C6777">
        <w:t>.</w:t>
      </w:r>
    </w:p>
    <w:p w14:paraId="246ACD80" w14:textId="74D460DE" w:rsidR="00B86016" w:rsidRPr="00B90685" w:rsidRDefault="00B86016" w:rsidP="008C6777">
      <w:pPr>
        <w:pStyle w:val="Titre2"/>
        <w:rPr>
          <w:szCs w:val="44"/>
        </w:rPr>
      </w:pPr>
      <w:bookmarkStart w:id="311" w:name="_Toc275359268"/>
      <w:bookmarkStart w:id="312" w:name="_Toc199525914"/>
      <w:r w:rsidRPr="00B90685">
        <w:rPr>
          <w:szCs w:val="44"/>
        </w:rPr>
        <w:lastRenderedPageBreak/>
        <w:t>OUBLI ROMANTIQUE</w:t>
      </w:r>
      <w:bookmarkEnd w:id="311"/>
      <w:bookmarkEnd w:id="312"/>
      <w:r w:rsidRPr="00B90685">
        <w:rPr>
          <w:szCs w:val="44"/>
        </w:rPr>
        <w:br/>
      </w:r>
    </w:p>
    <w:p w14:paraId="305A7833" w14:textId="77777777" w:rsidR="00B86016" w:rsidRPr="00B90685" w:rsidRDefault="00B86016" w:rsidP="002762A0">
      <w:pPr>
        <w:spacing w:before="0" w:after="0"/>
      </w:pPr>
      <w:r w:rsidRPr="00B90685">
        <w:t>Lorsque mon front se baigne en tes souples cheveux</w:t>
      </w:r>
    </w:p>
    <w:p w14:paraId="45B10C74" w14:textId="77777777" w:rsidR="008C6777" w:rsidRDefault="00B86016" w:rsidP="002762A0">
      <w:pPr>
        <w:spacing w:before="0" w:after="0"/>
      </w:pPr>
      <w:r w:rsidRPr="00B90685">
        <w:t>Comme aux flots d</w:t>
      </w:r>
      <w:r w:rsidR="008C6777">
        <w:t>’</w:t>
      </w:r>
      <w:r w:rsidRPr="00B90685">
        <w:t>une mer étincelante et noire</w:t>
      </w:r>
      <w:r w:rsidR="008C6777">
        <w:t>,</w:t>
      </w:r>
    </w:p>
    <w:p w14:paraId="43BBDE86" w14:textId="4D1F529C" w:rsidR="00B86016" w:rsidRPr="00B90685" w:rsidRDefault="00B86016" w:rsidP="002762A0">
      <w:pPr>
        <w:spacing w:before="0" w:after="0"/>
      </w:pPr>
      <w:r w:rsidRPr="00B90685">
        <w:t>Quand sur tes seins polis et durs mes doigts nerveux</w:t>
      </w:r>
    </w:p>
    <w:p w14:paraId="540AA724" w14:textId="77777777" w:rsidR="008C6777" w:rsidRDefault="00B86016" w:rsidP="002762A0">
      <w:pPr>
        <w:spacing w:before="0" w:after="0"/>
      </w:pPr>
      <w:r w:rsidRPr="00B90685">
        <w:t>Palpitent comme sur un beau clavier d</w:t>
      </w:r>
      <w:r w:rsidR="008C6777">
        <w:t>’</w:t>
      </w:r>
      <w:r w:rsidRPr="00B90685">
        <w:t>ivoire</w:t>
      </w:r>
      <w:r w:rsidR="008C6777">
        <w:t>,</w:t>
      </w:r>
    </w:p>
    <w:p w14:paraId="7582C798" w14:textId="77777777" w:rsidR="00CC5E1A" w:rsidRDefault="00CC5E1A" w:rsidP="002762A0">
      <w:pPr>
        <w:spacing w:before="0" w:after="0"/>
      </w:pPr>
    </w:p>
    <w:p w14:paraId="1722DFC3" w14:textId="1A622939" w:rsidR="008C6777" w:rsidRDefault="00B86016" w:rsidP="002762A0">
      <w:pPr>
        <w:spacing w:before="0" w:after="0"/>
      </w:pPr>
      <w:r w:rsidRPr="00B90685">
        <w:t>Quand de ton œil farouche et tendre</w:t>
      </w:r>
      <w:r w:rsidR="008C6777">
        <w:t xml:space="preserve">, </w:t>
      </w:r>
      <w:r w:rsidR="00CC5E1A">
        <w:t>—</w:t>
      </w:r>
      <w:r w:rsidR="008C6777">
        <w:t xml:space="preserve"> </w:t>
      </w:r>
      <w:r w:rsidRPr="00B90685">
        <w:t>œil de combat</w:t>
      </w:r>
      <w:r w:rsidR="008C6777">
        <w:t xml:space="preserve"> ! </w:t>
      </w:r>
      <w:r w:rsidR="00CC5E1A">
        <w:t>—</w:t>
      </w:r>
    </w:p>
    <w:p w14:paraId="006D796A" w14:textId="77777777" w:rsidR="008C6777" w:rsidRDefault="00B86016" w:rsidP="002762A0">
      <w:pPr>
        <w:spacing w:before="0" w:after="0"/>
      </w:pPr>
      <w:r w:rsidRPr="00B90685">
        <w:t>Me fascine l</w:t>
      </w:r>
      <w:r w:rsidR="008C6777">
        <w:t>’</w:t>
      </w:r>
      <w:r w:rsidRPr="00B90685">
        <w:t>éclair que la luxure avive</w:t>
      </w:r>
      <w:r w:rsidR="008C6777">
        <w:t>,</w:t>
      </w:r>
    </w:p>
    <w:p w14:paraId="232F4962" w14:textId="77777777" w:rsidR="008C6777" w:rsidRDefault="00B86016" w:rsidP="002762A0">
      <w:pPr>
        <w:spacing w:before="0" w:after="0"/>
      </w:pPr>
      <w:r w:rsidRPr="00B90685">
        <w:t>Lorsque ta bouche en feu sur ma bouche s</w:t>
      </w:r>
      <w:r w:rsidR="008C6777">
        <w:t>’</w:t>
      </w:r>
      <w:r w:rsidRPr="00B90685">
        <w:t>abat</w:t>
      </w:r>
      <w:r w:rsidR="008C6777">
        <w:t>,</w:t>
      </w:r>
    </w:p>
    <w:p w14:paraId="094A7D5E" w14:textId="77777777" w:rsidR="008C6777" w:rsidRDefault="00B86016" w:rsidP="002762A0">
      <w:pPr>
        <w:spacing w:before="0" w:after="0"/>
      </w:pPr>
      <w:r w:rsidRPr="00B90685">
        <w:t>Quand ma langue se tord sous ton âcre salive</w:t>
      </w:r>
      <w:r w:rsidR="008C6777">
        <w:t>,</w:t>
      </w:r>
    </w:p>
    <w:p w14:paraId="0FAFD173" w14:textId="77777777" w:rsidR="00CC5E1A" w:rsidRDefault="00CC5E1A" w:rsidP="002762A0">
      <w:pPr>
        <w:spacing w:before="0" w:after="0"/>
      </w:pPr>
    </w:p>
    <w:p w14:paraId="68B781C5" w14:textId="35300EAD" w:rsidR="00B86016" w:rsidRPr="00B90685" w:rsidRDefault="00B86016" w:rsidP="002762A0">
      <w:pPr>
        <w:spacing w:before="0" w:after="0"/>
      </w:pPr>
      <w:r w:rsidRPr="00B90685">
        <w:t>Quand tes bras tout-puissants s</w:t>
      </w:r>
      <w:r w:rsidR="008C6777">
        <w:t>’</w:t>
      </w:r>
      <w:r w:rsidRPr="00B90685">
        <w:t>ouvrent pour me presser</w:t>
      </w:r>
    </w:p>
    <w:p w14:paraId="7ACE520B" w14:textId="77777777" w:rsidR="008C6777" w:rsidRDefault="00B86016" w:rsidP="002762A0">
      <w:pPr>
        <w:spacing w:before="0" w:after="0"/>
      </w:pPr>
      <w:r w:rsidRPr="00B90685">
        <w:t>Sur ta gorge qui monte</w:t>
      </w:r>
      <w:r w:rsidR="008C6777">
        <w:t xml:space="preserve">, </w:t>
      </w:r>
      <w:r w:rsidRPr="00B90685">
        <w:t>éblouissante boule</w:t>
      </w:r>
      <w:r w:rsidR="008C6777">
        <w:t>,</w:t>
      </w:r>
    </w:p>
    <w:p w14:paraId="07D84EC2" w14:textId="77777777" w:rsidR="008C6777" w:rsidRDefault="00B86016" w:rsidP="002762A0">
      <w:pPr>
        <w:spacing w:before="0" w:after="0"/>
      </w:pPr>
      <w:r w:rsidRPr="00B90685">
        <w:t>Où ma raison se noie</w:t>
      </w:r>
      <w:r w:rsidR="008C6777">
        <w:t xml:space="preserve">, </w:t>
      </w:r>
      <w:r w:rsidRPr="00B90685">
        <w:t>où ma tête se roule</w:t>
      </w:r>
      <w:r w:rsidR="008C6777">
        <w:t>,</w:t>
      </w:r>
    </w:p>
    <w:p w14:paraId="76E4B775" w14:textId="77777777" w:rsidR="00CC5E1A" w:rsidRDefault="00CC5E1A" w:rsidP="002762A0">
      <w:pPr>
        <w:spacing w:before="0" w:after="0"/>
      </w:pPr>
    </w:p>
    <w:p w14:paraId="3AF2BB33" w14:textId="6702F102" w:rsidR="008C6777" w:rsidRDefault="00B86016" w:rsidP="002762A0">
      <w:pPr>
        <w:spacing w:before="0" w:after="0"/>
      </w:pPr>
      <w:r w:rsidRPr="00B90685">
        <w:t>Quand ton genou me brise en l</w:t>
      </w:r>
      <w:r w:rsidR="008C6777">
        <w:t>’</w:t>
      </w:r>
      <w:r w:rsidRPr="00B90685">
        <w:t>énervant baiser</w:t>
      </w:r>
      <w:r w:rsidR="008C6777">
        <w:t>,</w:t>
      </w:r>
    </w:p>
    <w:p w14:paraId="7BB3FA09" w14:textId="77777777" w:rsidR="008C6777" w:rsidRDefault="00B86016" w:rsidP="002762A0">
      <w:pPr>
        <w:spacing w:before="0" w:after="0"/>
      </w:pPr>
      <w:r w:rsidRPr="00B90685">
        <w:t>Ou me fait haleter ta caresse suprême</w:t>
      </w:r>
      <w:r w:rsidR="008C6777">
        <w:t>.</w:t>
      </w:r>
    </w:p>
    <w:p w14:paraId="160DB70D" w14:textId="614C2D2D" w:rsidR="008C6777" w:rsidRDefault="00B86016" w:rsidP="002762A0">
      <w:pPr>
        <w:spacing w:before="0" w:after="0"/>
      </w:pPr>
      <w:r w:rsidRPr="00B90685">
        <w:t>Tout est oubli pour moi</w:t>
      </w:r>
      <w:r w:rsidR="008C6777">
        <w:t xml:space="preserve"> : </w:t>
      </w:r>
      <w:r w:rsidRPr="00B90685">
        <w:t>Dieu</w:t>
      </w:r>
      <w:r w:rsidR="008C6777">
        <w:t xml:space="preserve">, </w:t>
      </w:r>
      <w:r w:rsidRPr="00B90685">
        <w:t>le Diable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et toi-même</w:t>
      </w:r>
      <w:r w:rsidR="008C6777">
        <w:t>.</w:t>
      </w:r>
    </w:p>
    <w:p w14:paraId="43346A37" w14:textId="77777777" w:rsidR="002762A0" w:rsidRDefault="002762A0" w:rsidP="002762A0">
      <w:pPr>
        <w:jc w:val="right"/>
      </w:pPr>
      <w:r w:rsidRPr="008C6777">
        <w:t>M</w:t>
      </w:r>
      <w:r w:rsidRPr="00B5748E">
        <w:rPr>
          <w:rStyle w:val="Taille-1Caracteres"/>
        </w:rPr>
        <w:t xml:space="preserve">ONSIEUR DE LA </w:t>
      </w:r>
      <w:r w:rsidRPr="008C6777">
        <w:t>B</w:t>
      </w:r>
      <w:r w:rsidRPr="00B5748E">
        <w:rPr>
          <w:rStyle w:val="Taille-1Caracteres"/>
        </w:rPr>
        <w:t>RAGUETTE</w:t>
      </w:r>
      <w:r>
        <w:t>.</w:t>
      </w:r>
    </w:p>
    <w:p w14:paraId="187528C1" w14:textId="27341D3B" w:rsidR="00B86016" w:rsidRPr="00CB27E7" w:rsidRDefault="00B86016" w:rsidP="008C6777">
      <w:pPr>
        <w:pStyle w:val="Titre2"/>
        <w:rPr>
          <w:iCs w:val="0"/>
        </w:rPr>
      </w:pPr>
      <w:bookmarkStart w:id="313" w:name="_Toc199525915"/>
      <w:r w:rsidRPr="00CB27E7">
        <w:rPr>
          <w:iCs w:val="0"/>
        </w:rPr>
        <w:lastRenderedPageBreak/>
        <w:t>*</w:t>
      </w:r>
      <w:bookmarkEnd w:id="313"/>
      <w:r w:rsidRPr="00CB27E7">
        <w:rPr>
          <w:iCs w:val="0"/>
        </w:rPr>
        <w:br/>
      </w:r>
    </w:p>
    <w:p w14:paraId="61A93D8B" w14:textId="6533AC24" w:rsidR="00B86016" w:rsidRPr="00B90685" w:rsidRDefault="00B86016" w:rsidP="002E3E01">
      <w:pPr>
        <w:spacing w:before="0" w:after="0"/>
      </w:pPr>
      <w:r w:rsidRPr="00B90685">
        <w:t>Ainsi qu</w:t>
      </w:r>
      <w:r w:rsidR="008C6777">
        <w:t>’</w:t>
      </w:r>
      <w:r w:rsidRPr="00B90685">
        <w:t>une capote anglaise</w:t>
      </w:r>
    </w:p>
    <w:p w14:paraId="1C5C75F9" w14:textId="77777777" w:rsidR="008C6777" w:rsidRDefault="00B86016" w:rsidP="002E3E01">
      <w:pPr>
        <w:spacing w:before="0" w:after="0"/>
      </w:pPr>
      <w:r w:rsidRPr="00B90685">
        <w:t>Dans laquelle on a déchargé</w:t>
      </w:r>
      <w:r w:rsidR="008C6777">
        <w:t>,</w:t>
      </w:r>
    </w:p>
    <w:p w14:paraId="3A705A60" w14:textId="77777777" w:rsidR="008C6777" w:rsidRDefault="00B86016" w:rsidP="002E3E01">
      <w:pPr>
        <w:spacing w:before="0" w:after="0"/>
      </w:pPr>
      <w:r w:rsidRPr="00B90685">
        <w:t>Comme le gland d</w:t>
      </w:r>
      <w:r w:rsidR="008C6777">
        <w:t>’</w:t>
      </w:r>
      <w:r w:rsidRPr="00B90685">
        <w:t>un vieux qui baise</w:t>
      </w:r>
      <w:r w:rsidR="008C6777">
        <w:t>,</w:t>
      </w:r>
    </w:p>
    <w:p w14:paraId="7AD4262F" w14:textId="77777777" w:rsidR="008C6777" w:rsidRDefault="00B86016" w:rsidP="002E3E01">
      <w:pPr>
        <w:spacing w:before="0" w:after="0"/>
      </w:pPr>
      <w:r w:rsidRPr="00B90685">
        <w:t>Flotte son téton ravagé</w:t>
      </w:r>
      <w:r w:rsidR="008C6777">
        <w:t>.</w:t>
      </w:r>
    </w:p>
    <w:p w14:paraId="65D3B77A" w14:textId="77777777" w:rsidR="002E3E01" w:rsidRDefault="002E3E01" w:rsidP="002E3E01">
      <w:pPr>
        <w:spacing w:before="0" w:after="0"/>
      </w:pPr>
    </w:p>
    <w:p w14:paraId="1CB51363" w14:textId="0347F6CF" w:rsidR="00B86016" w:rsidRPr="00B90685" w:rsidRDefault="00B86016" w:rsidP="002E3E01">
      <w:pPr>
        <w:spacing w:before="0" w:after="0"/>
      </w:pPr>
      <w:r w:rsidRPr="00B90685">
        <w:t>Vingt couches</w:t>
      </w:r>
      <w:r w:rsidR="008C6777">
        <w:t xml:space="preserve">, </w:t>
      </w:r>
      <w:r w:rsidRPr="00B90685">
        <w:t>autant de véroles</w:t>
      </w:r>
    </w:p>
    <w:p w14:paraId="521ACA13" w14:textId="77777777" w:rsidR="008C6777" w:rsidRDefault="00B86016" w:rsidP="002E3E01">
      <w:pPr>
        <w:spacing w:before="0" w:after="0"/>
      </w:pPr>
      <w:r w:rsidRPr="00B90685">
        <w:t>Ont couturé son ventre affreux</w:t>
      </w:r>
      <w:r w:rsidR="008C6777">
        <w:t>,</w:t>
      </w:r>
    </w:p>
    <w:p w14:paraId="3B398EC1" w14:textId="77777777" w:rsidR="008C6777" w:rsidRDefault="00B86016" w:rsidP="002E3E01">
      <w:pPr>
        <w:spacing w:before="0" w:after="0"/>
      </w:pPr>
      <w:r w:rsidRPr="00B90685">
        <w:t>Hideux amas de tripes molles</w:t>
      </w:r>
      <w:r w:rsidR="008C6777">
        <w:t>,</w:t>
      </w:r>
    </w:p>
    <w:p w14:paraId="19807566" w14:textId="77777777" w:rsidR="008C6777" w:rsidRDefault="00B86016" w:rsidP="002E3E01">
      <w:pPr>
        <w:spacing w:before="0" w:after="0"/>
      </w:pPr>
      <w:r w:rsidRPr="00B90685">
        <w:t>Où d</w:t>
      </w:r>
      <w:r w:rsidR="008C6777">
        <w:t>’</w:t>
      </w:r>
      <w:r w:rsidRPr="00B90685">
        <w:t>ennui bâille un trou glaireux</w:t>
      </w:r>
      <w:r w:rsidR="008C6777">
        <w:t>.</w:t>
      </w:r>
    </w:p>
    <w:p w14:paraId="6219B928" w14:textId="77777777" w:rsidR="002E3E01" w:rsidRDefault="002E3E01" w:rsidP="002E3E01">
      <w:pPr>
        <w:spacing w:before="0" w:after="0"/>
      </w:pPr>
    </w:p>
    <w:p w14:paraId="4C05BB92" w14:textId="0632B36B" w:rsidR="00B86016" w:rsidRPr="00B90685" w:rsidRDefault="00B86016" w:rsidP="002E3E01">
      <w:pPr>
        <w:spacing w:before="0" w:after="0"/>
      </w:pPr>
      <w:r w:rsidRPr="00B90685">
        <w:t>Comme la merde à la moustache</w:t>
      </w:r>
    </w:p>
    <w:p w14:paraId="42B43ECB" w14:textId="77777777" w:rsidR="008C6777" w:rsidRDefault="00B86016" w:rsidP="002E3E01">
      <w:pPr>
        <w:spacing w:before="0" w:after="0"/>
      </w:pPr>
      <w:r w:rsidRPr="00B90685">
        <w:t>D</w:t>
      </w:r>
      <w:r w:rsidR="008C6777">
        <w:t>’</w:t>
      </w:r>
      <w:r w:rsidRPr="00B90685">
        <w:t>un rat qui dîne à Montfaucon</w:t>
      </w:r>
      <w:r w:rsidR="008C6777">
        <w:t>,</w:t>
      </w:r>
    </w:p>
    <w:p w14:paraId="0FAC0644" w14:textId="70247BF4" w:rsidR="00B86016" w:rsidRPr="00B90685" w:rsidRDefault="00B86016" w:rsidP="002E3E01">
      <w:pPr>
        <w:spacing w:before="0" w:after="0"/>
      </w:pPr>
      <w:r w:rsidRPr="00B90685">
        <w:t>Le foutre en verts grumeaux s</w:t>
      </w:r>
      <w:r w:rsidR="008C6777">
        <w:t>’</w:t>
      </w:r>
      <w:r w:rsidRPr="00B90685">
        <w:t>attache</w:t>
      </w:r>
    </w:p>
    <w:p w14:paraId="1ACE3ADF" w14:textId="35465715" w:rsidR="008C6777" w:rsidRDefault="00B86016" w:rsidP="002E3E01">
      <w:pPr>
        <w:spacing w:before="0" w:after="0"/>
      </w:pPr>
      <w:r w:rsidRPr="00B90685">
        <w:t>Aux poils gris qui bordent son c</w:t>
      </w:r>
      <w:r w:rsidR="002E3E01">
        <w:t>...</w:t>
      </w:r>
    </w:p>
    <w:p w14:paraId="4846619F" w14:textId="77777777" w:rsidR="002E3E01" w:rsidRDefault="002E3E01" w:rsidP="002E3E01">
      <w:pPr>
        <w:spacing w:before="0" w:after="0"/>
      </w:pPr>
    </w:p>
    <w:p w14:paraId="68ACDF14" w14:textId="0FE11098" w:rsidR="008C6777" w:rsidRDefault="00B86016" w:rsidP="002E3E01">
      <w:pPr>
        <w:spacing w:before="0" w:after="0"/>
      </w:pPr>
      <w:r w:rsidRPr="00B90685">
        <w:t>Pourtant</w:t>
      </w:r>
      <w:r w:rsidR="008C6777">
        <w:t xml:space="preserve">, </w:t>
      </w:r>
      <w:r w:rsidRPr="00B90685">
        <w:t>on fout cette latrine</w:t>
      </w:r>
      <w:r w:rsidR="008C6777">
        <w:t>…</w:t>
      </w:r>
    </w:p>
    <w:p w14:paraId="3057ED6A" w14:textId="74B541DE" w:rsidR="00B86016" w:rsidRPr="00B90685" w:rsidRDefault="00B86016" w:rsidP="002E3E01">
      <w:pPr>
        <w:spacing w:before="0" w:after="0"/>
      </w:pPr>
      <w:r w:rsidRPr="00B90685">
        <w:t>Ne vaudrait-il pas mieux cent fois</w:t>
      </w:r>
    </w:p>
    <w:p w14:paraId="7BCE44D2" w14:textId="2018BF80" w:rsidR="008C6777" w:rsidRDefault="00B86016" w:rsidP="002E3E01">
      <w:pPr>
        <w:spacing w:before="0" w:after="0"/>
      </w:pPr>
      <w:r w:rsidRPr="00B90685">
        <w:t>Moucher la morve de sa p</w:t>
      </w:r>
      <w:r w:rsidR="002E3E01">
        <w:t>...</w:t>
      </w:r>
    </w:p>
    <w:p w14:paraId="4DF0E780" w14:textId="77777777" w:rsidR="008C6777" w:rsidRDefault="00B86016" w:rsidP="002E3E01">
      <w:pPr>
        <w:spacing w:before="0" w:after="0"/>
      </w:pPr>
      <w:r w:rsidRPr="00B90685">
        <w:t>Dans le mouchoir de ses cinq doigts</w:t>
      </w:r>
      <w:r w:rsidR="008C6777">
        <w:t> ?</w:t>
      </w:r>
    </w:p>
    <w:p w14:paraId="1F8B6087" w14:textId="45BA656B" w:rsidR="008C6777" w:rsidRDefault="00B86016" w:rsidP="008C6777">
      <w:pPr>
        <w:jc w:val="right"/>
      </w:pPr>
      <w:r w:rsidRPr="008C6777">
        <w:t>Théophile G</w:t>
      </w:r>
      <w:r w:rsidR="002E3E01">
        <w:t>.....</w:t>
      </w:r>
      <w:r w:rsidR="0019218D" w:rsidRPr="002E3E01">
        <w:rPr>
          <w:rStyle w:val="Taille-1Caracteres"/>
        </w:rPr>
        <w:t>R</w:t>
      </w:r>
      <w:r w:rsidR="008C6777">
        <w:t>.</w:t>
      </w:r>
    </w:p>
    <w:p w14:paraId="11ED09C5" w14:textId="2DEE06E6" w:rsidR="00B86016" w:rsidRPr="00CB27E7" w:rsidRDefault="00B86016" w:rsidP="008C6777">
      <w:pPr>
        <w:pStyle w:val="Titre2"/>
        <w:rPr>
          <w:iCs w:val="0"/>
        </w:rPr>
      </w:pPr>
      <w:bookmarkStart w:id="314" w:name="_Toc199525916"/>
      <w:r w:rsidRPr="00CB27E7">
        <w:rPr>
          <w:iCs w:val="0"/>
        </w:rPr>
        <w:lastRenderedPageBreak/>
        <w:t>*</w:t>
      </w:r>
      <w:bookmarkEnd w:id="314"/>
      <w:r w:rsidRPr="00CB27E7">
        <w:rPr>
          <w:iCs w:val="0"/>
        </w:rPr>
        <w:br/>
      </w:r>
    </w:p>
    <w:p w14:paraId="54ED9684" w14:textId="77777777" w:rsidR="008C6777" w:rsidRDefault="00B86016" w:rsidP="002E3E01">
      <w:pPr>
        <w:spacing w:before="0" w:after="0"/>
      </w:pPr>
      <w:r w:rsidRPr="00B90685">
        <w:t>Que les chiens sont heureux</w:t>
      </w:r>
      <w:r w:rsidR="008C6777">
        <w:t> !</w:t>
      </w:r>
    </w:p>
    <w:p w14:paraId="51B55811" w14:textId="77777777" w:rsidR="008C6777" w:rsidRDefault="00B86016" w:rsidP="002E3E01">
      <w:pPr>
        <w:spacing w:before="0" w:after="0"/>
      </w:pPr>
      <w:r w:rsidRPr="00B90685">
        <w:t>Dans leur humeur badine</w:t>
      </w:r>
      <w:r w:rsidR="008C6777">
        <w:t>,</w:t>
      </w:r>
    </w:p>
    <w:p w14:paraId="6CDB31D3" w14:textId="7CC4305B" w:rsidR="008C6777" w:rsidRDefault="00B86016" w:rsidP="002E3E01">
      <w:pPr>
        <w:spacing w:before="0" w:after="0"/>
      </w:pPr>
      <w:r w:rsidRPr="00B90685">
        <w:t>Ils se sucent la p</w:t>
      </w:r>
      <w:r w:rsidR="002E3E01">
        <w:t>...</w:t>
      </w:r>
      <w:r w:rsidR="008C6777">
        <w:t>,</w:t>
      </w:r>
    </w:p>
    <w:p w14:paraId="741202D2" w14:textId="576D2515" w:rsidR="008C6777" w:rsidRDefault="00B86016" w:rsidP="002E3E01">
      <w:pPr>
        <w:spacing w:before="0" w:after="0"/>
      </w:pPr>
      <w:r w:rsidRPr="00B90685">
        <w:t>Ils s</w:t>
      </w:r>
      <w:r w:rsidR="008C6777">
        <w:t>’</w:t>
      </w:r>
      <w:r w:rsidRPr="00B90685">
        <w:t>enc</w:t>
      </w:r>
      <w:r w:rsidR="008C6777">
        <w:t>.</w:t>
      </w:r>
      <w:r w:rsidRPr="00B90685">
        <w:t>lent entr</w:t>
      </w:r>
      <w:r w:rsidR="008C6777">
        <w:t>’</w:t>
      </w:r>
      <w:r w:rsidRPr="00B90685">
        <w:t>eux</w:t>
      </w:r>
      <w:r w:rsidR="008C6777">
        <w:t> !</w:t>
      </w:r>
    </w:p>
    <w:p w14:paraId="7D67981B" w14:textId="77777777" w:rsidR="008C6777" w:rsidRDefault="00B86016" w:rsidP="002E3E01">
      <w:pPr>
        <w:spacing w:before="0" w:after="0"/>
      </w:pPr>
      <w:r w:rsidRPr="00B90685">
        <w:t>Que les chiens sont heureux</w:t>
      </w:r>
      <w:r w:rsidR="008C6777">
        <w:t> !</w:t>
      </w:r>
    </w:p>
    <w:p w14:paraId="4DFD2238" w14:textId="276CF6AE" w:rsidR="008C6777" w:rsidRDefault="002E3E01" w:rsidP="008C6777">
      <w:pPr>
        <w:jc w:val="right"/>
      </w:pPr>
      <w:r w:rsidRPr="008C6777">
        <w:t>Théophile G</w:t>
      </w:r>
      <w:r>
        <w:t>.....</w:t>
      </w:r>
      <w:r w:rsidRPr="002E3E01">
        <w:rPr>
          <w:rStyle w:val="Taille-1Caracteres"/>
        </w:rPr>
        <w:t>R</w:t>
      </w:r>
      <w:r>
        <w:t>.</w:t>
      </w:r>
    </w:p>
    <w:p w14:paraId="263F6530" w14:textId="3BE896FF" w:rsidR="00B86016" w:rsidRPr="00B90685" w:rsidRDefault="008C6777" w:rsidP="008C6777">
      <w:pPr>
        <w:pStyle w:val="Titre2"/>
        <w:rPr>
          <w:szCs w:val="44"/>
        </w:rPr>
      </w:pPr>
      <w:bookmarkStart w:id="315" w:name="_Toc275359269"/>
      <w:bookmarkStart w:id="316" w:name="_Toc199525917"/>
      <w:r w:rsidRPr="00B90685">
        <w:rPr>
          <w:szCs w:val="44"/>
        </w:rPr>
        <w:lastRenderedPageBreak/>
        <w:t>P</w:t>
      </w:r>
      <w:r>
        <w:rPr>
          <w:szCs w:val="44"/>
        </w:rPr>
        <w:t>.</w:t>
      </w:r>
      <w:bookmarkEnd w:id="315"/>
      <w:r w:rsidRPr="00B90685">
        <w:rPr>
          <w:szCs w:val="44"/>
        </w:rPr>
        <w:t>P</w:t>
      </w:r>
      <w:r>
        <w:rPr>
          <w:szCs w:val="44"/>
        </w:rPr>
        <w:t>.</w:t>
      </w:r>
      <w:r w:rsidRPr="00B90685">
        <w:rPr>
          <w:szCs w:val="44"/>
        </w:rPr>
        <w:t>C</w:t>
      </w:r>
      <w:r>
        <w:rPr>
          <w:szCs w:val="44"/>
        </w:rPr>
        <w:t>.</w:t>
      </w:r>
      <w:bookmarkEnd w:id="316"/>
      <w:r>
        <w:rPr>
          <w:szCs w:val="44"/>
        </w:rPr>
        <w:br/>
      </w:r>
    </w:p>
    <w:p w14:paraId="77C5B697" w14:textId="77777777" w:rsidR="008C6777" w:rsidRDefault="00B86016" w:rsidP="00426C88">
      <w:pPr>
        <w:spacing w:before="0" w:after="0"/>
      </w:pPr>
      <w:r w:rsidRPr="00B90685">
        <w:t>Connin</w:t>
      </w:r>
      <w:r w:rsidR="008C6777">
        <w:t xml:space="preserve">, </w:t>
      </w:r>
      <w:r w:rsidRPr="00B90685">
        <w:t>bijou sans prix finement ciselé</w:t>
      </w:r>
      <w:r w:rsidR="008C6777">
        <w:t>,</w:t>
      </w:r>
    </w:p>
    <w:p w14:paraId="0BABBDC5" w14:textId="77777777" w:rsidR="008C6777" w:rsidRDefault="00B86016" w:rsidP="00426C88">
      <w:pPr>
        <w:spacing w:before="0" w:after="0"/>
      </w:pPr>
      <w:r w:rsidRPr="00B90685">
        <w:t>Un soir</w:t>
      </w:r>
      <w:r w:rsidR="008C6777">
        <w:t xml:space="preserve">, </w:t>
      </w:r>
      <w:r w:rsidRPr="00B90685">
        <w:t>par quelque fée experte et japonaise</w:t>
      </w:r>
      <w:r w:rsidR="008C6777">
        <w:t>.</w:t>
      </w:r>
    </w:p>
    <w:p w14:paraId="4F0C9F74" w14:textId="76FAB983" w:rsidR="00B86016" w:rsidRPr="00B90685" w:rsidRDefault="00B86016" w:rsidP="00426C88">
      <w:pPr>
        <w:spacing w:before="0" w:after="0"/>
      </w:pPr>
      <w:r w:rsidRPr="00B90685">
        <w:t>Fleur de vie ou de mort pour l</w:t>
      </w:r>
      <w:r w:rsidR="008C6777">
        <w:t>’</w:t>
      </w:r>
      <w:r w:rsidRPr="00B90685">
        <w:t>homme ensorcelé</w:t>
      </w:r>
    </w:p>
    <w:p w14:paraId="35EDC9A7" w14:textId="77777777" w:rsidR="008C6777" w:rsidRDefault="00B86016" w:rsidP="00426C88">
      <w:pPr>
        <w:spacing w:before="0" w:after="0"/>
      </w:pPr>
      <w:r w:rsidRPr="00B90685">
        <w:t>À ses fraîcheurs d</w:t>
      </w:r>
      <w:r w:rsidR="008C6777">
        <w:t>’</w:t>
      </w:r>
      <w:r w:rsidRPr="00B90685">
        <w:t>aurore</w:t>
      </w:r>
      <w:r w:rsidR="008C6777">
        <w:t xml:space="preserve">, </w:t>
      </w:r>
      <w:r w:rsidRPr="00B90685">
        <w:t>à ses feux de fournaise</w:t>
      </w:r>
      <w:r w:rsidR="008C6777">
        <w:t>.</w:t>
      </w:r>
    </w:p>
    <w:p w14:paraId="30343634" w14:textId="77777777" w:rsidR="0094583B" w:rsidRDefault="0094583B" w:rsidP="00426C88">
      <w:pPr>
        <w:spacing w:before="0" w:after="0"/>
      </w:pPr>
    </w:p>
    <w:p w14:paraId="63EBCE4B" w14:textId="2647EBF7" w:rsidR="008C6777" w:rsidRDefault="00B86016" w:rsidP="00426C88">
      <w:pPr>
        <w:spacing w:before="0" w:after="0"/>
      </w:pPr>
      <w:r w:rsidRPr="00B90685">
        <w:t>Fruit de chair</w:t>
      </w:r>
      <w:r w:rsidR="008C6777">
        <w:t xml:space="preserve">, </w:t>
      </w:r>
      <w:r w:rsidRPr="00B90685">
        <w:t>pulpe exquise et dont l</w:t>
      </w:r>
      <w:r w:rsidR="008C6777">
        <w:t>’</w:t>
      </w:r>
      <w:r w:rsidRPr="00B90685">
        <w:t>accent amer</w:t>
      </w:r>
    </w:p>
    <w:p w14:paraId="6D877981" w14:textId="0FE1C914" w:rsidR="00B86016" w:rsidRPr="00B90685" w:rsidRDefault="008C6777" w:rsidP="00426C88">
      <w:pPr>
        <w:spacing w:before="0" w:after="0"/>
      </w:pPr>
      <w:r>
        <w:t>(</w:t>
      </w:r>
      <w:r w:rsidR="00B86016" w:rsidRPr="00B90685">
        <w:t>Ce rappel de l</w:t>
      </w:r>
      <w:r>
        <w:t>’</w:t>
      </w:r>
      <w:r w:rsidR="00B86016" w:rsidRPr="00B90685">
        <w:t>arôme étonnant où la brise</w:t>
      </w:r>
    </w:p>
    <w:p w14:paraId="6F5DAA62" w14:textId="77777777" w:rsidR="008C6777" w:rsidRDefault="00B86016" w:rsidP="00426C88">
      <w:pPr>
        <w:spacing w:before="0" w:after="0"/>
      </w:pPr>
      <w:r w:rsidRPr="00B90685">
        <w:t>Pimente son haleine en passant sur la mer</w:t>
      </w:r>
      <w:r w:rsidR="008C6777">
        <w:t>)</w:t>
      </w:r>
    </w:p>
    <w:p w14:paraId="7CF04133" w14:textId="77777777" w:rsidR="008C6777" w:rsidRDefault="00B86016" w:rsidP="00426C88">
      <w:pPr>
        <w:spacing w:before="0" w:after="0"/>
      </w:pPr>
      <w:r w:rsidRPr="00B90685">
        <w:t>Vaut tous les poivres-longs sous le duvet qui frise</w:t>
      </w:r>
      <w:r w:rsidR="008C6777">
        <w:t>.</w:t>
      </w:r>
    </w:p>
    <w:p w14:paraId="2D1CBCCD" w14:textId="77777777" w:rsidR="0094583B" w:rsidRDefault="0094583B" w:rsidP="00426C88">
      <w:pPr>
        <w:spacing w:before="0" w:after="0"/>
      </w:pPr>
    </w:p>
    <w:p w14:paraId="6BE3FCE6" w14:textId="5E1029B4" w:rsidR="00B86016" w:rsidRPr="00B90685" w:rsidRDefault="00B86016" w:rsidP="00426C88">
      <w:pPr>
        <w:spacing w:before="0" w:after="0"/>
      </w:pPr>
      <w:r w:rsidRPr="00B90685">
        <w:t>Calice aux vins puissants et magiques dont nous</w:t>
      </w:r>
    </w:p>
    <w:p w14:paraId="7AA8E8C7" w14:textId="77777777" w:rsidR="008C6777" w:rsidRDefault="00B86016" w:rsidP="00426C88">
      <w:pPr>
        <w:spacing w:before="0" w:after="0"/>
      </w:pPr>
      <w:r w:rsidRPr="00B90685">
        <w:t>Ne devons approcher qu</w:t>
      </w:r>
      <w:r w:rsidR="008C6777">
        <w:t>’</w:t>
      </w:r>
      <w:r w:rsidRPr="00B90685">
        <w:t>en extase</w:t>
      </w:r>
      <w:r w:rsidR="008C6777">
        <w:t xml:space="preserve">, </w:t>
      </w:r>
      <w:r w:rsidRPr="00B90685">
        <w:t>à genoux</w:t>
      </w:r>
      <w:r w:rsidR="008C6777">
        <w:t>,</w:t>
      </w:r>
    </w:p>
    <w:p w14:paraId="7066D8F2" w14:textId="77777777" w:rsidR="008C6777" w:rsidRDefault="00B86016" w:rsidP="00426C88">
      <w:pPr>
        <w:spacing w:before="0" w:after="0"/>
      </w:pPr>
      <w:r w:rsidRPr="00B90685">
        <w:t>Sans en faire rougir les roseurs d</w:t>
      </w:r>
      <w:r w:rsidR="008C6777">
        <w:t>’</w:t>
      </w:r>
      <w:r w:rsidRPr="00B90685">
        <w:t>aubépine</w:t>
      </w:r>
      <w:r w:rsidR="008C6777">
        <w:t>.</w:t>
      </w:r>
    </w:p>
    <w:p w14:paraId="5730FD87" w14:textId="77777777" w:rsidR="0094583B" w:rsidRDefault="0094583B" w:rsidP="00426C88">
      <w:pPr>
        <w:spacing w:before="0" w:after="0"/>
      </w:pPr>
    </w:p>
    <w:p w14:paraId="1FBFD9D2" w14:textId="4283D937" w:rsidR="008C6777" w:rsidRDefault="00B86016" w:rsidP="00426C88">
      <w:pPr>
        <w:spacing w:before="0" w:after="0"/>
      </w:pPr>
      <w:r w:rsidRPr="00B90685">
        <w:t>Car ta langue</w:t>
      </w:r>
      <w:r w:rsidR="008C6777">
        <w:t xml:space="preserve">, </w:t>
      </w:r>
      <w:r w:rsidRPr="00B90685">
        <w:t>elle seule</w:t>
      </w:r>
      <w:r w:rsidR="008C6777">
        <w:t xml:space="preserve">, </w:t>
      </w:r>
      <w:r w:rsidRPr="00B90685">
        <w:t>y doit servir d</w:t>
      </w:r>
      <w:r w:rsidR="008C6777">
        <w:t>’</w:t>
      </w:r>
      <w:r w:rsidRPr="00B90685">
        <w:t>amant</w:t>
      </w:r>
      <w:r w:rsidR="008C6777">
        <w:t>,</w:t>
      </w:r>
    </w:p>
    <w:p w14:paraId="036DAE59" w14:textId="1311BED7" w:rsidR="008C6777" w:rsidRDefault="00B86016" w:rsidP="00426C88">
      <w:pPr>
        <w:spacing w:before="0" w:after="0"/>
      </w:pPr>
      <w:r w:rsidRPr="00B90685">
        <w:t>Avec le doigt sans ongle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et mouillé prudemment</w:t>
      </w:r>
      <w:r w:rsidR="008C6777">
        <w:t>,</w:t>
      </w:r>
    </w:p>
    <w:p w14:paraId="4F4E0591" w14:textId="5D61B38E" w:rsidR="008C6777" w:rsidRDefault="00B86016" w:rsidP="00426C88">
      <w:pPr>
        <w:spacing w:before="0" w:after="0"/>
      </w:pPr>
      <w:r w:rsidRPr="00B90685">
        <w:t>Le c</w:t>
      </w:r>
      <w:r w:rsidR="008C6777">
        <w:t>.</w:t>
      </w:r>
      <w:r w:rsidRPr="00B90685">
        <w:t>l n</w:t>
      </w:r>
      <w:r w:rsidR="008C6777">
        <w:t>’</w:t>
      </w:r>
      <w:r w:rsidRPr="00B90685">
        <w:t>est-il pas là pour y fourrer sa p</w:t>
      </w:r>
      <w:r w:rsidR="0094583B">
        <w:t>...</w:t>
      </w:r>
      <w:r w:rsidR="008C6777">
        <w:t> ?</w:t>
      </w:r>
    </w:p>
    <w:p w14:paraId="3250627B" w14:textId="77777777" w:rsidR="008C6777" w:rsidRDefault="00B86016" w:rsidP="008C6777">
      <w:pPr>
        <w:jc w:val="right"/>
      </w:pPr>
      <w:r w:rsidRPr="008C6777">
        <w:t>M</w:t>
      </w:r>
      <w:r w:rsidRPr="00426C88">
        <w:rPr>
          <w:rStyle w:val="Taille-1Caracteres"/>
        </w:rPr>
        <w:t xml:space="preserve">ONSIEUR DE LA </w:t>
      </w:r>
      <w:r w:rsidRPr="008C6777">
        <w:t>B</w:t>
      </w:r>
      <w:r w:rsidRPr="00426C88">
        <w:rPr>
          <w:rStyle w:val="Taille-1Caracteres"/>
        </w:rPr>
        <w:t>RAGUETTE</w:t>
      </w:r>
      <w:r w:rsidR="008C6777">
        <w:t>.</w:t>
      </w:r>
    </w:p>
    <w:p w14:paraId="6FEA5857" w14:textId="7F386A3B" w:rsidR="00B86016" w:rsidRPr="00CB27E7" w:rsidRDefault="00B86016" w:rsidP="008C6777">
      <w:pPr>
        <w:pStyle w:val="Titre2"/>
        <w:rPr>
          <w:iCs w:val="0"/>
        </w:rPr>
      </w:pPr>
      <w:bookmarkStart w:id="317" w:name="_Toc199525918"/>
      <w:r w:rsidRPr="00CB27E7">
        <w:rPr>
          <w:iCs w:val="0"/>
        </w:rPr>
        <w:lastRenderedPageBreak/>
        <w:t>*</w:t>
      </w:r>
      <w:bookmarkEnd w:id="317"/>
      <w:r w:rsidRPr="00CB27E7">
        <w:rPr>
          <w:iCs w:val="0"/>
        </w:rPr>
        <w:br/>
      </w:r>
    </w:p>
    <w:p w14:paraId="22F789FF" w14:textId="2DB3B45D" w:rsidR="008C6777" w:rsidRDefault="00B86016" w:rsidP="007D3996">
      <w:pPr>
        <w:spacing w:before="0" w:after="0"/>
        <w:ind w:firstLine="0"/>
        <w:jc w:val="center"/>
      </w:pPr>
      <w:r w:rsidRPr="008C6777">
        <w:t>Dieu fit le c</w:t>
      </w:r>
      <w:r w:rsidR="00296C92">
        <w:t>..</w:t>
      </w:r>
      <w:r w:rsidR="008C6777">
        <w:t xml:space="preserve">, </w:t>
      </w:r>
      <w:r w:rsidRPr="008C6777">
        <w:t>ogive énorme</w:t>
      </w:r>
      <w:r w:rsidR="008C6777">
        <w:t>,</w:t>
      </w:r>
    </w:p>
    <w:p w14:paraId="79F098FE" w14:textId="77777777" w:rsidR="008C6777" w:rsidRDefault="00B86016" w:rsidP="007D3996">
      <w:pPr>
        <w:spacing w:before="0" w:after="0"/>
        <w:ind w:firstLine="0"/>
        <w:jc w:val="center"/>
      </w:pPr>
      <w:r w:rsidRPr="008C6777">
        <w:t>Pour les chrétiens</w:t>
      </w:r>
      <w:r w:rsidR="008C6777">
        <w:t>,</w:t>
      </w:r>
    </w:p>
    <w:p w14:paraId="56A70804" w14:textId="77777777" w:rsidR="008C6777" w:rsidRDefault="00B86016" w:rsidP="007D3996">
      <w:pPr>
        <w:spacing w:before="0" w:after="0"/>
        <w:ind w:firstLine="0"/>
        <w:jc w:val="center"/>
      </w:pPr>
      <w:r w:rsidRPr="008C6777">
        <w:t>Et le cul</w:t>
      </w:r>
      <w:r w:rsidR="008C6777">
        <w:t xml:space="preserve">, </w:t>
      </w:r>
      <w:r w:rsidRPr="008C6777">
        <w:t>plein-cintre difforme</w:t>
      </w:r>
      <w:r w:rsidR="008C6777">
        <w:t>,</w:t>
      </w:r>
    </w:p>
    <w:p w14:paraId="40BDF68C" w14:textId="77777777" w:rsidR="008C6777" w:rsidRDefault="00B86016" w:rsidP="007D3996">
      <w:pPr>
        <w:spacing w:before="0" w:after="0"/>
        <w:ind w:firstLine="0"/>
        <w:jc w:val="center"/>
      </w:pPr>
      <w:r w:rsidRPr="008C6777">
        <w:t>Pour les païens</w:t>
      </w:r>
      <w:r w:rsidR="008C6777">
        <w:t>.</w:t>
      </w:r>
    </w:p>
    <w:p w14:paraId="18E777A0" w14:textId="77777777" w:rsidR="008C6777" w:rsidRDefault="00B86016" w:rsidP="007D3996">
      <w:pPr>
        <w:spacing w:before="0" w:after="0"/>
        <w:ind w:firstLine="0"/>
        <w:jc w:val="center"/>
      </w:pPr>
      <w:r w:rsidRPr="008C6777">
        <w:t>Pour les sétons et les cautères</w:t>
      </w:r>
      <w:r w:rsidR="008C6777">
        <w:t>,</w:t>
      </w:r>
    </w:p>
    <w:p w14:paraId="2509731B" w14:textId="77777777" w:rsidR="008C6777" w:rsidRDefault="00B86016" w:rsidP="007D3996">
      <w:pPr>
        <w:spacing w:before="0" w:after="0"/>
        <w:ind w:firstLine="0"/>
        <w:jc w:val="center"/>
      </w:pPr>
      <w:r w:rsidRPr="008C6777">
        <w:t>Il fit les poix</w:t>
      </w:r>
      <w:r w:rsidR="008C6777">
        <w:t>,</w:t>
      </w:r>
    </w:p>
    <w:p w14:paraId="4D68672D" w14:textId="621B2DB3" w:rsidR="008C6777" w:rsidRDefault="00B86016" w:rsidP="007D3996">
      <w:pPr>
        <w:spacing w:before="0" w:after="0"/>
        <w:ind w:firstLine="0"/>
        <w:jc w:val="center"/>
      </w:pPr>
      <w:r w:rsidRPr="008C6777">
        <w:t>Et pour les p</w:t>
      </w:r>
      <w:r w:rsidR="008C6777">
        <w:t>..</w:t>
      </w:r>
      <w:r w:rsidRPr="008C6777">
        <w:t>es solitaires</w:t>
      </w:r>
      <w:r w:rsidR="008C6777">
        <w:t>,</w:t>
      </w:r>
    </w:p>
    <w:p w14:paraId="1118F3D5" w14:textId="77777777" w:rsidR="008C6777" w:rsidRDefault="00B86016" w:rsidP="007D3996">
      <w:pPr>
        <w:spacing w:before="0" w:after="0"/>
        <w:ind w:firstLine="0"/>
        <w:jc w:val="center"/>
      </w:pPr>
      <w:r w:rsidRPr="008C6777">
        <w:t>Il fit les doigts</w:t>
      </w:r>
      <w:r w:rsidR="008C6777">
        <w:t>.</w:t>
      </w:r>
    </w:p>
    <w:p w14:paraId="3FEE878F" w14:textId="652D6097" w:rsidR="008C6777" w:rsidRDefault="00B86016" w:rsidP="008C6777">
      <w:pPr>
        <w:jc w:val="right"/>
      </w:pPr>
      <w:r w:rsidRPr="008C6777">
        <w:t>Théophile G</w:t>
      </w:r>
      <w:r w:rsidR="007D3996">
        <w:t>....</w:t>
      </w:r>
      <w:r w:rsidRPr="007D3996">
        <w:rPr>
          <w:rStyle w:val="Taille-1Caracteres"/>
        </w:rPr>
        <w:t>ER</w:t>
      </w:r>
      <w:r w:rsidR="008C6777">
        <w:t>.</w:t>
      </w:r>
    </w:p>
    <w:p w14:paraId="20E6FB81" w14:textId="054EED34" w:rsidR="00B86016" w:rsidRPr="00B90685" w:rsidRDefault="00B86016" w:rsidP="008C6777">
      <w:pPr>
        <w:pStyle w:val="Titre2"/>
        <w:rPr>
          <w:szCs w:val="44"/>
        </w:rPr>
      </w:pPr>
      <w:bookmarkStart w:id="318" w:name="_Toc275359270"/>
      <w:bookmarkStart w:id="319" w:name="_Toc199525919"/>
      <w:r w:rsidRPr="00B90685">
        <w:rPr>
          <w:szCs w:val="44"/>
        </w:rPr>
        <w:lastRenderedPageBreak/>
        <w:t>LE GODEMICHET DE LA GLOIRE</w:t>
      </w:r>
      <w:bookmarkEnd w:id="318"/>
      <w:bookmarkEnd w:id="319"/>
      <w:r w:rsidRPr="00B90685">
        <w:rPr>
          <w:szCs w:val="44"/>
        </w:rPr>
        <w:br/>
      </w:r>
    </w:p>
    <w:p w14:paraId="1C60FD6A" w14:textId="77777777" w:rsidR="008C6777" w:rsidRDefault="00B86016" w:rsidP="000C4DE8">
      <w:pPr>
        <w:spacing w:before="0" w:after="0"/>
      </w:pPr>
      <w:r w:rsidRPr="00B90685">
        <w:t>Un v</w:t>
      </w:r>
      <w:r w:rsidR="008C6777">
        <w:t xml:space="preserve">.. </w:t>
      </w:r>
      <w:r w:rsidRPr="00B90685">
        <w:t>sur la place Vendôme</w:t>
      </w:r>
      <w:r w:rsidR="008C6777">
        <w:t>,</w:t>
      </w:r>
    </w:p>
    <w:p w14:paraId="58C4D9AA" w14:textId="77777777" w:rsidR="008C6777" w:rsidRDefault="00B86016" w:rsidP="000C4DE8">
      <w:pPr>
        <w:spacing w:before="0" w:after="0"/>
      </w:pPr>
      <w:r w:rsidRPr="00B90685">
        <w:t>Gamahuché par l</w:t>
      </w:r>
      <w:r w:rsidR="008C6777">
        <w:t>’</w:t>
      </w:r>
      <w:r w:rsidRPr="00B90685">
        <w:t>aquilon</w:t>
      </w:r>
      <w:r w:rsidR="008C6777">
        <w:t>,</w:t>
      </w:r>
    </w:p>
    <w:p w14:paraId="11532ACB" w14:textId="4FE67FE2" w:rsidR="00B86016" w:rsidRPr="00B90685" w:rsidRDefault="00B86016" w:rsidP="000C4DE8">
      <w:pPr>
        <w:spacing w:before="0" w:after="0"/>
      </w:pPr>
      <w:r w:rsidRPr="00B90685">
        <w:t>Décalotte son large dôme</w:t>
      </w:r>
    </w:p>
    <w:p w14:paraId="1A2A58F5" w14:textId="77777777" w:rsidR="008C6777" w:rsidRDefault="00B86016" w:rsidP="000C4DE8">
      <w:pPr>
        <w:spacing w:before="0" w:after="0"/>
      </w:pPr>
      <w:r w:rsidRPr="00B90685">
        <w:t>Ayant pour gland</w:t>
      </w:r>
      <w:r w:rsidR="008C6777">
        <w:t xml:space="preserve">… </w:t>
      </w:r>
      <w:r w:rsidRPr="00B90685">
        <w:t>Napoléon</w:t>
      </w:r>
      <w:r w:rsidR="008C6777">
        <w:t> !</w:t>
      </w:r>
    </w:p>
    <w:p w14:paraId="4B13B72E" w14:textId="77777777" w:rsidR="008C6777" w:rsidRDefault="00B86016" w:rsidP="000C4DE8">
      <w:pPr>
        <w:spacing w:before="0" w:after="0"/>
      </w:pPr>
      <w:r w:rsidRPr="00B90685">
        <w:t>Veuve de son fouteur</w:t>
      </w:r>
      <w:r w:rsidR="008C6777">
        <w:t xml:space="preserve">, </w:t>
      </w:r>
      <w:r w:rsidRPr="00B90685">
        <w:t>la Gloire</w:t>
      </w:r>
      <w:r w:rsidR="008C6777">
        <w:t>,</w:t>
      </w:r>
    </w:p>
    <w:p w14:paraId="5DF23090" w14:textId="65A376DC" w:rsidR="00B86016" w:rsidRPr="00B90685" w:rsidRDefault="00B86016" w:rsidP="000C4DE8">
      <w:pPr>
        <w:spacing w:before="0" w:after="0"/>
      </w:pPr>
      <w:r w:rsidRPr="00B90685">
        <w:t>La nuit dans son c</w:t>
      </w:r>
      <w:r w:rsidR="008C6777">
        <w:t xml:space="preserve">.. </w:t>
      </w:r>
      <w:r w:rsidRPr="00B90685">
        <w:t>souverain</w:t>
      </w:r>
    </w:p>
    <w:p w14:paraId="67C47727" w14:textId="791511CB" w:rsidR="008C6777" w:rsidRDefault="00B86016" w:rsidP="000C4DE8">
      <w:pPr>
        <w:spacing w:before="0" w:after="0"/>
      </w:pPr>
      <w:r w:rsidRPr="00B90685">
        <w:t>Enfonce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tirage illusoire</w:t>
      </w:r>
      <w:r w:rsidR="008C6777">
        <w:t xml:space="preserve"> ! </w:t>
      </w:r>
      <w:r w:rsidR="00CC5E1A">
        <w:t>—</w:t>
      </w:r>
    </w:p>
    <w:p w14:paraId="09318B6E" w14:textId="77777777" w:rsidR="008C6777" w:rsidRDefault="00B86016" w:rsidP="000C4DE8">
      <w:pPr>
        <w:spacing w:before="0" w:after="0"/>
      </w:pPr>
      <w:r w:rsidRPr="00B90685">
        <w:t>Ce grand godemichet d</w:t>
      </w:r>
      <w:r w:rsidR="008C6777">
        <w:t>’</w:t>
      </w:r>
      <w:r w:rsidRPr="00B90685">
        <w:t>airain</w:t>
      </w:r>
      <w:r w:rsidR="008C6777">
        <w:t>…</w:t>
      </w:r>
    </w:p>
    <w:p w14:paraId="0708FA62" w14:textId="77777777" w:rsidR="000C4DE8" w:rsidRDefault="000C4DE8" w:rsidP="000C4DE8">
      <w:pPr>
        <w:jc w:val="right"/>
      </w:pPr>
      <w:bookmarkStart w:id="320" w:name="_Toc275359271"/>
      <w:r w:rsidRPr="008C6777">
        <w:t>Théophile G</w:t>
      </w:r>
      <w:r>
        <w:t>....</w:t>
      </w:r>
      <w:r w:rsidRPr="007D3996">
        <w:rPr>
          <w:rStyle w:val="Taille-1Caracteres"/>
        </w:rPr>
        <w:t>ER</w:t>
      </w:r>
      <w:r>
        <w:t>.</w:t>
      </w:r>
    </w:p>
    <w:p w14:paraId="7E28B8A0" w14:textId="4CBEC06B" w:rsidR="00B86016" w:rsidRPr="00B90685" w:rsidRDefault="00B86016" w:rsidP="008C6777">
      <w:pPr>
        <w:pStyle w:val="Titre2"/>
        <w:rPr>
          <w:szCs w:val="44"/>
        </w:rPr>
      </w:pPr>
      <w:bookmarkStart w:id="321" w:name="_Toc199525920"/>
      <w:r w:rsidRPr="00B90685">
        <w:rPr>
          <w:szCs w:val="44"/>
        </w:rPr>
        <w:lastRenderedPageBreak/>
        <w:t>À LOUISE CALLIPYGE</w:t>
      </w:r>
      <w:bookmarkEnd w:id="320"/>
      <w:bookmarkEnd w:id="321"/>
      <w:r w:rsidRPr="00B90685">
        <w:rPr>
          <w:szCs w:val="44"/>
        </w:rPr>
        <w:br/>
      </w:r>
    </w:p>
    <w:p w14:paraId="2D33920D" w14:textId="77777777" w:rsidR="008C6777" w:rsidRDefault="00B86016" w:rsidP="00F35057">
      <w:pPr>
        <w:spacing w:before="0" w:after="0"/>
      </w:pPr>
      <w:r w:rsidRPr="00B90685">
        <w:t>Ce n</w:t>
      </w:r>
      <w:r w:rsidR="008C6777">
        <w:t>’</w:t>
      </w:r>
      <w:r w:rsidRPr="00B90685">
        <w:t>est point votre sœur</w:t>
      </w:r>
      <w:r w:rsidR="008C6777">
        <w:t xml:space="preserve">, </w:t>
      </w:r>
      <w:r w:rsidRPr="00B90685">
        <w:t>marquise</w:t>
      </w:r>
      <w:r w:rsidR="008C6777">
        <w:t xml:space="preserve">, </w:t>
      </w:r>
      <w:r w:rsidRPr="00B90685">
        <w:t>et vous</w:t>
      </w:r>
      <w:r w:rsidR="008C6777">
        <w:t xml:space="preserve">, </w:t>
      </w:r>
      <w:r w:rsidRPr="00B90685">
        <w:t>comtesse</w:t>
      </w:r>
      <w:r w:rsidR="008C6777">
        <w:t>,</w:t>
      </w:r>
    </w:p>
    <w:p w14:paraId="1E3D9911" w14:textId="77777777" w:rsidR="008C6777" w:rsidRDefault="00B86016" w:rsidP="00F35057">
      <w:pPr>
        <w:spacing w:before="0" w:after="0"/>
      </w:pPr>
      <w:r w:rsidRPr="00B90685">
        <w:t>Celle qui dans mes sens fait couler le désir</w:t>
      </w:r>
      <w:r w:rsidR="008C6777">
        <w:t> ;</w:t>
      </w:r>
    </w:p>
    <w:p w14:paraId="1538DB5D" w14:textId="77777777" w:rsidR="008C6777" w:rsidRDefault="00B86016" w:rsidP="00F35057">
      <w:pPr>
        <w:spacing w:before="0" w:after="0"/>
      </w:pPr>
      <w:r w:rsidRPr="00B90685">
        <w:t>Le robuste idéal de mon charnel loisir</w:t>
      </w:r>
      <w:r w:rsidR="008C6777">
        <w:t>,</w:t>
      </w:r>
    </w:p>
    <w:p w14:paraId="73B5BE91" w14:textId="77777777" w:rsidR="008C6777" w:rsidRDefault="00B86016" w:rsidP="00F35057">
      <w:pPr>
        <w:spacing w:before="0" w:after="0"/>
      </w:pPr>
      <w:r w:rsidRPr="00B90685">
        <w:t>C</w:t>
      </w:r>
      <w:r w:rsidR="008C6777">
        <w:t>’</w:t>
      </w:r>
      <w:r w:rsidRPr="00B90685">
        <w:t>est une grosse fille avec de grosses fesses</w:t>
      </w:r>
      <w:r w:rsidR="008C6777">
        <w:t>.</w:t>
      </w:r>
    </w:p>
    <w:p w14:paraId="5858B2E5" w14:textId="77777777" w:rsidR="007D2D4A" w:rsidRDefault="007D2D4A" w:rsidP="00F35057">
      <w:pPr>
        <w:spacing w:before="0" w:after="0"/>
      </w:pPr>
    </w:p>
    <w:p w14:paraId="2A8B4DBD" w14:textId="259ECE2F" w:rsidR="00B86016" w:rsidRPr="00B90685" w:rsidRDefault="00B86016" w:rsidP="00F35057">
      <w:pPr>
        <w:spacing w:before="0" w:after="0"/>
      </w:pPr>
      <w:r w:rsidRPr="00B90685">
        <w:t>Elle a le corps poilu comme aux rudes faunesses</w:t>
      </w:r>
    </w:p>
    <w:p w14:paraId="62EB1CE7" w14:textId="77777777" w:rsidR="008C6777" w:rsidRDefault="00B86016" w:rsidP="00F35057">
      <w:pPr>
        <w:spacing w:before="0" w:after="0"/>
      </w:pPr>
      <w:r w:rsidRPr="00B90685">
        <w:t>Et des yeux grands ouverts distillant le plaisir</w:t>
      </w:r>
      <w:r w:rsidR="008C6777">
        <w:t>.</w:t>
      </w:r>
    </w:p>
    <w:p w14:paraId="451250FC" w14:textId="1E5CA322" w:rsidR="00B86016" w:rsidRPr="00B90685" w:rsidRDefault="00B86016" w:rsidP="00F35057">
      <w:pPr>
        <w:spacing w:before="0" w:after="0"/>
      </w:pPr>
      <w:r w:rsidRPr="00B90685">
        <w:t>Mais dans sa belle chair</w:t>
      </w:r>
      <w:r w:rsidR="008C6777">
        <w:t xml:space="preserve">, </w:t>
      </w:r>
      <w:r w:rsidRPr="00B90685">
        <w:t>le meilleur à saisir</w:t>
      </w:r>
    </w:p>
    <w:p w14:paraId="29543B48" w14:textId="77777777" w:rsidR="008C6777" w:rsidRDefault="00B86016" w:rsidP="00F35057">
      <w:pPr>
        <w:spacing w:before="0" w:after="0"/>
      </w:pPr>
      <w:r w:rsidRPr="00B90685">
        <w:t>C</w:t>
      </w:r>
      <w:r w:rsidR="008C6777">
        <w:t>’</w:t>
      </w:r>
      <w:r w:rsidRPr="00B90685">
        <w:t>est son cul souple et dur</w:t>
      </w:r>
      <w:r w:rsidR="008C6777">
        <w:t xml:space="preserve">, </w:t>
      </w:r>
      <w:r w:rsidRPr="00B90685">
        <w:t>si frais sous les caresses</w:t>
      </w:r>
      <w:r w:rsidR="008C6777">
        <w:t> ;</w:t>
      </w:r>
    </w:p>
    <w:p w14:paraId="24A5CE4D" w14:textId="77777777" w:rsidR="007D2D4A" w:rsidRDefault="007D2D4A" w:rsidP="00F35057">
      <w:pPr>
        <w:spacing w:before="0" w:after="0"/>
      </w:pPr>
    </w:p>
    <w:p w14:paraId="177C8E0F" w14:textId="5DD3E284" w:rsidR="008C6777" w:rsidRDefault="00B86016" w:rsidP="00F35057">
      <w:pPr>
        <w:spacing w:before="0" w:after="0"/>
      </w:pPr>
      <w:r w:rsidRPr="00B90685">
        <w:t>Plus frais qu</w:t>
      </w:r>
      <w:r w:rsidR="008C6777">
        <w:t>’</w:t>
      </w:r>
      <w:r w:rsidRPr="00B90685">
        <w:t>en juin la source et qu</w:t>
      </w:r>
      <w:r w:rsidR="008C6777">
        <w:t>’</w:t>
      </w:r>
      <w:r w:rsidRPr="00B90685">
        <w:t>aux prés le matin</w:t>
      </w:r>
      <w:r w:rsidR="008C6777">
        <w:t>,</w:t>
      </w:r>
    </w:p>
    <w:p w14:paraId="430E6198" w14:textId="1F72F061" w:rsidR="00B86016" w:rsidRPr="00B90685" w:rsidRDefault="00B86016" w:rsidP="00F35057">
      <w:pPr>
        <w:spacing w:before="0" w:after="0"/>
      </w:pPr>
      <w:r w:rsidRPr="00B90685">
        <w:t>Quand il vient en levrette avec un jeu mutin</w:t>
      </w:r>
    </w:p>
    <w:p w14:paraId="02B814E8" w14:textId="77777777" w:rsidR="008C6777" w:rsidRDefault="00B86016" w:rsidP="00F35057">
      <w:pPr>
        <w:spacing w:before="0" w:after="0"/>
      </w:pPr>
      <w:r w:rsidRPr="00B90685">
        <w:t>Au ventre s</w:t>
      </w:r>
      <w:r w:rsidR="008C6777">
        <w:t>’</w:t>
      </w:r>
      <w:r w:rsidRPr="00B90685">
        <w:t>adapter d</w:t>
      </w:r>
      <w:r w:rsidR="008C6777">
        <w:t>’</w:t>
      </w:r>
      <w:r w:rsidRPr="00B90685">
        <w:t>amoureuse manière</w:t>
      </w:r>
      <w:r w:rsidR="008C6777">
        <w:t> ;</w:t>
      </w:r>
    </w:p>
    <w:p w14:paraId="70FF0940" w14:textId="77777777" w:rsidR="007D2D4A" w:rsidRDefault="007D2D4A" w:rsidP="00F35057">
      <w:pPr>
        <w:spacing w:before="0" w:after="0"/>
      </w:pPr>
    </w:p>
    <w:p w14:paraId="5DBFD7DC" w14:textId="07E82C7A" w:rsidR="00B86016" w:rsidRPr="00B90685" w:rsidRDefault="00B86016" w:rsidP="00F35057">
      <w:pPr>
        <w:spacing w:before="0" w:after="0"/>
      </w:pPr>
      <w:r w:rsidRPr="00B90685">
        <w:t>Et rien alors n</w:t>
      </w:r>
      <w:r w:rsidR="008C6777">
        <w:t>’</w:t>
      </w:r>
      <w:r w:rsidRPr="00B90685">
        <w:t>est plus gai pour le chevaucheur</w:t>
      </w:r>
    </w:p>
    <w:p w14:paraId="7C9D104D" w14:textId="77777777" w:rsidR="008C6777" w:rsidRDefault="00B86016" w:rsidP="00F35057">
      <w:pPr>
        <w:spacing w:before="0" w:after="0"/>
      </w:pPr>
      <w:r w:rsidRPr="00B90685">
        <w:t>Que de voir</w:t>
      </w:r>
      <w:r w:rsidR="008C6777">
        <w:t xml:space="preserve">, </w:t>
      </w:r>
      <w:r w:rsidRPr="00B90685">
        <w:t>dans un cadre ondoyant de blancheur</w:t>
      </w:r>
      <w:r w:rsidR="008C6777">
        <w:t>,</w:t>
      </w:r>
    </w:p>
    <w:p w14:paraId="54E8B317" w14:textId="77777777" w:rsidR="008C6777" w:rsidRDefault="00B86016" w:rsidP="00F35057">
      <w:pPr>
        <w:spacing w:before="0" w:after="0"/>
      </w:pPr>
      <w:r w:rsidRPr="00B90685">
        <w:t>Le joyeux va-et-vient de l</w:t>
      </w:r>
      <w:r w:rsidR="008C6777">
        <w:t>’</w:t>
      </w:r>
      <w:r w:rsidRPr="00B90685">
        <w:t>énorme derrière</w:t>
      </w:r>
      <w:r w:rsidR="008C6777">
        <w:t>…</w:t>
      </w:r>
    </w:p>
    <w:p w14:paraId="6336E7E4" w14:textId="77777777" w:rsidR="008C6777" w:rsidRDefault="00B86016" w:rsidP="008C6777">
      <w:pPr>
        <w:jc w:val="right"/>
      </w:pPr>
      <w:r w:rsidRPr="008C6777">
        <w:t>A</w:t>
      </w:r>
      <w:r w:rsidR="008C6777">
        <w:t>.</w:t>
      </w:r>
    </w:p>
    <w:p w14:paraId="3920F728" w14:textId="7E2B6E64" w:rsidR="00B86016" w:rsidRPr="00B90685" w:rsidRDefault="00B86016" w:rsidP="008C6777">
      <w:pPr>
        <w:pStyle w:val="Titre2"/>
        <w:rPr>
          <w:szCs w:val="44"/>
        </w:rPr>
      </w:pPr>
      <w:bookmarkStart w:id="322" w:name="_Toc275359272"/>
      <w:bookmarkStart w:id="323" w:name="_Toc199525921"/>
      <w:r w:rsidRPr="00B90685">
        <w:rPr>
          <w:szCs w:val="44"/>
        </w:rPr>
        <w:lastRenderedPageBreak/>
        <w:t>ÉPITAPHE DU ROI LOUIS XVIII</w:t>
      </w:r>
      <w:bookmarkEnd w:id="322"/>
      <w:bookmarkEnd w:id="323"/>
      <w:r w:rsidRPr="00B90685">
        <w:rPr>
          <w:szCs w:val="44"/>
        </w:rPr>
        <w:br/>
      </w:r>
    </w:p>
    <w:p w14:paraId="359BCB9C" w14:textId="77777777" w:rsidR="008C6777" w:rsidRDefault="00B86016" w:rsidP="007D2D4A">
      <w:pPr>
        <w:spacing w:before="0" w:after="0"/>
        <w:ind w:firstLine="0"/>
        <w:jc w:val="center"/>
      </w:pPr>
      <w:r w:rsidRPr="008C6777">
        <w:t>Ci-gît ce roi polichinelle</w:t>
      </w:r>
      <w:r w:rsidR="008C6777">
        <w:t>,</w:t>
      </w:r>
    </w:p>
    <w:p w14:paraId="663149A0" w14:textId="77777777" w:rsidR="008C6777" w:rsidRDefault="00B86016" w:rsidP="007D2D4A">
      <w:pPr>
        <w:spacing w:before="0" w:after="0"/>
        <w:ind w:firstLine="0"/>
        <w:jc w:val="center"/>
      </w:pPr>
      <w:r w:rsidRPr="008C6777">
        <w:t>Imitateur du grand Henry</w:t>
      </w:r>
      <w:r w:rsidR="008C6777">
        <w:t>,</w:t>
      </w:r>
    </w:p>
    <w:p w14:paraId="52BB19DA" w14:textId="34DEE62E" w:rsidR="00B86016" w:rsidRPr="008C6777" w:rsidRDefault="00B86016" w:rsidP="007D2D4A">
      <w:pPr>
        <w:spacing w:before="0" w:after="0"/>
        <w:ind w:firstLine="0"/>
        <w:jc w:val="center"/>
      </w:pPr>
      <w:r w:rsidRPr="008C6777">
        <w:t>Qui prit Decaze pour Sully</w:t>
      </w:r>
    </w:p>
    <w:p w14:paraId="09869ED9" w14:textId="77777777" w:rsidR="008C6777" w:rsidRDefault="00B86016" w:rsidP="007D2D4A">
      <w:pPr>
        <w:spacing w:before="0" w:after="0"/>
        <w:ind w:firstLine="0"/>
        <w:jc w:val="center"/>
      </w:pPr>
      <w:r w:rsidRPr="008C6777">
        <w:t>Et quelquefois pour Gabrielle</w:t>
      </w:r>
      <w:r w:rsidR="008C6777">
        <w:t>.</w:t>
      </w:r>
    </w:p>
    <w:p w14:paraId="71FFB96B" w14:textId="77777777" w:rsidR="008C6777" w:rsidRDefault="00B86016" w:rsidP="008C6777">
      <w:pPr>
        <w:jc w:val="right"/>
      </w:pPr>
      <w:r w:rsidRPr="008C6777">
        <w:t>Attribué à Roger de B</w:t>
      </w:r>
      <w:r w:rsidRPr="007D2D4A">
        <w:rPr>
          <w:rStyle w:val="Taille-1Caracteres"/>
        </w:rPr>
        <w:t>EAUVOIR</w:t>
      </w:r>
      <w:r w:rsidR="008C6777">
        <w:t>.</w:t>
      </w:r>
    </w:p>
    <w:p w14:paraId="0C164961" w14:textId="0C88AA73" w:rsidR="00B86016" w:rsidRPr="00B90685" w:rsidRDefault="00B86016" w:rsidP="008C6777">
      <w:pPr>
        <w:pStyle w:val="Titre2"/>
        <w:rPr>
          <w:szCs w:val="44"/>
        </w:rPr>
      </w:pPr>
      <w:bookmarkStart w:id="324" w:name="_Toc275359273"/>
      <w:bookmarkStart w:id="325" w:name="_Toc199525922"/>
      <w:r w:rsidRPr="00B90685">
        <w:rPr>
          <w:szCs w:val="44"/>
        </w:rPr>
        <w:lastRenderedPageBreak/>
        <w:t>FIÉVÉE</w:t>
      </w:r>
      <w:bookmarkEnd w:id="324"/>
      <w:bookmarkEnd w:id="325"/>
      <w:r w:rsidRPr="00B90685">
        <w:rPr>
          <w:szCs w:val="44"/>
        </w:rPr>
        <w:br/>
      </w:r>
    </w:p>
    <w:p w14:paraId="3D7B8FF7" w14:textId="77777777" w:rsidR="008C6777" w:rsidRDefault="00B86016" w:rsidP="007D2D4A">
      <w:pPr>
        <w:spacing w:before="0" w:after="0"/>
        <w:ind w:firstLine="0"/>
        <w:jc w:val="center"/>
      </w:pPr>
      <w:r w:rsidRPr="008C6777">
        <w:t>Des soins divers</w:t>
      </w:r>
      <w:r w:rsidR="008C6777">
        <w:t xml:space="preserve">, </w:t>
      </w:r>
      <w:r w:rsidRPr="008C6777">
        <w:t>mais superflus</w:t>
      </w:r>
      <w:r w:rsidR="008C6777">
        <w:t>,</w:t>
      </w:r>
    </w:p>
    <w:p w14:paraId="11A18E5A" w14:textId="77777777" w:rsidR="008C6777" w:rsidRDefault="00B86016" w:rsidP="007D2D4A">
      <w:pPr>
        <w:spacing w:before="0" w:after="0"/>
        <w:ind w:firstLine="0"/>
        <w:jc w:val="center"/>
      </w:pPr>
      <w:r w:rsidRPr="008C6777">
        <w:t>De Fiévée occupent la vie</w:t>
      </w:r>
      <w:r w:rsidR="008C6777">
        <w:t> :</w:t>
      </w:r>
    </w:p>
    <w:p w14:paraId="6A2B2C33" w14:textId="77777777" w:rsidR="008C6777" w:rsidRDefault="00B86016" w:rsidP="007D2D4A">
      <w:pPr>
        <w:spacing w:before="0" w:after="0"/>
        <w:ind w:firstLine="0"/>
        <w:jc w:val="center"/>
      </w:pPr>
      <w:r w:rsidRPr="008C6777">
        <w:t>Comme bougre</w:t>
      </w:r>
      <w:r w:rsidR="008C6777">
        <w:t xml:space="preserve">, </w:t>
      </w:r>
      <w:r w:rsidRPr="008C6777">
        <w:t>il tache les cus</w:t>
      </w:r>
      <w:r w:rsidR="008C6777">
        <w:t> ;</w:t>
      </w:r>
    </w:p>
    <w:p w14:paraId="10CC7E55" w14:textId="77777777" w:rsidR="008C6777" w:rsidRDefault="00B86016" w:rsidP="007D2D4A">
      <w:pPr>
        <w:spacing w:before="0" w:after="0"/>
        <w:ind w:firstLine="0"/>
        <w:jc w:val="center"/>
      </w:pPr>
      <w:r w:rsidRPr="008C6777">
        <w:t>Comme écrivain</w:t>
      </w:r>
      <w:r w:rsidR="008C6777">
        <w:t xml:space="preserve">, </w:t>
      </w:r>
      <w:r w:rsidRPr="008C6777">
        <w:t>il les essuie</w:t>
      </w:r>
      <w:r w:rsidR="008C6777">
        <w:t>.</w:t>
      </w:r>
    </w:p>
    <w:p w14:paraId="68DA2CB5" w14:textId="77777777" w:rsidR="008C6777" w:rsidRDefault="00B86016" w:rsidP="008C6777">
      <w:pPr>
        <w:jc w:val="right"/>
      </w:pPr>
      <w:r w:rsidRPr="008C6777">
        <w:t>Anonyme</w:t>
      </w:r>
      <w:r w:rsidR="008C6777">
        <w:t>.</w:t>
      </w:r>
    </w:p>
    <w:p w14:paraId="0752D1E1" w14:textId="2A239AF4" w:rsidR="00B86016" w:rsidRPr="00B90685" w:rsidRDefault="00B86016" w:rsidP="008C6777">
      <w:pPr>
        <w:pStyle w:val="Titre2"/>
        <w:rPr>
          <w:szCs w:val="44"/>
        </w:rPr>
      </w:pPr>
      <w:bookmarkStart w:id="326" w:name="_Toc275359274"/>
      <w:bookmarkStart w:id="327" w:name="_Toc199525923"/>
      <w:r w:rsidRPr="00B90685">
        <w:rPr>
          <w:szCs w:val="44"/>
        </w:rPr>
        <w:lastRenderedPageBreak/>
        <w:t>STANCES À LA NUIT</w:t>
      </w:r>
      <w:bookmarkEnd w:id="326"/>
      <w:bookmarkEnd w:id="327"/>
    </w:p>
    <w:p w14:paraId="0F4A6149" w14:textId="77777777" w:rsidR="00B86016" w:rsidRPr="008C6777" w:rsidRDefault="00B86016" w:rsidP="007D2D4A">
      <w:pPr>
        <w:pStyle w:val="Titre3"/>
      </w:pPr>
      <w:bookmarkStart w:id="328" w:name="_Toc199525924"/>
      <w:r w:rsidRPr="008C6777">
        <w:t>I</w:t>
      </w:r>
      <w:bookmarkEnd w:id="328"/>
    </w:p>
    <w:p w14:paraId="504F67B4" w14:textId="77777777" w:rsidR="008C6777" w:rsidRDefault="00B86016" w:rsidP="007D2D4A">
      <w:pPr>
        <w:spacing w:before="0" w:after="0"/>
      </w:pPr>
      <w:r w:rsidRPr="00B90685">
        <w:t>C</w:t>
      </w:r>
      <w:r w:rsidR="008C6777">
        <w:t>’</w:t>
      </w:r>
      <w:r w:rsidRPr="00B90685">
        <w:t>est l</w:t>
      </w:r>
      <w:r w:rsidR="008C6777">
        <w:t>’</w:t>
      </w:r>
      <w:r w:rsidRPr="00B90685">
        <w:t>heure de Vénus favorable aux amants</w:t>
      </w:r>
      <w:r w:rsidR="008C6777">
        <w:t>,</w:t>
      </w:r>
    </w:p>
    <w:p w14:paraId="698CC03B" w14:textId="77777777" w:rsidR="008C6777" w:rsidRDefault="00B86016" w:rsidP="007D2D4A">
      <w:pPr>
        <w:spacing w:before="0" w:after="0"/>
      </w:pPr>
      <w:r w:rsidRPr="00B90685">
        <w:t>Voici le crépuscule et la nuit qui s</w:t>
      </w:r>
      <w:r w:rsidR="008C6777">
        <w:t>’</w:t>
      </w:r>
      <w:r w:rsidRPr="00B90685">
        <w:t>approchent</w:t>
      </w:r>
      <w:r w:rsidR="008C6777">
        <w:t> ;</w:t>
      </w:r>
    </w:p>
    <w:p w14:paraId="37279212" w14:textId="77777777" w:rsidR="008C6777" w:rsidRDefault="00B86016" w:rsidP="007D2D4A">
      <w:pPr>
        <w:spacing w:before="0" w:after="0"/>
      </w:pPr>
      <w:r w:rsidRPr="00B90685">
        <w:t>Dans l</w:t>
      </w:r>
      <w:r w:rsidR="008C6777">
        <w:t>’</w:t>
      </w:r>
      <w:r w:rsidRPr="00B90685">
        <w:t>ombre</w:t>
      </w:r>
      <w:r w:rsidR="008C6777">
        <w:t xml:space="preserve">, </w:t>
      </w:r>
      <w:r w:rsidRPr="00B90685">
        <w:t>on voit déjà les filles qui raccrochent</w:t>
      </w:r>
      <w:r w:rsidR="008C6777">
        <w:t>…</w:t>
      </w:r>
    </w:p>
    <w:p w14:paraId="31D4F3DE" w14:textId="77777777" w:rsidR="008C6777" w:rsidRDefault="00B86016" w:rsidP="007D2D4A">
      <w:pPr>
        <w:spacing w:before="0" w:after="0"/>
        <w:ind w:firstLine="0"/>
        <w:jc w:val="center"/>
      </w:pPr>
      <w:r w:rsidRPr="008C6777">
        <w:t>Fouteurs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le moment</w:t>
      </w:r>
      <w:r w:rsidR="008C6777">
        <w:t>.</w:t>
      </w:r>
    </w:p>
    <w:p w14:paraId="18264C89" w14:textId="77777777" w:rsidR="007D2D4A" w:rsidRDefault="007D2D4A" w:rsidP="007D2D4A">
      <w:pPr>
        <w:spacing w:before="0" w:after="0"/>
      </w:pPr>
    </w:p>
    <w:p w14:paraId="76C62B66" w14:textId="19B38C9E" w:rsidR="008C6777" w:rsidRDefault="00B86016" w:rsidP="007D2D4A">
      <w:pPr>
        <w:spacing w:before="0" w:after="0"/>
      </w:pPr>
      <w:r w:rsidRPr="00B90685">
        <w:t>Tous les endroits sont bons</w:t>
      </w:r>
      <w:r w:rsidR="008C6777">
        <w:t xml:space="preserve">, </w:t>
      </w:r>
      <w:r w:rsidRPr="00B90685">
        <w:t>mais le cours est plus sombre</w:t>
      </w:r>
      <w:r w:rsidR="008C6777">
        <w:t> :</w:t>
      </w:r>
    </w:p>
    <w:p w14:paraId="712DFE7B" w14:textId="519C5DC5" w:rsidR="00B86016" w:rsidRPr="00B90685" w:rsidRDefault="00B86016" w:rsidP="007D2D4A">
      <w:pPr>
        <w:spacing w:before="0" w:after="0"/>
      </w:pPr>
      <w:r w:rsidRPr="00B90685">
        <w:t>Avançons doucement et n</w:t>
      </w:r>
      <w:r w:rsidR="008C6777">
        <w:t>’</w:t>
      </w:r>
      <w:r w:rsidRPr="00B90685">
        <w:t>effarouchons pas</w:t>
      </w:r>
    </w:p>
    <w:p w14:paraId="4BD79A4E" w14:textId="77777777" w:rsidR="008C6777" w:rsidRDefault="00B86016" w:rsidP="007D2D4A">
      <w:pPr>
        <w:spacing w:before="0" w:after="0"/>
      </w:pPr>
      <w:r w:rsidRPr="00B90685">
        <w:t>De ces oiseaux de nuit les timides ébats</w:t>
      </w:r>
      <w:r w:rsidR="008C6777">
        <w:t>…</w:t>
      </w:r>
    </w:p>
    <w:p w14:paraId="390B9E25" w14:textId="77777777" w:rsidR="008C6777" w:rsidRDefault="00B86016" w:rsidP="007D2D4A">
      <w:pPr>
        <w:spacing w:before="0" w:after="0"/>
        <w:ind w:firstLine="0"/>
        <w:jc w:val="center"/>
      </w:pPr>
      <w:r w:rsidRPr="008C6777">
        <w:t>Grand Dieu</w:t>
      </w:r>
      <w:r w:rsidR="008C6777">
        <w:t xml:space="preserve">, </w:t>
      </w:r>
      <w:r w:rsidRPr="008C6777">
        <w:t>qu</w:t>
      </w:r>
      <w:r w:rsidR="008C6777">
        <w:t>’</w:t>
      </w:r>
      <w:r w:rsidRPr="008C6777">
        <w:t>ils sont en nombre</w:t>
      </w:r>
      <w:r w:rsidR="008C6777">
        <w:t> !</w:t>
      </w:r>
    </w:p>
    <w:p w14:paraId="59682BE5" w14:textId="77777777" w:rsidR="007D2D4A" w:rsidRDefault="007D2D4A" w:rsidP="007D2D4A">
      <w:pPr>
        <w:spacing w:before="0" w:after="0"/>
      </w:pPr>
    </w:p>
    <w:p w14:paraId="6C892F51" w14:textId="1052F405" w:rsidR="008C6777" w:rsidRDefault="00B86016" w:rsidP="007D2D4A">
      <w:pPr>
        <w:spacing w:before="0" w:after="0"/>
      </w:pPr>
      <w:r w:rsidRPr="00B90685">
        <w:t>Écoutons</w:t>
      </w:r>
      <w:r w:rsidR="008C6777">
        <w:t xml:space="preserve">… </w:t>
      </w:r>
      <w:r w:rsidRPr="00B90685">
        <w:t>ce bosquet ici nous est propice</w:t>
      </w:r>
      <w:r w:rsidR="008C6777">
        <w:t>,</w:t>
      </w:r>
    </w:p>
    <w:p w14:paraId="3B975634" w14:textId="77777777" w:rsidR="008C6777" w:rsidRDefault="00B86016" w:rsidP="007D2D4A">
      <w:pPr>
        <w:spacing w:before="0" w:after="0"/>
      </w:pPr>
      <w:r w:rsidRPr="00B90685">
        <w:t>Un heureux couple est là qui parle avec chaleur</w:t>
      </w:r>
      <w:r w:rsidR="008C6777">
        <w:t> :</w:t>
      </w:r>
    </w:p>
    <w:p w14:paraId="2F511D1E" w14:textId="77777777" w:rsidR="008C6777" w:rsidRDefault="00B86016" w:rsidP="007D2D4A">
      <w:pPr>
        <w:spacing w:before="0" w:after="0"/>
      </w:pPr>
      <w:r w:rsidRPr="00B90685">
        <w:t>Des mots entrecoupés</w:t>
      </w:r>
      <w:r w:rsidR="008C6777">
        <w:t xml:space="preserve">, </w:t>
      </w:r>
      <w:r w:rsidRPr="00B90685">
        <w:t>mais des mots pleins d</w:t>
      </w:r>
      <w:r w:rsidR="008C6777">
        <w:t>’</w:t>
      </w:r>
      <w:r w:rsidRPr="00B90685">
        <w:t>ardeur</w:t>
      </w:r>
      <w:r w:rsidR="008C6777">
        <w:t>,</w:t>
      </w:r>
    </w:p>
    <w:p w14:paraId="2D06DF35" w14:textId="77777777" w:rsidR="008C6777" w:rsidRDefault="00B86016" w:rsidP="007D2D4A">
      <w:pPr>
        <w:spacing w:before="0" w:after="0"/>
        <w:ind w:firstLine="0"/>
        <w:jc w:val="center"/>
      </w:pPr>
      <w:r w:rsidRPr="008C6777">
        <w:t>Et puis</w:t>
      </w:r>
      <w:r w:rsidR="008C6777">
        <w:t xml:space="preserve">… </w:t>
      </w:r>
      <w:r w:rsidRPr="008C6777">
        <w:t>l</w:t>
      </w:r>
      <w:r w:rsidR="008C6777">
        <w:t>’</w:t>
      </w:r>
      <w:r w:rsidRPr="008C6777">
        <w:t>onde qui pisse</w:t>
      </w:r>
      <w:r w:rsidR="008C6777">
        <w:t>.</w:t>
      </w:r>
    </w:p>
    <w:p w14:paraId="2F59F5B2" w14:textId="77777777" w:rsidR="007D2D4A" w:rsidRDefault="007D2D4A" w:rsidP="007D2D4A">
      <w:pPr>
        <w:spacing w:before="0" w:after="0"/>
      </w:pPr>
    </w:p>
    <w:p w14:paraId="54A5ED74" w14:textId="0C68E65B" w:rsidR="008C6777" w:rsidRDefault="00B86016" w:rsidP="007D2D4A">
      <w:pPr>
        <w:spacing w:before="0" w:after="0"/>
      </w:pPr>
      <w:r w:rsidRPr="00B90685">
        <w:t>De l</w:t>
      </w:r>
      <w:r w:rsidR="008C6777">
        <w:t>’</w:t>
      </w:r>
      <w:r w:rsidRPr="00B90685">
        <w:t>eau le doux murmure à l</w:t>
      </w:r>
      <w:r w:rsidR="008C6777">
        <w:t>’</w:t>
      </w:r>
      <w:r w:rsidRPr="00B90685">
        <w:t>amour les invite</w:t>
      </w:r>
      <w:r w:rsidR="008C6777">
        <w:t> :</w:t>
      </w:r>
    </w:p>
    <w:p w14:paraId="3A443D76" w14:textId="77777777" w:rsidR="008C6777" w:rsidRDefault="00B86016" w:rsidP="007D2D4A">
      <w:pPr>
        <w:spacing w:before="0" w:after="0"/>
      </w:pPr>
      <w:r w:rsidRPr="00B90685">
        <w:t>Ils n</w:t>
      </w:r>
      <w:r w:rsidR="008C6777">
        <w:t>’</w:t>
      </w:r>
      <w:r w:rsidRPr="00B90685">
        <w:t>ont pas de témoins et le bosquet est noir</w:t>
      </w:r>
      <w:r w:rsidR="008C6777">
        <w:t>…</w:t>
      </w:r>
    </w:p>
    <w:p w14:paraId="1FE14BE1" w14:textId="77777777" w:rsidR="008C6777" w:rsidRDefault="00B86016" w:rsidP="007D2D4A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calme mes tourments</w:t>
      </w:r>
      <w:r w:rsidR="008C6777">
        <w:t xml:space="preserve">, </w:t>
      </w:r>
      <w:r w:rsidRPr="00B90685">
        <w:t>dit l</w:t>
      </w:r>
      <w:r w:rsidR="008C6777">
        <w:t>’</w:t>
      </w:r>
      <w:r w:rsidRPr="00B90685">
        <w:t>amant</w:t>
      </w:r>
      <w:r w:rsidR="008C6777">
        <w:t xml:space="preserve">, </w:t>
      </w:r>
      <w:r w:rsidRPr="00B90685">
        <w:t>dès ce soir</w:t>
      </w:r>
      <w:r w:rsidR="008C6777">
        <w:t>,</w:t>
      </w:r>
    </w:p>
    <w:p w14:paraId="3102870C" w14:textId="77777777" w:rsidR="008C6777" w:rsidRDefault="00B86016" w:rsidP="007D2D4A">
      <w:pPr>
        <w:spacing w:before="0" w:after="0"/>
        <w:ind w:firstLine="0"/>
        <w:jc w:val="center"/>
      </w:pPr>
      <w:r w:rsidRPr="008C6777">
        <w:t>Sur mes genoux</w:t>
      </w:r>
      <w:r w:rsidR="008C6777">
        <w:t xml:space="preserve">, </w:t>
      </w:r>
      <w:r w:rsidRPr="008C6777">
        <w:t>petite</w:t>
      </w:r>
      <w:r w:rsidR="008C6777">
        <w:t>.</w:t>
      </w:r>
    </w:p>
    <w:p w14:paraId="3555DA67" w14:textId="77777777" w:rsidR="007D2D4A" w:rsidRDefault="007D2D4A" w:rsidP="007D2D4A">
      <w:pPr>
        <w:spacing w:before="0" w:after="0"/>
      </w:pPr>
    </w:p>
    <w:p w14:paraId="2EBA374D" w14:textId="29336FD4" w:rsidR="008C6777" w:rsidRDefault="00B86016" w:rsidP="007D2D4A">
      <w:pPr>
        <w:spacing w:before="0" w:after="0"/>
      </w:pPr>
      <w:r w:rsidRPr="00B90685">
        <w:t>La petite sourit et l</w:t>
      </w:r>
      <w:r w:rsidR="008C6777">
        <w:t>’</w:t>
      </w:r>
      <w:r w:rsidRPr="00B90685">
        <w:t>embrasse et soupire</w:t>
      </w:r>
      <w:r w:rsidR="008C6777">
        <w:t>…</w:t>
      </w:r>
    </w:p>
    <w:p w14:paraId="46255C40" w14:textId="77777777" w:rsidR="008C6777" w:rsidRDefault="00B86016" w:rsidP="007D2D4A">
      <w:pPr>
        <w:spacing w:before="0" w:after="0"/>
      </w:pPr>
      <w:r w:rsidRPr="00B90685">
        <w:t>Dans les bras on se serre</w:t>
      </w:r>
      <w:r w:rsidR="008C6777">
        <w:t xml:space="preserve">, </w:t>
      </w:r>
      <w:r w:rsidRPr="00B90685">
        <w:t>on désire ardemment</w:t>
      </w:r>
      <w:r w:rsidR="008C6777">
        <w:t> ;</w:t>
      </w:r>
    </w:p>
    <w:p w14:paraId="3587A835" w14:textId="38B72232" w:rsidR="00B86016" w:rsidRPr="00B90685" w:rsidRDefault="00B86016" w:rsidP="007D2D4A">
      <w:pPr>
        <w:spacing w:before="0" w:after="0"/>
      </w:pPr>
      <w:r w:rsidRPr="00B90685">
        <w:t>Ah</w:t>
      </w:r>
      <w:r w:rsidR="008C6777">
        <w:t xml:space="preserve"> !… </w:t>
      </w:r>
      <w:r w:rsidRPr="00B90685">
        <w:t>ah</w:t>
      </w:r>
      <w:r w:rsidR="008C6777">
        <w:t xml:space="preserve"> !… </w:t>
      </w:r>
      <w:r w:rsidRPr="00B90685">
        <w:t>que fait ta main</w:t>
      </w:r>
      <w:r w:rsidR="008C6777">
        <w:t xml:space="preserve"> ? </w:t>
      </w:r>
      <w:r w:rsidR="00CC5E1A">
        <w:t>—</w:t>
      </w:r>
      <w:r w:rsidR="008C6777">
        <w:t xml:space="preserve"> </w:t>
      </w:r>
      <w:r w:rsidRPr="00B90685">
        <w:t>Oh</w:t>
      </w:r>
      <w:r w:rsidR="008C6777">
        <w:t xml:space="preserve"> ! </w:t>
      </w:r>
      <w:r w:rsidRPr="00B90685">
        <w:t>finis</w:t>
      </w:r>
      <w:r w:rsidR="008C6777">
        <w:t xml:space="preserve"> !… </w:t>
      </w:r>
      <w:r w:rsidRPr="00B90685">
        <w:t>Et l</w:t>
      </w:r>
      <w:r w:rsidR="008C6777">
        <w:t>’</w:t>
      </w:r>
      <w:r w:rsidRPr="00B90685">
        <w:t>amant</w:t>
      </w:r>
    </w:p>
    <w:p w14:paraId="1452809D" w14:textId="77777777" w:rsidR="008C6777" w:rsidRDefault="00B86016" w:rsidP="007D2D4A">
      <w:pPr>
        <w:spacing w:before="0" w:after="0"/>
        <w:ind w:firstLine="0"/>
        <w:jc w:val="center"/>
      </w:pPr>
      <w:r w:rsidRPr="008C6777">
        <w:t>Va son train</w:t>
      </w:r>
      <w:r w:rsidR="008C6777">
        <w:t xml:space="preserve">… </w:t>
      </w:r>
      <w:r w:rsidRPr="008C6777">
        <w:t>Moi d</w:t>
      </w:r>
      <w:r w:rsidR="008C6777">
        <w:t>’</w:t>
      </w:r>
      <w:r w:rsidRPr="008C6777">
        <w:t>en rire</w:t>
      </w:r>
      <w:r w:rsidR="008C6777">
        <w:t>.</w:t>
      </w:r>
    </w:p>
    <w:p w14:paraId="0F2BA90C" w14:textId="77777777" w:rsidR="007D2D4A" w:rsidRDefault="007D2D4A" w:rsidP="007D2D4A">
      <w:pPr>
        <w:spacing w:before="0" w:after="0"/>
      </w:pPr>
    </w:p>
    <w:p w14:paraId="390E9884" w14:textId="39A878B6" w:rsidR="008C6777" w:rsidRDefault="00B86016" w:rsidP="007D2D4A">
      <w:pPr>
        <w:spacing w:before="0" w:after="0"/>
      </w:pPr>
      <w:r w:rsidRPr="00B90685">
        <w:t>L</w:t>
      </w:r>
      <w:r w:rsidR="008C6777">
        <w:t>’</w:t>
      </w:r>
      <w:r w:rsidRPr="00B90685">
        <w:t>amant du haut en bas vous retrousse la fille</w:t>
      </w:r>
      <w:r w:rsidR="008C6777">
        <w:t>,</w:t>
      </w:r>
    </w:p>
    <w:p w14:paraId="47909E51" w14:textId="77777777" w:rsidR="008C6777" w:rsidRDefault="00B86016" w:rsidP="007D2D4A">
      <w:pPr>
        <w:spacing w:before="0" w:after="0"/>
      </w:pPr>
      <w:r w:rsidRPr="00B90685">
        <w:t>L</w:t>
      </w:r>
      <w:r w:rsidR="008C6777">
        <w:t>’</w:t>
      </w:r>
      <w:r w:rsidRPr="00B90685">
        <w:t>enfile</w:t>
      </w:r>
      <w:r w:rsidR="008C6777">
        <w:t xml:space="preserve">… </w:t>
      </w:r>
      <w:r w:rsidRPr="00B90685">
        <w:t>en des chemins et noirs et tortueux</w:t>
      </w:r>
      <w:r w:rsidR="008C6777">
        <w:t> :</w:t>
      </w:r>
    </w:p>
    <w:p w14:paraId="7F3301A6" w14:textId="77777777" w:rsidR="008C6777" w:rsidRDefault="00B86016" w:rsidP="007D2D4A">
      <w:pPr>
        <w:spacing w:before="0" w:after="0"/>
      </w:pPr>
      <w:r w:rsidRPr="00B90685">
        <w:lastRenderedPageBreak/>
        <w:t>C</w:t>
      </w:r>
      <w:r w:rsidR="008C6777">
        <w:t>’</w:t>
      </w:r>
      <w:r w:rsidRPr="00B90685">
        <w:t>est bien à vous</w:t>
      </w:r>
      <w:r w:rsidR="008C6777">
        <w:t xml:space="preserve">, </w:t>
      </w:r>
      <w:r w:rsidRPr="00B90685">
        <w:t>mon Dieu</w:t>
      </w:r>
      <w:r w:rsidR="008C6777">
        <w:t xml:space="preserve">, </w:t>
      </w:r>
      <w:r w:rsidRPr="00B90685">
        <w:t>de faire des heureux</w:t>
      </w:r>
      <w:r w:rsidR="008C6777">
        <w:t> !</w:t>
      </w:r>
    </w:p>
    <w:p w14:paraId="5C223F06" w14:textId="77777777" w:rsidR="008C6777" w:rsidRDefault="00B86016" w:rsidP="007D2D4A">
      <w:pPr>
        <w:spacing w:before="0" w:after="0"/>
        <w:ind w:firstLine="0"/>
        <w:jc w:val="center"/>
      </w:pPr>
      <w:r w:rsidRPr="008C6777">
        <w:t>Augmentez la famille</w:t>
      </w:r>
      <w:r w:rsidR="008C6777">
        <w:t>.</w:t>
      </w:r>
    </w:p>
    <w:p w14:paraId="56068CFE" w14:textId="77777777" w:rsidR="007D2D4A" w:rsidRDefault="007D2D4A" w:rsidP="007D2D4A">
      <w:pPr>
        <w:spacing w:before="0" w:after="0"/>
      </w:pPr>
    </w:p>
    <w:p w14:paraId="1DE97AD7" w14:textId="1900FD6A" w:rsidR="008C6777" w:rsidRDefault="00B86016" w:rsidP="007D2D4A">
      <w:pPr>
        <w:spacing w:before="0" w:after="0"/>
      </w:pPr>
      <w:r w:rsidRPr="00B90685">
        <w:t>Mais un quidam survient</w:t>
      </w:r>
      <w:r w:rsidR="008C6777">
        <w:t xml:space="preserve">, </w:t>
      </w:r>
      <w:r w:rsidRPr="00B90685">
        <w:t>qui ne veut passer outre</w:t>
      </w:r>
      <w:r w:rsidR="008C6777">
        <w:t> :</w:t>
      </w:r>
    </w:p>
    <w:p w14:paraId="071DEA47" w14:textId="77777777" w:rsidR="008C6777" w:rsidRDefault="008C6777" w:rsidP="007D2D4A">
      <w:pPr>
        <w:spacing w:before="0" w:after="0"/>
      </w:pPr>
      <w:r>
        <w:t>« </w:t>
      </w:r>
      <w:r w:rsidR="00B86016" w:rsidRPr="00B90685">
        <w:t>Il m</w:t>
      </w:r>
      <w:r>
        <w:t>’</w:t>
      </w:r>
      <w:r w:rsidR="00B86016" w:rsidRPr="00B90685">
        <w:t>en faut la moitié</w:t>
      </w:r>
      <w:r>
        <w:t xml:space="preserve">, </w:t>
      </w:r>
      <w:r w:rsidR="00B86016" w:rsidRPr="00B90685">
        <w:t>partageons entre nous</w:t>
      </w:r>
      <w:r>
        <w:t>.</w:t>
      </w:r>
    </w:p>
    <w:p w14:paraId="2D0ACE9C" w14:textId="77777777" w:rsidR="008C6777" w:rsidRDefault="008C6777" w:rsidP="007D2D4A">
      <w:pPr>
        <w:spacing w:before="0" w:after="0"/>
      </w:pPr>
      <w:r>
        <w:t>— </w:t>
      </w:r>
      <w:r w:rsidR="00B86016" w:rsidRPr="00B90685">
        <w:t>Eh</w:t>
      </w:r>
      <w:r>
        <w:t xml:space="preserve"> ! </w:t>
      </w:r>
      <w:r w:rsidR="00B86016" w:rsidRPr="00B90685">
        <w:t>tope</w:t>
      </w:r>
      <w:r>
        <w:t xml:space="preserve"> (</w:t>
      </w:r>
      <w:r w:rsidR="00B86016" w:rsidRPr="00B90685">
        <w:t>dit la belle écartant les genoux</w:t>
      </w:r>
      <w:r>
        <w:t>).</w:t>
      </w:r>
    </w:p>
    <w:p w14:paraId="047766A5" w14:textId="21B1620A" w:rsidR="008C6777" w:rsidRDefault="00B86016" w:rsidP="007D2D4A">
      <w:pPr>
        <w:spacing w:before="0" w:after="0"/>
        <w:ind w:firstLine="0"/>
        <w:jc w:val="center"/>
      </w:pPr>
      <w:r w:rsidRPr="008C6777">
        <w:t>À votre tour de foutre</w:t>
      </w:r>
      <w:r w:rsidR="008C6777">
        <w:t>. »</w:t>
      </w:r>
    </w:p>
    <w:p w14:paraId="6421A649" w14:textId="77777777" w:rsidR="007D2D4A" w:rsidRDefault="007D2D4A" w:rsidP="007D2D4A">
      <w:pPr>
        <w:spacing w:before="0" w:after="0"/>
      </w:pPr>
    </w:p>
    <w:p w14:paraId="5E2189AC" w14:textId="545BE309" w:rsidR="008C6777" w:rsidRDefault="00B86016" w:rsidP="007D2D4A">
      <w:pPr>
        <w:spacing w:before="0" w:after="0"/>
      </w:pPr>
      <w:r w:rsidRPr="00B90685">
        <w:t>Je les laissai tous deux enc</w:t>
      </w:r>
      <w:r w:rsidR="008C6777">
        <w:t xml:space="preserve">. </w:t>
      </w:r>
      <w:r w:rsidRPr="00B90685">
        <w:t>nner cette fille</w:t>
      </w:r>
      <w:r w:rsidR="008C6777">
        <w:t>,</w:t>
      </w:r>
    </w:p>
    <w:p w14:paraId="14BCD9F1" w14:textId="77777777" w:rsidR="008C6777" w:rsidRDefault="00B86016" w:rsidP="007D2D4A">
      <w:pPr>
        <w:spacing w:before="0" w:after="0"/>
      </w:pPr>
      <w:r w:rsidRPr="00B90685">
        <w:t>Et tandis qu</w:t>
      </w:r>
      <w:r w:rsidR="008C6777">
        <w:t>’</w:t>
      </w:r>
      <w:r w:rsidRPr="00B90685">
        <w:t>ils avaient p</w:t>
      </w:r>
      <w:r w:rsidR="008C6777">
        <w:t xml:space="preserve">… </w:t>
      </w:r>
      <w:r w:rsidRPr="00B90685">
        <w:t>en c</w:t>
      </w:r>
      <w:r w:rsidR="008C6777">
        <w:t xml:space="preserve">..…, </w:t>
      </w:r>
      <w:r w:rsidRPr="00B90685">
        <w:t>p</w:t>
      </w:r>
      <w:r w:rsidR="008C6777">
        <w:t xml:space="preserve">… </w:t>
      </w:r>
      <w:r w:rsidRPr="00B90685">
        <w:t>en main</w:t>
      </w:r>
      <w:r w:rsidR="008C6777">
        <w:t> :</w:t>
      </w:r>
    </w:p>
    <w:p w14:paraId="55B2D311" w14:textId="77777777" w:rsidR="008C6777" w:rsidRDefault="00B86016" w:rsidP="007D2D4A">
      <w:pPr>
        <w:spacing w:before="0" w:after="0"/>
      </w:pPr>
      <w:r w:rsidRPr="00B90685">
        <w:t>Ô femme</w:t>
      </w:r>
      <w:r w:rsidR="008C6777">
        <w:t xml:space="preserve"> ! </w:t>
      </w:r>
      <w:r w:rsidRPr="00B90685">
        <w:t>je disais</w:t>
      </w:r>
      <w:r w:rsidR="008C6777">
        <w:t xml:space="preserve">, </w:t>
      </w:r>
      <w:r w:rsidRPr="00B90685">
        <w:t>tâche</w:t>
      </w:r>
      <w:r w:rsidR="008C6777">
        <w:t xml:space="preserve">, </w:t>
      </w:r>
      <w:r w:rsidRPr="00B90685">
        <w:t>demain matin</w:t>
      </w:r>
      <w:r w:rsidR="008C6777">
        <w:t>,</w:t>
      </w:r>
    </w:p>
    <w:p w14:paraId="78E356FD" w14:textId="77777777" w:rsidR="008C6777" w:rsidRDefault="00B86016" w:rsidP="007D2D4A">
      <w:pPr>
        <w:spacing w:before="0" w:after="0"/>
        <w:ind w:firstLine="0"/>
        <w:jc w:val="center"/>
      </w:pPr>
      <w:r w:rsidRPr="008C6777">
        <w:t>De laver ta guenille</w:t>
      </w:r>
      <w:r w:rsidR="008C6777">
        <w:t>.</w:t>
      </w:r>
    </w:p>
    <w:p w14:paraId="4DB6B06F" w14:textId="77777777" w:rsidR="007D2D4A" w:rsidRDefault="007D2D4A" w:rsidP="007D2D4A">
      <w:pPr>
        <w:spacing w:before="0" w:after="0"/>
      </w:pPr>
    </w:p>
    <w:p w14:paraId="7365F397" w14:textId="79F52C70" w:rsidR="008C6777" w:rsidRDefault="00B86016" w:rsidP="007D2D4A">
      <w:pPr>
        <w:spacing w:before="0" w:after="0"/>
      </w:pPr>
      <w:r w:rsidRPr="00B90685">
        <w:t>Quittons donc ces mortels et laissons-les s</w:t>
      </w:r>
      <w:r w:rsidR="008C6777">
        <w:t>’</w:t>
      </w:r>
      <w:r w:rsidRPr="00B90685">
        <w:t>étendre</w:t>
      </w:r>
      <w:r w:rsidR="008C6777">
        <w:t> ;</w:t>
      </w:r>
    </w:p>
    <w:p w14:paraId="6D1CFBFC" w14:textId="77777777" w:rsidR="008C6777" w:rsidRDefault="00B86016" w:rsidP="007D2D4A">
      <w:pPr>
        <w:spacing w:before="0" w:after="0"/>
      </w:pPr>
      <w:r w:rsidRPr="00B90685">
        <w:t>Couvrons-les au besoin de quelque voile épais</w:t>
      </w:r>
      <w:r w:rsidR="008C6777">
        <w:t> ;</w:t>
      </w:r>
    </w:p>
    <w:p w14:paraId="595ABB91" w14:textId="77777777" w:rsidR="008C6777" w:rsidRDefault="00B86016" w:rsidP="007D2D4A">
      <w:pPr>
        <w:spacing w:before="0" w:after="0"/>
      </w:pPr>
      <w:r w:rsidRPr="00B90685">
        <w:t>S</w:t>
      </w:r>
      <w:r w:rsidR="008C6777">
        <w:t>’</w:t>
      </w:r>
      <w:r w:rsidRPr="00B90685">
        <w:t>ils se plaisent à foutre</w:t>
      </w:r>
      <w:r w:rsidR="008C6777">
        <w:t xml:space="preserve">, </w:t>
      </w:r>
      <w:r w:rsidRPr="00B90685">
        <w:t>ah</w:t>
      </w:r>
      <w:r w:rsidR="008C6777">
        <w:t xml:space="preserve"> ! </w:t>
      </w:r>
      <w:r w:rsidRPr="00B90685">
        <w:t>foutons-leur la paix</w:t>
      </w:r>
      <w:r w:rsidR="008C6777">
        <w:t>…</w:t>
      </w:r>
    </w:p>
    <w:p w14:paraId="41A0D460" w14:textId="77777777" w:rsidR="008C6777" w:rsidRDefault="00B86016" w:rsidP="007D2D4A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qu</w:t>
      </w:r>
      <w:r w:rsidR="008C6777">
        <w:t>’</w:t>
      </w:r>
      <w:r w:rsidRPr="008C6777">
        <w:t>ils ont le cœur tendre</w:t>
      </w:r>
      <w:r w:rsidR="008C6777">
        <w:t>.</w:t>
      </w:r>
    </w:p>
    <w:p w14:paraId="0ABC4B7C" w14:textId="77777777" w:rsidR="007D2D4A" w:rsidRDefault="007D2D4A" w:rsidP="007D2D4A">
      <w:pPr>
        <w:spacing w:before="0" w:after="0"/>
      </w:pPr>
    </w:p>
    <w:p w14:paraId="6F57D74C" w14:textId="749B73F4" w:rsidR="008C6777" w:rsidRDefault="00B86016" w:rsidP="007D2D4A">
      <w:pPr>
        <w:spacing w:before="0" w:after="0"/>
      </w:pPr>
      <w:r w:rsidRPr="00B90685">
        <w:t>C</w:t>
      </w:r>
      <w:r w:rsidR="008C6777">
        <w:t>’</w:t>
      </w:r>
      <w:r w:rsidRPr="00B90685">
        <w:t>est l</w:t>
      </w:r>
      <w:r w:rsidR="008C6777">
        <w:t>’</w:t>
      </w:r>
      <w:r w:rsidRPr="00B90685">
        <w:t>heure de Vénus favorable aux amants</w:t>
      </w:r>
      <w:r w:rsidR="008C6777">
        <w:t> ;</w:t>
      </w:r>
    </w:p>
    <w:p w14:paraId="2C1253F3" w14:textId="520044AF" w:rsidR="00B86016" w:rsidRPr="00B90685" w:rsidRDefault="00B86016" w:rsidP="007D2D4A">
      <w:pPr>
        <w:spacing w:before="0" w:after="0"/>
      </w:pPr>
      <w:r w:rsidRPr="00B90685">
        <w:t>Voici le crépuscule et la nuit qui s</w:t>
      </w:r>
      <w:r w:rsidR="008C6777">
        <w:t>’</w:t>
      </w:r>
      <w:r w:rsidRPr="00B90685">
        <w:t>approchent</w:t>
      </w:r>
    </w:p>
    <w:p w14:paraId="562B55B0" w14:textId="50D9E31C" w:rsidR="00B86016" w:rsidRPr="00B90685" w:rsidRDefault="00B86016" w:rsidP="007D2D4A">
      <w:pPr>
        <w:spacing w:before="0" w:after="0"/>
      </w:pPr>
      <w:r w:rsidRPr="00B90685">
        <w:t>Dans l</w:t>
      </w:r>
      <w:r w:rsidR="008C6777">
        <w:t>’</w:t>
      </w:r>
      <w:r w:rsidRPr="00B90685">
        <w:t>ombre on voit courir les filles qui raccrochent</w:t>
      </w:r>
    </w:p>
    <w:p w14:paraId="35EA6C03" w14:textId="30822FCB" w:rsidR="008C6777" w:rsidRDefault="00B86016" w:rsidP="007D2D4A">
      <w:pPr>
        <w:spacing w:before="0" w:after="0"/>
        <w:ind w:firstLine="0"/>
        <w:jc w:val="center"/>
      </w:pPr>
      <w:r w:rsidRPr="008C6777">
        <w:t>Fouteurs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le moment</w:t>
      </w:r>
    </w:p>
    <w:p w14:paraId="60B95F6B" w14:textId="77777777" w:rsidR="008C6777" w:rsidRDefault="00B86016" w:rsidP="007D2D4A">
      <w:pPr>
        <w:pStyle w:val="Titre3"/>
      </w:pPr>
      <w:bookmarkStart w:id="329" w:name="_Toc199525925"/>
      <w:r w:rsidRPr="008C6777">
        <w:t>II</w:t>
      </w:r>
      <w:bookmarkEnd w:id="329"/>
    </w:p>
    <w:p w14:paraId="3C5F1212" w14:textId="77777777" w:rsidR="008C6777" w:rsidRDefault="00B86016" w:rsidP="007D2D4A">
      <w:pPr>
        <w:spacing w:before="0" w:after="0"/>
      </w:pPr>
      <w:r w:rsidRPr="00B90685">
        <w:t>Avisons ce massif</w:t>
      </w:r>
      <w:r w:rsidR="008C6777">
        <w:t xml:space="preserve">, </w:t>
      </w:r>
      <w:r w:rsidRPr="00B90685">
        <w:t>suivons à l</w:t>
      </w:r>
      <w:r w:rsidR="008C6777">
        <w:t>’</w:t>
      </w:r>
      <w:r w:rsidRPr="00B90685">
        <w:t>aventure</w:t>
      </w:r>
      <w:r w:rsidR="008C6777">
        <w:t> ;</w:t>
      </w:r>
    </w:p>
    <w:p w14:paraId="6A8311DE" w14:textId="17EB63C4" w:rsidR="00B86016" w:rsidRPr="00B90685" w:rsidRDefault="00B86016" w:rsidP="007D2D4A">
      <w:pPr>
        <w:spacing w:before="0" w:after="0"/>
      </w:pPr>
      <w:r w:rsidRPr="00B90685">
        <w:t>Entendez-vous</w:t>
      </w:r>
      <w:r w:rsidR="008C6777">
        <w:t xml:space="preserve"> ? </w:t>
      </w:r>
      <w:r w:rsidRPr="00B90685">
        <w:t>Ici</w:t>
      </w:r>
      <w:r w:rsidR="008C6777">
        <w:t xml:space="preserve">, </w:t>
      </w:r>
      <w:r w:rsidRPr="00B90685">
        <w:t>tout le monde est en rut</w:t>
      </w:r>
    </w:p>
    <w:p w14:paraId="4438F03F" w14:textId="77777777" w:rsidR="008C6777" w:rsidRDefault="00B86016" w:rsidP="007D2D4A">
      <w:pPr>
        <w:spacing w:before="0" w:after="0"/>
      </w:pPr>
      <w:r w:rsidRPr="00B90685">
        <w:t>Voilà de ton ouvrage</w:t>
      </w:r>
      <w:r w:rsidR="008C6777">
        <w:t xml:space="preserve">, </w:t>
      </w:r>
      <w:r w:rsidRPr="00B90685">
        <w:t>infâme Belzébuth</w:t>
      </w:r>
      <w:r w:rsidR="008C6777">
        <w:t> !</w:t>
      </w:r>
    </w:p>
    <w:p w14:paraId="69EE7114" w14:textId="77777777" w:rsidR="008C6777" w:rsidRDefault="00B86016" w:rsidP="007D2D4A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un prie et l</w:t>
      </w:r>
      <w:r w:rsidR="008C6777">
        <w:t>’</w:t>
      </w:r>
      <w:r w:rsidRPr="008C6777">
        <w:t>autre</w:t>
      </w:r>
      <w:r w:rsidR="008C6777">
        <w:t xml:space="preserve">… </w:t>
      </w:r>
      <w:r w:rsidRPr="008C6777">
        <w:t>jure</w:t>
      </w:r>
      <w:r w:rsidR="008C6777">
        <w:t>.</w:t>
      </w:r>
    </w:p>
    <w:p w14:paraId="416E5374" w14:textId="77777777" w:rsidR="007D2D4A" w:rsidRDefault="007D2D4A" w:rsidP="007D2D4A">
      <w:pPr>
        <w:spacing w:before="0" w:after="0"/>
      </w:pPr>
    </w:p>
    <w:p w14:paraId="73F8875D" w14:textId="134E6466" w:rsidR="00B86016" w:rsidRPr="00B90685" w:rsidRDefault="008C6777" w:rsidP="007D2D4A">
      <w:pPr>
        <w:spacing w:before="0" w:after="0"/>
      </w:pPr>
      <w:r>
        <w:t>— « </w:t>
      </w:r>
      <w:r w:rsidR="00B86016" w:rsidRPr="00B90685">
        <w:t>As-tu fini</w:t>
      </w:r>
      <w:r>
        <w:t xml:space="preserve">, </w:t>
      </w:r>
      <w:r w:rsidR="00B86016" w:rsidRPr="00B90685">
        <w:t>cochon</w:t>
      </w:r>
      <w:r>
        <w:t xml:space="preserve"> ! </w:t>
      </w:r>
      <w:r w:rsidR="00B86016" w:rsidRPr="00B90685">
        <w:t>toujours tu me patines</w:t>
      </w:r>
      <w:r>
        <w:t>… »</w:t>
      </w:r>
    </w:p>
    <w:p w14:paraId="51726B89" w14:textId="77777777" w:rsidR="008C6777" w:rsidRDefault="00B86016" w:rsidP="007D2D4A">
      <w:pPr>
        <w:spacing w:before="0" w:after="0"/>
      </w:pPr>
      <w:r w:rsidRPr="00B90685">
        <w:t>Dit un ange chassieux à son lâche amoureux</w:t>
      </w:r>
      <w:r w:rsidR="008C6777">
        <w:t> ;</w:t>
      </w:r>
    </w:p>
    <w:p w14:paraId="2E201415" w14:textId="77777777" w:rsidR="008C6777" w:rsidRDefault="008C6777" w:rsidP="007D2D4A">
      <w:pPr>
        <w:spacing w:before="0" w:after="0"/>
      </w:pPr>
      <w:r>
        <w:lastRenderedPageBreak/>
        <w:t>« </w:t>
      </w:r>
      <w:r w:rsidR="00B86016" w:rsidRPr="00B90685">
        <w:t>Que le diable me branle</w:t>
      </w:r>
      <w:r>
        <w:t xml:space="preserve"> !… </w:t>
      </w:r>
      <w:r w:rsidR="00B86016" w:rsidRPr="00B90685">
        <w:t>il me le fera mieux</w:t>
      </w:r>
      <w:r>
        <w:t> ;</w:t>
      </w:r>
    </w:p>
    <w:p w14:paraId="20E1AE19" w14:textId="77777777" w:rsidR="008C6777" w:rsidRDefault="00B86016" w:rsidP="007D2D4A">
      <w:pPr>
        <w:spacing w:before="0" w:after="0"/>
        <w:ind w:firstLine="0"/>
        <w:jc w:val="center"/>
      </w:pPr>
      <w:r w:rsidRPr="008C6777">
        <w:t>Que ne vend-on des p</w:t>
      </w:r>
      <w:r w:rsidR="008C6777">
        <w:t>… ?</w:t>
      </w:r>
    </w:p>
    <w:p w14:paraId="31185164" w14:textId="77777777" w:rsidR="007D2D4A" w:rsidRDefault="007D2D4A" w:rsidP="007D2D4A">
      <w:pPr>
        <w:spacing w:before="0" w:after="0"/>
      </w:pPr>
    </w:p>
    <w:p w14:paraId="228F7D89" w14:textId="40845E09" w:rsidR="008C6777" w:rsidRDefault="00B86016" w:rsidP="007D2D4A">
      <w:pPr>
        <w:spacing w:before="0" w:after="0"/>
      </w:pPr>
      <w:r w:rsidRPr="00B90685">
        <w:t>À peine si la tienne</w:t>
      </w:r>
      <w:r w:rsidR="008C6777">
        <w:t xml:space="preserve">, </w:t>
      </w:r>
      <w:r w:rsidRPr="00B90685">
        <w:t>en b</w:t>
      </w:r>
      <w:r w:rsidR="008C6777">
        <w:t xml:space="preserve">. </w:t>
      </w:r>
      <w:r w:rsidRPr="00B90685">
        <w:t>ndant</w:t>
      </w:r>
      <w:r w:rsidR="008C6777">
        <w:t xml:space="preserve">, </w:t>
      </w:r>
      <w:r w:rsidRPr="00B90685">
        <w:t>foutimasse</w:t>
      </w:r>
      <w:r w:rsidR="008C6777">
        <w:t> ;</w:t>
      </w:r>
    </w:p>
    <w:p w14:paraId="3D5DAE36" w14:textId="77777777" w:rsidR="008C6777" w:rsidRDefault="00B86016" w:rsidP="007D2D4A">
      <w:pPr>
        <w:spacing w:before="0" w:after="0"/>
      </w:pPr>
      <w:r w:rsidRPr="00B90685">
        <w:t>Tu n</w:t>
      </w:r>
      <w:r w:rsidR="008C6777">
        <w:t>’</w:t>
      </w:r>
      <w:r w:rsidRPr="00B90685">
        <w:t>es qu</w:t>
      </w:r>
      <w:r w:rsidR="008C6777">
        <w:t>’</w:t>
      </w:r>
      <w:r w:rsidRPr="00B90685">
        <w:t>un fanfaron</w:t>
      </w:r>
      <w:r w:rsidR="008C6777">
        <w:t xml:space="preserve">, </w:t>
      </w:r>
      <w:r w:rsidRPr="00B90685">
        <w:t>tous tes baisers sont secs</w:t>
      </w:r>
      <w:r w:rsidR="008C6777">
        <w:t> ?</w:t>
      </w:r>
    </w:p>
    <w:p w14:paraId="348127D6" w14:textId="77777777" w:rsidR="008C6777" w:rsidRDefault="008C6777" w:rsidP="007D2D4A">
      <w:pPr>
        <w:spacing w:before="0" w:after="0"/>
      </w:pPr>
      <w:r>
        <w:t>— « </w:t>
      </w:r>
      <w:r w:rsidR="00B86016" w:rsidRPr="00B90685">
        <w:t>Va te faire p</w:t>
      </w:r>
      <w:r>
        <w:t xml:space="preserve">. </w:t>
      </w:r>
      <w:r w:rsidR="00B86016" w:rsidRPr="00B90685">
        <w:t>ner</w:t>
      </w:r>
      <w:r>
        <w:t xml:space="preserve">, </w:t>
      </w:r>
      <w:r w:rsidR="00B86016" w:rsidRPr="00B90685">
        <w:t>dit l</w:t>
      </w:r>
      <w:r>
        <w:t>’</w:t>
      </w:r>
      <w:r w:rsidR="00B86016" w:rsidRPr="00B90685">
        <w:t>amant</w:t>
      </w:r>
      <w:r>
        <w:t xml:space="preserve">, </w:t>
      </w:r>
      <w:r w:rsidR="00B86016" w:rsidRPr="00B90685">
        <w:t>par les Grecs</w:t>
      </w:r>
      <w:r>
        <w:t>,</w:t>
      </w:r>
    </w:p>
    <w:p w14:paraId="5041728B" w14:textId="77777777" w:rsidR="008C6777" w:rsidRDefault="00B86016" w:rsidP="007D2D4A">
      <w:pPr>
        <w:spacing w:before="0" w:after="0"/>
        <w:ind w:firstLine="0"/>
        <w:jc w:val="center"/>
      </w:pPr>
      <w:r w:rsidRPr="008C6777">
        <w:t>Dégoûtante carcasse</w:t>
      </w:r>
      <w:r w:rsidR="008C6777">
        <w:t> !</w:t>
      </w:r>
    </w:p>
    <w:p w14:paraId="054B9520" w14:textId="77777777" w:rsidR="007D2D4A" w:rsidRDefault="007D2D4A" w:rsidP="007D2D4A">
      <w:pPr>
        <w:spacing w:before="0" w:after="0"/>
      </w:pPr>
    </w:p>
    <w:p w14:paraId="5A0F5D65" w14:textId="0CF7462B" w:rsidR="008C6777" w:rsidRDefault="00B86016" w:rsidP="007D2D4A">
      <w:pPr>
        <w:spacing w:before="0" w:after="0"/>
      </w:pPr>
      <w:r w:rsidRPr="00B90685">
        <w:t>J</w:t>
      </w:r>
      <w:r w:rsidR="008C6777">
        <w:t>’</w:t>
      </w:r>
      <w:r w:rsidRPr="00B90685">
        <w:t>ai beau limer</w:t>
      </w:r>
      <w:r w:rsidR="008C6777">
        <w:t xml:space="preserve">… </w:t>
      </w:r>
      <w:r w:rsidRPr="00B90685">
        <w:t>Dieu sait</w:t>
      </w:r>
      <w:r w:rsidR="008C6777">
        <w:t xml:space="preserve"> ! </w:t>
      </w:r>
      <w:r w:rsidRPr="00B90685">
        <w:t>Je me perds dans ta gaine</w:t>
      </w:r>
      <w:r w:rsidR="008C6777">
        <w:t> ;</w:t>
      </w:r>
    </w:p>
    <w:p w14:paraId="0D023D5B" w14:textId="77777777" w:rsidR="008C6777" w:rsidRDefault="00B86016" w:rsidP="007D2D4A">
      <w:pPr>
        <w:spacing w:before="0" w:after="0"/>
      </w:pPr>
      <w:r w:rsidRPr="00B90685">
        <w:t>Ton vagin est bien large et grand comme un boisseau</w:t>
      </w:r>
      <w:r w:rsidR="008C6777">
        <w:t>.</w:t>
      </w:r>
    </w:p>
    <w:p w14:paraId="3F91A1CD" w14:textId="77777777" w:rsidR="008C6777" w:rsidRDefault="008C6777" w:rsidP="007D2D4A">
      <w:pPr>
        <w:spacing w:before="0" w:after="0"/>
      </w:pPr>
      <w:r>
        <w:t>— « </w:t>
      </w:r>
      <w:r w:rsidR="00B86016" w:rsidRPr="00B90685">
        <w:t>Bah</w:t>
      </w:r>
      <w:r>
        <w:t xml:space="preserve"> ! </w:t>
      </w:r>
      <w:r w:rsidR="00B86016" w:rsidRPr="00B90685">
        <w:t>voyez donc monsieur</w:t>
      </w:r>
      <w:r>
        <w:t xml:space="preserve"> ! </w:t>
      </w:r>
      <w:r w:rsidR="00B86016" w:rsidRPr="00B90685">
        <w:t>il est beau son morceau</w:t>
      </w:r>
      <w:r>
        <w:t> !…</w:t>
      </w:r>
    </w:p>
    <w:p w14:paraId="4D357CDE" w14:textId="29F88EF9" w:rsidR="008C6777" w:rsidRDefault="00B86016" w:rsidP="007D2D4A">
      <w:pPr>
        <w:spacing w:before="0" w:after="0"/>
        <w:ind w:firstLine="0"/>
        <w:jc w:val="center"/>
      </w:pPr>
      <w:r w:rsidRPr="008C6777">
        <w:t>Allons</w:t>
      </w:r>
      <w:r w:rsidR="008C6777">
        <w:t xml:space="preserve">, </w:t>
      </w:r>
      <w:r w:rsidRPr="008C6777">
        <w:t>vite</w:t>
      </w:r>
      <w:r w:rsidR="008C6777">
        <w:t xml:space="preserve">, </w:t>
      </w:r>
      <w:r w:rsidRPr="008C6777">
        <w:t>rengaine</w:t>
      </w:r>
      <w:r w:rsidR="008C6777">
        <w:t>. »</w:t>
      </w:r>
    </w:p>
    <w:p w14:paraId="27D8AB8D" w14:textId="77777777" w:rsidR="007D2D4A" w:rsidRDefault="007D2D4A" w:rsidP="007D2D4A">
      <w:pPr>
        <w:spacing w:before="0" w:after="0"/>
      </w:pPr>
    </w:p>
    <w:p w14:paraId="74E5175A" w14:textId="3FA49443" w:rsidR="00B86016" w:rsidRPr="00B90685" w:rsidRDefault="00B86016" w:rsidP="007D2D4A">
      <w:pPr>
        <w:spacing w:before="0" w:after="0"/>
      </w:pPr>
      <w:r w:rsidRPr="00B90685">
        <w:t>Plus loin on s</w:t>
      </w:r>
      <w:r w:rsidR="008C6777">
        <w:t>’</w:t>
      </w:r>
      <w:r w:rsidRPr="00B90685">
        <w:t>entend mieux</w:t>
      </w:r>
      <w:r w:rsidR="008C6777">
        <w:t xml:space="preserve">, </w:t>
      </w:r>
      <w:r w:rsidRPr="00B90685">
        <w:t>et le plaisir essouffle</w:t>
      </w:r>
    </w:p>
    <w:p w14:paraId="7CFE4B0B" w14:textId="77777777" w:rsidR="008C6777" w:rsidRDefault="00B86016" w:rsidP="007D2D4A">
      <w:pPr>
        <w:spacing w:before="0" w:after="0"/>
      </w:pPr>
      <w:r w:rsidRPr="00B90685">
        <w:t>Deux amants qui</w:t>
      </w:r>
      <w:r w:rsidR="008C6777">
        <w:t xml:space="preserve">, </w:t>
      </w:r>
      <w:r w:rsidRPr="00B90685">
        <w:t>poussant l</w:t>
      </w:r>
      <w:r w:rsidR="008C6777">
        <w:t>’</w:t>
      </w:r>
      <w:r w:rsidRPr="00B90685">
        <w:t>un l</w:t>
      </w:r>
      <w:r w:rsidR="008C6777">
        <w:t>’</w:t>
      </w:r>
      <w:r w:rsidRPr="00B90685">
        <w:t>autre le croupion</w:t>
      </w:r>
      <w:r w:rsidR="008C6777">
        <w:t>,</w:t>
      </w:r>
    </w:p>
    <w:p w14:paraId="707A79A3" w14:textId="77777777" w:rsidR="008C6777" w:rsidRDefault="00B86016" w:rsidP="007D2D4A">
      <w:pPr>
        <w:spacing w:before="0" w:after="0"/>
      </w:pPr>
      <w:r w:rsidRPr="00B90685">
        <w:t>Sans crainte d</w:t>
      </w:r>
      <w:r w:rsidR="008C6777">
        <w:t>’</w:t>
      </w:r>
      <w:r w:rsidRPr="00B90685">
        <w:t>écraser quelque innocent morpion</w:t>
      </w:r>
      <w:r w:rsidR="008C6777">
        <w:t>…</w:t>
      </w:r>
    </w:p>
    <w:p w14:paraId="05117AB3" w14:textId="10BDBE07" w:rsidR="008C6777" w:rsidRDefault="00B86016" w:rsidP="007D2D4A">
      <w:pPr>
        <w:spacing w:before="0" w:after="0"/>
        <w:ind w:firstLine="0"/>
        <w:jc w:val="center"/>
      </w:pPr>
      <w:r w:rsidRPr="008C6777">
        <w:t>Va</w:t>
      </w:r>
      <w:r w:rsidR="008C6777">
        <w:t xml:space="preserve">, </w:t>
      </w:r>
      <w:r w:rsidRPr="008C6777">
        <w:t>putain</w:t>
      </w:r>
      <w:r w:rsidR="008C6777">
        <w:t xml:space="preserve"> ! </w:t>
      </w:r>
      <w:r w:rsidR="00CC5E1A">
        <w:t>—</w:t>
      </w:r>
      <w:r w:rsidR="008C6777">
        <w:t xml:space="preserve"> </w:t>
      </w:r>
      <w:r w:rsidRPr="008C6777">
        <w:t>Va</w:t>
      </w:r>
      <w:r w:rsidR="008C6777">
        <w:t xml:space="preserve">, </w:t>
      </w:r>
      <w:r w:rsidRPr="008C6777">
        <w:t>maroufle</w:t>
      </w:r>
      <w:r w:rsidR="008C6777">
        <w:t> !</w:t>
      </w:r>
    </w:p>
    <w:p w14:paraId="55CD2C12" w14:textId="77777777" w:rsidR="007D2D4A" w:rsidRDefault="007D2D4A" w:rsidP="007D2D4A">
      <w:pPr>
        <w:spacing w:before="0" w:after="0"/>
      </w:pPr>
    </w:p>
    <w:p w14:paraId="3C5053E0" w14:textId="3E3A1890" w:rsidR="008C6777" w:rsidRDefault="00B86016" w:rsidP="007D2D4A">
      <w:pPr>
        <w:spacing w:before="0" w:after="0"/>
      </w:pPr>
      <w:r w:rsidRPr="00B90685">
        <w:t>C</w:t>
      </w:r>
      <w:r w:rsidR="008C6777">
        <w:t>’</w:t>
      </w:r>
      <w:r w:rsidRPr="00B90685">
        <w:t>est l</w:t>
      </w:r>
      <w:r w:rsidR="008C6777">
        <w:t>’</w:t>
      </w:r>
      <w:r w:rsidRPr="00B90685">
        <w:t>heure de Vénus favorable aux amants</w:t>
      </w:r>
      <w:r w:rsidR="008C6777">
        <w:t> ;</w:t>
      </w:r>
    </w:p>
    <w:p w14:paraId="72858CA9" w14:textId="77777777" w:rsidR="008C6777" w:rsidRDefault="00B86016" w:rsidP="007D2D4A">
      <w:pPr>
        <w:spacing w:before="0" w:after="0"/>
      </w:pPr>
      <w:r w:rsidRPr="00B90685">
        <w:t>Voici le crépuscule et la nuit qui s</w:t>
      </w:r>
      <w:r w:rsidR="008C6777">
        <w:t>’</w:t>
      </w:r>
      <w:r w:rsidRPr="00B90685">
        <w:t>approchent</w:t>
      </w:r>
      <w:r w:rsidR="008C6777">
        <w:t>.</w:t>
      </w:r>
    </w:p>
    <w:p w14:paraId="1E56E0D1" w14:textId="77777777" w:rsidR="008C6777" w:rsidRDefault="00B86016" w:rsidP="007D2D4A">
      <w:pPr>
        <w:spacing w:before="0" w:after="0"/>
      </w:pPr>
      <w:r w:rsidRPr="00B90685">
        <w:t>Dans l</w:t>
      </w:r>
      <w:r w:rsidR="008C6777">
        <w:t>’</w:t>
      </w:r>
      <w:r w:rsidRPr="00B90685">
        <w:t>ombre on voit courir les filles qui raccrochent</w:t>
      </w:r>
      <w:r w:rsidR="008C6777">
        <w:t>.</w:t>
      </w:r>
    </w:p>
    <w:p w14:paraId="199604C6" w14:textId="77777777" w:rsidR="008C6777" w:rsidRDefault="00B86016" w:rsidP="007D2D4A">
      <w:pPr>
        <w:spacing w:before="0" w:after="0"/>
        <w:ind w:firstLine="0"/>
        <w:jc w:val="center"/>
      </w:pPr>
      <w:r w:rsidRPr="008C6777">
        <w:t>Fouteurs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le moment</w:t>
      </w:r>
      <w:r w:rsidR="008C6777">
        <w:t>.</w:t>
      </w:r>
    </w:p>
    <w:p w14:paraId="0CED390C" w14:textId="05FB6D1F" w:rsidR="008C6777" w:rsidRDefault="00B86016" w:rsidP="007D2D4A">
      <w:pPr>
        <w:pStyle w:val="Titre3"/>
      </w:pPr>
      <w:bookmarkStart w:id="330" w:name="_Toc199525926"/>
      <w:r w:rsidRPr="008C6777">
        <w:t>III</w:t>
      </w:r>
      <w:bookmarkEnd w:id="330"/>
    </w:p>
    <w:p w14:paraId="643E3491" w14:textId="30D23B52" w:rsidR="00B86016" w:rsidRPr="00B90685" w:rsidRDefault="00B86016" w:rsidP="007D2D4A">
      <w:pPr>
        <w:spacing w:before="0" w:after="0"/>
      </w:pPr>
      <w:r w:rsidRPr="00B90685">
        <w:t>Tantôt c</w:t>
      </w:r>
      <w:r w:rsidR="008C6777">
        <w:t>’</w:t>
      </w:r>
      <w:r w:rsidRPr="00B90685">
        <w:t>est la charmille ou bien c</w:t>
      </w:r>
      <w:r w:rsidR="008C6777">
        <w:t>’</w:t>
      </w:r>
      <w:r w:rsidRPr="00B90685">
        <w:t>est quelque porte</w:t>
      </w:r>
    </w:p>
    <w:p w14:paraId="16E7F380" w14:textId="77777777" w:rsidR="008C6777" w:rsidRDefault="00B86016" w:rsidP="007D2D4A">
      <w:pPr>
        <w:spacing w:before="0" w:after="0"/>
      </w:pPr>
      <w:r w:rsidRPr="00B90685">
        <w:t>Craquant sous les efforts de vigoureux fouteurs</w:t>
      </w:r>
      <w:r w:rsidR="008C6777">
        <w:t> ;</w:t>
      </w:r>
    </w:p>
    <w:p w14:paraId="39B764B9" w14:textId="77777777" w:rsidR="008C6777" w:rsidRDefault="00B86016" w:rsidP="007D2D4A">
      <w:pPr>
        <w:spacing w:before="0" w:after="0"/>
      </w:pPr>
      <w:r w:rsidRPr="00B90685">
        <w:t>Les latrines</w:t>
      </w:r>
      <w:r w:rsidR="008C6777">
        <w:t xml:space="preserve">, </w:t>
      </w:r>
      <w:r w:rsidRPr="00B90685">
        <w:t>parfois</w:t>
      </w:r>
      <w:r w:rsidR="008C6777">
        <w:t xml:space="preserve">, </w:t>
      </w:r>
      <w:r w:rsidRPr="00B90685">
        <w:t>trouvent des amateurs</w:t>
      </w:r>
      <w:r w:rsidR="008C6777">
        <w:t>,</w:t>
      </w:r>
    </w:p>
    <w:p w14:paraId="51A8DAEF" w14:textId="77777777" w:rsidR="008C6777" w:rsidRDefault="00B86016" w:rsidP="007D2D4A">
      <w:pPr>
        <w:spacing w:before="0" w:after="0"/>
        <w:ind w:firstLine="0"/>
        <w:jc w:val="center"/>
      </w:pPr>
      <w:r w:rsidRPr="008C6777">
        <w:t>Malgré leur odeur forte</w:t>
      </w:r>
      <w:r w:rsidR="008C6777">
        <w:t>.</w:t>
      </w:r>
    </w:p>
    <w:p w14:paraId="21C17F72" w14:textId="77777777" w:rsidR="007D2D4A" w:rsidRDefault="007D2D4A" w:rsidP="007D2D4A">
      <w:pPr>
        <w:spacing w:before="0" w:after="0"/>
      </w:pPr>
    </w:p>
    <w:p w14:paraId="233044F0" w14:textId="1F6C889C" w:rsidR="008C6777" w:rsidRDefault="00B86016" w:rsidP="007D2D4A">
      <w:pPr>
        <w:spacing w:before="0" w:after="0"/>
      </w:pPr>
      <w:r w:rsidRPr="00B90685">
        <w:t>Sur l</w:t>
      </w:r>
      <w:r w:rsidR="008C6777">
        <w:t>’</w:t>
      </w:r>
      <w:r w:rsidRPr="00B90685">
        <w:t>herbe</w:t>
      </w:r>
      <w:r w:rsidR="008C6777">
        <w:t xml:space="preserve">, </w:t>
      </w:r>
      <w:r w:rsidRPr="00B90685">
        <w:t>en un fossé</w:t>
      </w:r>
      <w:r w:rsidR="008C6777">
        <w:t xml:space="preserve">, </w:t>
      </w:r>
      <w:r w:rsidRPr="00B90685">
        <w:t>même au bord d</w:t>
      </w:r>
      <w:r w:rsidR="008C6777">
        <w:t>’</w:t>
      </w:r>
      <w:r w:rsidRPr="00B90685">
        <w:t>une route</w:t>
      </w:r>
      <w:r w:rsidR="008C6777">
        <w:t>,</w:t>
      </w:r>
    </w:p>
    <w:p w14:paraId="37C427EB" w14:textId="77777777" w:rsidR="008C6777" w:rsidRDefault="00B86016" w:rsidP="007D2D4A">
      <w:pPr>
        <w:spacing w:before="0" w:after="0"/>
      </w:pPr>
      <w:r w:rsidRPr="00B90685">
        <w:lastRenderedPageBreak/>
        <w:t>Dom Bougre</w:t>
      </w:r>
      <w:r w:rsidR="008C6777">
        <w:t xml:space="preserve">, </w:t>
      </w:r>
      <w:r w:rsidRPr="00B90685">
        <w:t>dans la fange</w:t>
      </w:r>
      <w:r w:rsidR="008C6777">
        <w:t xml:space="preserve">, </w:t>
      </w:r>
      <w:r w:rsidRPr="00B90685">
        <w:t>attrape et fout partout</w:t>
      </w:r>
      <w:r w:rsidR="008C6777">
        <w:t> ;</w:t>
      </w:r>
    </w:p>
    <w:p w14:paraId="4E077602" w14:textId="77777777" w:rsidR="008C6777" w:rsidRDefault="00B86016" w:rsidP="007D2D4A">
      <w:pPr>
        <w:spacing w:before="0" w:after="0"/>
      </w:pPr>
      <w:r w:rsidRPr="00B90685">
        <w:t>Mères</w:t>
      </w:r>
      <w:r w:rsidR="008C6777">
        <w:t xml:space="preserve">, </w:t>
      </w:r>
      <w:r w:rsidRPr="00B90685">
        <w:t>maris dupés</w:t>
      </w:r>
      <w:r w:rsidR="008C6777">
        <w:t xml:space="preserve">, </w:t>
      </w:r>
      <w:r w:rsidRPr="00B90685">
        <w:t>vertuchoux</w:t>
      </w:r>
      <w:r w:rsidR="008C6777">
        <w:t xml:space="preserve"> ! </w:t>
      </w:r>
      <w:r w:rsidRPr="00B90685">
        <w:t>garde à vous</w:t>
      </w:r>
      <w:r w:rsidR="008C6777">
        <w:t> !</w:t>
      </w:r>
    </w:p>
    <w:p w14:paraId="337E353A" w14:textId="77777777" w:rsidR="008C6777" w:rsidRDefault="00B86016" w:rsidP="007D2D4A">
      <w:pPr>
        <w:spacing w:before="0" w:after="0"/>
        <w:ind w:firstLine="0"/>
        <w:jc w:val="center"/>
      </w:pPr>
      <w:r w:rsidRPr="008C6777">
        <w:t>Car Dieu veut que l</w:t>
      </w:r>
      <w:r w:rsidR="008C6777">
        <w:t>’</w:t>
      </w:r>
      <w:r w:rsidRPr="008C6777">
        <w:t>on foute</w:t>
      </w:r>
      <w:r w:rsidR="008C6777">
        <w:t>.</w:t>
      </w:r>
    </w:p>
    <w:p w14:paraId="01DB47E7" w14:textId="77777777" w:rsidR="007D2D4A" w:rsidRDefault="007D2D4A" w:rsidP="007D2D4A">
      <w:pPr>
        <w:spacing w:before="0" w:after="0"/>
      </w:pPr>
    </w:p>
    <w:p w14:paraId="49478BDF" w14:textId="174309CA" w:rsidR="008C6777" w:rsidRDefault="00B86016" w:rsidP="007D2D4A">
      <w:pPr>
        <w:spacing w:before="0" w:after="0"/>
      </w:pPr>
      <w:r w:rsidRPr="00B90685">
        <w:t>Ô vous</w:t>
      </w:r>
      <w:r w:rsidR="008C6777">
        <w:t xml:space="preserve">, </w:t>
      </w:r>
      <w:r w:rsidRPr="00B90685">
        <w:t>disciples de Paphos ou de Sodome</w:t>
      </w:r>
      <w:r w:rsidR="008C6777">
        <w:t>,</w:t>
      </w:r>
    </w:p>
    <w:p w14:paraId="1DF7A0F4" w14:textId="0BCCC252" w:rsidR="00B86016" w:rsidRPr="00B90685" w:rsidRDefault="00B86016" w:rsidP="007D2D4A">
      <w:pPr>
        <w:spacing w:before="0" w:after="0"/>
      </w:pPr>
      <w:r w:rsidRPr="00B90685">
        <w:t>De Cythère et Lampsaque</w:t>
      </w:r>
      <w:r w:rsidR="008C6777">
        <w:t xml:space="preserve">, </w:t>
      </w:r>
      <w:r w:rsidRPr="00B90685">
        <w:t>à la nuit parcourez</w:t>
      </w:r>
    </w:p>
    <w:p w14:paraId="3FE68529" w14:textId="07822A67" w:rsidR="00B86016" w:rsidRPr="00B90685" w:rsidRDefault="00B86016" w:rsidP="007D2D4A">
      <w:pPr>
        <w:spacing w:before="0" w:after="0"/>
      </w:pPr>
      <w:r w:rsidRPr="00B90685">
        <w:t>Les bosquets ombragés</w:t>
      </w:r>
      <w:r w:rsidR="008C6777">
        <w:t xml:space="preserve">, </w:t>
      </w:r>
      <w:r w:rsidRPr="00B90685">
        <w:t>les bois</w:t>
      </w:r>
      <w:r w:rsidR="008C6777">
        <w:t xml:space="preserve">, </w:t>
      </w:r>
      <w:r w:rsidRPr="00B90685">
        <w:t>et vous verrez</w:t>
      </w:r>
    </w:p>
    <w:p w14:paraId="675E2532" w14:textId="77777777" w:rsidR="008C6777" w:rsidRDefault="00B86016" w:rsidP="007D2D4A">
      <w:pPr>
        <w:spacing w:before="0" w:after="0"/>
        <w:ind w:firstLine="0"/>
        <w:jc w:val="center"/>
      </w:pPr>
      <w:r w:rsidRPr="008C6777">
        <w:t>Des fouteurs pour fantômes</w:t>
      </w:r>
      <w:r w:rsidR="008C6777">
        <w:t>.</w:t>
      </w:r>
    </w:p>
    <w:p w14:paraId="53A2F7F5" w14:textId="77777777" w:rsidR="007D2D4A" w:rsidRDefault="007D2D4A" w:rsidP="007D2D4A">
      <w:pPr>
        <w:spacing w:before="0" w:after="0"/>
      </w:pPr>
    </w:p>
    <w:p w14:paraId="3DF063B0" w14:textId="54622143" w:rsidR="008C6777" w:rsidRDefault="00B86016" w:rsidP="007D2D4A">
      <w:pPr>
        <w:spacing w:before="0" w:after="0"/>
      </w:pPr>
      <w:r w:rsidRPr="00B90685">
        <w:t>Et l</w:t>
      </w:r>
      <w:r w:rsidR="008C6777">
        <w:t>’</w:t>
      </w:r>
      <w:r w:rsidRPr="00B90685">
        <w:t>odorat pourra vous guider</w:t>
      </w:r>
      <w:r w:rsidR="008C6777">
        <w:t xml:space="preserve">, </w:t>
      </w:r>
      <w:r w:rsidRPr="00B90685">
        <w:t>vous conduire</w:t>
      </w:r>
      <w:r w:rsidR="008C6777">
        <w:t> :</w:t>
      </w:r>
    </w:p>
    <w:p w14:paraId="4B871EEB" w14:textId="21C5D7B1" w:rsidR="00B86016" w:rsidRPr="00B90685" w:rsidRDefault="00B86016" w:rsidP="007D2D4A">
      <w:pPr>
        <w:spacing w:before="0" w:after="0"/>
      </w:pPr>
      <w:r w:rsidRPr="00B90685">
        <w:t>Le chien sent le gibier</w:t>
      </w:r>
      <w:r w:rsidR="008C6777">
        <w:t xml:space="preserve"> ; </w:t>
      </w:r>
      <w:r w:rsidRPr="00B90685">
        <w:t>pourquoi les libertins</w:t>
      </w:r>
    </w:p>
    <w:p w14:paraId="4253585D" w14:textId="77777777" w:rsidR="008C6777" w:rsidRDefault="00B86016" w:rsidP="007D2D4A">
      <w:pPr>
        <w:spacing w:before="0" w:after="0"/>
      </w:pPr>
      <w:r w:rsidRPr="00B90685">
        <w:t>Ne sentiraient-ils pas de même les putains</w:t>
      </w:r>
      <w:r w:rsidR="008C6777">
        <w:t> ?</w:t>
      </w:r>
    </w:p>
    <w:p w14:paraId="2F0D0098" w14:textId="77777777" w:rsidR="008C6777" w:rsidRDefault="00B86016" w:rsidP="007D2D4A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odeur du foutre est pire</w:t>
      </w:r>
      <w:r w:rsidR="008C6777">
        <w:t> !</w:t>
      </w:r>
    </w:p>
    <w:p w14:paraId="1F58870D" w14:textId="77777777" w:rsidR="007D2D4A" w:rsidRDefault="007D2D4A" w:rsidP="007D2D4A">
      <w:pPr>
        <w:spacing w:before="0" w:after="0"/>
      </w:pPr>
    </w:p>
    <w:p w14:paraId="49B15E6A" w14:textId="2E0F6312" w:rsidR="008C6777" w:rsidRDefault="0044711A" w:rsidP="007D2D4A">
      <w:pPr>
        <w:spacing w:before="0" w:after="0"/>
      </w:pPr>
      <w:r>
        <w:t>É</w:t>
      </w:r>
      <w:r w:rsidRPr="00B90685">
        <w:t>levons</w:t>
      </w:r>
      <w:r w:rsidR="008C6777">
        <w:t xml:space="preserve">, </w:t>
      </w:r>
      <w:r w:rsidR="00B86016" w:rsidRPr="00B90685">
        <w:t>élevons un temple au dieu Priape</w:t>
      </w:r>
      <w:r w:rsidR="008C6777">
        <w:t>,</w:t>
      </w:r>
    </w:p>
    <w:p w14:paraId="047C44FC" w14:textId="799533E7" w:rsidR="00B86016" w:rsidRPr="00B90685" w:rsidRDefault="00B86016" w:rsidP="007D2D4A">
      <w:pPr>
        <w:spacing w:before="0" w:after="0"/>
      </w:pPr>
      <w:r w:rsidRPr="00B90685">
        <w:t>Il l</w:t>
      </w:r>
      <w:r w:rsidR="008C6777">
        <w:t>’</w:t>
      </w:r>
      <w:r w:rsidRPr="00B90685">
        <w:t>a bien mérité</w:t>
      </w:r>
      <w:r w:rsidR="008C6777">
        <w:t xml:space="preserve"> ! </w:t>
      </w:r>
      <w:r w:rsidR="00CC5E1A">
        <w:t>—</w:t>
      </w:r>
      <w:r w:rsidR="008C6777">
        <w:t xml:space="preserve"> </w:t>
      </w:r>
      <w:r w:rsidRPr="00B90685">
        <w:t>Qu</w:t>
      </w:r>
      <w:r w:rsidR="008C6777">
        <w:t>’</w:t>
      </w:r>
      <w:r w:rsidRPr="00B90685">
        <w:t>on crépisse ses murs</w:t>
      </w:r>
    </w:p>
    <w:p w14:paraId="2E6F28ED" w14:textId="77777777" w:rsidR="00B86016" w:rsidRPr="00B90685" w:rsidRDefault="00B86016" w:rsidP="007D2D4A">
      <w:pPr>
        <w:spacing w:before="0" w:after="0"/>
      </w:pPr>
      <w:r w:rsidRPr="00B90685">
        <w:t>Du mortier provenu des désordres impurs</w:t>
      </w:r>
    </w:p>
    <w:p w14:paraId="2C1D9F59" w14:textId="77777777" w:rsidR="008C6777" w:rsidRDefault="00B86016" w:rsidP="007D2D4A">
      <w:pPr>
        <w:spacing w:before="0" w:after="0"/>
        <w:ind w:firstLine="0"/>
        <w:jc w:val="center"/>
      </w:pPr>
      <w:r w:rsidRPr="008C6777">
        <w:t>Commis pendant l</w:t>
      </w:r>
      <w:r w:rsidR="008C6777">
        <w:t>’</w:t>
      </w:r>
      <w:r w:rsidRPr="008C6777">
        <w:t>agape</w:t>
      </w:r>
      <w:r w:rsidR="008C6777">
        <w:t>.</w:t>
      </w:r>
    </w:p>
    <w:p w14:paraId="512B95AD" w14:textId="77777777" w:rsidR="007D2D4A" w:rsidRDefault="007D2D4A" w:rsidP="007D2D4A">
      <w:pPr>
        <w:spacing w:before="0" w:after="0"/>
      </w:pPr>
    </w:p>
    <w:p w14:paraId="74C125AD" w14:textId="2241CB93" w:rsidR="008C6777" w:rsidRDefault="00B86016" w:rsidP="007D2D4A">
      <w:pPr>
        <w:spacing w:before="0" w:after="0"/>
      </w:pPr>
      <w:r w:rsidRPr="00B90685">
        <w:t>À l</w:t>
      </w:r>
      <w:r w:rsidR="008C6777">
        <w:t>’</w:t>
      </w:r>
      <w:r w:rsidRPr="00B90685">
        <w:t>aspect de la nuit</w:t>
      </w:r>
      <w:r w:rsidR="008C6777">
        <w:t xml:space="preserve">, </w:t>
      </w:r>
      <w:r w:rsidRPr="00B90685">
        <w:t>venez</w:t>
      </w:r>
      <w:r w:rsidR="008C6777">
        <w:t xml:space="preserve">, </w:t>
      </w:r>
      <w:r w:rsidRPr="00B90685">
        <w:t>accourez tous</w:t>
      </w:r>
      <w:r w:rsidR="008C6777">
        <w:t>,</w:t>
      </w:r>
    </w:p>
    <w:p w14:paraId="1E85E867" w14:textId="77777777" w:rsidR="008C6777" w:rsidRDefault="00B86016" w:rsidP="007D2D4A">
      <w:pPr>
        <w:spacing w:before="0" w:after="0"/>
      </w:pPr>
      <w:r w:rsidRPr="00B90685">
        <w:t>Fouteurs grands et petits</w:t>
      </w:r>
      <w:r w:rsidR="008C6777">
        <w:t xml:space="preserve"> ; </w:t>
      </w:r>
      <w:r w:rsidRPr="00B90685">
        <w:t>foutez</w:t>
      </w:r>
      <w:r w:rsidR="008C6777">
        <w:t xml:space="preserve">, </w:t>
      </w:r>
      <w:r w:rsidRPr="00B90685">
        <w:t>puisque l</w:t>
      </w:r>
      <w:r w:rsidR="008C6777">
        <w:t>’</w:t>
      </w:r>
      <w:r w:rsidRPr="00B90685">
        <w:t>on fout</w:t>
      </w:r>
      <w:r w:rsidR="008C6777">
        <w:t>.</w:t>
      </w:r>
    </w:p>
    <w:p w14:paraId="0F76A6FE" w14:textId="77777777" w:rsidR="008C6777" w:rsidRDefault="00B86016" w:rsidP="007D2D4A">
      <w:pPr>
        <w:spacing w:before="0" w:after="0"/>
      </w:pPr>
      <w:r w:rsidRPr="00B90685">
        <w:t>Et vous</w:t>
      </w:r>
      <w:r w:rsidR="008C6777">
        <w:t xml:space="preserve">, </w:t>
      </w:r>
      <w:r w:rsidRPr="00B90685">
        <w:t>mères</w:t>
      </w:r>
      <w:r w:rsidR="008C6777">
        <w:t xml:space="preserve">, </w:t>
      </w:r>
      <w:r w:rsidRPr="00B90685">
        <w:t>amants</w:t>
      </w:r>
      <w:r w:rsidR="008C6777">
        <w:t xml:space="preserve">, </w:t>
      </w:r>
      <w:r w:rsidRPr="00B90685">
        <w:t>maris trompés</w:t>
      </w:r>
      <w:r w:rsidR="008C6777">
        <w:t xml:space="preserve">, </w:t>
      </w:r>
      <w:r w:rsidRPr="00B90685">
        <w:t>jaloux</w:t>
      </w:r>
      <w:r w:rsidR="008C6777">
        <w:t>,</w:t>
      </w:r>
    </w:p>
    <w:p w14:paraId="1D4298EA" w14:textId="77777777" w:rsidR="008C6777" w:rsidRDefault="00B86016" w:rsidP="007D2D4A">
      <w:pPr>
        <w:spacing w:before="0" w:after="0"/>
        <w:ind w:firstLine="0"/>
        <w:jc w:val="center"/>
      </w:pPr>
      <w:r w:rsidRPr="008C6777">
        <w:t>Consolez-vous ensemble et foutez entre vous</w:t>
      </w:r>
      <w:r w:rsidR="008C6777">
        <w:t>.</w:t>
      </w:r>
    </w:p>
    <w:p w14:paraId="4DDCD0F8" w14:textId="77777777" w:rsidR="007D2D4A" w:rsidRDefault="007D2D4A" w:rsidP="007D2D4A">
      <w:pPr>
        <w:spacing w:before="0" w:after="0"/>
      </w:pPr>
    </w:p>
    <w:p w14:paraId="20887666" w14:textId="1019EE6F" w:rsidR="008C6777" w:rsidRDefault="00B86016" w:rsidP="007D2D4A">
      <w:pPr>
        <w:spacing w:before="0" w:after="0"/>
      </w:pPr>
      <w:r w:rsidRPr="00B90685">
        <w:t>C</w:t>
      </w:r>
      <w:r w:rsidR="008C6777">
        <w:t>’</w:t>
      </w:r>
      <w:r w:rsidRPr="00B90685">
        <w:t>est l</w:t>
      </w:r>
      <w:r w:rsidR="008C6777">
        <w:t>’</w:t>
      </w:r>
      <w:r w:rsidRPr="00B90685">
        <w:t>heure de Vénus favorable aux amants</w:t>
      </w:r>
      <w:r w:rsidR="008C6777">
        <w:t> ;</w:t>
      </w:r>
    </w:p>
    <w:p w14:paraId="729FA66D" w14:textId="77777777" w:rsidR="008C6777" w:rsidRDefault="00B86016" w:rsidP="007D2D4A">
      <w:pPr>
        <w:spacing w:before="0" w:after="0"/>
      </w:pPr>
      <w:r w:rsidRPr="00B90685">
        <w:t>Voici le crépuscule et la nuit qui s</w:t>
      </w:r>
      <w:r w:rsidR="008C6777">
        <w:t>’</w:t>
      </w:r>
      <w:r w:rsidRPr="00B90685">
        <w:t>approchent</w:t>
      </w:r>
      <w:r w:rsidR="008C6777">
        <w:t>.</w:t>
      </w:r>
    </w:p>
    <w:p w14:paraId="4BB56A6B" w14:textId="2E32EC4A" w:rsidR="00B86016" w:rsidRPr="00B90685" w:rsidRDefault="00B86016" w:rsidP="007D2D4A">
      <w:pPr>
        <w:spacing w:before="0" w:after="0"/>
      </w:pPr>
      <w:r w:rsidRPr="00B90685">
        <w:t>Dans l</w:t>
      </w:r>
      <w:r w:rsidR="008C6777">
        <w:t>’</w:t>
      </w:r>
      <w:r w:rsidRPr="00B90685">
        <w:t>ombre on voit courir les filles qui raccrochent</w:t>
      </w:r>
    </w:p>
    <w:p w14:paraId="03A40077" w14:textId="77777777" w:rsidR="008C6777" w:rsidRDefault="00B86016" w:rsidP="007D2D4A">
      <w:pPr>
        <w:spacing w:before="0" w:after="0"/>
        <w:ind w:firstLine="0"/>
        <w:jc w:val="center"/>
      </w:pPr>
      <w:r w:rsidRPr="008C6777">
        <w:t>Fouteurs</w:t>
      </w:r>
      <w:r w:rsidR="008C6777">
        <w:t xml:space="preserve">, </w:t>
      </w:r>
      <w:r w:rsidRPr="008C6777">
        <w:t>c</w:t>
      </w:r>
      <w:r w:rsidR="008C6777">
        <w:t>’</w:t>
      </w:r>
      <w:r w:rsidRPr="008C6777">
        <w:t>est le moment</w:t>
      </w:r>
      <w:r w:rsidR="008C6777">
        <w:t>.</w:t>
      </w:r>
    </w:p>
    <w:p w14:paraId="6E97C963" w14:textId="77777777" w:rsidR="008C6777" w:rsidRDefault="00B86016" w:rsidP="008C6777">
      <w:pPr>
        <w:jc w:val="right"/>
      </w:pPr>
      <w:r w:rsidRPr="008C6777">
        <w:t>Jules C</w:t>
      </w:r>
      <w:r w:rsidRPr="007D2D4A">
        <w:rPr>
          <w:rStyle w:val="Taille-1Caracteres"/>
        </w:rPr>
        <w:t>HOUX</w:t>
      </w:r>
      <w:r w:rsidR="008C6777">
        <w:t>.</w:t>
      </w:r>
    </w:p>
    <w:p w14:paraId="3BE28834" w14:textId="45B291FF" w:rsidR="00B86016" w:rsidRPr="00B90685" w:rsidRDefault="00B86016" w:rsidP="008C6777">
      <w:pPr>
        <w:pStyle w:val="Titre2"/>
        <w:rPr>
          <w:szCs w:val="44"/>
        </w:rPr>
      </w:pPr>
      <w:bookmarkStart w:id="331" w:name="_Toc275359275"/>
      <w:bookmarkStart w:id="332" w:name="_Toc199525927"/>
      <w:r w:rsidRPr="00B90685">
        <w:rPr>
          <w:szCs w:val="44"/>
        </w:rPr>
        <w:lastRenderedPageBreak/>
        <w:t>CURIOSITÉS D</w:t>
      </w:r>
      <w:r w:rsidR="008C6777">
        <w:rPr>
          <w:szCs w:val="44"/>
        </w:rPr>
        <w:t>’</w:t>
      </w:r>
      <w:r w:rsidRPr="00B90685">
        <w:rPr>
          <w:szCs w:val="44"/>
        </w:rPr>
        <w:t>UN BORDEL</w:t>
      </w:r>
      <w:bookmarkEnd w:id="331"/>
      <w:bookmarkEnd w:id="332"/>
      <w:r w:rsidRPr="00B90685">
        <w:rPr>
          <w:szCs w:val="44"/>
        </w:rPr>
        <w:br/>
      </w:r>
    </w:p>
    <w:p w14:paraId="2293A8CB" w14:textId="77777777" w:rsidR="008C6777" w:rsidRDefault="00B86016" w:rsidP="00060E7C">
      <w:pPr>
        <w:spacing w:before="0" w:after="0"/>
      </w:pPr>
      <w:r w:rsidRPr="00B90685">
        <w:t>Venez</w:t>
      </w:r>
      <w:r w:rsidR="008C6777">
        <w:t xml:space="preserve">, </w:t>
      </w:r>
      <w:r w:rsidRPr="00B90685">
        <w:t>mesdames les fouteuses</w:t>
      </w:r>
      <w:r w:rsidR="008C6777">
        <w:t>,</w:t>
      </w:r>
    </w:p>
    <w:p w14:paraId="65FC5194" w14:textId="77777777" w:rsidR="008C6777" w:rsidRDefault="00B86016" w:rsidP="00060E7C">
      <w:pPr>
        <w:spacing w:before="0" w:after="0"/>
      </w:pPr>
      <w:r w:rsidRPr="00B90685">
        <w:t>Et vous aussi</w:t>
      </w:r>
      <w:r w:rsidR="008C6777">
        <w:t xml:space="preserve">, </w:t>
      </w:r>
      <w:r w:rsidRPr="00B90685">
        <w:t>les curieuses</w:t>
      </w:r>
      <w:r w:rsidR="008C6777">
        <w:t>,</w:t>
      </w:r>
    </w:p>
    <w:p w14:paraId="28CC811B" w14:textId="15BF4665" w:rsidR="00B86016" w:rsidRPr="00B90685" w:rsidRDefault="00B86016" w:rsidP="00060E7C">
      <w:pPr>
        <w:spacing w:before="0" w:after="0"/>
      </w:pPr>
      <w:r w:rsidRPr="00B90685">
        <w:t>Venez voir dans cette maison</w:t>
      </w:r>
    </w:p>
    <w:p w14:paraId="758ADC10" w14:textId="77777777" w:rsidR="008C6777" w:rsidRDefault="00B86016" w:rsidP="00060E7C">
      <w:pPr>
        <w:spacing w:before="0" w:after="0"/>
      </w:pPr>
      <w:r w:rsidRPr="00B90685">
        <w:t>L</w:t>
      </w:r>
      <w:r w:rsidR="008C6777">
        <w:t>’</w:t>
      </w:r>
      <w:r w:rsidRPr="00B90685">
        <w:t>entrefessier d</w:t>
      </w:r>
      <w:r w:rsidR="008C6777">
        <w:t>’</w:t>
      </w:r>
      <w:r w:rsidRPr="00B90685">
        <w:t>un gros chanoine</w:t>
      </w:r>
      <w:r w:rsidR="008C6777">
        <w:t>,</w:t>
      </w:r>
    </w:p>
    <w:p w14:paraId="280BD9EE" w14:textId="5080FD92" w:rsidR="008C6777" w:rsidRDefault="00B86016" w:rsidP="00060E7C">
      <w:pPr>
        <w:spacing w:before="0" w:after="0"/>
      </w:pPr>
      <w:r w:rsidRPr="00B90685">
        <w:t>Les c</w:t>
      </w:r>
      <w:r w:rsidR="00060E7C">
        <w:t>.....</w:t>
      </w:r>
      <w:r w:rsidRPr="00B90685">
        <w:t>es du bon Marc-Antoine</w:t>
      </w:r>
      <w:r w:rsidR="008C6777">
        <w:t>,</w:t>
      </w:r>
    </w:p>
    <w:p w14:paraId="44FB45DB" w14:textId="52005216" w:rsidR="008C6777" w:rsidRDefault="00B86016" w:rsidP="00060E7C">
      <w:pPr>
        <w:spacing w:before="0" w:after="0"/>
      </w:pPr>
      <w:r w:rsidRPr="00B90685">
        <w:t>Et de Cléopâtre le c</w:t>
      </w:r>
      <w:r w:rsidR="00060E7C">
        <w:t>...</w:t>
      </w:r>
    </w:p>
    <w:p w14:paraId="093771F3" w14:textId="77777777" w:rsidR="00060E7C" w:rsidRDefault="00060E7C" w:rsidP="00060E7C">
      <w:pPr>
        <w:spacing w:before="0" w:after="0"/>
      </w:pPr>
    </w:p>
    <w:p w14:paraId="660AC0D9" w14:textId="77777777" w:rsidR="008C6777" w:rsidRDefault="00B86016" w:rsidP="00060E7C">
      <w:pPr>
        <w:spacing w:before="0" w:after="0"/>
      </w:pPr>
      <w:r w:rsidRPr="00B90685">
        <w:t>On y voit aussi la carcasse</w:t>
      </w:r>
      <w:r w:rsidR="008C6777">
        <w:t>,</w:t>
      </w:r>
    </w:p>
    <w:p w14:paraId="08BA50A3" w14:textId="77777777" w:rsidR="008C6777" w:rsidRDefault="00B86016" w:rsidP="00060E7C">
      <w:pPr>
        <w:spacing w:before="0" w:after="0"/>
      </w:pPr>
      <w:r w:rsidRPr="00B90685">
        <w:t>Toujours toute pleine de crasse</w:t>
      </w:r>
      <w:r w:rsidR="008C6777">
        <w:t>,</w:t>
      </w:r>
    </w:p>
    <w:p w14:paraId="12BF7C56" w14:textId="77777777" w:rsidR="008C6777" w:rsidRDefault="00B86016" w:rsidP="00060E7C">
      <w:pPr>
        <w:spacing w:before="0" w:after="0"/>
      </w:pPr>
      <w:r w:rsidRPr="00B90685">
        <w:t>Du premier-né des morpions</w:t>
      </w:r>
      <w:r w:rsidR="008C6777">
        <w:t> :</w:t>
      </w:r>
    </w:p>
    <w:p w14:paraId="69F9322E" w14:textId="6EB4376E" w:rsidR="00B86016" w:rsidRPr="00B90685" w:rsidRDefault="00B86016" w:rsidP="00060E7C">
      <w:pPr>
        <w:spacing w:before="0" w:after="0"/>
      </w:pPr>
      <w:r w:rsidRPr="00B90685">
        <w:t>Cet animal pendant sa vie</w:t>
      </w:r>
    </w:p>
    <w:p w14:paraId="1806FECE" w14:textId="5B8EE1B0" w:rsidR="00B86016" w:rsidRPr="00B90685" w:rsidRDefault="00B86016" w:rsidP="00060E7C">
      <w:pPr>
        <w:spacing w:before="0" w:after="0"/>
      </w:pPr>
      <w:r w:rsidRPr="00B90685">
        <w:t>Sur la motte d</w:t>
      </w:r>
      <w:r w:rsidR="008C6777">
        <w:t>’</w:t>
      </w:r>
      <w:r w:rsidRPr="00B90685">
        <w:t>Iphigénie</w:t>
      </w:r>
    </w:p>
    <w:p w14:paraId="5C73A94E" w14:textId="77777777" w:rsidR="008C6777" w:rsidRDefault="00B86016" w:rsidP="00060E7C">
      <w:pPr>
        <w:spacing w:before="0" w:after="0"/>
      </w:pPr>
      <w:r w:rsidRPr="00B90685">
        <w:t>Fixa son habitation</w:t>
      </w:r>
      <w:r w:rsidR="008C6777">
        <w:t>.</w:t>
      </w:r>
    </w:p>
    <w:p w14:paraId="513E42FF" w14:textId="77777777" w:rsidR="00060E7C" w:rsidRDefault="00060E7C" w:rsidP="00060E7C">
      <w:pPr>
        <w:spacing w:before="0" w:after="0"/>
      </w:pPr>
    </w:p>
    <w:p w14:paraId="4FBDFA93" w14:textId="5711AF01" w:rsidR="00B86016" w:rsidRPr="00B90685" w:rsidRDefault="00B86016" w:rsidP="00060E7C">
      <w:pPr>
        <w:spacing w:before="0" w:after="0"/>
      </w:pPr>
      <w:r w:rsidRPr="00B90685">
        <w:t>On y voit le bonhomme Ulysse</w:t>
      </w:r>
    </w:p>
    <w:p w14:paraId="4642C17A" w14:textId="099EFCCC" w:rsidR="00B86016" w:rsidRPr="00B90685" w:rsidRDefault="00B86016" w:rsidP="00060E7C">
      <w:pPr>
        <w:spacing w:before="0" w:after="0"/>
      </w:pPr>
      <w:r w:rsidRPr="00B90685">
        <w:t>Se plaignant d</w:t>
      </w:r>
      <w:r w:rsidR="008C6777">
        <w:t>’</w:t>
      </w:r>
      <w:r w:rsidRPr="00B90685">
        <w:t>une chaude-pisse</w:t>
      </w:r>
    </w:p>
    <w:p w14:paraId="2B308A73" w14:textId="77777777" w:rsidR="008C6777" w:rsidRDefault="00B86016" w:rsidP="00060E7C">
      <w:pPr>
        <w:spacing w:before="0" w:after="0"/>
      </w:pPr>
      <w:r w:rsidRPr="00B90685">
        <w:t>Tombée en l</w:t>
      </w:r>
      <w:r w:rsidR="008C6777">
        <w:t>’</w:t>
      </w:r>
      <w:r w:rsidRPr="00B90685">
        <w:t>un de ses couillons</w:t>
      </w:r>
      <w:r w:rsidR="008C6777">
        <w:t> :</w:t>
      </w:r>
    </w:p>
    <w:p w14:paraId="1EC19602" w14:textId="77777777" w:rsidR="008C6777" w:rsidRDefault="00B86016" w:rsidP="00060E7C">
      <w:pPr>
        <w:spacing w:before="0" w:after="0"/>
      </w:pPr>
      <w:r w:rsidRPr="00B90685">
        <w:t>Ce respectable personnage</w:t>
      </w:r>
      <w:r w:rsidR="008C6777">
        <w:t>,</w:t>
      </w:r>
    </w:p>
    <w:p w14:paraId="59A42446" w14:textId="77777777" w:rsidR="008C6777" w:rsidRDefault="00B86016" w:rsidP="00060E7C">
      <w:pPr>
        <w:spacing w:before="0" w:after="0"/>
      </w:pPr>
      <w:r w:rsidRPr="00B90685">
        <w:t>Pendant son pénible voyage</w:t>
      </w:r>
      <w:r w:rsidR="008C6777">
        <w:t>,</w:t>
      </w:r>
    </w:p>
    <w:p w14:paraId="57DE717E" w14:textId="77777777" w:rsidR="008C6777" w:rsidRDefault="00B86016" w:rsidP="00060E7C">
      <w:pPr>
        <w:spacing w:before="0" w:after="0"/>
      </w:pPr>
      <w:r w:rsidRPr="00B90685">
        <w:t>Portait son v</w:t>
      </w:r>
      <w:r w:rsidR="008C6777">
        <w:t xml:space="preserve">.. </w:t>
      </w:r>
      <w:r w:rsidRPr="00B90685">
        <w:t>dans un chausson</w:t>
      </w:r>
      <w:r w:rsidR="008C6777">
        <w:t>.</w:t>
      </w:r>
    </w:p>
    <w:p w14:paraId="1076B2AF" w14:textId="77777777" w:rsidR="00060E7C" w:rsidRDefault="00060E7C" w:rsidP="00060E7C">
      <w:pPr>
        <w:spacing w:before="0" w:after="0"/>
      </w:pPr>
    </w:p>
    <w:p w14:paraId="1A9586A6" w14:textId="09107829" w:rsidR="00B86016" w:rsidRPr="00B90685" w:rsidRDefault="00B86016" w:rsidP="00060E7C">
      <w:pPr>
        <w:spacing w:before="0" w:after="0"/>
      </w:pPr>
      <w:r w:rsidRPr="00B90685">
        <w:t>On y voit après de l</w:t>
      </w:r>
      <w:r w:rsidR="008C6777">
        <w:t>’</w:t>
      </w:r>
      <w:r w:rsidRPr="00B90685">
        <w:t>urine</w:t>
      </w:r>
    </w:p>
    <w:p w14:paraId="755B5AE1" w14:textId="07A89966" w:rsidR="00B86016" w:rsidRPr="00B90685" w:rsidRDefault="00B86016" w:rsidP="00060E7C">
      <w:pPr>
        <w:spacing w:before="0" w:after="0"/>
      </w:pPr>
      <w:r w:rsidRPr="00B90685">
        <w:t>De l</w:t>
      </w:r>
      <w:r w:rsidR="008C6777">
        <w:t>’</w:t>
      </w:r>
      <w:r w:rsidRPr="00B90685">
        <w:t>impudique Messaline</w:t>
      </w:r>
    </w:p>
    <w:p w14:paraId="34721ED3" w14:textId="77777777" w:rsidR="008C6777" w:rsidRDefault="00B86016" w:rsidP="00060E7C">
      <w:pPr>
        <w:spacing w:before="0" w:after="0"/>
      </w:pPr>
      <w:r w:rsidRPr="00B90685">
        <w:t>Conservée en un vieux flacon</w:t>
      </w:r>
      <w:r w:rsidR="008C6777">
        <w:t>,</w:t>
      </w:r>
    </w:p>
    <w:p w14:paraId="62F0E3CA" w14:textId="77777777" w:rsidR="008C6777" w:rsidRDefault="00B86016" w:rsidP="00060E7C">
      <w:pPr>
        <w:spacing w:before="0" w:after="0"/>
      </w:pPr>
      <w:r w:rsidRPr="00B90685">
        <w:t>C</w:t>
      </w:r>
      <w:r w:rsidR="008C6777">
        <w:t>’</w:t>
      </w:r>
      <w:r w:rsidRPr="00B90685">
        <w:t>est un remède spécifique</w:t>
      </w:r>
      <w:r w:rsidR="008C6777">
        <w:t> :</w:t>
      </w:r>
    </w:p>
    <w:p w14:paraId="476B73D7" w14:textId="77777777" w:rsidR="008C6777" w:rsidRDefault="00B86016" w:rsidP="00060E7C">
      <w:pPr>
        <w:spacing w:before="0" w:after="0"/>
      </w:pPr>
      <w:r w:rsidRPr="00B90685">
        <w:t>Pour rendre une femme lubrique</w:t>
      </w:r>
      <w:r w:rsidR="008C6777">
        <w:t>,</w:t>
      </w:r>
    </w:p>
    <w:p w14:paraId="5F380F23" w14:textId="4C7651E0" w:rsidR="008C6777" w:rsidRDefault="00B86016" w:rsidP="00060E7C">
      <w:pPr>
        <w:spacing w:before="0" w:after="0"/>
      </w:pPr>
      <w:r w:rsidRPr="00B90685">
        <w:t>Il lui faut en frotter le c</w:t>
      </w:r>
      <w:r w:rsidR="00060E7C">
        <w:t>...</w:t>
      </w:r>
    </w:p>
    <w:p w14:paraId="1D724E96" w14:textId="77777777" w:rsidR="00060E7C" w:rsidRDefault="00060E7C" w:rsidP="00060E7C">
      <w:pPr>
        <w:spacing w:before="0" w:after="0"/>
      </w:pPr>
    </w:p>
    <w:p w14:paraId="6ADF3FE3" w14:textId="0047D80D" w:rsidR="00B86016" w:rsidRPr="00B90685" w:rsidRDefault="00B86016" w:rsidP="00060E7C">
      <w:pPr>
        <w:spacing w:before="0" w:after="0"/>
      </w:pPr>
      <w:r w:rsidRPr="00B90685">
        <w:t>On y voit le fouteur Priape</w:t>
      </w:r>
    </w:p>
    <w:p w14:paraId="11A2D6F6" w14:textId="5EAB12A0" w:rsidR="00B86016" w:rsidRPr="00B90685" w:rsidRDefault="00B86016" w:rsidP="00060E7C">
      <w:pPr>
        <w:spacing w:before="0" w:after="0"/>
      </w:pPr>
      <w:r w:rsidRPr="00B90685">
        <w:lastRenderedPageBreak/>
        <w:t>De son v</w:t>
      </w:r>
      <w:r w:rsidR="008C6777">
        <w:t xml:space="preserve">.. </w:t>
      </w:r>
      <w:r w:rsidRPr="00B90685">
        <w:t>enc</w:t>
      </w:r>
      <w:r w:rsidR="008C6777">
        <w:t>.</w:t>
      </w:r>
      <w:r w:rsidR="00484E98">
        <w:t>l</w:t>
      </w:r>
      <w:r w:rsidRPr="00B90685">
        <w:t>ant le Pape</w:t>
      </w:r>
    </w:p>
    <w:p w14:paraId="78F3D447" w14:textId="77777777" w:rsidR="008C6777" w:rsidRDefault="00B86016" w:rsidP="00060E7C">
      <w:pPr>
        <w:spacing w:before="0" w:after="0"/>
      </w:pPr>
      <w:r w:rsidRPr="00B90685">
        <w:t>Pendant la bénédiction</w:t>
      </w:r>
      <w:r w:rsidR="008C6777">
        <w:t>.</w:t>
      </w:r>
    </w:p>
    <w:p w14:paraId="19B1CD40" w14:textId="77777777" w:rsidR="008C6777" w:rsidRDefault="00B86016" w:rsidP="00060E7C">
      <w:pPr>
        <w:spacing w:before="0" w:after="0"/>
      </w:pPr>
      <w:r w:rsidRPr="00B90685">
        <w:t>Amis</w:t>
      </w:r>
      <w:r w:rsidR="008C6777">
        <w:t xml:space="preserve">, </w:t>
      </w:r>
      <w:r w:rsidRPr="00B90685">
        <w:t>voyez-vous le Saint-Père</w:t>
      </w:r>
      <w:r w:rsidR="008C6777">
        <w:t>,</w:t>
      </w:r>
    </w:p>
    <w:p w14:paraId="09D07CBA" w14:textId="3D239903" w:rsidR="00B86016" w:rsidRPr="00B90685" w:rsidRDefault="00B86016" w:rsidP="00060E7C">
      <w:pPr>
        <w:spacing w:before="0" w:after="0"/>
      </w:pPr>
      <w:r w:rsidRPr="00B90685">
        <w:t>Comme il trémousse du derrière</w:t>
      </w:r>
    </w:p>
    <w:p w14:paraId="28F37CEB" w14:textId="77777777" w:rsidR="008C6777" w:rsidRDefault="00B86016" w:rsidP="00060E7C">
      <w:pPr>
        <w:spacing w:before="0" w:after="0"/>
      </w:pPr>
      <w:r w:rsidRPr="00B90685">
        <w:t>En recevant le goupillon</w:t>
      </w:r>
      <w:r w:rsidR="008C6777">
        <w:t> ?</w:t>
      </w:r>
    </w:p>
    <w:p w14:paraId="7D4EC099" w14:textId="513FA6AA" w:rsidR="00060E7C" w:rsidRDefault="00060E7C" w:rsidP="00060E7C">
      <w:pPr>
        <w:spacing w:before="0" w:after="0"/>
      </w:pPr>
      <w:r>
        <w:tab/>
      </w:r>
    </w:p>
    <w:p w14:paraId="29BA3581" w14:textId="551BDCD3" w:rsidR="00B86016" w:rsidRPr="00B90685" w:rsidRDefault="00B86016" w:rsidP="00060E7C">
      <w:pPr>
        <w:spacing w:before="0" w:after="0"/>
      </w:pPr>
      <w:r w:rsidRPr="00B90685">
        <w:t>On y voit de plus la calotte</w:t>
      </w:r>
    </w:p>
    <w:p w14:paraId="0BCC522A" w14:textId="77777777" w:rsidR="008C6777" w:rsidRDefault="00B86016" w:rsidP="00060E7C">
      <w:pPr>
        <w:spacing w:before="0" w:after="0"/>
      </w:pPr>
      <w:r w:rsidRPr="00B90685">
        <w:t>Du v</w:t>
      </w:r>
      <w:r w:rsidR="008C6777">
        <w:t xml:space="preserve">.. </w:t>
      </w:r>
      <w:r w:rsidRPr="00B90685">
        <w:t>du célèbre Aristote</w:t>
      </w:r>
      <w:r w:rsidR="008C6777">
        <w:t>,</w:t>
      </w:r>
    </w:p>
    <w:p w14:paraId="0C0A4DDC" w14:textId="77777777" w:rsidR="008C6777" w:rsidRDefault="00B86016" w:rsidP="00060E7C">
      <w:pPr>
        <w:spacing w:before="0" w:after="0"/>
      </w:pPr>
      <w:r w:rsidRPr="00B90685">
        <w:t>La nuque du fameux Platon</w:t>
      </w:r>
      <w:r w:rsidR="008C6777">
        <w:t>,</w:t>
      </w:r>
    </w:p>
    <w:p w14:paraId="4720EAE7" w14:textId="1B89E544" w:rsidR="008C6777" w:rsidRDefault="00B86016" w:rsidP="00060E7C">
      <w:pPr>
        <w:spacing w:before="0" w:after="0"/>
      </w:pPr>
      <w:r w:rsidRPr="00B90685">
        <w:t>Trois poils du c</w:t>
      </w:r>
      <w:r w:rsidR="008C6777">
        <w:t>.</w:t>
      </w:r>
      <w:r w:rsidRPr="00B90685">
        <w:t>l de Démosthènes</w:t>
      </w:r>
      <w:r w:rsidR="008C6777">
        <w:t>,</w:t>
      </w:r>
    </w:p>
    <w:p w14:paraId="440200C3" w14:textId="77777777" w:rsidR="008C6777" w:rsidRDefault="00B86016" w:rsidP="00060E7C">
      <w:pPr>
        <w:spacing w:before="0" w:after="0"/>
      </w:pPr>
      <w:r w:rsidRPr="00B90685">
        <w:t>Trouvés sous les ruines d</w:t>
      </w:r>
      <w:r w:rsidR="008C6777">
        <w:t>’</w:t>
      </w:r>
      <w:r w:rsidRPr="00B90685">
        <w:t>Athènes</w:t>
      </w:r>
      <w:r w:rsidR="008C6777">
        <w:t>,</w:t>
      </w:r>
    </w:p>
    <w:p w14:paraId="177F70F4" w14:textId="77777777" w:rsidR="008C6777" w:rsidRDefault="00B86016" w:rsidP="00060E7C">
      <w:pPr>
        <w:spacing w:before="0" w:after="0"/>
      </w:pPr>
      <w:r w:rsidRPr="00B90685">
        <w:t>Et du foutre du vieux Jason</w:t>
      </w:r>
      <w:r w:rsidR="008C6777">
        <w:t>.</w:t>
      </w:r>
    </w:p>
    <w:p w14:paraId="4DF71914" w14:textId="77777777" w:rsidR="00060E7C" w:rsidRDefault="00060E7C" w:rsidP="00060E7C">
      <w:pPr>
        <w:spacing w:before="0" w:after="0"/>
      </w:pPr>
    </w:p>
    <w:p w14:paraId="68DE85C1" w14:textId="77777777" w:rsidR="008C6777" w:rsidRDefault="00B86016" w:rsidP="00060E7C">
      <w:pPr>
        <w:spacing w:before="0" w:after="0"/>
      </w:pPr>
      <w:r w:rsidRPr="00B90685">
        <w:t>On y voit encor Pénélope</w:t>
      </w:r>
      <w:r w:rsidR="008C6777">
        <w:t>,</w:t>
      </w:r>
    </w:p>
    <w:p w14:paraId="0718D997" w14:textId="77777777" w:rsidR="008C6777" w:rsidRDefault="00B86016" w:rsidP="00060E7C">
      <w:pPr>
        <w:spacing w:before="0" w:after="0"/>
      </w:pPr>
      <w:r w:rsidRPr="00B90685">
        <w:t>Dedans la cuisse d</w:t>
      </w:r>
      <w:r w:rsidR="008C6777">
        <w:t>’</w:t>
      </w:r>
      <w:r>
        <w:t>É</w:t>
      </w:r>
      <w:r w:rsidRPr="00B90685">
        <w:t>sope</w:t>
      </w:r>
      <w:r w:rsidR="008C6777">
        <w:t>,</w:t>
      </w:r>
    </w:p>
    <w:p w14:paraId="096E98EA" w14:textId="142D22BE" w:rsidR="008C6777" w:rsidRDefault="00B86016" w:rsidP="00060E7C">
      <w:pPr>
        <w:spacing w:before="0" w:after="0"/>
      </w:pPr>
      <w:r w:rsidRPr="00B90685">
        <w:t>Br</w:t>
      </w:r>
      <w:r w:rsidR="008C6777">
        <w:t>.</w:t>
      </w:r>
      <w:r w:rsidRPr="00B90685">
        <w:t>nlant le v</w:t>
      </w:r>
      <w:r w:rsidR="008C6777">
        <w:t xml:space="preserve">.. </w:t>
      </w:r>
      <w:r w:rsidRPr="00B90685">
        <w:t>d</w:t>
      </w:r>
      <w:r w:rsidR="008C6777">
        <w:t>’</w:t>
      </w:r>
      <w:r w:rsidRPr="00B90685">
        <w:t>un marmiton</w:t>
      </w:r>
      <w:r w:rsidR="008C6777">
        <w:t> ;</w:t>
      </w:r>
    </w:p>
    <w:p w14:paraId="26E8689C" w14:textId="5F6038C4" w:rsidR="00B86016" w:rsidRPr="00B90685" w:rsidRDefault="00B86016" w:rsidP="00060E7C">
      <w:pPr>
        <w:spacing w:before="0" w:after="0"/>
      </w:pPr>
      <w:r w:rsidRPr="00B90685">
        <w:t>Cette impudique créature</w:t>
      </w:r>
    </w:p>
    <w:p w14:paraId="07CFFC09" w14:textId="77777777" w:rsidR="008C6777" w:rsidRDefault="00B86016" w:rsidP="00060E7C">
      <w:pPr>
        <w:spacing w:before="0" w:after="0"/>
      </w:pPr>
      <w:r w:rsidRPr="00B90685">
        <w:t>Le prend</w:t>
      </w:r>
      <w:r w:rsidR="008C6777">
        <w:t xml:space="preserve">, </w:t>
      </w:r>
      <w:r w:rsidRPr="00B90685">
        <w:t>le met dans sa nature</w:t>
      </w:r>
      <w:r w:rsidR="008C6777">
        <w:t>,</w:t>
      </w:r>
    </w:p>
    <w:p w14:paraId="36D23B2A" w14:textId="740155C4" w:rsidR="008C6777" w:rsidRDefault="00B86016" w:rsidP="00060E7C">
      <w:pPr>
        <w:spacing w:before="0" w:after="0"/>
      </w:pPr>
      <w:r w:rsidRPr="00B90685">
        <w:t>En lui pressant les deux c</w:t>
      </w:r>
      <w:r w:rsidR="00060E7C">
        <w:t>...</w:t>
      </w:r>
      <w:r w:rsidRPr="00B90685">
        <w:t>llons</w:t>
      </w:r>
      <w:r w:rsidR="008C6777">
        <w:t>.</w:t>
      </w:r>
    </w:p>
    <w:p w14:paraId="20F80234" w14:textId="77777777" w:rsidR="00060E7C" w:rsidRDefault="00060E7C" w:rsidP="00060E7C">
      <w:pPr>
        <w:spacing w:before="0" w:after="0"/>
      </w:pPr>
    </w:p>
    <w:p w14:paraId="0E4A92F2" w14:textId="229A9FFA" w:rsidR="008C6777" w:rsidRDefault="00B86016" w:rsidP="00060E7C">
      <w:pPr>
        <w:spacing w:before="0" w:after="0"/>
      </w:pPr>
      <w:r w:rsidRPr="00B90685">
        <w:t>On y voit enfin Diogènes</w:t>
      </w:r>
      <w:r w:rsidR="008C6777">
        <w:t>,</w:t>
      </w:r>
    </w:p>
    <w:p w14:paraId="77AF0AED" w14:textId="77777777" w:rsidR="008C6777" w:rsidRDefault="00B86016" w:rsidP="00060E7C">
      <w:pPr>
        <w:spacing w:before="0" w:after="0"/>
      </w:pPr>
      <w:r w:rsidRPr="00B90685">
        <w:t>Le plus grand des fouteurs d</w:t>
      </w:r>
      <w:r w:rsidR="008C6777">
        <w:t>’</w:t>
      </w:r>
      <w:r w:rsidRPr="00B90685">
        <w:t>Athènes</w:t>
      </w:r>
      <w:r w:rsidR="008C6777">
        <w:t> :</w:t>
      </w:r>
    </w:p>
    <w:p w14:paraId="546114EA" w14:textId="77777777" w:rsidR="008C6777" w:rsidRDefault="00B86016" w:rsidP="00060E7C">
      <w:pPr>
        <w:spacing w:before="0" w:after="0"/>
      </w:pPr>
      <w:r w:rsidRPr="00B90685">
        <w:t>Le bougre</w:t>
      </w:r>
      <w:r w:rsidR="008C6777">
        <w:t xml:space="preserve">, </w:t>
      </w:r>
      <w:r w:rsidRPr="00B90685">
        <w:t>pour passer son temps</w:t>
      </w:r>
      <w:r w:rsidR="008C6777">
        <w:t>,</w:t>
      </w:r>
    </w:p>
    <w:p w14:paraId="7095E945" w14:textId="53CC2D78" w:rsidR="008C6777" w:rsidRDefault="00B86016" w:rsidP="00060E7C">
      <w:pPr>
        <w:spacing w:before="0" w:after="0"/>
      </w:pPr>
      <w:r w:rsidRPr="00B90685">
        <w:t>À coups de v</w:t>
      </w:r>
      <w:r w:rsidR="00060E7C">
        <w:t>..</w:t>
      </w:r>
      <w:r w:rsidR="008C6777">
        <w:t xml:space="preserve">, </w:t>
      </w:r>
      <w:r w:rsidRPr="00B90685">
        <w:t>sur une assiette</w:t>
      </w:r>
      <w:r w:rsidR="008C6777">
        <w:t>,</w:t>
      </w:r>
    </w:p>
    <w:p w14:paraId="249213BA" w14:textId="2B6C30B9" w:rsidR="00B86016" w:rsidRPr="00B90685" w:rsidRDefault="00B86016" w:rsidP="00060E7C">
      <w:pPr>
        <w:spacing w:before="0" w:after="0"/>
      </w:pPr>
      <w:r w:rsidRPr="00B90685">
        <w:t>S</w:t>
      </w:r>
      <w:r w:rsidR="008C6777">
        <w:t>’</w:t>
      </w:r>
      <w:r w:rsidRPr="00B90685">
        <w:t>amuse à casser la noisette</w:t>
      </w:r>
    </w:p>
    <w:p w14:paraId="4F32830F" w14:textId="77777777" w:rsidR="008C6777" w:rsidRDefault="00B86016" w:rsidP="00060E7C">
      <w:pPr>
        <w:spacing w:before="0" w:after="0"/>
      </w:pPr>
      <w:r w:rsidRPr="00B90685">
        <w:t>Qu</w:t>
      </w:r>
      <w:r w:rsidR="008C6777">
        <w:t>’</w:t>
      </w:r>
      <w:r w:rsidRPr="00B90685">
        <w:t>il offre gratis au passant</w:t>
      </w:r>
      <w:r w:rsidR="008C6777">
        <w:t>.</w:t>
      </w:r>
    </w:p>
    <w:p w14:paraId="61F20C57" w14:textId="77777777" w:rsidR="008C6777" w:rsidRDefault="00B86016" w:rsidP="008C6777">
      <w:pPr>
        <w:jc w:val="right"/>
      </w:pPr>
      <w:r w:rsidRPr="008C6777">
        <w:rPr>
          <w:i/>
        </w:rPr>
        <w:t>Anonyme</w:t>
      </w:r>
      <w:r w:rsidR="008C6777">
        <w:t>.</w:t>
      </w:r>
    </w:p>
    <w:p w14:paraId="44443DA2" w14:textId="5FDAA4D3" w:rsidR="00B86016" w:rsidRPr="00B90685" w:rsidRDefault="00B86016" w:rsidP="008C6777">
      <w:pPr>
        <w:pStyle w:val="Titre2"/>
        <w:rPr>
          <w:szCs w:val="44"/>
        </w:rPr>
      </w:pPr>
      <w:bookmarkStart w:id="333" w:name="_Toc275359276"/>
      <w:bookmarkStart w:id="334" w:name="_Toc199525928"/>
      <w:r w:rsidRPr="00B90685">
        <w:rPr>
          <w:szCs w:val="44"/>
        </w:rPr>
        <w:lastRenderedPageBreak/>
        <w:t>ÉPITAPHE D</w:t>
      </w:r>
      <w:r w:rsidR="008C6777">
        <w:rPr>
          <w:szCs w:val="44"/>
        </w:rPr>
        <w:t>’</w:t>
      </w:r>
      <w:r w:rsidRPr="00B90685">
        <w:rPr>
          <w:szCs w:val="44"/>
        </w:rPr>
        <w:t>UN BOUGRE</w:t>
      </w:r>
      <w:bookmarkEnd w:id="333"/>
      <w:bookmarkEnd w:id="334"/>
      <w:r w:rsidRPr="00B90685">
        <w:rPr>
          <w:szCs w:val="44"/>
        </w:rPr>
        <w:br/>
      </w:r>
    </w:p>
    <w:p w14:paraId="08FD4426" w14:textId="77777777" w:rsidR="00B86016" w:rsidRPr="00B90685" w:rsidRDefault="00B86016" w:rsidP="009F25D1">
      <w:pPr>
        <w:spacing w:before="0" w:after="0"/>
      </w:pPr>
      <w:r w:rsidRPr="00B90685">
        <w:t>Ci-gît qui persista toujours</w:t>
      </w:r>
    </w:p>
    <w:p w14:paraId="50F07356" w14:textId="77777777" w:rsidR="008C6777" w:rsidRDefault="00B86016" w:rsidP="009F25D1">
      <w:pPr>
        <w:spacing w:before="0" w:after="0"/>
      </w:pPr>
      <w:r w:rsidRPr="00B90685">
        <w:t>Dans le jésuitique système</w:t>
      </w:r>
      <w:r w:rsidR="008C6777">
        <w:t>,</w:t>
      </w:r>
    </w:p>
    <w:p w14:paraId="73CF79EF" w14:textId="25029C6E" w:rsidR="00B86016" w:rsidRPr="00B90685" w:rsidRDefault="00B86016" w:rsidP="009F25D1">
      <w:pPr>
        <w:spacing w:before="0" w:after="0"/>
      </w:pPr>
      <w:r w:rsidRPr="00B90685">
        <w:t>Et qui ne b</w:t>
      </w:r>
      <w:r w:rsidR="008C6777">
        <w:t>.</w:t>
      </w:r>
      <w:r w:rsidRPr="00B90685">
        <w:t>ndait à rebours</w:t>
      </w:r>
    </w:p>
    <w:p w14:paraId="25737C6E" w14:textId="7037DE6E" w:rsidR="008C6777" w:rsidRDefault="00B86016" w:rsidP="009F25D1">
      <w:pPr>
        <w:spacing w:before="0" w:after="0"/>
      </w:pPr>
      <w:r w:rsidRPr="00B90685">
        <w:t>Qu</w:t>
      </w:r>
      <w:r w:rsidR="008C6777">
        <w:t>’</w:t>
      </w:r>
      <w:r w:rsidRPr="00B90685">
        <w:t>afin de s</w:t>
      </w:r>
      <w:r w:rsidR="008C6777">
        <w:t>’</w:t>
      </w:r>
      <w:r w:rsidRPr="00B90685">
        <w:t>enc</w:t>
      </w:r>
      <w:r w:rsidR="008C6777">
        <w:t>.</w:t>
      </w:r>
      <w:r w:rsidRPr="00B90685">
        <w:t>ler lui-même</w:t>
      </w:r>
      <w:r w:rsidR="008C6777">
        <w:t>.</w:t>
      </w:r>
    </w:p>
    <w:p w14:paraId="7B903F53" w14:textId="77777777" w:rsidR="008C6777" w:rsidRDefault="00B86016" w:rsidP="008C6777">
      <w:pPr>
        <w:jc w:val="right"/>
      </w:pPr>
      <w:r w:rsidRPr="008C6777">
        <w:t>Attribué à Armand G</w:t>
      </w:r>
      <w:r w:rsidRPr="009F25D1">
        <w:rPr>
          <w:rStyle w:val="Taille-1Caracteres"/>
        </w:rPr>
        <w:t>OUFFÉ</w:t>
      </w:r>
      <w:r w:rsidR="008C6777">
        <w:t>.</w:t>
      </w:r>
    </w:p>
    <w:p w14:paraId="37A06D14" w14:textId="5A7953C9" w:rsidR="00B86016" w:rsidRPr="00B90685" w:rsidRDefault="00B86016" w:rsidP="008C6777">
      <w:pPr>
        <w:pStyle w:val="Titre2"/>
        <w:rPr>
          <w:szCs w:val="44"/>
        </w:rPr>
      </w:pPr>
      <w:bookmarkStart w:id="335" w:name="_Toc275359277"/>
      <w:bookmarkStart w:id="336" w:name="_Toc199525929"/>
      <w:r w:rsidRPr="00B90685">
        <w:rPr>
          <w:szCs w:val="44"/>
        </w:rPr>
        <w:lastRenderedPageBreak/>
        <w:t>SONNET POINTU</w:t>
      </w:r>
      <w:bookmarkEnd w:id="335"/>
      <w:bookmarkEnd w:id="336"/>
      <w:r w:rsidRPr="00B90685">
        <w:rPr>
          <w:szCs w:val="44"/>
        </w:rPr>
        <w:br/>
      </w:r>
    </w:p>
    <w:p w14:paraId="685BE2F9" w14:textId="77777777" w:rsidR="008C6777" w:rsidRDefault="00B86016" w:rsidP="00FB1768">
      <w:pPr>
        <w:spacing w:before="0" w:after="0"/>
        <w:ind w:firstLine="0"/>
        <w:jc w:val="center"/>
      </w:pPr>
      <w:r w:rsidRPr="008C6777">
        <w:t>Reviens sur moi</w:t>
      </w:r>
      <w:r w:rsidR="008C6777">
        <w:t xml:space="preserve"> ! </w:t>
      </w:r>
      <w:r w:rsidRPr="008C6777">
        <w:t>Je sens ton amour qui se dresse</w:t>
      </w:r>
      <w:r w:rsidR="008C6777">
        <w:t> ;</w:t>
      </w:r>
    </w:p>
    <w:p w14:paraId="57A4EE91" w14:textId="77777777" w:rsidR="008C6777" w:rsidRDefault="00B86016" w:rsidP="00FB1768">
      <w:pPr>
        <w:spacing w:before="0" w:after="0"/>
        <w:ind w:firstLine="0"/>
        <w:jc w:val="center"/>
      </w:pPr>
      <w:r w:rsidRPr="008C6777">
        <w:t>Viens</w:t>
      </w:r>
      <w:r w:rsidR="008C6777">
        <w:t xml:space="preserve">, </w:t>
      </w:r>
      <w:r w:rsidRPr="008C6777">
        <w:t>j</w:t>
      </w:r>
      <w:r w:rsidR="008C6777">
        <w:t>’</w:t>
      </w:r>
      <w:r w:rsidRPr="008C6777">
        <w:t>ouvre mon désir au tien</w:t>
      </w:r>
      <w:r w:rsidR="008C6777">
        <w:t xml:space="preserve">, </w:t>
      </w:r>
      <w:r w:rsidRPr="008C6777">
        <w:t>mon jeune amant</w:t>
      </w:r>
      <w:r w:rsidR="008C6777">
        <w:t>.</w:t>
      </w:r>
    </w:p>
    <w:p w14:paraId="401F2D24" w14:textId="77777777" w:rsidR="008C6777" w:rsidRDefault="00B86016" w:rsidP="00FB1768">
      <w:pPr>
        <w:spacing w:before="0" w:after="0"/>
        <w:ind w:firstLine="0"/>
        <w:jc w:val="center"/>
      </w:pPr>
      <w:r w:rsidRPr="008C6777">
        <w:t>Là</w:t>
      </w:r>
      <w:r w:rsidR="008C6777">
        <w:t xml:space="preserve">… </w:t>
      </w:r>
      <w:r w:rsidRPr="008C6777">
        <w:t>Tiens</w:t>
      </w:r>
      <w:r w:rsidR="008C6777">
        <w:t xml:space="preserve">… </w:t>
      </w:r>
      <w:r w:rsidRPr="008C6777">
        <w:t>Doucement</w:t>
      </w:r>
      <w:r w:rsidR="008C6777">
        <w:t xml:space="preserve">… </w:t>
      </w:r>
      <w:r w:rsidRPr="008C6777">
        <w:t>Va plus doucement</w:t>
      </w:r>
      <w:r w:rsidR="008C6777">
        <w:t>…</w:t>
      </w:r>
    </w:p>
    <w:p w14:paraId="157E66A2" w14:textId="77777777" w:rsidR="008C6777" w:rsidRDefault="00B86016" w:rsidP="00FB1768">
      <w:pPr>
        <w:spacing w:before="0" w:after="0"/>
        <w:ind w:firstLine="0"/>
        <w:jc w:val="center"/>
      </w:pPr>
      <w:r w:rsidRPr="008C6777">
        <w:t>Je sens</w:t>
      </w:r>
      <w:r w:rsidR="008C6777">
        <w:t xml:space="preserve">, </w:t>
      </w:r>
      <w:r w:rsidRPr="008C6777">
        <w:t>tout au fond</w:t>
      </w:r>
      <w:r w:rsidR="008C6777">
        <w:t xml:space="preserve">, </w:t>
      </w:r>
      <w:r w:rsidRPr="008C6777">
        <w:t>ta chair qui me presse</w:t>
      </w:r>
      <w:r w:rsidR="008C6777">
        <w:t>.</w:t>
      </w:r>
    </w:p>
    <w:p w14:paraId="3D368FA3" w14:textId="77777777" w:rsidR="00FB1768" w:rsidRDefault="00FB1768" w:rsidP="00FB1768">
      <w:pPr>
        <w:spacing w:before="0" w:after="0"/>
        <w:ind w:firstLine="0"/>
        <w:jc w:val="center"/>
      </w:pPr>
    </w:p>
    <w:p w14:paraId="2A758EC8" w14:textId="0713966C" w:rsidR="00B86016" w:rsidRPr="008C6777" w:rsidRDefault="00B86016" w:rsidP="00FB1768">
      <w:pPr>
        <w:spacing w:before="0" w:after="0"/>
        <w:ind w:firstLine="0"/>
        <w:jc w:val="center"/>
      </w:pPr>
      <w:r w:rsidRPr="008C6777">
        <w:t>Rythme bien ton ardente caresse</w:t>
      </w:r>
    </w:p>
    <w:p w14:paraId="40F98723" w14:textId="77777777" w:rsidR="008C6777" w:rsidRDefault="00B86016" w:rsidP="00FB1768">
      <w:pPr>
        <w:spacing w:before="0" w:after="0"/>
        <w:ind w:firstLine="0"/>
        <w:jc w:val="center"/>
      </w:pPr>
      <w:r w:rsidRPr="008C6777">
        <w:t>Au gré de mon balancement</w:t>
      </w:r>
      <w:r w:rsidR="008C6777">
        <w:t>,</w:t>
      </w:r>
    </w:p>
    <w:p w14:paraId="12CCF370" w14:textId="77777777" w:rsidR="008C6777" w:rsidRDefault="00B86016" w:rsidP="00FB1768">
      <w:pPr>
        <w:spacing w:before="0" w:after="0"/>
        <w:ind w:firstLine="0"/>
        <w:jc w:val="center"/>
      </w:pPr>
      <w:r w:rsidRPr="008C6777">
        <w:t>Ô mon âme</w:t>
      </w:r>
      <w:r w:rsidR="008C6777">
        <w:t xml:space="preserve">… </w:t>
      </w:r>
      <w:r w:rsidRPr="008C6777">
        <w:t>Lentement</w:t>
      </w:r>
      <w:r w:rsidR="008C6777">
        <w:t>,</w:t>
      </w:r>
    </w:p>
    <w:p w14:paraId="35B3A639" w14:textId="77777777" w:rsidR="008C6777" w:rsidRDefault="00B86016" w:rsidP="00FB1768">
      <w:pPr>
        <w:spacing w:before="0" w:after="0"/>
        <w:ind w:firstLine="0"/>
        <w:jc w:val="center"/>
      </w:pPr>
      <w:r w:rsidRPr="008C6777">
        <w:t>Prolongeons l</w:t>
      </w:r>
      <w:r w:rsidR="008C6777">
        <w:t>’</w:t>
      </w:r>
      <w:r w:rsidRPr="008C6777">
        <w:t>instant d</w:t>
      </w:r>
      <w:r w:rsidR="008C6777">
        <w:t>’</w:t>
      </w:r>
      <w:r w:rsidRPr="008C6777">
        <w:t>ivresse</w:t>
      </w:r>
      <w:r w:rsidR="008C6777">
        <w:t>.</w:t>
      </w:r>
    </w:p>
    <w:p w14:paraId="05C13CF7" w14:textId="77777777" w:rsidR="00FB1768" w:rsidRDefault="00FB1768" w:rsidP="00FB1768">
      <w:pPr>
        <w:spacing w:before="0" w:after="0"/>
        <w:ind w:firstLine="0"/>
        <w:jc w:val="center"/>
      </w:pPr>
    </w:p>
    <w:p w14:paraId="421010EA" w14:textId="77777777" w:rsidR="008C6777" w:rsidRDefault="00B86016" w:rsidP="00FB1768">
      <w:pPr>
        <w:spacing w:before="0" w:after="0"/>
        <w:ind w:firstLine="0"/>
        <w:jc w:val="center"/>
      </w:pPr>
      <w:r w:rsidRPr="008C6777">
        <w:t>Là</w:t>
      </w:r>
      <w:r w:rsidR="008C6777">
        <w:t xml:space="preserve">… </w:t>
      </w:r>
      <w:r w:rsidRPr="008C6777">
        <w:t>Vite</w:t>
      </w:r>
      <w:r w:rsidR="008C6777">
        <w:t xml:space="preserve"> ! </w:t>
      </w:r>
      <w:r w:rsidRPr="008C6777">
        <w:t>Plus longtemps</w:t>
      </w:r>
      <w:r w:rsidR="008C6777">
        <w:t> !</w:t>
      </w:r>
    </w:p>
    <w:p w14:paraId="422E2EF8" w14:textId="77777777" w:rsidR="008C6777" w:rsidRDefault="00B86016" w:rsidP="00FB1768">
      <w:pPr>
        <w:spacing w:before="0" w:after="0"/>
        <w:ind w:firstLine="0"/>
        <w:jc w:val="center"/>
      </w:pPr>
      <w:r w:rsidRPr="008C6777">
        <w:t>Je fonds</w:t>
      </w:r>
      <w:r w:rsidR="008C6777">
        <w:t xml:space="preserve"> ! </w:t>
      </w:r>
      <w:r w:rsidRPr="008C6777">
        <w:t>Attends</w:t>
      </w:r>
      <w:r w:rsidR="008C6777">
        <w:t>.</w:t>
      </w:r>
    </w:p>
    <w:p w14:paraId="4B16BFB3" w14:textId="77777777" w:rsidR="008C6777" w:rsidRDefault="00B86016" w:rsidP="00FB1768">
      <w:pPr>
        <w:spacing w:before="0" w:after="0"/>
        <w:ind w:firstLine="0"/>
        <w:jc w:val="center"/>
      </w:pPr>
      <w:r w:rsidRPr="008C6777">
        <w:t>Oui</w:t>
      </w:r>
      <w:r w:rsidR="008C6777">
        <w:t xml:space="preserve">… </w:t>
      </w:r>
      <w:r w:rsidRPr="008C6777">
        <w:t>Je t</w:t>
      </w:r>
      <w:r w:rsidR="008C6777">
        <w:t>’</w:t>
      </w:r>
      <w:r w:rsidRPr="008C6777">
        <w:t>adore</w:t>
      </w:r>
      <w:r w:rsidR="008C6777">
        <w:t>…</w:t>
      </w:r>
    </w:p>
    <w:p w14:paraId="1E46460B" w14:textId="77777777" w:rsidR="008C6777" w:rsidRDefault="00B86016" w:rsidP="00FB1768">
      <w:pPr>
        <w:spacing w:before="0" w:after="0"/>
        <w:ind w:firstLine="0"/>
        <w:jc w:val="center"/>
      </w:pPr>
      <w:r w:rsidRPr="008C6777">
        <w:t>Va</w:t>
      </w:r>
      <w:r w:rsidR="008C6777">
        <w:t xml:space="preserve"> ! </w:t>
      </w:r>
      <w:r w:rsidRPr="008C6777">
        <w:t>Va</w:t>
      </w:r>
      <w:r w:rsidR="008C6777">
        <w:t xml:space="preserve"> ! </w:t>
      </w:r>
      <w:r w:rsidRPr="008C6777">
        <w:t>Va</w:t>
      </w:r>
      <w:r w:rsidR="008C6777">
        <w:t> !</w:t>
      </w:r>
    </w:p>
    <w:p w14:paraId="7476FB52" w14:textId="77777777" w:rsidR="008C6777" w:rsidRDefault="00B86016" w:rsidP="00FB1768">
      <w:pPr>
        <w:spacing w:before="0" w:after="0"/>
        <w:ind w:firstLine="0"/>
        <w:jc w:val="center"/>
      </w:pPr>
      <w:r w:rsidRPr="008C6777">
        <w:t>Encore</w:t>
      </w:r>
      <w:r w:rsidR="008C6777">
        <w:t>.</w:t>
      </w:r>
    </w:p>
    <w:p w14:paraId="40013078" w14:textId="77777777" w:rsidR="008C6777" w:rsidRDefault="00B86016" w:rsidP="00FB1768">
      <w:pPr>
        <w:spacing w:before="0" w:after="0"/>
        <w:ind w:firstLine="0"/>
        <w:jc w:val="center"/>
      </w:pPr>
      <w:r w:rsidRPr="008C6777">
        <w:t>Ha</w:t>
      </w:r>
      <w:r w:rsidR="008C6777">
        <w:t> !</w:t>
      </w:r>
    </w:p>
    <w:p w14:paraId="79EEA943" w14:textId="77777777" w:rsidR="008C6777" w:rsidRDefault="00B86016" w:rsidP="008C6777">
      <w:pPr>
        <w:jc w:val="right"/>
      </w:pPr>
      <w:r w:rsidRPr="008C6777">
        <w:t>L</w:t>
      </w:r>
      <w:r w:rsidRPr="00FB1768">
        <w:rPr>
          <w:rStyle w:val="Taille-1Caracteres"/>
        </w:rPr>
        <w:t xml:space="preserve">E SIRE DE </w:t>
      </w:r>
      <w:r w:rsidRPr="008C6777">
        <w:t>C</w:t>
      </w:r>
      <w:r w:rsidRPr="00FB1768">
        <w:rPr>
          <w:rStyle w:val="Taille-1Caracteres"/>
        </w:rPr>
        <w:t>HAMBLEY</w:t>
      </w:r>
      <w:r w:rsidR="008C6777">
        <w:t>.</w:t>
      </w:r>
    </w:p>
    <w:p w14:paraId="01DD2002" w14:textId="08AD42F7" w:rsidR="00B86016" w:rsidRPr="00B90685" w:rsidRDefault="00B86016" w:rsidP="008C6777">
      <w:pPr>
        <w:pStyle w:val="Titre2"/>
        <w:rPr>
          <w:szCs w:val="44"/>
        </w:rPr>
      </w:pPr>
      <w:bookmarkStart w:id="337" w:name="_Toc275359278"/>
      <w:bookmarkStart w:id="338" w:name="_Toc199525930"/>
      <w:r w:rsidRPr="00B90685">
        <w:rPr>
          <w:szCs w:val="44"/>
        </w:rPr>
        <w:lastRenderedPageBreak/>
        <w:t>HOMBRES</w:t>
      </w:r>
      <w:bookmarkEnd w:id="337"/>
      <w:bookmarkEnd w:id="338"/>
      <w:r w:rsidRPr="00B90685">
        <w:rPr>
          <w:szCs w:val="44"/>
        </w:rPr>
        <w:br/>
      </w:r>
    </w:p>
    <w:p w14:paraId="36B5A077" w14:textId="77777777" w:rsidR="008C6777" w:rsidRDefault="00B86016" w:rsidP="003A5833">
      <w:pPr>
        <w:spacing w:before="0" w:after="0"/>
      </w:pPr>
      <w:r w:rsidRPr="00B90685">
        <w:t>Ô ne blasphème pas</w:t>
      </w:r>
      <w:r w:rsidR="008C6777">
        <w:t xml:space="preserve">, </w:t>
      </w:r>
      <w:r w:rsidRPr="00B90685">
        <w:t>poète</w:t>
      </w:r>
      <w:r w:rsidR="008C6777">
        <w:t xml:space="preserve">, </w:t>
      </w:r>
      <w:r w:rsidRPr="00B90685">
        <w:t>et souviens-toi</w:t>
      </w:r>
      <w:r w:rsidR="008C6777">
        <w:t>.</w:t>
      </w:r>
    </w:p>
    <w:p w14:paraId="6AF5E4BB" w14:textId="77777777" w:rsidR="008C6777" w:rsidRDefault="00B86016" w:rsidP="003A5833">
      <w:pPr>
        <w:spacing w:before="0" w:after="0"/>
      </w:pPr>
      <w:r w:rsidRPr="00B90685">
        <w:t>Certes la femme est bien</w:t>
      </w:r>
      <w:r w:rsidR="008C6777">
        <w:t xml:space="preserve">, </w:t>
      </w:r>
      <w:r w:rsidRPr="00B90685">
        <w:t>elle vaut qu</w:t>
      </w:r>
      <w:r w:rsidR="008C6777">
        <w:t>’</w:t>
      </w:r>
      <w:r w:rsidRPr="00B90685">
        <w:t>on la baise</w:t>
      </w:r>
      <w:r w:rsidR="008C6777">
        <w:t>,</w:t>
      </w:r>
    </w:p>
    <w:p w14:paraId="2F21CF65" w14:textId="1C4EC343" w:rsidR="008C6777" w:rsidRDefault="00B86016" w:rsidP="003A5833">
      <w:pPr>
        <w:spacing w:before="0" w:after="0"/>
      </w:pPr>
      <w:r w:rsidRPr="00B90685">
        <w:t>Son c</w:t>
      </w:r>
      <w:r w:rsidR="008C6777">
        <w:t>.</w:t>
      </w:r>
      <w:r w:rsidRPr="00B90685">
        <w:t>l lui fait honneur</w:t>
      </w:r>
      <w:r w:rsidR="008C6777">
        <w:t xml:space="preserve">, </w:t>
      </w:r>
      <w:r w:rsidRPr="00B90685">
        <w:t>encor qu</w:t>
      </w:r>
      <w:r w:rsidR="008C6777">
        <w:t>’</w:t>
      </w:r>
      <w:r w:rsidRPr="00B90685">
        <w:t>un brin obèse</w:t>
      </w:r>
      <w:r w:rsidR="008C6777">
        <w:t>,</w:t>
      </w:r>
    </w:p>
    <w:p w14:paraId="0393CBC6" w14:textId="77777777" w:rsidR="008C6777" w:rsidRDefault="00B86016" w:rsidP="003A5833">
      <w:pPr>
        <w:spacing w:before="0" w:after="0"/>
      </w:pPr>
      <w:r w:rsidRPr="00B90685">
        <w:t>Et je l</w:t>
      </w:r>
      <w:r w:rsidR="008C6777">
        <w:t>’</w:t>
      </w:r>
      <w:r w:rsidRPr="00B90685">
        <w:t>ai savouré maintes fois</w:t>
      </w:r>
      <w:r w:rsidR="008C6777">
        <w:t xml:space="preserve">, </w:t>
      </w:r>
      <w:r w:rsidRPr="00B90685">
        <w:t>quant à moi</w:t>
      </w:r>
      <w:r w:rsidR="008C6777">
        <w:t>.</w:t>
      </w:r>
    </w:p>
    <w:p w14:paraId="34051127" w14:textId="77777777" w:rsidR="00D83F75" w:rsidRDefault="00D83F75" w:rsidP="003A5833">
      <w:pPr>
        <w:spacing w:before="0" w:after="0"/>
      </w:pPr>
    </w:p>
    <w:p w14:paraId="22E0A056" w14:textId="7E9D61AE" w:rsidR="008C6777" w:rsidRDefault="00B86016" w:rsidP="003A5833">
      <w:pPr>
        <w:spacing w:before="0" w:after="0"/>
      </w:pPr>
      <w:r w:rsidRPr="00B90685">
        <w:t xml:space="preserve">Ce </w:t>
      </w:r>
      <w:r w:rsidR="00D83F75">
        <w:t>c.l</w:t>
      </w:r>
      <w:r w:rsidR="008C6777">
        <w:t xml:space="preserve"> (</w:t>
      </w:r>
      <w:r w:rsidRPr="00B90685">
        <w:t>et les tétons</w:t>
      </w:r>
      <w:r w:rsidR="008C6777">
        <w:t xml:space="preserve">), </w:t>
      </w:r>
      <w:r w:rsidRPr="00B90685">
        <w:t>quel nid à nos caresses</w:t>
      </w:r>
      <w:r w:rsidR="008C6777">
        <w:t> !</w:t>
      </w:r>
    </w:p>
    <w:p w14:paraId="5C125607" w14:textId="77777777" w:rsidR="008C6777" w:rsidRDefault="00B86016" w:rsidP="003A5833">
      <w:pPr>
        <w:spacing w:before="0" w:after="0"/>
      </w:pPr>
      <w:r w:rsidRPr="00B90685">
        <w:t>Je l</w:t>
      </w:r>
      <w:r w:rsidR="008C6777">
        <w:t>’</w:t>
      </w:r>
      <w:r w:rsidRPr="00B90685">
        <w:t>embrasse à genoux et lèche son pertuis</w:t>
      </w:r>
      <w:r w:rsidR="008C6777">
        <w:t>,</w:t>
      </w:r>
    </w:p>
    <w:p w14:paraId="7D6352F1" w14:textId="77777777" w:rsidR="008C6777" w:rsidRDefault="00B86016" w:rsidP="003A5833">
      <w:pPr>
        <w:spacing w:before="0" w:after="0"/>
      </w:pPr>
      <w:r w:rsidRPr="00B90685">
        <w:t>Tandis que mes doigts vont</w:t>
      </w:r>
      <w:r w:rsidR="008C6777">
        <w:t xml:space="preserve">, </w:t>
      </w:r>
      <w:r w:rsidRPr="00B90685">
        <w:t>fouillant dans l</w:t>
      </w:r>
      <w:r w:rsidR="008C6777">
        <w:t>’</w:t>
      </w:r>
      <w:r w:rsidRPr="00B90685">
        <w:t>autre puits</w:t>
      </w:r>
      <w:r w:rsidR="008C6777">
        <w:t>.</w:t>
      </w:r>
    </w:p>
    <w:p w14:paraId="3B25253D" w14:textId="77777777" w:rsidR="008C6777" w:rsidRDefault="00B86016" w:rsidP="003A5833">
      <w:pPr>
        <w:spacing w:before="0" w:after="0"/>
      </w:pPr>
      <w:r w:rsidRPr="00B90685">
        <w:t>Et les beaux seins</w:t>
      </w:r>
      <w:r w:rsidR="008C6777">
        <w:t xml:space="preserve">, </w:t>
      </w:r>
      <w:r w:rsidRPr="00B90685">
        <w:t>combien cochonnes leurs paresses</w:t>
      </w:r>
      <w:r w:rsidR="008C6777">
        <w:t> !</w:t>
      </w:r>
    </w:p>
    <w:p w14:paraId="1E0A560F" w14:textId="77777777" w:rsidR="00D83F75" w:rsidRDefault="00D83F75" w:rsidP="003A5833">
      <w:pPr>
        <w:spacing w:before="0" w:after="0"/>
      </w:pPr>
    </w:p>
    <w:p w14:paraId="2E27B9F0" w14:textId="5D47941F" w:rsidR="008C6777" w:rsidRDefault="00B86016" w:rsidP="003A5833">
      <w:pPr>
        <w:spacing w:before="0" w:after="0"/>
      </w:pPr>
      <w:r w:rsidRPr="00B90685">
        <w:t>Et puis</w:t>
      </w:r>
      <w:r w:rsidR="008C6777">
        <w:t xml:space="preserve">, </w:t>
      </w:r>
      <w:r w:rsidRPr="00B90685">
        <w:t>il sert</w:t>
      </w:r>
      <w:r w:rsidR="008C6777">
        <w:t xml:space="preserve">, </w:t>
      </w:r>
      <w:r w:rsidRPr="00B90685">
        <w:t xml:space="preserve">ce </w:t>
      </w:r>
      <w:r w:rsidR="00D83F75">
        <w:t>c.l</w:t>
      </w:r>
      <w:r w:rsidR="008C6777">
        <w:t xml:space="preserve">, </w:t>
      </w:r>
      <w:r w:rsidRPr="00B90685">
        <w:t>encor</w:t>
      </w:r>
      <w:r w:rsidR="008C6777">
        <w:t xml:space="preserve">, </w:t>
      </w:r>
      <w:r w:rsidRPr="00B90685">
        <w:t>surtout au lit</w:t>
      </w:r>
      <w:r w:rsidR="008C6777">
        <w:t>,</w:t>
      </w:r>
    </w:p>
    <w:p w14:paraId="52FF676E" w14:textId="77777777" w:rsidR="008C6777" w:rsidRDefault="00B86016" w:rsidP="003A5833">
      <w:pPr>
        <w:spacing w:before="0" w:after="0"/>
      </w:pPr>
      <w:r w:rsidRPr="00B90685">
        <w:t>Comme adjuvant aux fins de coussin</w:t>
      </w:r>
      <w:r w:rsidR="008C6777">
        <w:t xml:space="preserve">, </w:t>
      </w:r>
      <w:r w:rsidRPr="00B90685">
        <w:t>de sous-ventre</w:t>
      </w:r>
      <w:r w:rsidR="008C6777">
        <w:t>,</w:t>
      </w:r>
    </w:p>
    <w:p w14:paraId="0744C56D" w14:textId="451508CD" w:rsidR="00B86016" w:rsidRPr="00B90685" w:rsidRDefault="00B86016" w:rsidP="003A5833">
      <w:pPr>
        <w:spacing w:before="0" w:after="0"/>
      </w:pPr>
      <w:r w:rsidRPr="00B90685">
        <w:t>De ressort à boudin du vrai ventre pour qu</w:t>
      </w:r>
      <w:r w:rsidR="008C6777">
        <w:t>’</w:t>
      </w:r>
      <w:r w:rsidRPr="00B90685">
        <w:t>entre</w:t>
      </w:r>
    </w:p>
    <w:p w14:paraId="6218693D" w14:textId="77777777" w:rsidR="008C6777" w:rsidRDefault="00B86016" w:rsidP="003A5833">
      <w:pPr>
        <w:spacing w:before="0" w:after="0"/>
      </w:pPr>
      <w:r w:rsidRPr="00B90685">
        <w:t>Plus avant l</w:t>
      </w:r>
      <w:r w:rsidR="008C6777">
        <w:t>’</w:t>
      </w:r>
      <w:r w:rsidRPr="00B90685">
        <w:t>homme dans la femme qu</w:t>
      </w:r>
      <w:r w:rsidR="008C6777">
        <w:t>’</w:t>
      </w:r>
      <w:r w:rsidRPr="00B90685">
        <w:t>il élit</w:t>
      </w:r>
      <w:r w:rsidR="008C6777">
        <w:t> ;</w:t>
      </w:r>
    </w:p>
    <w:p w14:paraId="0D6A14A1" w14:textId="77777777" w:rsidR="00D83F75" w:rsidRDefault="00D83F75" w:rsidP="003A5833">
      <w:pPr>
        <w:spacing w:before="0" w:after="0"/>
      </w:pPr>
    </w:p>
    <w:p w14:paraId="18C95907" w14:textId="0D944D67" w:rsidR="008C6777" w:rsidRDefault="00B86016" w:rsidP="003A5833">
      <w:pPr>
        <w:spacing w:before="0" w:after="0"/>
      </w:pPr>
      <w:r w:rsidRPr="00B90685">
        <w:t>J</w:t>
      </w:r>
      <w:r w:rsidR="008C6777">
        <w:t>’</w:t>
      </w:r>
      <w:r w:rsidRPr="00B90685">
        <w:t>y délasse mes mains</w:t>
      </w:r>
      <w:r w:rsidR="008C6777">
        <w:t xml:space="preserve">, </w:t>
      </w:r>
      <w:r w:rsidRPr="00B90685">
        <w:t>mes bras aussi</w:t>
      </w:r>
      <w:r w:rsidR="008C6777">
        <w:t xml:space="preserve">, </w:t>
      </w:r>
      <w:r w:rsidRPr="00B90685">
        <w:t>mes jambes</w:t>
      </w:r>
      <w:r w:rsidR="008C6777">
        <w:t>,</w:t>
      </w:r>
    </w:p>
    <w:p w14:paraId="2F308E6A" w14:textId="5D8A2C10" w:rsidR="00B86016" w:rsidRPr="00B90685" w:rsidRDefault="00B86016" w:rsidP="003A5833">
      <w:pPr>
        <w:spacing w:before="0" w:after="0"/>
      </w:pPr>
      <w:r w:rsidRPr="00B90685">
        <w:t>Mes pieds</w:t>
      </w:r>
      <w:r w:rsidR="008C6777">
        <w:t xml:space="preserve">. </w:t>
      </w:r>
      <w:r w:rsidRPr="00B90685">
        <w:t>Tant de fraîcheur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élastique rondeur</w:t>
      </w:r>
    </w:p>
    <w:p w14:paraId="7D49D322" w14:textId="77777777" w:rsidR="008C6777" w:rsidRDefault="00B86016" w:rsidP="003A5833">
      <w:pPr>
        <w:spacing w:before="0" w:after="0"/>
      </w:pPr>
      <w:r w:rsidRPr="00B90685">
        <w:t>M</w:t>
      </w:r>
      <w:r w:rsidR="008C6777">
        <w:t>’</w:t>
      </w:r>
      <w:r w:rsidRPr="00B90685">
        <w:t>en font un reposoir désirable où</w:t>
      </w:r>
      <w:r w:rsidR="008C6777">
        <w:t xml:space="preserve">, </w:t>
      </w:r>
      <w:r w:rsidRPr="00B90685">
        <w:t>rôdeur</w:t>
      </w:r>
      <w:r w:rsidR="008C6777">
        <w:t>,</w:t>
      </w:r>
    </w:p>
    <w:p w14:paraId="6A4ADBA1" w14:textId="77777777" w:rsidR="008C6777" w:rsidRDefault="00B86016" w:rsidP="003A5833">
      <w:pPr>
        <w:spacing w:before="0" w:after="0"/>
      </w:pPr>
      <w:r w:rsidRPr="00B90685">
        <w:t>Par instants le désir sautille en vœux ingambes</w:t>
      </w:r>
      <w:r w:rsidR="008C6777">
        <w:t>.</w:t>
      </w:r>
    </w:p>
    <w:p w14:paraId="34E96548" w14:textId="77777777" w:rsidR="00D83F75" w:rsidRDefault="00D83F75" w:rsidP="003A5833">
      <w:pPr>
        <w:spacing w:before="0" w:after="0"/>
      </w:pPr>
    </w:p>
    <w:p w14:paraId="130D8233" w14:textId="295C9CDD" w:rsidR="008C6777" w:rsidRDefault="00B86016" w:rsidP="003A5833">
      <w:pPr>
        <w:spacing w:before="0" w:after="0"/>
      </w:pPr>
      <w:r w:rsidRPr="00B90685">
        <w:t xml:space="preserve">Mais comparer le </w:t>
      </w:r>
      <w:r w:rsidR="00D83F75">
        <w:t>c.l</w:t>
      </w:r>
      <w:r w:rsidRPr="00B90685">
        <w:t xml:space="preserve"> de l</w:t>
      </w:r>
      <w:r w:rsidR="008C6777">
        <w:t>’</w:t>
      </w:r>
      <w:r w:rsidRPr="00B90685">
        <w:t>homme à ce bon c</w:t>
      </w:r>
      <w:r w:rsidR="00D83F75">
        <w:t>.</w:t>
      </w:r>
      <w:r w:rsidR="008C6777">
        <w:t>,</w:t>
      </w:r>
    </w:p>
    <w:p w14:paraId="62442B79" w14:textId="3E0CBE7C" w:rsidR="008C6777" w:rsidRDefault="00B86016" w:rsidP="003A5833">
      <w:pPr>
        <w:spacing w:before="0" w:after="0"/>
      </w:pPr>
      <w:r w:rsidRPr="00B90685">
        <w:t xml:space="preserve">À ce gros </w:t>
      </w:r>
      <w:r w:rsidR="00D83F75">
        <w:t>c.l</w:t>
      </w:r>
      <w:r w:rsidRPr="00B90685">
        <w:t xml:space="preserve"> moins voluptueux que pratique</w:t>
      </w:r>
      <w:r w:rsidR="008C6777">
        <w:t>,</w:t>
      </w:r>
    </w:p>
    <w:p w14:paraId="23B8FED2" w14:textId="03CD27C7" w:rsidR="008C6777" w:rsidRDefault="00B86016" w:rsidP="003A5833">
      <w:pPr>
        <w:spacing w:before="0" w:after="0"/>
      </w:pPr>
      <w:r w:rsidRPr="00B90685">
        <w:t xml:space="preserve">Le </w:t>
      </w:r>
      <w:r w:rsidR="00D83F75">
        <w:t>c.l</w:t>
      </w:r>
      <w:r w:rsidRPr="00B90685">
        <w:t xml:space="preserve"> de l</w:t>
      </w:r>
      <w:r w:rsidR="008C6777">
        <w:t>’</w:t>
      </w:r>
      <w:r w:rsidRPr="00B90685">
        <w:t>homme</w:t>
      </w:r>
      <w:r w:rsidR="008C6777">
        <w:t xml:space="preserve">, </w:t>
      </w:r>
      <w:r w:rsidRPr="00B90685">
        <w:t>fleur de joie et d</w:t>
      </w:r>
      <w:r w:rsidR="008C6777">
        <w:t>’</w:t>
      </w:r>
      <w:r w:rsidRPr="00B90685">
        <w:t>esthétique</w:t>
      </w:r>
      <w:r w:rsidR="008C6777">
        <w:t>,</w:t>
      </w:r>
    </w:p>
    <w:p w14:paraId="2C4BA7A2" w14:textId="77777777" w:rsidR="008C6777" w:rsidRDefault="00B86016" w:rsidP="003A5833">
      <w:pPr>
        <w:spacing w:before="0" w:after="0"/>
      </w:pPr>
      <w:r w:rsidRPr="00B90685">
        <w:t>Surtout l</w:t>
      </w:r>
      <w:r w:rsidR="008C6777">
        <w:t>’</w:t>
      </w:r>
      <w:r w:rsidRPr="00B90685">
        <w:t>en proclamer le serf et le vaincu</w:t>
      </w:r>
      <w:r w:rsidR="008C6777">
        <w:t> ;</w:t>
      </w:r>
    </w:p>
    <w:p w14:paraId="08FBC25F" w14:textId="77777777" w:rsidR="00D83F75" w:rsidRDefault="00D83F75" w:rsidP="003A5833">
      <w:pPr>
        <w:spacing w:before="0" w:after="0"/>
      </w:pPr>
    </w:p>
    <w:p w14:paraId="3246774E" w14:textId="77777777" w:rsidR="008C6777" w:rsidRDefault="008C6777" w:rsidP="003A5833">
      <w:pPr>
        <w:spacing w:before="0" w:after="0"/>
      </w:pPr>
      <w:r>
        <w:t>« </w:t>
      </w:r>
      <w:r w:rsidR="00B86016" w:rsidRPr="00B90685">
        <w:t>C</w:t>
      </w:r>
      <w:r>
        <w:t>’</w:t>
      </w:r>
      <w:r w:rsidR="00B86016" w:rsidRPr="00B90685">
        <w:t>est mal</w:t>
      </w:r>
      <w:r>
        <w:t xml:space="preserve"> », </w:t>
      </w:r>
      <w:r w:rsidR="00B86016" w:rsidRPr="00B90685">
        <w:t>a dit l</w:t>
      </w:r>
      <w:r>
        <w:t>’</w:t>
      </w:r>
      <w:r w:rsidR="00B86016" w:rsidRPr="00B90685">
        <w:t>Amour</w:t>
      </w:r>
      <w:r>
        <w:t xml:space="preserve">. </w:t>
      </w:r>
      <w:r w:rsidR="00B86016" w:rsidRPr="00B90685">
        <w:t>Et la voix de l</w:t>
      </w:r>
      <w:r>
        <w:t>’</w:t>
      </w:r>
      <w:r w:rsidR="00B86016" w:rsidRPr="00B90685">
        <w:t>Histoire</w:t>
      </w:r>
      <w:r>
        <w:t>,</w:t>
      </w:r>
    </w:p>
    <w:p w14:paraId="50745350" w14:textId="6D6AB8F5" w:rsidR="00B86016" w:rsidRPr="00B90685" w:rsidRDefault="00B86016" w:rsidP="003A5833">
      <w:pPr>
        <w:spacing w:before="0" w:after="0"/>
      </w:pPr>
      <w:r w:rsidRPr="00B90685">
        <w:t>Cul de l</w:t>
      </w:r>
      <w:r w:rsidR="008C6777">
        <w:t>’</w:t>
      </w:r>
      <w:r w:rsidRPr="00B90685">
        <w:t>homme</w:t>
      </w:r>
      <w:r w:rsidR="008C6777">
        <w:t xml:space="preserve">, </w:t>
      </w:r>
      <w:r w:rsidRPr="00B90685">
        <w:t>honneur pur de l</w:t>
      </w:r>
      <w:r w:rsidR="008C6777">
        <w:t>’</w:t>
      </w:r>
      <w:r w:rsidRPr="00B90685">
        <w:t>Hellade et décor</w:t>
      </w:r>
    </w:p>
    <w:p w14:paraId="5EC22B5D" w14:textId="77777777" w:rsidR="008C6777" w:rsidRDefault="00B86016" w:rsidP="003A5833">
      <w:pPr>
        <w:spacing w:before="0" w:after="0"/>
      </w:pPr>
      <w:r w:rsidRPr="00B90685">
        <w:t>Divin de Rome vraie et plus divin encor</w:t>
      </w:r>
      <w:r w:rsidR="008C6777">
        <w:t>,</w:t>
      </w:r>
    </w:p>
    <w:p w14:paraId="46412D42" w14:textId="77777777" w:rsidR="008C6777" w:rsidRDefault="00B86016" w:rsidP="003A5833">
      <w:pPr>
        <w:spacing w:before="0" w:after="0"/>
      </w:pPr>
      <w:r w:rsidRPr="00B90685">
        <w:t>De Sodome morte</w:t>
      </w:r>
      <w:r w:rsidR="008C6777">
        <w:t xml:space="preserve">, </w:t>
      </w:r>
      <w:r w:rsidRPr="00B90685">
        <w:t>martyre pour sa gloire</w:t>
      </w:r>
      <w:r w:rsidR="008C6777">
        <w:t>.</w:t>
      </w:r>
    </w:p>
    <w:p w14:paraId="1E521576" w14:textId="77777777" w:rsidR="00D83F75" w:rsidRDefault="00D83F75" w:rsidP="003A5833">
      <w:pPr>
        <w:spacing w:before="0" w:after="0"/>
      </w:pPr>
    </w:p>
    <w:p w14:paraId="2CBFA327" w14:textId="77777777" w:rsidR="008C6777" w:rsidRDefault="00B86016" w:rsidP="003A5833">
      <w:pPr>
        <w:spacing w:before="0" w:after="0"/>
      </w:pPr>
      <w:r w:rsidRPr="00B90685">
        <w:t>Shakespeare</w:t>
      </w:r>
      <w:r w:rsidR="008C6777">
        <w:t xml:space="preserve">, </w:t>
      </w:r>
      <w:r w:rsidRPr="00B90685">
        <w:t>abandonnant du coup Ophélia</w:t>
      </w:r>
      <w:r w:rsidR="008C6777">
        <w:t>,</w:t>
      </w:r>
    </w:p>
    <w:p w14:paraId="6DEA333F" w14:textId="77777777" w:rsidR="008C6777" w:rsidRDefault="00B86016" w:rsidP="003A5833">
      <w:pPr>
        <w:spacing w:before="0" w:after="0"/>
      </w:pPr>
      <w:r w:rsidRPr="00B90685">
        <w:t>Cordélia</w:t>
      </w:r>
      <w:r w:rsidR="008C6777">
        <w:t xml:space="preserve">, </w:t>
      </w:r>
      <w:r w:rsidRPr="00B90685">
        <w:t>Desdemona</w:t>
      </w:r>
      <w:r w:rsidR="008C6777">
        <w:t xml:space="preserve">, </w:t>
      </w:r>
      <w:r w:rsidRPr="00B90685">
        <w:t>tout son beau sexe</w:t>
      </w:r>
      <w:r w:rsidR="008C6777">
        <w:t>,</w:t>
      </w:r>
    </w:p>
    <w:p w14:paraId="00FF8224" w14:textId="4EE2CD48" w:rsidR="00B86016" w:rsidRPr="00B90685" w:rsidRDefault="00B86016" w:rsidP="003A5833">
      <w:pPr>
        <w:spacing w:before="0" w:after="0"/>
      </w:pPr>
      <w:r w:rsidRPr="00B90685">
        <w:t>Chantait en vers magnificents qu</w:t>
      </w:r>
      <w:r w:rsidR="008C6777">
        <w:t>’</w:t>
      </w:r>
      <w:r w:rsidRPr="00B90685">
        <w:t>un sot s</w:t>
      </w:r>
      <w:r w:rsidR="008C6777">
        <w:t>’</w:t>
      </w:r>
      <w:r w:rsidRPr="00B90685">
        <w:t>en vexe</w:t>
      </w:r>
    </w:p>
    <w:p w14:paraId="06FF6DB2" w14:textId="77777777" w:rsidR="008C6777" w:rsidRDefault="00B86016" w:rsidP="003A5833">
      <w:pPr>
        <w:spacing w:before="0" w:after="0"/>
      </w:pPr>
      <w:r w:rsidRPr="00B90685">
        <w:t>La forme masculine et son alleluia</w:t>
      </w:r>
      <w:r w:rsidR="008C6777">
        <w:t>.</w:t>
      </w:r>
    </w:p>
    <w:p w14:paraId="0EF2E6FC" w14:textId="77777777" w:rsidR="00D83F75" w:rsidRDefault="00D83F75" w:rsidP="003A5833">
      <w:pPr>
        <w:spacing w:before="0" w:after="0"/>
      </w:pPr>
    </w:p>
    <w:p w14:paraId="73ACFB3D" w14:textId="4CBCEDE6" w:rsidR="00B86016" w:rsidRPr="00B90685" w:rsidRDefault="00B86016" w:rsidP="003A5833">
      <w:pPr>
        <w:spacing w:before="0" w:after="0"/>
      </w:pPr>
      <w:r w:rsidRPr="00B90685">
        <w:t>Les Valois étaient fous du mâle et dans notre ère</w:t>
      </w:r>
    </w:p>
    <w:p w14:paraId="4E2F4E0B" w14:textId="7704BA3C" w:rsidR="00B86016" w:rsidRPr="00B90685" w:rsidRDefault="00B86016" w:rsidP="003A5833">
      <w:pPr>
        <w:spacing w:before="0" w:after="0"/>
      </w:pPr>
      <w:r w:rsidRPr="00B90685">
        <w:t>L</w:t>
      </w:r>
      <w:r w:rsidR="008C6777">
        <w:t>’</w:t>
      </w:r>
      <w:r w:rsidRPr="00B90685">
        <w:t>Europe embourgeoisée et féminine tant</w:t>
      </w:r>
    </w:p>
    <w:p w14:paraId="3460DA5D" w14:textId="77777777" w:rsidR="008C6777" w:rsidRDefault="00B86016" w:rsidP="003A5833">
      <w:pPr>
        <w:spacing w:before="0" w:after="0"/>
      </w:pPr>
      <w:r w:rsidRPr="00B90685">
        <w:t>Néanmoins admira ce Louis de Bavière</w:t>
      </w:r>
      <w:r w:rsidR="008C6777">
        <w:t>,</w:t>
      </w:r>
    </w:p>
    <w:p w14:paraId="356DD264" w14:textId="77777777" w:rsidR="008C6777" w:rsidRDefault="00B86016" w:rsidP="003A5833">
      <w:pPr>
        <w:spacing w:before="0" w:after="0"/>
      </w:pPr>
      <w:r w:rsidRPr="00B90685">
        <w:t>Le roi vierge au grand cœur pour l</w:t>
      </w:r>
      <w:r w:rsidR="008C6777">
        <w:t>’</w:t>
      </w:r>
      <w:r w:rsidRPr="00B90685">
        <w:t>homme seul battant</w:t>
      </w:r>
      <w:r w:rsidR="008C6777">
        <w:t>.</w:t>
      </w:r>
    </w:p>
    <w:p w14:paraId="23105A2F" w14:textId="77777777" w:rsidR="00D83F75" w:rsidRDefault="00D83F75" w:rsidP="003A5833">
      <w:pPr>
        <w:spacing w:before="0" w:after="0"/>
      </w:pPr>
    </w:p>
    <w:p w14:paraId="7B060D6C" w14:textId="02A60080" w:rsidR="00B86016" w:rsidRPr="00B90685" w:rsidRDefault="00B86016" w:rsidP="003A5833">
      <w:pPr>
        <w:spacing w:before="0" w:after="0"/>
      </w:pPr>
      <w:r w:rsidRPr="00B90685">
        <w:t>La Chair même</w:t>
      </w:r>
      <w:r w:rsidR="008C6777">
        <w:t xml:space="preserve">, </w:t>
      </w:r>
      <w:r w:rsidRPr="00B90685">
        <w:t>la chair de la femme proclame</w:t>
      </w:r>
    </w:p>
    <w:p w14:paraId="4B4099E8" w14:textId="6FA1FE18" w:rsidR="008C6777" w:rsidRDefault="00B86016" w:rsidP="003A5833">
      <w:pPr>
        <w:spacing w:before="0" w:after="0"/>
      </w:pPr>
      <w:r w:rsidRPr="00B90685">
        <w:t xml:space="preserve">Le </w:t>
      </w:r>
      <w:r w:rsidR="00D83F75">
        <w:t>c.l</w:t>
      </w:r>
      <w:r w:rsidR="008C6777">
        <w:t xml:space="preserve">, </w:t>
      </w:r>
      <w:r w:rsidRPr="00B90685">
        <w:t>le v</w:t>
      </w:r>
      <w:r w:rsidR="00D83F75">
        <w:t>..</w:t>
      </w:r>
      <w:r w:rsidR="008C6777">
        <w:t xml:space="preserve">, </w:t>
      </w:r>
      <w:r w:rsidRPr="00B90685">
        <w:t>le torse et l</w:t>
      </w:r>
      <w:r w:rsidR="008C6777">
        <w:t>’</w:t>
      </w:r>
      <w:r w:rsidRPr="00B90685">
        <w:t>œil du fier Puceau</w:t>
      </w:r>
      <w:r w:rsidR="008C6777">
        <w:t>,</w:t>
      </w:r>
    </w:p>
    <w:p w14:paraId="7CF7617A" w14:textId="77777777" w:rsidR="008C6777" w:rsidRDefault="00B86016" w:rsidP="003A5833">
      <w:pPr>
        <w:spacing w:before="0" w:after="0"/>
      </w:pPr>
      <w:r w:rsidRPr="00B90685">
        <w:t>Et c</w:t>
      </w:r>
      <w:r w:rsidR="008C6777">
        <w:t>’</w:t>
      </w:r>
      <w:r w:rsidRPr="00B90685">
        <w:t>est pourquoi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après le conseil à Rousseau</w:t>
      </w:r>
      <w:r w:rsidR="008C6777">
        <w:t>,</w:t>
      </w:r>
    </w:p>
    <w:p w14:paraId="3C115FE4" w14:textId="77777777" w:rsidR="008C6777" w:rsidRDefault="00B86016" w:rsidP="003A5833">
      <w:pPr>
        <w:spacing w:before="0" w:after="0"/>
      </w:pPr>
      <w:r w:rsidRPr="00B90685">
        <w:t>Il faut parfois</w:t>
      </w:r>
      <w:r w:rsidR="008C6777">
        <w:t xml:space="preserve">, </w:t>
      </w:r>
      <w:r w:rsidRPr="00B90685">
        <w:t>poète</w:t>
      </w:r>
      <w:r w:rsidR="008C6777">
        <w:t xml:space="preserve">, </w:t>
      </w:r>
      <w:r w:rsidRPr="00B90685">
        <w:t xml:space="preserve">un peu </w:t>
      </w:r>
      <w:r w:rsidR="008C6777">
        <w:t>« </w:t>
      </w:r>
      <w:r w:rsidRPr="00B90685">
        <w:t>quitter la dame</w:t>
      </w:r>
      <w:r w:rsidR="008C6777">
        <w:t> ».</w:t>
      </w:r>
    </w:p>
    <w:p w14:paraId="5168F603" w14:textId="77777777" w:rsidR="008C6777" w:rsidRDefault="00B86016" w:rsidP="008C6777">
      <w:pPr>
        <w:jc w:val="right"/>
      </w:pPr>
      <w:r w:rsidRPr="008C6777">
        <w:t>E</w:t>
      </w:r>
      <w:r w:rsidRPr="00D83F75">
        <w:rPr>
          <w:rStyle w:val="Taille-1Caracteres"/>
        </w:rPr>
        <w:t>L</w:t>
      </w:r>
      <w:r w:rsidRPr="008C6777">
        <w:t xml:space="preserve"> L</w:t>
      </w:r>
      <w:r w:rsidRPr="00D83F75">
        <w:rPr>
          <w:rStyle w:val="Taille-1Caracteres"/>
        </w:rPr>
        <w:t>ICENCIADO</w:t>
      </w:r>
      <w:r w:rsidRPr="008C6777">
        <w:t xml:space="preserve"> P</w:t>
      </w:r>
      <w:r w:rsidRPr="00D83F75">
        <w:rPr>
          <w:rStyle w:val="Taille-1Caracteres"/>
        </w:rPr>
        <w:t>ABLO</w:t>
      </w:r>
      <w:r w:rsidRPr="008C6777">
        <w:t xml:space="preserve"> H</w:t>
      </w:r>
      <w:r w:rsidRPr="00D83F75">
        <w:rPr>
          <w:rStyle w:val="Taille-1Caracteres"/>
        </w:rPr>
        <w:t>ERLANEZ</w:t>
      </w:r>
      <w:r w:rsidR="008C6777">
        <w:t>.</w:t>
      </w:r>
    </w:p>
    <w:p w14:paraId="65E8EC2C" w14:textId="0198790F" w:rsidR="00B86016" w:rsidRPr="00B90685" w:rsidRDefault="00B86016" w:rsidP="008C6777">
      <w:pPr>
        <w:pStyle w:val="Titre2"/>
        <w:rPr>
          <w:szCs w:val="44"/>
        </w:rPr>
      </w:pPr>
      <w:bookmarkStart w:id="339" w:name="_Toc275359279"/>
      <w:bookmarkStart w:id="340" w:name="_Toc199525931"/>
      <w:r w:rsidRPr="00B90685">
        <w:rPr>
          <w:szCs w:val="44"/>
        </w:rPr>
        <w:lastRenderedPageBreak/>
        <w:t>OUVRE</w:t>
      </w:r>
      <w:bookmarkEnd w:id="339"/>
      <w:bookmarkEnd w:id="340"/>
      <w:r w:rsidRPr="00B90685">
        <w:rPr>
          <w:szCs w:val="44"/>
        </w:rPr>
        <w:br/>
      </w:r>
    </w:p>
    <w:p w14:paraId="25D5DD02" w14:textId="77777777" w:rsidR="008C6777" w:rsidRDefault="00B86016" w:rsidP="00822247">
      <w:pPr>
        <w:spacing w:before="0" w:after="0"/>
      </w:pPr>
      <w:r w:rsidRPr="008C6777">
        <w:t>Ouvre les yeux</w:t>
      </w:r>
      <w:r w:rsidR="008C6777">
        <w:t xml:space="preserve">, </w:t>
      </w:r>
      <w:r w:rsidRPr="008C6777">
        <w:t>réveille-toi</w:t>
      </w:r>
      <w:r w:rsidR="008C6777">
        <w:t> ;</w:t>
      </w:r>
    </w:p>
    <w:p w14:paraId="5AF7C982" w14:textId="77777777" w:rsidR="008C6777" w:rsidRDefault="00B86016" w:rsidP="00822247">
      <w:pPr>
        <w:spacing w:before="0" w:after="0"/>
      </w:pPr>
      <w:r w:rsidRPr="008C6777">
        <w:t>Ouvre l</w:t>
      </w:r>
      <w:r w:rsidR="008C6777">
        <w:t>’</w:t>
      </w:r>
      <w:r w:rsidRPr="008C6777">
        <w:t>oreille</w:t>
      </w:r>
      <w:r w:rsidR="008C6777">
        <w:t xml:space="preserve">, </w:t>
      </w:r>
      <w:r w:rsidRPr="008C6777">
        <w:t>ouvre ta porte</w:t>
      </w:r>
      <w:r w:rsidR="008C6777">
        <w:t> :</w:t>
      </w:r>
    </w:p>
    <w:p w14:paraId="6E7C65CB" w14:textId="188C5724" w:rsidR="00B86016" w:rsidRPr="008C6777" w:rsidRDefault="00B86016" w:rsidP="00822247">
      <w:pPr>
        <w:spacing w:before="0" w:after="0"/>
      </w:pPr>
      <w:r w:rsidRPr="008C6777">
        <w:t>C</w:t>
      </w:r>
      <w:r w:rsidR="008C6777">
        <w:t>’</w:t>
      </w:r>
      <w:r w:rsidRPr="008C6777">
        <w:t>est l</w:t>
      </w:r>
      <w:r w:rsidR="008C6777">
        <w:t>’</w:t>
      </w:r>
      <w:r w:rsidRPr="008C6777">
        <w:t>Amour qui sonne et c</w:t>
      </w:r>
      <w:r w:rsidR="008C6777">
        <w:t>’</w:t>
      </w:r>
      <w:r w:rsidRPr="008C6777">
        <w:t>est moi</w:t>
      </w:r>
    </w:p>
    <w:p w14:paraId="15698F55" w14:textId="77777777" w:rsidR="008C6777" w:rsidRDefault="00B86016" w:rsidP="00822247">
      <w:pPr>
        <w:spacing w:before="0" w:after="0"/>
        <w:ind w:firstLine="0"/>
        <w:jc w:val="center"/>
      </w:pPr>
      <w:r w:rsidRPr="008C6777">
        <w:t>Qui te l</w:t>
      </w:r>
      <w:r w:rsidR="008C6777">
        <w:t>’</w:t>
      </w:r>
      <w:r w:rsidRPr="008C6777">
        <w:t>apporte</w:t>
      </w:r>
      <w:r w:rsidR="008C6777">
        <w:t>.</w:t>
      </w:r>
    </w:p>
    <w:p w14:paraId="60F35C32" w14:textId="77777777" w:rsidR="00822247" w:rsidRDefault="00822247" w:rsidP="00822247">
      <w:pPr>
        <w:spacing w:before="0" w:after="0"/>
        <w:ind w:firstLine="0"/>
        <w:jc w:val="center"/>
      </w:pPr>
    </w:p>
    <w:p w14:paraId="2CA8467C" w14:textId="77777777" w:rsidR="008C6777" w:rsidRDefault="00B86016" w:rsidP="00822247">
      <w:pPr>
        <w:spacing w:before="0" w:after="0"/>
      </w:pPr>
      <w:r w:rsidRPr="008C6777">
        <w:t>Ouvre la fenêtre à tes seins</w:t>
      </w:r>
      <w:r w:rsidR="008C6777">
        <w:t> ;</w:t>
      </w:r>
    </w:p>
    <w:p w14:paraId="26057EC7" w14:textId="77777777" w:rsidR="008C6777" w:rsidRDefault="00B86016" w:rsidP="00822247">
      <w:pPr>
        <w:spacing w:before="0" w:after="0"/>
      </w:pPr>
      <w:r w:rsidRPr="008C6777">
        <w:t>Ouvre ton corsage de soie</w:t>
      </w:r>
      <w:r w:rsidR="008C6777">
        <w:t> ;</w:t>
      </w:r>
    </w:p>
    <w:p w14:paraId="34D0094F" w14:textId="77777777" w:rsidR="008C6777" w:rsidRDefault="00B86016" w:rsidP="00822247">
      <w:pPr>
        <w:spacing w:before="0" w:after="0"/>
      </w:pPr>
      <w:r w:rsidRPr="008C6777">
        <w:t>Ouvre ta robe sur tes reins</w:t>
      </w:r>
      <w:r w:rsidR="008C6777">
        <w:t> :</w:t>
      </w:r>
    </w:p>
    <w:p w14:paraId="5DDFF2B9" w14:textId="77777777" w:rsidR="008C6777" w:rsidRDefault="00B86016" w:rsidP="00822247">
      <w:pPr>
        <w:spacing w:before="0" w:after="0"/>
        <w:ind w:firstLine="0"/>
        <w:jc w:val="center"/>
      </w:pPr>
      <w:r w:rsidRPr="008C6777">
        <w:t>Ouvre qu</w:t>
      </w:r>
      <w:r w:rsidR="008C6777">
        <w:t>’</w:t>
      </w:r>
      <w:r w:rsidRPr="008C6777">
        <w:t>on voie</w:t>
      </w:r>
      <w:r w:rsidR="008C6777">
        <w:t> !</w:t>
      </w:r>
    </w:p>
    <w:p w14:paraId="65046616" w14:textId="77777777" w:rsidR="00822247" w:rsidRDefault="00822247" w:rsidP="00822247">
      <w:pPr>
        <w:spacing w:before="0" w:after="0"/>
        <w:ind w:firstLine="0"/>
        <w:jc w:val="center"/>
      </w:pPr>
    </w:p>
    <w:p w14:paraId="19B7E908" w14:textId="77777777" w:rsidR="008C6777" w:rsidRDefault="00B86016" w:rsidP="00822247">
      <w:pPr>
        <w:spacing w:before="0" w:after="0"/>
      </w:pPr>
      <w:r w:rsidRPr="008C6777">
        <w:t>Ouvre à mon cœur ton cœur trop plein</w:t>
      </w:r>
      <w:r w:rsidR="008C6777">
        <w:t> :</w:t>
      </w:r>
    </w:p>
    <w:p w14:paraId="4F1E7B9E" w14:textId="77777777" w:rsidR="008C6777" w:rsidRDefault="00B86016" w:rsidP="00822247">
      <w:pPr>
        <w:spacing w:before="0" w:after="0"/>
      </w:pPr>
      <w:r w:rsidRPr="008C6777">
        <w:t>J</w:t>
      </w:r>
      <w:r w:rsidR="008C6777">
        <w:t>’</w:t>
      </w:r>
      <w:r w:rsidRPr="008C6777">
        <w:t>irai les boire sur ta bouche</w:t>
      </w:r>
      <w:r w:rsidR="008C6777">
        <w:t> !</w:t>
      </w:r>
    </w:p>
    <w:p w14:paraId="48D4CBD0" w14:textId="77777777" w:rsidR="008C6777" w:rsidRDefault="00B86016" w:rsidP="00822247">
      <w:pPr>
        <w:spacing w:before="0" w:after="0"/>
      </w:pPr>
      <w:r w:rsidRPr="008C6777">
        <w:t>Ouvre ta chemise de lin</w:t>
      </w:r>
      <w:r w:rsidR="008C6777">
        <w:t> :</w:t>
      </w:r>
    </w:p>
    <w:p w14:paraId="42AD5F5D" w14:textId="77777777" w:rsidR="008C6777" w:rsidRDefault="00B86016" w:rsidP="00822247">
      <w:pPr>
        <w:spacing w:before="0" w:after="0"/>
        <w:ind w:firstLine="0"/>
        <w:jc w:val="center"/>
      </w:pPr>
      <w:r w:rsidRPr="008C6777">
        <w:t>Ouvre qu</w:t>
      </w:r>
      <w:r w:rsidR="008C6777">
        <w:t>’</w:t>
      </w:r>
      <w:r w:rsidRPr="008C6777">
        <w:t>on touche</w:t>
      </w:r>
      <w:r w:rsidR="008C6777">
        <w:t> !</w:t>
      </w:r>
    </w:p>
    <w:p w14:paraId="7F8F40F2" w14:textId="77777777" w:rsidR="00822247" w:rsidRDefault="00822247" w:rsidP="00822247">
      <w:pPr>
        <w:spacing w:before="0" w:after="0"/>
        <w:ind w:firstLine="0"/>
        <w:jc w:val="center"/>
      </w:pPr>
    </w:p>
    <w:p w14:paraId="27A22BAE" w14:textId="77777777" w:rsidR="008C6777" w:rsidRDefault="00B86016" w:rsidP="00822247">
      <w:pPr>
        <w:spacing w:before="0" w:after="0"/>
      </w:pPr>
      <w:r w:rsidRPr="008C6777">
        <w:t>Ouvre les plis de tes rideaux</w:t>
      </w:r>
      <w:r w:rsidR="008C6777">
        <w:t> ;</w:t>
      </w:r>
    </w:p>
    <w:p w14:paraId="27EA54A5" w14:textId="77777777" w:rsidR="008C6777" w:rsidRDefault="00B86016" w:rsidP="00822247">
      <w:pPr>
        <w:spacing w:before="0" w:after="0"/>
      </w:pPr>
      <w:r w:rsidRPr="008C6777">
        <w:t>Ouvre ton lit que je t</w:t>
      </w:r>
      <w:r w:rsidR="008C6777">
        <w:t>’</w:t>
      </w:r>
      <w:r w:rsidRPr="008C6777">
        <w:t>y traîne</w:t>
      </w:r>
      <w:r w:rsidR="008C6777">
        <w:t> :</w:t>
      </w:r>
    </w:p>
    <w:p w14:paraId="0B1C8DF1" w14:textId="77777777" w:rsidR="008C6777" w:rsidRDefault="00B86016" w:rsidP="00822247">
      <w:pPr>
        <w:spacing w:before="0" w:after="0"/>
      </w:pPr>
      <w:r w:rsidRPr="008C6777">
        <w:t>Il va s</w:t>
      </w:r>
      <w:r w:rsidR="008C6777">
        <w:t>’</w:t>
      </w:r>
      <w:r w:rsidRPr="008C6777">
        <w:t>échauffer sous ton dos</w:t>
      </w:r>
      <w:r w:rsidR="008C6777">
        <w:t>.</w:t>
      </w:r>
    </w:p>
    <w:p w14:paraId="39B592D7" w14:textId="77777777" w:rsidR="008C6777" w:rsidRDefault="00B86016" w:rsidP="00822247">
      <w:pPr>
        <w:spacing w:before="0" w:after="0"/>
        <w:ind w:firstLine="0"/>
        <w:jc w:val="center"/>
      </w:pPr>
      <w:r w:rsidRPr="008C6777">
        <w:t>Ouvre l</w:t>
      </w:r>
      <w:r w:rsidR="008C6777">
        <w:t>’</w:t>
      </w:r>
      <w:r w:rsidRPr="008C6777">
        <w:t>arène</w:t>
      </w:r>
      <w:r w:rsidR="008C6777">
        <w:t>.</w:t>
      </w:r>
    </w:p>
    <w:p w14:paraId="7269EB71" w14:textId="77777777" w:rsidR="00822247" w:rsidRDefault="00822247" w:rsidP="00822247">
      <w:pPr>
        <w:spacing w:before="0" w:after="0"/>
        <w:ind w:firstLine="0"/>
        <w:jc w:val="center"/>
      </w:pPr>
    </w:p>
    <w:p w14:paraId="7250C889" w14:textId="77777777" w:rsidR="008C6777" w:rsidRDefault="00B86016" w:rsidP="00822247">
      <w:pPr>
        <w:spacing w:before="0" w:after="0"/>
      </w:pPr>
      <w:r w:rsidRPr="008C6777">
        <w:t>Ouvre tes bras pour m</w:t>
      </w:r>
      <w:r w:rsidR="008C6777">
        <w:t>’</w:t>
      </w:r>
      <w:r w:rsidRPr="008C6777">
        <w:t>enlacer</w:t>
      </w:r>
      <w:r w:rsidR="008C6777">
        <w:t> ;</w:t>
      </w:r>
    </w:p>
    <w:p w14:paraId="0CA4BF09" w14:textId="77777777" w:rsidR="008C6777" w:rsidRDefault="00B86016" w:rsidP="00822247">
      <w:pPr>
        <w:spacing w:before="0" w:after="0"/>
      </w:pPr>
      <w:r w:rsidRPr="008C6777">
        <w:t>Outre tes seins que je m</w:t>
      </w:r>
      <w:r w:rsidR="008C6777">
        <w:t>’</w:t>
      </w:r>
      <w:r w:rsidRPr="008C6777">
        <w:t>y pose</w:t>
      </w:r>
      <w:r w:rsidR="008C6777">
        <w:t> ;</w:t>
      </w:r>
    </w:p>
    <w:p w14:paraId="7C7B24C6" w14:textId="202A2A48" w:rsidR="00B86016" w:rsidRPr="008C6777" w:rsidRDefault="00B86016" w:rsidP="00822247">
      <w:pPr>
        <w:spacing w:before="0" w:after="0"/>
      </w:pPr>
      <w:r w:rsidRPr="008C6777">
        <w:t>Ouvre aux fureurs de mon baiser</w:t>
      </w:r>
    </w:p>
    <w:p w14:paraId="16544DF2" w14:textId="77777777" w:rsidR="008C6777" w:rsidRDefault="00B86016" w:rsidP="00822247">
      <w:pPr>
        <w:spacing w:before="0" w:after="0"/>
        <w:ind w:firstLine="0"/>
        <w:jc w:val="center"/>
      </w:pPr>
      <w:r w:rsidRPr="008C6777">
        <w:t>Ta lèvre rose</w:t>
      </w:r>
      <w:r w:rsidR="008C6777">
        <w:t> !</w:t>
      </w:r>
    </w:p>
    <w:p w14:paraId="3FA0AD66" w14:textId="77777777" w:rsidR="00822247" w:rsidRDefault="00822247" w:rsidP="00822247">
      <w:pPr>
        <w:spacing w:before="0" w:after="0"/>
        <w:ind w:firstLine="0"/>
        <w:jc w:val="center"/>
      </w:pPr>
    </w:p>
    <w:p w14:paraId="6DE03538" w14:textId="27417C8F" w:rsidR="00B86016" w:rsidRPr="008C6777" w:rsidRDefault="00B86016" w:rsidP="00822247">
      <w:pPr>
        <w:spacing w:before="0" w:after="0"/>
      </w:pPr>
      <w:r w:rsidRPr="008C6777">
        <w:t>Ouvre tes jambes</w:t>
      </w:r>
      <w:r w:rsidR="008C6777">
        <w:t xml:space="preserve"> ; </w:t>
      </w:r>
      <w:r w:rsidRPr="008C6777">
        <w:t>prends mes flancs</w:t>
      </w:r>
    </w:p>
    <w:p w14:paraId="7C283500" w14:textId="77777777" w:rsidR="008C6777" w:rsidRDefault="00B86016" w:rsidP="00822247">
      <w:pPr>
        <w:spacing w:before="0" w:after="0"/>
      </w:pPr>
      <w:r w:rsidRPr="008C6777">
        <w:t>Dans ces rondeurs blanches et lisses</w:t>
      </w:r>
      <w:r w:rsidR="008C6777">
        <w:t> ;</w:t>
      </w:r>
    </w:p>
    <w:p w14:paraId="12215DFC" w14:textId="77777777" w:rsidR="008C6777" w:rsidRDefault="00B86016" w:rsidP="00822247">
      <w:pPr>
        <w:spacing w:before="0" w:after="0"/>
      </w:pPr>
      <w:r w:rsidRPr="008C6777">
        <w:t>Ouvre tes deux genoux tremblants</w:t>
      </w:r>
      <w:r w:rsidR="008C6777">
        <w:t>…</w:t>
      </w:r>
    </w:p>
    <w:p w14:paraId="3A4F9EB5" w14:textId="77777777" w:rsidR="008C6777" w:rsidRDefault="00B86016" w:rsidP="00822247">
      <w:pPr>
        <w:spacing w:before="0" w:after="0"/>
        <w:ind w:firstLine="0"/>
        <w:jc w:val="center"/>
      </w:pPr>
      <w:r w:rsidRPr="008C6777">
        <w:t>Ouvre tes cuisses</w:t>
      </w:r>
      <w:r w:rsidR="008C6777">
        <w:t> !</w:t>
      </w:r>
    </w:p>
    <w:p w14:paraId="46B68FFF" w14:textId="77777777" w:rsidR="00822247" w:rsidRDefault="00822247" w:rsidP="00822247">
      <w:pPr>
        <w:spacing w:before="0" w:after="0"/>
        <w:ind w:firstLine="0"/>
        <w:jc w:val="center"/>
      </w:pPr>
    </w:p>
    <w:p w14:paraId="57F390F8" w14:textId="77777777" w:rsidR="008C6777" w:rsidRDefault="00B86016" w:rsidP="00822247">
      <w:pPr>
        <w:spacing w:before="0" w:after="0"/>
      </w:pPr>
      <w:r w:rsidRPr="008C6777">
        <w:t>Ouvre tout ce qu</w:t>
      </w:r>
      <w:r w:rsidR="008C6777">
        <w:t>’</w:t>
      </w:r>
      <w:r w:rsidRPr="008C6777">
        <w:t>on peut ouvrir</w:t>
      </w:r>
      <w:r w:rsidR="008C6777">
        <w:t> :</w:t>
      </w:r>
    </w:p>
    <w:p w14:paraId="4B6A4D59" w14:textId="1B885362" w:rsidR="00B86016" w:rsidRPr="008C6777" w:rsidRDefault="00B86016" w:rsidP="00822247">
      <w:pPr>
        <w:spacing w:before="0" w:after="0"/>
      </w:pPr>
      <w:r w:rsidRPr="008C6777">
        <w:t>Dans les chauds trésors de ton ventre</w:t>
      </w:r>
    </w:p>
    <w:p w14:paraId="4826213A" w14:textId="53485800" w:rsidR="00B86016" w:rsidRPr="008C6777" w:rsidRDefault="00B86016" w:rsidP="00822247">
      <w:pPr>
        <w:spacing w:before="0" w:after="0"/>
      </w:pPr>
      <w:r w:rsidRPr="008C6777">
        <w:t>J</w:t>
      </w:r>
      <w:r w:rsidR="008C6777">
        <w:t>’</w:t>
      </w:r>
      <w:r w:rsidRPr="008C6777">
        <w:t>inonderai sans me tarir</w:t>
      </w:r>
    </w:p>
    <w:p w14:paraId="3B36C885" w14:textId="77777777" w:rsidR="008C6777" w:rsidRDefault="00B86016" w:rsidP="00822247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abîme où j</w:t>
      </w:r>
      <w:r w:rsidR="008C6777">
        <w:t>’</w:t>
      </w:r>
      <w:r w:rsidRPr="008C6777">
        <w:t>entre</w:t>
      </w:r>
      <w:r w:rsidR="008C6777">
        <w:t>.</w:t>
      </w:r>
    </w:p>
    <w:p w14:paraId="79037AF8" w14:textId="77777777" w:rsidR="008C6777" w:rsidRDefault="00B86016" w:rsidP="008C6777">
      <w:pPr>
        <w:jc w:val="right"/>
      </w:pPr>
      <w:r w:rsidRPr="008C6777">
        <w:t>L</w:t>
      </w:r>
      <w:r w:rsidRPr="00822247">
        <w:rPr>
          <w:rStyle w:val="Taille-1Caracteres"/>
        </w:rPr>
        <w:t>E</w:t>
      </w:r>
      <w:r w:rsidRPr="008C6777">
        <w:t xml:space="preserve"> S</w:t>
      </w:r>
      <w:r w:rsidRPr="00822247">
        <w:rPr>
          <w:rStyle w:val="Taille-1Caracteres"/>
        </w:rPr>
        <w:t xml:space="preserve">IRE DE </w:t>
      </w:r>
      <w:r w:rsidRPr="008C6777">
        <w:t>C</w:t>
      </w:r>
      <w:r w:rsidRPr="00822247">
        <w:rPr>
          <w:rStyle w:val="Taille-1Caracteres"/>
        </w:rPr>
        <w:t>HAMBLEY</w:t>
      </w:r>
      <w:r w:rsidR="008C6777">
        <w:t>.</w:t>
      </w:r>
    </w:p>
    <w:p w14:paraId="4AC3188C" w14:textId="3FB760A5" w:rsidR="00B86016" w:rsidRPr="00B90685" w:rsidRDefault="00B86016" w:rsidP="008C6777">
      <w:pPr>
        <w:pStyle w:val="Titre2"/>
        <w:rPr>
          <w:szCs w:val="44"/>
        </w:rPr>
      </w:pPr>
      <w:bookmarkStart w:id="341" w:name="_Toc275359280"/>
      <w:bookmarkStart w:id="342" w:name="_Toc199525932"/>
      <w:r w:rsidRPr="00B90685">
        <w:rPr>
          <w:szCs w:val="44"/>
        </w:rPr>
        <w:lastRenderedPageBreak/>
        <w:t>MILLE ET TRE</w:t>
      </w:r>
      <w:bookmarkEnd w:id="341"/>
      <w:bookmarkEnd w:id="342"/>
      <w:r w:rsidRPr="00B90685">
        <w:rPr>
          <w:szCs w:val="44"/>
        </w:rPr>
        <w:br/>
      </w:r>
    </w:p>
    <w:p w14:paraId="06C6539E" w14:textId="77777777" w:rsidR="008C6777" w:rsidRDefault="00B86016" w:rsidP="00822247">
      <w:pPr>
        <w:spacing w:before="0" w:after="0"/>
      </w:pPr>
      <w:r w:rsidRPr="00B90685">
        <w:t>Mes amants n</w:t>
      </w:r>
      <w:r w:rsidR="008C6777">
        <w:t>’</w:t>
      </w:r>
      <w:r w:rsidRPr="00B90685">
        <w:t>appartiennent pas aux classes riches</w:t>
      </w:r>
      <w:r w:rsidR="008C6777">
        <w:t> :</w:t>
      </w:r>
    </w:p>
    <w:p w14:paraId="09F95327" w14:textId="77777777" w:rsidR="008C6777" w:rsidRDefault="00B86016" w:rsidP="00822247">
      <w:pPr>
        <w:spacing w:before="0" w:after="0"/>
      </w:pPr>
      <w:r w:rsidRPr="00B90685">
        <w:t>Ce sont des ouvriers faubouriens ou ruraux</w:t>
      </w:r>
      <w:r w:rsidR="008C6777">
        <w:t>,</w:t>
      </w:r>
    </w:p>
    <w:p w14:paraId="45494F53" w14:textId="01829777" w:rsidR="00B86016" w:rsidRPr="00B90685" w:rsidRDefault="00B86016" w:rsidP="00822247">
      <w:pPr>
        <w:spacing w:before="0" w:after="0"/>
      </w:pPr>
      <w:r w:rsidRPr="00B90685">
        <w:t>Leurs quinze et leurs vingt ans sans apprêts sont mal chiches</w:t>
      </w:r>
    </w:p>
    <w:p w14:paraId="038218A8" w14:textId="77777777" w:rsidR="008C6777" w:rsidRDefault="00B86016" w:rsidP="00822247">
      <w:pPr>
        <w:spacing w:before="0" w:after="0"/>
      </w:pPr>
      <w:r w:rsidRPr="00B90685">
        <w:t>De force assez brutale et de procédés gros</w:t>
      </w:r>
      <w:r w:rsidR="008C6777">
        <w:t>.</w:t>
      </w:r>
    </w:p>
    <w:p w14:paraId="0AB8F6D7" w14:textId="77777777" w:rsidR="00822247" w:rsidRDefault="00822247" w:rsidP="00822247">
      <w:pPr>
        <w:spacing w:before="0" w:after="0"/>
      </w:pPr>
    </w:p>
    <w:p w14:paraId="4B89AA33" w14:textId="77777777" w:rsidR="008C6777" w:rsidRDefault="00B86016" w:rsidP="00822247">
      <w:pPr>
        <w:spacing w:before="0" w:after="0"/>
      </w:pPr>
      <w:r w:rsidRPr="00B90685">
        <w:t>Je les goûte en habits de travail</w:t>
      </w:r>
      <w:r w:rsidR="008C6777">
        <w:t xml:space="preserve">, </w:t>
      </w:r>
      <w:r w:rsidRPr="00B90685">
        <w:t>cotte et veste</w:t>
      </w:r>
      <w:r w:rsidR="008C6777">
        <w:t> ;</w:t>
      </w:r>
    </w:p>
    <w:p w14:paraId="1929B746" w14:textId="30F89570" w:rsidR="00B86016" w:rsidRPr="00B90685" w:rsidRDefault="00B86016" w:rsidP="00822247">
      <w:pPr>
        <w:spacing w:before="0" w:after="0"/>
      </w:pPr>
      <w:r w:rsidRPr="00B90685">
        <w:t>Ils ne sentent pas l</w:t>
      </w:r>
      <w:r w:rsidR="008C6777">
        <w:t>’</w:t>
      </w:r>
      <w:r w:rsidRPr="00B90685">
        <w:t>ambre et fleurent de santé</w:t>
      </w:r>
    </w:p>
    <w:p w14:paraId="7068B665" w14:textId="47872CBC" w:rsidR="00B86016" w:rsidRPr="00B90685" w:rsidRDefault="00B86016" w:rsidP="00822247">
      <w:pPr>
        <w:spacing w:before="0" w:after="0"/>
      </w:pPr>
      <w:r w:rsidRPr="00B90685">
        <w:t>Pure et simple</w:t>
      </w:r>
      <w:r w:rsidR="008C6777">
        <w:t xml:space="preserve"> ; </w:t>
      </w:r>
      <w:r w:rsidRPr="00B90685">
        <w:t>leur marche un peu lourde va preste</w:t>
      </w:r>
    </w:p>
    <w:p w14:paraId="461AEDD3" w14:textId="77777777" w:rsidR="008C6777" w:rsidRDefault="00B86016" w:rsidP="00822247">
      <w:pPr>
        <w:spacing w:before="0" w:after="0"/>
      </w:pPr>
      <w:r w:rsidRPr="00B90685">
        <w:t>Pourtant</w:t>
      </w:r>
      <w:r w:rsidR="008C6777">
        <w:t xml:space="preserve">, </w:t>
      </w:r>
      <w:r w:rsidRPr="00B90685">
        <w:t>car jeune et grave en l</w:t>
      </w:r>
      <w:r w:rsidR="008C6777">
        <w:t>’</w:t>
      </w:r>
      <w:r w:rsidRPr="00B90685">
        <w:t>élasticité</w:t>
      </w:r>
      <w:r w:rsidR="008C6777">
        <w:t> ;</w:t>
      </w:r>
    </w:p>
    <w:p w14:paraId="26957D2B" w14:textId="77777777" w:rsidR="00822247" w:rsidRDefault="00822247" w:rsidP="00822247">
      <w:pPr>
        <w:spacing w:before="0" w:after="0"/>
      </w:pPr>
    </w:p>
    <w:p w14:paraId="2C7F7356" w14:textId="7B534F6C" w:rsidR="00B86016" w:rsidRPr="00B90685" w:rsidRDefault="00B86016" w:rsidP="00822247">
      <w:pPr>
        <w:spacing w:before="0" w:after="0"/>
      </w:pPr>
      <w:r w:rsidRPr="00B90685">
        <w:t>Leurs yeux francs et matois crépitent de malice</w:t>
      </w:r>
    </w:p>
    <w:p w14:paraId="30787A7E" w14:textId="77777777" w:rsidR="00B86016" w:rsidRPr="00B90685" w:rsidRDefault="00B86016" w:rsidP="00822247">
      <w:pPr>
        <w:spacing w:before="0" w:after="0"/>
      </w:pPr>
      <w:r w:rsidRPr="00B90685">
        <w:t>Cordiale et des mots naïvement rusés</w:t>
      </w:r>
    </w:p>
    <w:p w14:paraId="557EC610" w14:textId="77777777" w:rsidR="008C6777" w:rsidRDefault="00B86016" w:rsidP="00822247">
      <w:pPr>
        <w:spacing w:before="0" w:after="0"/>
      </w:pPr>
      <w:r w:rsidRPr="00B90685">
        <w:t>Partent</w:t>
      </w:r>
      <w:r w:rsidR="008C6777">
        <w:t xml:space="preserve">, </w:t>
      </w:r>
      <w:r w:rsidRPr="00B90685">
        <w:t>non sans un gai juron qui les épice</w:t>
      </w:r>
      <w:r w:rsidR="008C6777">
        <w:t>,</w:t>
      </w:r>
    </w:p>
    <w:p w14:paraId="262E6C6D" w14:textId="77777777" w:rsidR="008C6777" w:rsidRDefault="00B86016" w:rsidP="00822247">
      <w:pPr>
        <w:spacing w:before="0" w:after="0"/>
      </w:pPr>
      <w:r w:rsidRPr="00B90685">
        <w:t>De leur bouche bien fraîche aux solides baisers</w:t>
      </w:r>
      <w:r w:rsidR="008C6777">
        <w:t> ;</w:t>
      </w:r>
    </w:p>
    <w:p w14:paraId="358F96B8" w14:textId="77777777" w:rsidR="00822247" w:rsidRDefault="00822247" w:rsidP="00822247">
      <w:pPr>
        <w:spacing w:before="0" w:after="0"/>
      </w:pPr>
    </w:p>
    <w:p w14:paraId="6490E79C" w14:textId="65D0F88B" w:rsidR="00B86016" w:rsidRPr="00B90685" w:rsidRDefault="00B86016" w:rsidP="00822247">
      <w:pPr>
        <w:spacing w:before="0" w:after="0"/>
      </w:pPr>
      <w:r w:rsidRPr="00B90685">
        <w:t>Leur p</w:t>
      </w:r>
      <w:r w:rsidR="00822247">
        <w:t>...</w:t>
      </w:r>
      <w:r w:rsidR="008C6777">
        <w:t xml:space="preserve"> </w:t>
      </w:r>
      <w:r w:rsidRPr="00B90685">
        <w:t>vigoureuse et leurs f</w:t>
      </w:r>
      <w:r w:rsidR="00822247">
        <w:t>...</w:t>
      </w:r>
      <w:r w:rsidRPr="00B90685">
        <w:t>es joyeuses</w:t>
      </w:r>
    </w:p>
    <w:p w14:paraId="1D567F92" w14:textId="77777777" w:rsidR="008C6777" w:rsidRDefault="00B86016" w:rsidP="00822247">
      <w:pPr>
        <w:spacing w:before="0" w:after="0"/>
      </w:pPr>
      <w:r w:rsidRPr="00B90685">
        <w:t>Réjouissent la nuit et ma queue et mon</w:t>
      </w:r>
      <w:r w:rsidR="008C6777">
        <w:t>… ;</w:t>
      </w:r>
    </w:p>
    <w:p w14:paraId="2371EA87" w14:textId="5E0267D7" w:rsidR="00B86016" w:rsidRPr="00B90685" w:rsidRDefault="00B86016" w:rsidP="00822247">
      <w:pPr>
        <w:spacing w:before="0" w:after="0"/>
      </w:pPr>
      <w:r w:rsidRPr="00B90685">
        <w:t>Sous la lampe et le petit jour</w:t>
      </w:r>
      <w:r w:rsidR="008C6777">
        <w:t xml:space="preserve">, </w:t>
      </w:r>
      <w:r w:rsidRPr="00B90685">
        <w:t>leurs chairs joyeuses</w:t>
      </w:r>
    </w:p>
    <w:p w14:paraId="3F29CB0E" w14:textId="77777777" w:rsidR="008C6777" w:rsidRDefault="00B86016" w:rsidP="00822247">
      <w:pPr>
        <w:spacing w:before="0" w:after="0"/>
      </w:pPr>
      <w:r w:rsidRPr="00B90685">
        <w:t>Ressuscitent mon désir las</w:t>
      </w:r>
      <w:r w:rsidR="008C6777">
        <w:t xml:space="preserve">, </w:t>
      </w:r>
      <w:r w:rsidRPr="00B90685">
        <w:t>jamais vaincu</w:t>
      </w:r>
      <w:r w:rsidR="008C6777">
        <w:t>.</w:t>
      </w:r>
    </w:p>
    <w:p w14:paraId="7070633B" w14:textId="77777777" w:rsidR="00822247" w:rsidRDefault="00822247" w:rsidP="00822247">
      <w:pPr>
        <w:spacing w:before="0" w:after="0"/>
      </w:pPr>
    </w:p>
    <w:p w14:paraId="0F732030" w14:textId="6095DDF1" w:rsidR="008C6777" w:rsidRDefault="00B86016" w:rsidP="00822247">
      <w:pPr>
        <w:spacing w:before="0" w:after="0"/>
      </w:pPr>
      <w:r w:rsidRPr="00B90685">
        <w:t>Cuisses</w:t>
      </w:r>
      <w:r w:rsidR="008C6777">
        <w:t xml:space="preserve">, </w:t>
      </w:r>
      <w:r w:rsidRPr="00B90685">
        <w:t>âmes</w:t>
      </w:r>
      <w:r w:rsidR="008C6777">
        <w:t xml:space="preserve">, </w:t>
      </w:r>
      <w:r w:rsidRPr="00B90685">
        <w:t>mains</w:t>
      </w:r>
      <w:r w:rsidR="008C6777">
        <w:t xml:space="preserve">, </w:t>
      </w:r>
      <w:r w:rsidRPr="00B90685">
        <w:t>tout mon être pêle-mêle</w:t>
      </w:r>
      <w:r w:rsidR="008C6777">
        <w:t>,</w:t>
      </w:r>
    </w:p>
    <w:p w14:paraId="793CE5A9" w14:textId="415FB36C" w:rsidR="00B86016" w:rsidRPr="00B90685" w:rsidRDefault="00B86016" w:rsidP="00822247">
      <w:pPr>
        <w:spacing w:before="0" w:after="0"/>
      </w:pPr>
      <w:r w:rsidRPr="00B90685">
        <w:t>Mémoire</w:t>
      </w:r>
      <w:r w:rsidR="008C6777">
        <w:t xml:space="preserve">, </w:t>
      </w:r>
      <w:r w:rsidRPr="00B90685">
        <w:t>pieds</w:t>
      </w:r>
      <w:r w:rsidR="008C6777">
        <w:t xml:space="preserve">, </w:t>
      </w:r>
      <w:r w:rsidRPr="00B90685">
        <w:t>cœur</w:t>
      </w:r>
      <w:r w:rsidR="008C6777">
        <w:t xml:space="preserve">, </w:t>
      </w:r>
      <w:r w:rsidRPr="00B90685">
        <w:t>dos et l</w:t>
      </w:r>
      <w:r w:rsidR="008C6777">
        <w:t>’</w:t>
      </w:r>
      <w:r w:rsidRPr="00B90685">
        <w:t>oreille et le nez</w:t>
      </w:r>
    </w:p>
    <w:p w14:paraId="645A2148" w14:textId="77777777" w:rsidR="008C6777" w:rsidRDefault="00B86016" w:rsidP="00822247">
      <w:pPr>
        <w:spacing w:before="0" w:after="0"/>
      </w:pPr>
      <w:r w:rsidRPr="00B90685">
        <w:t>Et la fressure</w:t>
      </w:r>
      <w:r w:rsidR="008C6777">
        <w:t xml:space="preserve">, </w:t>
      </w:r>
      <w:r w:rsidRPr="00B90685">
        <w:t>tout gueule une ritournelle</w:t>
      </w:r>
      <w:r w:rsidR="008C6777">
        <w:t>,</w:t>
      </w:r>
    </w:p>
    <w:p w14:paraId="6DB0F38B" w14:textId="77777777" w:rsidR="008C6777" w:rsidRDefault="00B86016" w:rsidP="00822247">
      <w:pPr>
        <w:spacing w:before="0" w:after="0"/>
      </w:pPr>
      <w:r w:rsidRPr="00B90685">
        <w:t>Et trépigne un chahut dans leurs bras forcenés</w:t>
      </w:r>
      <w:r w:rsidR="008C6777">
        <w:t>.</w:t>
      </w:r>
    </w:p>
    <w:p w14:paraId="1CA5D189" w14:textId="77777777" w:rsidR="00822247" w:rsidRDefault="00822247" w:rsidP="00822247">
      <w:pPr>
        <w:spacing w:before="0" w:after="0"/>
      </w:pPr>
    </w:p>
    <w:p w14:paraId="54FD603F" w14:textId="38CC9CBD" w:rsidR="00B86016" w:rsidRPr="00B90685" w:rsidRDefault="00B86016" w:rsidP="00822247">
      <w:pPr>
        <w:spacing w:before="0" w:after="0"/>
      </w:pPr>
      <w:r w:rsidRPr="00B90685">
        <w:t>Un chahut</w:t>
      </w:r>
      <w:r w:rsidR="008C6777">
        <w:t xml:space="preserve">, </w:t>
      </w:r>
      <w:r w:rsidRPr="00B90685">
        <w:t>une ritournelle fol et folle</w:t>
      </w:r>
    </w:p>
    <w:p w14:paraId="176236CB" w14:textId="6D6F71E7" w:rsidR="00B86016" w:rsidRPr="00B90685" w:rsidRDefault="00B86016" w:rsidP="00822247">
      <w:pPr>
        <w:spacing w:before="0" w:after="0"/>
      </w:pPr>
      <w:r w:rsidRPr="00B90685">
        <w:t>Et plutôt divins qu</w:t>
      </w:r>
      <w:r w:rsidR="008C6777">
        <w:t>’</w:t>
      </w:r>
      <w:r w:rsidRPr="00B90685">
        <w:t>infernale</w:t>
      </w:r>
      <w:r w:rsidR="008C6777">
        <w:t xml:space="preserve">, </w:t>
      </w:r>
      <w:r w:rsidRPr="00B90685">
        <w:t>plus infernals</w:t>
      </w:r>
    </w:p>
    <w:p w14:paraId="07712B21" w14:textId="77777777" w:rsidR="008C6777" w:rsidRDefault="00B86016" w:rsidP="00822247">
      <w:pPr>
        <w:spacing w:before="0" w:after="0"/>
      </w:pPr>
      <w:r w:rsidRPr="00B90685">
        <w:t>Que divins</w:t>
      </w:r>
      <w:r w:rsidR="008C6777">
        <w:t xml:space="preserve">, </w:t>
      </w:r>
      <w:r w:rsidRPr="00B90685">
        <w:t>à m</w:t>
      </w:r>
      <w:r w:rsidR="008C6777">
        <w:t>’</w:t>
      </w:r>
      <w:r w:rsidRPr="00B90685">
        <w:t>y perdre</w:t>
      </w:r>
      <w:r w:rsidR="008C6777">
        <w:t xml:space="preserve">, </w:t>
      </w:r>
      <w:r w:rsidRPr="00B90685">
        <w:t>et j</w:t>
      </w:r>
      <w:r w:rsidR="008C6777">
        <w:t>’</w:t>
      </w:r>
      <w:r w:rsidRPr="00B90685">
        <w:t>y nage et j</w:t>
      </w:r>
      <w:r w:rsidR="008C6777">
        <w:t>’</w:t>
      </w:r>
      <w:r w:rsidRPr="00B90685">
        <w:t>y vole</w:t>
      </w:r>
      <w:r w:rsidR="008C6777">
        <w:t>,</w:t>
      </w:r>
    </w:p>
    <w:p w14:paraId="0976F135" w14:textId="77777777" w:rsidR="008C6777" w:rsidRDefault="00B86016" w:rsidP="00822247">
      <w:pPr>
        <w:spacing w:before="0" w:after="0"/>
      </w:pPr>
      <w:r w:rsidRPr="00B90685">
        <w:lastRenderedPageBreak/>
        <w:t>Dans leur sueur et leur haleine</w:t>
      </w:r>
      <w:r w:rsidR="008C6777">
        <w:t xml:space="preserve">, </w:t>
      </w:r>
      <w:r w:rsidRPr="00B90685">
        <w:t>dans ces bals</w:t>
      </w:r>
      <w:r w:rsidR="008C6777">
        <w:t>.</w:t>
      </w:r>
    </w:p>
    <w:p w14:paraId="3CCD918B" w14:textId="77777777" w:rsidR="00822247" w:rsidRDefault="00822247" w:rsidP="00822247">
      <w:pPr>
        <w:spacing w:before="0" w:after="0"/>
      </w:pPr>
    </w:p>
    <w:p w14:paraId="0EEC0923" w14:textId="20642434" w:rsidR="008C6777" w:rsidRDefault="00B86016" w:rsidP="00822247">
      <w:pPr>
        <w:spacing w:before="0" w:after="0"/>
      </w:pPr>
      <w:r w:rsidRPr="00B90685">
        <w:t>Mes deux Charles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un jeune tigre aux yeux de chatte</w:t>
      </w:r>
      <w:r w:rsidR="008C6777">
        <w:t>,</w:t>
      </w:r>
    </w:p>
    <w:p w14:paraId="4A0A5528" w14:textId="77777777" w:rsidR="008C6777" w:rsidRDefault="00B86016" w:rsidP="00822247">
      <w:pPr>
        <w:spacing w:before="0" w:after="0"/>
      </w:pPr>
      <w:r w:rsidRPr="00B90685">
        <w:t>Sorte d</w:t>
      </w:r>
      <w:r w:rsidR="008C6777">
        <w:t>’</w:t>
      </w:r>
      <w:r w:rsidRPr="00B90685">
        <w:t>enfant de chœur grandissant en soudard</w:t>
      </w:r>
      <w:r w:rsidR="008C6777">
        <w:t>,</w:t>
      </w:r>
    </w:p>
    <w:p w14:paraId="09CF2D48" w14:textId="10272D87" w:rsidR="00B86016" w:rsidRPr="00B90685" w:rsidRDefault="00B86016" w:rsidP="00822247">
      <w:pPr>
        <w:spacing w:before="0" w:after="0"/>
      </w:pPr>
      <w:r w:rsidRPr="00B90685">
        <w:t>L</w:t>
      </w:r>
      <w:r w:rsidR="008C6777">
        <w:t>’</w:t>
      </w:r>
      <w:r w:rsidRPr="00B90685">
        <w:t>autre fier gaillard</w:t>
      </w:r>
      <w:r w:rsidR="008C6777">
        <w:t xml:space="preserve">, </w:t>
      </w:r>
      <w:r w:rsidRPr="00B90685">
        <w:t>bel effronté que n</w:t>
      </w:r>
      <w:r w:rsidR="008C6777">
        <w:t>’</w:t>
      </w:r>
      <w:r w:rsidRPr="00B90685">
        <w:t>épate</w:t>
      </w:r>
    </w:p>
    <w:p w14:paraId="69FE2D66" w14:textId="77777777" w:rsidR="008C6777" w:rsidRDefault="00B86016" w:rsidP="00822247">
      <w:pPr>
        <w:spacing w:before="0" w:after="0"/>
      </w:pPr>
      <w:r w:rsidRPr="00B90685">
        <w:t>Que ma pente vertigineuse vers son dard</w:t>
      </w:r>
      <w:r w:rsidR="008C6777">
        <w:t>.</w:t>
      </w:r>
    </w:p>
    <w:p w14:paraId="679E5057" w14:textId="77777777" w:rsidR="00A326B2" w:rsidRDefault="00A326B2" w:rsidP="00822247">
      <w:pPr>
        <w:spacing w:before="0" w:after="0"/>
      </w:pPr>
    </w:p>
    <w:p w14:paraId="16F85271" w14:textId="321841BA" w:rsidR="008C6777" w:rsidRDefault="00B86016" w:rsidP="00822247">
      <w:pPr>
        <w:spacing w:before="0" w:after="0"/>
      </w:pPr>
      <w:r w:rsidRPr="00B90685">
        <w:t>Odilon</w:t>
      </w:r>
      <w:r w:rsidR="008C6777">
        <w:t xml:space="preserve">, </w:t>
      </w:r>
      <w:r w:rsidRPr="00B90685">
        <w:t>un gamin</w:t>
      </w:r>
      <w:r w:rsidR="008C6777">
        <w:t xml:space="preserve">, </w:t>
      </w:r>
      <w:r w:rsidRPr="00B90685">
        <w:t>mais monté comme un homme</w:t>
      </w:r>
      <w:r w:rsidR="008C6777">
        <w:t>,</w:t>
      </w:r>
    </w:p>
    <w:p w14:paraId="1E30591E" w14:textId="57208E1A" w:rsidR="00B86016" w:rsidRPr="00B90685" w:rsidRDefault="00B86016" w:rsidP="00822247">
      <w:pPr>
        <w:spacing w:before="0" w:after="0"/>
      </w:pPr>
      <w:r w:rsidRPr="00B90685">
        <w:t>Ses pieds aiment les miens épris de ses orteils</w:t>
      </w:r>
    </w:p>
    <w:p w14:paraId="65C9B058" w14:textId="77777777" w:rsidR="008C6777" w:rsidRDefault="00B86016" w:rsidP="00822247">
      <w:pPr>
        <w:spacing w:before="0" w:after="0"/>
      </w:pPr>
      <w:r w:rsidRPr="00B90685">
        <w:t>Mieux encor</w:t>
      </w:r>
      <w:r w:rsidR="008C6777">
        <w:t xml:space="preserve">, </w:t>
      </w:r>
      <w:r w:rsidRPr="00B90685">
        <w:t>mais pas plus que de son reste en somme</w:t>
      </w:r>
      <w:r w:rsidR="008C6777">
        <w:t>,</w:t>
      </w:r>
    </w:p>
    <w:p w14:paraId="75225645" w14:textId="77777777" w:rsidR="008C6777" w:rsidRDefault="00B86016" w:rsidP="00822247">
      <w:pPr>
        <w:spacing w:before="0" w:after="0"/>
      </w:pPr>
      <w:r w:rsidRPr="00B90685">
        <w:t>Adorable drûment</w:t>
      </w:r>
      <w:r w:rsidR="008C6777">
        <w:t xml:space="preserve">, </w:t>
      </w:r>
      <w:r w:rsidRPr="00B90685">
        <w:t>mais ses pieds sans pareils</w:t>
      </w:r>
      <w:r w:rsidR="008C6777">
        <w:t> !</w:t>
      </w:r>
    </w:p>
    <w:p w14:paraId="3801692C" w14:textId="77777777" w:rsidR="00A326B2" w:rsidRDefault="00A326B2" w:rsidP="00822247">
      <w:pPr>
        <w:spacing w:before="0" w:after="0"/>
      </w:pPr>
    </w:p>
    <w:p w14:paraId="6CCB9E14" w14:textId="3F7CF64B" w:rsidR="00B86016" w:rsidRPr="00B90685" w:rsidRDefault="00B86016" w:rsidP="00822247">
      <w:pPr>
        <w:spacing w:before="0" w:after="0"/>
      </w:pPr>
      <w:r w:rsidRPr="00B90685">
        <w:t>Caresseurs</w:t>
      </w:r>
      <w:r w:rsidR="008C6777">
        <w:t xml:space="preserve">, </w:t>
      </w:r>
      <w:r w:rsidRPr="00B90685">
        <w:t>satin frais</w:t>
      </w:r>
      <w:r w:rsidR="008C6777">
        <w:t xml:space="preserve">, </w:t>
      </w:r>
      <w:r w:rsidRPr="00B90685">
        <w:t>délicates phalanges</w:t>
      </w:r>
    </w:p>
    <w:p w14:paraId="5A7C47F2" w14:textId="3B318BD9" w:rsidR="00B86016" w:rsidRPr="00B90685" w:rsidRDefault="00B86016" w:rsidP="00822247">
      <w:pPr>
        <w:spacing w:before="0" w:after="0"/>
      </w:pPr>
      <w:r w:rsidRPr="00B90685">
        <w:t>Sous les plantes</w:t>
      </w:r>
      <w:r w:rsidR="008C6777">
        <w:t xml:space="preserve">, </w:t>
      </w:r>
      <w:r w:rsidRPr="00B90685">
        <w:t>autour des chevilles</w:t>
      </w:r>
      <w:r w:rsidR="008C6777">
        <w:t xml:space="preserve">, </w:t>
      </w:r>
      <w:r w:rsidRPr="00B90685">
        <w:t>et sur</w:t>
      </w:r>
    </w:p>
    <w:p w14:paraId="6CE0F14B" w14:textId="77777777" w:rsidR="00B86016" w:rsidRPr="00B90685" w:rsidRDefault="00B86016" w:rsidP="00822247">
      <w:pPr>
        <w:spacing w:before="0" w:after="0"/>
      </w:pPr>
      <w:r w:rsidRPr="00B90685">
        <w:t>La cambrure veineuse et ces baisers étranges</w:t>
      </w:r>
    </w:p>
    <w:p w14:paraId="65372681" w14:textId="77777777" w:rsidR="008C6777" w:rsidRDefault="00B86016" w:rsidP="00822247">
      <w:pPr>
        <w:spacing w:before="0" w:after="0"/>
      </w:pPr>
      <w:r w:rsidRPr="00B90685">
        <w:t>Si doux</w:t>
      </w:r>
      <w:r w:rsidR="008C6777">
        <w:t xml:space="preserve">, </w:t>
      </w:r>
      <w:r w:rsidRPr="00B90685">
        <w:t>de quatre pieds</w:t>
      </w:r>
      <w:r w:rsidR="008C6777">
        <w:t xml:space="preserve">, </w:t>
      </w:r>
      <w:r w:rsidRPr="00B90685">
        <w:t>ayant une âme</w:t>
      </w:r>
      <w:r w:rsidR="008C6777">
        <w:t xml:space="preserve">, </w:t>
      </w:r>
      <w:r w:rsidRPr="00B90685">
        <w:t>sûr</w:t>
      </w:r>
      <w:r w:rsidR="008C6777">
        <w:t> !</w:t>
      </w:r>
    </w:p>
    <w:p w14:paraId="2E18F489" w14:textId="77777777" w:rsidR="00A326B2" w:rsidRDefault="00A326B2" w:rsidP="00822247">
      <w:pPr>
        <w:spacing w:before="0" w:after="0"/>
      </w:pPr>
    </w:p>
    <w:p w14:paraId="47C4E304" w14:textId="292C933B" w:rsidR="008C6777" w:rsidRDefault="00B86016" w:rsidP="00822247">
      <w:pPr>
        <w:spacing w:before="0" w:after="0"/>
      </w:pPr>
      <w:r w:rsidRPr="00B90685">
        <w:t>Antoine</w:t>
      </w:r>
      <w:r w:rsidR="008C6777">
        <w:t xml:space="preserve">, </w:t>
      </w:r>
      <w:r w:rsidRPr="00B90685">
        <w:t>encor</w:t>
      </w:r>
      <w:r w:rsidR="008C6777">
        <w:t xml:space="preserve">, </w:t>
      </w:r>
      <w:r w:rsidRPr="00B90685">
        <w:t>proverbial quant à la queue</w:t>
      </w:r>
      <w:r w:rsidR="008C6777">
        <w:t>,</w:t>
      </w:r>
    </w:p>
    <w:p w14:paraId="022B5A8C" w14:textId="77777777" w:rsidR="008C6777" w:rsidRDefault="00B86016" w:rsidP="00822247">
      <w:pPr>
        <w:spacing w:before="0" w:after="0"/>
      </w:pPr>
      <w:r w:rsidRPr="00B90685">
        <w:t>Lui</w:t>
      </w:r>
      <w:r w:rsidR="008C6777">
        <w:t xml:space="preserve">, </w:t>
      </w:r>
      <w:r w:rsidRPr="00B90685">
        <w:t>mon roi triomphal et mon suprême Dieu</w:t>
      </w:r>
      <w:r w:rsidR="008C6777">
        <w:t>,</w:t>
      </w:r>
    </w:p>
    <w:p w14:paraId="4638F704" w14:textId="6745F741" w:rsidR="00B86016" w:rsidRPr="00B90685" w:rsidRDefault="00B86016" w:rsidP="00822247">
      <w:pPr>
        <w:spacing w:before="0" w:after="0"/>
      </w:pPr>
      <w:r w:rsidRPr="00B90685">
        <w:t>Taraudant tout mon cœur de sa prunelle bleue</w:t>
      </w:r>
    </w:p>
    <w:p w14:paraId="53F89A25" w14:textId="588BBB9D" w:rsidR="008C6777" w:rsidRDefault="00B86016" w:rsidP="00822247">
      <w:pPr>
        <w:spacing w:before="0" w:after="0"/>
      </w:pPr>
      <w:r w:rsidRPr="00B90685">
        <w:t xml:space="preserve">Et tout mon </w:t>
      </w:r>
      <w:r w:rsidR="00D83F75">
        <w:t>c.l</w:t>
      </w:r>
      <w:r w:rsidRPr="00B90685">
        <w:t xml:space="preserve"> de son épouvantable épieu</w:t>
      </w:r>
      <w:r w:rsidR="008C6777">
        <w:t>.</w:t>
      </w:r>
    </w:p>
    <w:p w14:paraId="0F7AFBFE" w14:textId="77777777" w:rsidR="00A326B2" w:rsidRDefault="00A326B2" w:rsidP="00822247">
      <w:pPr>
        <w:spacing w:before="0" w:after="0"/>
      </w:pPr>
    </w:p>
    <w:p w14:paraId="0BAC9F8E" w14:textId="0E69E4CB" w:rsidR="008C6777" w:rsidRDefault="00B86016" w:rsidP="00822247">
      <w:pPr>
        <w:spacing w:before="0" w:after="0"/>
      </w:pPr>
      <w:r w:rsidRPr="00B90685">
        <w:t>Paul</w:t>
      </w:r>
      <w:r w:rsidR="008C6777">
        <w:t xml:space="preserve">, </w:t>
      </w:r>
      <w:r w:rsidRPr="00B90685">
        <w:t>un athlète blond aux pectoraux superbes</w:t>
      </w:r>
      <w:r w:rsidR="008C6777">
        <w:t>,</w:t>
      </w:r>
    </w:p>
    <w:p w14:paraId="640EA11C" w14:textId="033E64C6" w:rsidR="00B86016" w:rsidRPr="00B90685" w:rsidRDefault="00B86016" w:rsidP="00822247">
      <w:pPr>
        <w:spacing w:before="0" w:after="0"/>
      </w:pPr>
      <w:r w:rsidRPr="00B90685">
        <w:t>Poitrine blanche</w:t>
      </w:r>
      <w:r w:rsidR="008C6777">
        <w:t xml:space="preserve">, </w:t>
      </w:r>
      <w:r w:rsidRPr="00B90685">
        <w:t>aux durs boutons sucés ainsi</w:t>
      </w:r>
    </w:p>
    <w:p w14:paraId="204797B3" w14:textId="0528B920" w:rsidR="00B86016" w:rsidRPr="00B90685" w:rsidRDefault="00B86016" w:rsidP="00822247">
      <w:pPr>
        <w:spacing w:before="0" w:after="0"/>
      </w:pPr>
      <w:r w:rsidRPr="00B90685">
        <w:t>Que le bon bout</w:t>
      </w:r>
      <w:r w:rsidR="008C6777">
        <w:t xml:space="preserve"> ; </w:t>
      </w:r>
      <w:r w:rsidRPr="00B90685">
        <w:t>François</w:t>
      </w:r>
      <w:r w:rsidR="008C6777">
        <w:t xml:space="preserve">, </w:t>
      </w:r>
      <w:r w:rsidRPr="00B90685">
        <w:t>souple comme des gerbes</w:t>
      </w:r>
    </w:p>
    <w:p w14:paraId="3C95AB80" w14:textId="77777777" w:rsidR="008C6777" w:rsidRDefault="00B86016" w:rsidP="00822247">
      <w:pPr>
        <w:spacing w:before="0" w:after="0"/>
      </w:pPr>
      <w:r w:rsidRPr="00B90685">
        <w:t>Ses jambes de danseur</w:t>
      </w:r>
      <w:r w:rsidR="008C6777">
        <w:t xml:space="preserve">, </w:t>
      </w:r>
      <w:r w:rsidRPr="00B90685">
        <w:t>et beau</w:t>
      </w:r>
      <w:r w:rsidR="008C6777">
        <w:t xml:space="preserve">, </w:t>
      </w:r>
      <w:r w:rsidRPr="00B90685">
        <w:t>son chibre aussi</w:t>
      </w:r>
      <w:r w:rsidR="008C6777">
        <w:t> !</w:t>
      </w:r>
    </w:p>
    <w:p w14:paraId="3DA3FED6" w14:textId="77777777" w:rsidR="00A326B2" w:rsidRDefault="00A326B2" w:rsidP="00822247">
      <w:pPr>
        <w:spacing w:before="0" w:after="0"/>
      </w:pPr>
    </w:p>
    <w:p w14:paraId="461B9825" w14:textId="7C21F43F" w:rsidR="008C6777" w:rsidRDefault="00B86016" w:rsidP="00822247">
      <w:pPr>
        <w:spacing w:before="0" w:after="0"/>
      </w:pPr>
      <w:r w:rsidRPr="00B90685">
        <w:t>Auguste qui se fait de jour en jour plus mâle</w:t>
      </w:r>
    </w:p>
    <w:p w14:paraId="59ACA8EF" w14:textId="6855FEC4" w:rsidR="008C6777" w:rsidRDefault="008C6777" w:rsidP="00822247">
      <w:pPr>
        <w:spacing w:before="0" w:after="0"/>
      </w:pPr>
      <w:r>
        <w:t>(</w:t>
      </w:r>
      <w:r w:rsidR="00B86016" w:rsidRPr="00B90685">
        <w:t>Il était bien joli quand ça nous arriva</w:t>
      </w:r>
      <w:r>
        <w:t>) ;</w:t>
      </w:r>
    </w:p>
    <w:p w14:paraId="07CFA457" w14:textId="54E11342" w:rsidR="00B86016" w:rsidRPr="00B90685" w:rsidRDefault="00B86016" w:rsidP="00822247">
      <w:pPr>
        <w:spacing w:before="0" w:after="0"/>
      </w:pPr>
      <w:r w:rsidRPr="00B90685">
        <w:t>Jules</w:t>
      </w:r>
      <w:r w:rsidR="008C6777">
        <w:t xml:space="preserve">, </w:t>
      </w:r>
      <w:r w:rsidRPr="00B90685">
        <w:t>un peu putain avec sa beauté pâle</w:t>
      </w:r>
    </w:p>
    <w:p w14:paraId="722001F5" w14:textId="77777777" w:rsidR="008C6777" w:rsidRDefault="00B86016" w:rsidP="00822247">
      <w:pPr>
        <w:spacing w:before="0" w:after="0"/>
      </w:pPr>
      <w:r w:rsidRPr="00B90685">
        <w:t>Henri</w:t>
      </w:r>
      <w:r w:rsidR="008C6777">
        <w:t xml:space="preserve">, </w:t>
      </w:r>
      <w:r w:rsidRPr="00B90685">
        <w:t>me va en leurs conscrits qui</w:t>
      </w:r>
      <w:r w:rsidR="008C6777">
        <w:t xml:space="preserve">, </w:t>
      </w:r>
      <w:r w:rsidRPr="00B90685">
        <w:t>las</w:t>
      </w:r>
      <w:r w:rsidR="008C6777">
        <w:t xml:space="preserve">, </w:t>
      </w:r>
      <w:r w:rsidRPr="00B90685">
        <w:t>s</w:t>
      </w:r>
      <w:r w:rsidR="008C6777">
        <w:t>’</w:t>
      </w:r>
      <w:r w:rsidRPr="00B90685">
        <w:t>en va</w:t>
      </w:r>
      <w:r w:rsidR="008C6777">
        <w:t> ;</w:t>
      </w:r>
    </w:p>
    <w:p w14:paraId="1EB8FD26" w14:textId="77777777" w:rsidR="00A326B2" w:rsidRDefault="00A326B2" w:rsidP="00822247">
      <w:pPr>
        <w:spacing w:before="0" w:after="0"/>
      </w:pPr>
    </w:p>
    <w:p w14:paraId="53C539B2" w14:textId="57742B96" w:rsidR="008C6777" w:rsidRDefault="00B86016" w:rsidP="00822247">
      <w:pPr>
        <w:spacing w:before="0" w:after="0"/>
      </w:pPr>
      <w:r w:rsidRPr="00B90685">
        <w:t>Et vous tous</w:t>
      </w:r>
      <w:r w:rsidR="008C6777">
        <w:t xml:space="preserve"> ! </w:t>
      </w:r>
      <w:r w:rsidRPr="00B90685">
        <w:t>à la file ou confondus en bande</w:t>
      </w:r>
      <w:r w:rsidR="008C6777">
        <w:t>,</w:t>
      </w:r>
    </w:p>
    <w:p w14:paraId="3FE9A30B" w14:textId="77777777" w:rsidR="008C6777" w:rsidRDefault="00B86016" w:rsidP="00822247">
      <w:pPr>
        <w:spacing w:before="0" w:after="0"/>
      </w:pPr>
      <w:r w:rsidRPr="00B90685">
        <w:lastRenderedPageBreak/>
        <w:t>Où seuls</w:t>
      </w:r>
      <w:r w:rsidR="008C6777">
        <w:t xml:space="preserve">, </w:t>
      </w:r>
      <w:r w:rsidRPr="00B90685">
        <w:t>vision si nette des jours passés</w:t>
      </w:r>
      <w:r w:rsidR="008C6777">
        <w:t>,</w:t>
      </w:r>
    </w:p>
    <w:p w14:paraId="5CEDFA1D" w14:textId="77777777" w:rsidR="008C6777" w:rsidRDefault="00B86016" w:rsidP="00822247">
      <w:pPr>
        <w:spacing w:before="0" w:after="0"/>
      </w:pPr>
      <w:r w:rsidRPr="00B90685">
        <w:t>Passions du présent</w:t>
      </w:r>
      <w:r w:rsidR="008C6777">
        <w:t xml:space="preserve">, </w:t>
      </w:r>
      <w:r w:rsidRPr="00B90685">
        <w:t>futur qui croît et bande</w:t>
      </w:r>
      <w:r w:rsidR="008C6777">
        <w:t>,</w:t>
      </w:r>
    </w:p>
    <w:p w14:paraId="2F1A3284" w14:textId="77777777" w:rsidR="008C6777" w:rsidRDefault="00B86016" w:rsidP="00822247">
      <w:pPr>
        <w:spacing w:before="0" w:after="0"/>
      </w:pPr>
      <w:r w:rsidRPr="00B90685">
        <w:t>Chéris sans nombre qui n</w:t>
      </w:r>
      <w:r w:rsidR="008C6777">
        <w:t>’</w:t>
      </w:r>
      <w:r w:rsidRPr="00B90685">
        <w:t>êtes jamais assez</w:t>
      </w:r>
      <w:r w:rsidR="008C6777">
        <w:t> !</w:t>
      </w:r>
    </w:p>
    <w:p w14:paraId="6E27BF43" w14:textId="456B0FAA" w:rsidR="008C6777" w:rsidRDefault="00B86016" w:rsidP="008C6777">
      <w:pPr>
        <w:jc w:val="right"/>
      </w:pPr>
      <w:r w:rsidRPr="008C6777">
        <w:t>E</w:t>
      </w:r>
      <w:r w:rsidRPr="00A326B2">
        <w:rPr>
          <w:rStyle w:val="Taille-1Caracteres"/>
        </w:rPr>
        <w:t>L</w:t>
      </w:r>
      <w:r w:rsidRPr="008C6777">
        <w:t xml:space="preserve"> L</w:t>
      </w:r>
      <w:r w:rsidRPr="00A326B2">
        <w:rPr>
          <w:rStyle w:val="Taille-1Caracteres"/>
        </w:rPr>
        <w:t>ICENCIADO</w:t>
      </w:r>
      <w:r w:rsidRPr="008C6777">
        <w:t xml:space="preserve"> P</w:t>
      </w:r>
      <w:r w:rsidRPr="00A326B2">
        <w:rPr>
          <w:rStyle w:val="Taille-1Caracteres"/>
        </w:rPr>
        <w:t>ABLO</w:t>
      </w:r>
      <w:r w:rsidRPr="008C6777">
        <w:t xml:space="preserve"> H</w:t>
      </w:r>
      <w:r w:rsidRPr="00A326B2">
        <w:rPr>
          <w:rStyle w:val="Taille-1Caracteres"/>
        </w:rPr>
        <w:t>E</w:t>
      </w:r>
      <w:r w:rsidR="00A326B2">
        <w:rPr>
          <w:rStyle w:val="Taille-1Caracteres"/>
        </w:rPr>
        <w:t>R</w:t>
      </w:r>
      <w:r w:rsidRPr="00A326B2">
        <w:rPr>
          <w:rStyle w:val="Taille-1Caracteres"/>
        </w:rPr>
        <w:t>LANEZ</w:t>
      </w:r>
      <w:r w:rsidR="008C6777">
        <w:t>.</w:t>
      </w:r>
    </w:p>
    <w:p w14:paraId="088DBE69" w14:textId="1B10CA25" w:rsidR="00B86016" w:rsidRPr="00B90685" w:rsidRDefault="00B86016" w:rsidP="008C6777">
      <w:pPr>
        <w:pStyle w:val="Titre2"/>
        <w:rPr>
          <w:szCs w:val="44"/>
        </w:rPr>
      </w:pPr>
      <w:bookmarkStart w:id="343" w:name="_Toc275359281"/>
      <w:bookmarkStart w:id="344" w:name="_Toc199525933"/>
      <w:r w:rsidRPr="00B90685">
        <w:rPr>
          <w:szCs w:val="44"/>
        </w:rPr>
        <w:lastRenderedPageBreak/>
        <w:t>DEMANDE</w:t>
      </w:r>
      <w:bookmarkEnd w:id="343"/>
      <w:bookmarkEnd w:id="344"/>
      <w:r w:rsidRPr="00B90685">
        <w:rPr>
          <w:szCs w:val="44"/>
        </w:rPr>
        <w:br/>
      </w:r>
    </w:p>
    <w:p w14:paraId="4FBC2142" w14:textId="77777777" w:rsidR="008C6777" w:rsidRDefault="00B86016" w:rsidP="000C2721">
      <w:pPr>
        <w:spacing w:before="0" w:after="0"/>
      </w:pPr>
      <w:r w:rsidRPr="00B90685">
        <w:t>Cette nuit</w:t>
      </w:r>
      <w:r w:rsidR="008C6777">
        <w:t xml:space="preserve">, </w:t>
      </w:r>
      <w:r w:rsidRPr="00B90685">
        <w:t>de bonheur vous inondiez mon âme</w:t>
      </w:r>
      <w:r w:rsidR="008C6777">
        <w:t> ;</w:t>
      </w:r>
    </w:p>
    <w:p w14:paraId="7258D809" w14:textId="77777777" w:rsidR="008C6777" w:rsidRDefault="00B86016" w:rsidP="000C2721">
      <w:pPr>
        <w:spacing w:before="0" w:after="0"/>
      </w:pPr>
      <w:r w:rsidRPr="00B90685">
        <w:t>Le réveil a laissé mon rêve inachevé</w:t>
      </w:r>
      <w:r w:rsidR="008C6777">
        <w:t>…</w:t>
      </w:r>
    </w:p>
    <w:p w14:paraId="15E1F66F" w14:textId="77777777" w:rsidR="008C6777" w:rsidRDefault="00B86016" w:rsidP="000C2721">
      <w:pPr>
        <w:spacing w:before="0" w:after="0"/>
        <w:ind w:firstLine="0"/>
        <w:jc w:val="center"/>
      </w:pPr>
      <w:r w:rsidRPr="008C6777">
        <w:t>Quand me donnerez-vous</w:t>
      </w:r>
      <w:r w:rsidR="008C6777">
        <w:t xml:space="preserve">, </w:t>
      </w:r>
      <w:r w:rsidRPr="008C6777">
        <w:t>madame</w:t>
      </w:r>
      <w:r w:rsidR="008C6777">
        <w:t>,</w:t>
      </w:r>
    </w:p>
    <w:p w14:paraId="5BB8A2CA" w14:textId="77777777" w:rsidR="008C6777" w:rsidRDefault="00B86016" w:rsidP="000C2721">
      <w:pPr>
        <w:spacing w:before="0" w:after="0"/>
        <w:ind w:firstLine="0"/>
        <w:jc w:val="center"/>
      </w:pPr>
      <w:r w:rsidRPr="008C6777">
        <w:t>La fin de ce que j</w:t>
      </w:r>
      <w:r w:rsidR="008C6777">
        <w:t>’</w:t>
      </w:r>
      <w:r w:rsidRPr="008C6777">
        <w:t>ai rêvé</w:t>
      </w:r>
      <w:r w:rsidR="008C6777">
        <w:t> ?</w:t>
      </w:r>
    </w:p>
    <w:p w14:paraId="1249AD1D" w14:textId="77777777" w:rsidR="008C6777" w:rsidRDefault="00B86016" w:rsidP="008C6777">
      <w:pPr>
        <w:jc w:val="right"/>
      </w:pPr>
      <w:r w:rsidRPr="008C6777">
        <w:t>Léon C</w:t>
      </w:r>
      <w:r w:rsidRPr="000C2721">
        <w:rPr>
          <w:rStyle w:val="Taille-1Caracteres"/>
        </w:rPr>
        <w:t>HARLY</w:t>
      </w:r>
      <w:r w:rsidR="008C6777">
        <w:t xml:space="preserve"> (</w:t>
      </w:r>
      <w:r w:rsidRPr="008C6777">
        <w:t>Léon C</w:t>
      </w:r>
      <w:r w:rsidRPr="000C2721">
        <w:rPr>
          <w:rStyle w:val="Taille-1Caracteres"/>
        </w:rPr>
        <w:t>HOUX</w:t>
      </w:r>
      <w:r w:rsidR="008C6777">
        <w:t>).</w:t>
      </w:r>
    </w:p>
    <w:p w14:paraId="08EF7DAE" w14:textId="5549FBB2" w:rsidR="00B86016" w:rsidRPr="00B90685" w:rsidRDefault="00B86016" w:rsidP="008C6777">
      <w:pPr>
        <w:pStyle w:val="Titre2"/>
        <w:rPr>
          <w:szCs w:val="44"/>
        </w:rPr>
      </w:pPr>
      <w:bookmarkStart w:id="345" w:name="_Toc275359282"/>
      <w:bookmarkStart w:id="346" w:name="_Toc199525934"/>
      <w:r w:rsidRPr="00B90685">
        <w:rPr>
          <w:szCs w:val="44"/>
        </w:rPr>
        <w:lastRenderedPageBreak/>
        <w:t>LA JEUNE</w:t>
      </w:r>
      <w:bookmarkEnd w:id="345"/>
      <w:bookmarkEnd w:id="346"/>
      <w:r w:rsidRPr="00B90685">
        <w:rPr>
          <w:szCs w:val="44"/>
        </w:rPr>
        <w:br/>
      </w:r>
    </w:p>
    <w:p w14:paraId="63530E27" w14:textId="77777777" w:rsidR="008C6777" w:rsidRDefault="00B86016" w:rsidP="00CA788B">
      <w:pPr>
        <w:spacing w:before="0" w:after="0"/>
      </w:pPr>
      <w:r w:rsidRPr="00B90685">
        <w:t>J</w:t>
      </w:r>
      <w:r w:rsidR="008C6777">
        <w:t>’</w:t>
      </w:r>
      <w:r w:rsidRPr="00B90685">
        <w:t>ai rêvé d</w:t>
      </w:r>
      <w:r w:rsidR="008C6777">
        <w:t>’</w:t>
      </w:r>
      <w:r w:rsidRPr="00B90685">
        <w:t>une vierge impeccable aux yeux froids</w:t>
      </w:r>
      <w:r w:rsidR="008C6777">
        <w:t>,</w:t>
      </w:r>
    </w:p>
    <w:p w14:paraId="7C3C3365" w14:textId="77777777" w:rsidR="008C6777" w:rsidRDefault="00B86016" w:rsidP="00CA788B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bond émergeant des moiteurs de sa couche</w:t>
      </w:r>
      <w:r w:rsidR="008C6777">
        <w:t>,</w:t>
      </w:r>
    </w:p>
    <w:p w14:paraId="2AC34EEC" w14:textId="77777777" w:rsidR="008C6777" w:rsidRDefault="00B86016" w:rsidP="00CA788B">
      <w:pPr>
        <w:spacing w:before="0" w:after="0"/>
      </w:pPr>
      <w:r w:rsidRPr="00B90685">
        <w:t>Vient accrocher le poids de son corps à ma bouche</w:t>
      </w:r>
      <w:r w:rsidR="008C6777">
        <w:t>,</w:t>
      </w:r>
    </w:p>
    <w:p w14:paraId="1993F404" w14:textId="77777777" w:rsidR="008C6777" w:rsidRDefault="00B86016" w:rsidP="00CA788B">
      <w:pPr>
        <w:spacing w:before="0" w:after="0"/>
      </w:pPr>
      <w:r w:rsidRPr="00B90685">
        <w:t>Et pointe sur mon cœur le roc de ses seins droits</w:t>
      </w:r>
      <w:r w:rsidR="008C6777">
        <w:t>.</w:t>
      </w:r>
    </w:p>
    <w:p w14:paraId="7A5F3B5C" w14:textId="77777777" w:rsidR="00CA788B" w:rsidRDefault="00CA788B" w:rsidP="00CA788B">
      <w:pPr>
        <w:spacing w:before="0" w:after="0"/>
      </w:pPr>
    </w:p>
    <w:p w14:paraId="0DC5FB17" w14:textId="21B78C74" w:rsidR="00B86016" w:rsidRPr="00B90685" w:rsidRDefault="00B86016" w:rsidP="00CA788B">
      <w:pPr>
        <w:spacing w:before="0" w:after="0"/>
      </w:pPr>
      <w:r w:rsidRPr="00B90685">
        <w:t>Longtemps pieuse et chaste</w:t>
      </w:r>
      <w:r w:rsidR="008C6777">
        <w:t xml:space="preserve">, </w:t>
      </w:r>
      <w:r w:rsidRPr="00B90685">
        <w:t>elle a porté la croix</w:t>
      </w:r>
    </w:p>
    <w:p w14:paraId="480E246E" w14:textId="77777777" w:rsidR="008C6777" w:rsidRDefault="00B86016" w:rsidP="00CA788B">
      <w:pPr>
        <w:spacing w:before="0" w:after="0"/>
      </w:pPr>
      <w:r w:rsidRPr="00B90685">
        <w:t>De l</w:t>
      </w:r>
      <w:r w:rsidR="008C6777">
        <w:t>’</w:t>
      </w:r>
      <w:r w:rsidRPr="00B90685">
        <w:t>orgueil vertueux que nul désir ne touche</w:t>
      </w:r>
      <w:r w:rsidR="008C6777">
        <w:t> ;</w:t>
      </w:r>
    </w:p>
    <w:p w14:paraId="2F2E0E80" w14:textId="77777777" w:rsidR="008C6777" w:rsidRDefault="00B86016" w:rsidP="00CA788B">
      <w:pPr>
        <w:spacing w:before="0" w:after="0"/>
      </w:pPr>
      <w:r w:rsidRPr="00B90685">
        <w:t>Mais voilà que le rut s</w:t>
      </w:r>
      <w:r w:rsidR="008C6777">
        <w:t>’</w:t>
      </w:r>
      <w:r w:rsidRPr="00B90685">
        <w:t>est éveillé farouche</w:t>
      </w:r>
      <w:r w:rsidR="008C6777">
        <w:t>,</w:t>
      </w:r>
    </w:p>
    <w:p w14:paraId="3144059E" w14:textId="77777777" w:rsidR="008C6777" w:rsidRDefault="00B86016" w:rsidP="00CA788B">
      <w:pPr>
        <w:spacing w:before="0" w:after="0"/>
      </w:pPr>
      <w:r w:rsidRPr="00B90685">
        <w:t>Et la chair en révolte a réclamé ses droits</w:t>
      </w:r>
      <w:r w:rsidR="008C6777">
        <w:t>…</w:t>
      </w:r>
    </w:p>
    <w:p w14:paraId="57A53174" w14:textId="77777777" w:rsidR="00CA788B" w:rsidRDefault="00CA788B" w:rsidP="00CA788B">
      <w:pPr>
        <w:spacing w:before="0" w:after="0"/>
      </w:pPr>
    </w:p>
    <w:p w14:paraId="1BF63494" w14:textId="32754357" w:rsidR="00B86016" w:rsidRPr="00B90685" w:rsidRDefault="00B86016" w:rsidP="00CA788B">
      <w:pPr>
        <w:spacing w:before="0" w:after="0"/>
      </w:pPr>
      <w:r w:rsidRPr="00B90685">
        <w:t>Elle plaque à ma peau la peau d</w:t>
      </w:r>
      <w:r w:rsidR="008C6777">
        <w:t>’</w:t>
      </w:r>
      <w:r w:rsidRPr="00B90685">
        <w:t>un ventre ferme</w:t>
      </w:r>
    </w:p>
    <w:p w14:paraId="4F4BDF8A" w14:textId="19D624C5" w:rsidR="00B86016" w:rsidRPr="00B90685" w:rsidRDefault="00B86016" w:rsidP="00CA788B">
      <w:pPr>
        <w:spacing w:before="0" w:after="0"/>
      </w:pPr>
      <w:r w:rsidRPr="00B90685">
        <w:t>Et furieusement crispée elle m</w:t>
      </w:r>
      <w:r w:rsidR="008C6777">
        <w:t>’</w:t>
      </w:r>
      <w:r w:rsidRPr="00B90685">
        <w:t>enferme</w:t>
      </w:r>
    </w:p>
    <w:p w14:paraId="057DC253" w14:textId="77777777" w:rsidR="008C6777" w:rsidRDefault="00B86016" w:rsidP="00CA788B">
      <w:pPr>
        <w:spacing w:before="0" w:after="0"/>
      </w:pPr>
      <w:r w:rsidRPr="00B90685">
        <w:t>Dans l</w:t>
      </w:r>
      <w:r w:rsidR="008C6777">
        <w:t>’</w:t>
      </w:r>
      <w:r w:rsidRPr="00B90685">
        <w:t>effort ingénu de sa lubricité</w:t>
      </w:r>
      <w:r w:rsidR="008C6777">
        <w:t>.</w:t>
      </w:r>
    </w:p>
    <w:p w14:paraId="46C1F781" w14:textId="77777777" w:rsidR="00CA788B" w:rsidRDefault="00CA788B" w:rsidP="00CA788B">
      <w:pPr>
        <w:spacing w:before="0" w:after="0"/>
      </w:pPr>
    </w:p>
    <w:p w14:paraId="16E57ED7" w14:textId="7767089A" w:rsidR="008C6777" w:rsidRDefault="00B86016" w:rsidP="00CA788B">
      <w:pPr>
        <w:spacing w:before="0" w:after="0"/>
      </w:pPr>
      <w:r w:rsidRPr="00B90685">
        <w:t>Ses canines d</w:t>
      </w:r>
      <w:r w:rsidR="008C6777">
        <w:t>’</w:t>
      </w:r>
      <w:r w:rsidRPr="00B90685">
        <w:t>enfant mordent ma chair de mâle</w:t>
      </w:r>
      <w:r w:rsidR="008C6777">
        <w:t>…</w:t>
      </w:r>
    </w:p>
    <w:p w14:paraId="06D392D6" w14:textId="4494AE0A" w:rsidR="00B86016" w:rsidRPr="00B90685" w:rsidRDefault="00B86016" w:rsidP="00CA788B">
      <w:pPr>
        <w:spacing w:before="0" w:after="0"/>
      </w:pPr>
      <w:r w:rsidRPr="00B90685">
        <w:t>À moi toute</w:t>
      </w:r>
      <w:r w:rsidR="008C6777">
        <w:t xml:space="preserve"> ! </w:t>
      </w:r>
      <w:r w:rsidRPr="00B90685">
        <w:t>Et la fleur de sa nubilité</w:t>
      </w:r>
    </w:p>
    <w:p w14:paraId="1235B427" w14:textId="77777777" w:rsidR="008C6777" w:rsidRDefault="00B86016" w:rsidP="00CA788B">
      <w:pPr>
        <w:spacing w:before="0" w:after="0"/>
      </w:pPr>
      <w:r w:rsidRPr="00B90685">
        <w:t>Pourpre s</w:t>
      </w:r>
      <w:r w:rsidR="008C6777">
        <w:t>’</w:t>
      </w:r>
      <w:r w:rsidRPr="00B90685">
        <w:t>épanouit sous l</w:t>
      </w:r>
      <w:r w:rsidR="008C6777">
        <w:t>’</w:t>
      </w:r>
      <w:r w:rsidRPr="00B90685">
        <w:t>onde baptismale</w:t>
      </w:r>
      <w:r w:rsidR="008C6777">
        <w:t>.</w:t>
      </w:r>
    </w:p>
    <w:p w14:paraId="72A03B6F" w14:textId="77777777" w:rsidR="008C6777" w:rsidRDefault="00B86016" w:rsidP="008C6777">
      <w:pPr>
        <w:jc w:val="right"/>
      </w:pPr>
      <w:r w:rsidRPr="008C6777">
        <w:t>L</w:t>
      </w:r>
      <w:r w:rsidRPr="00CA788B">
        <w:rPr>
          <w:rStyle w:val="Taille-1Caracteres"/>
        </w:rPr>
        <w:t>E</w:t>
      </w:r>
      <w:r w:rsidRPr="008C6777">
        <w:t xml:space="preserve"> S</w:t>
      </w:r>
      <w:r w:rsidRPr="00CA788B">
        <w:rPr>
          <w:rStyle w:val="Taille-1Caracteres"/>
        </w:rPr>
        <w:t xml:space="preserve">IRE DE </w:t>
      </w:r>
      <w:r w:rsidRPr="008C6777">
        <w:t>C</w:t>
      </w:r>
      <w:r w:rsidRPr="00CA788B">
        <w:rPr>
          <w:rStyle w:val="Taille-1Caracteres"/>
        </w:rPr>
        <w:t>HAMBLEY</w:t>
      </w:r>
      <w:r w:rsidR="008C6777">
        <w:t>.</w:t>
      </w:r>
    </w:p>
    <w:p w14:paraId="43C1CED2" w14:textId="314D0407" w:rsidR="00B86016" w:rsidRPr="00B90685" w:rsidRDefault="00B86016" w:rsidP="008C6777">
      <w:pPr>
        <w:pStyle w:val="Titre2"/>
        <w:rPr>
          <w:szCs w:val="44"/>
        </w:rPr>
      </w:pPr>
      <w:bookmarkStart w:id="347" w:name="_Toc275359283"/>
      <w:bookmarkStart w:id="348" w:name="_Toc199525935"/>
      <w:r w:rsidRPr="00B90685">
        <w:rPr>
          <w:szCs w:val="44"/>
        </w:rPr>
        <w:lastRenderedPageBreak/>
        <w:t>SUR UNE STATUE</w:t>
      </w:r>
      <w:bookmarkEnd w:id="347"/>
      <w:bookmarkEnd w:id="348"/>
      <w:r w:rsidRPr="00B90685">
        <w:rPr>
          <w:szCs w:val="44"/>
        </w:rPr>
        <w:br/>
      </w:r>
    </w:p>
    <w:p w14:paraId="45ADAE11" w14:textId="77777777" w:rsidR="008C6777" w:rsidRDefault="00B86016" w:rsidP="00CA788B">
      <w:pPr>
        <w:spacing w:before="0" w:after="0"/>
      </w:pPr>
      <w:r w:rsidRPr="008C6777">
        <w:t>Eh</w:t>
      </w:r>
      <w:r w:rsidR="008C6777">
        <w:t xml:space="preserve"> ! </w:t>
      </w:r>
      <w:r w:rsidRPr="008C6777">
        <w:t>quoi</w:t>
      </w:r>
      <w:r w:rsidR="008C6777">
        <w:t xml:space="preserve">, </w:t>
      </w:r>
      <w:r w:rsidRPr="008C6777">
        <w:t>dans cette ville d</w:t>
      </w:r>
      <w:r w:rsidR="008C6777">
        <w:t>’</w:t>
      </w:r>
      <w:r w:rsidRPr="008C6777">
        <w:t>eau</w:t>
      </w:r>
      <w:r w:rsidR="008C6777">
        <w:t>,</w:t>
      </w:r>
    </w:p>
    <w:p w14:paraId="7766D099" w14:textId="77777777" w:rsidR="008C6777" w:rsidRDefault="00B86016" w:rsidP="00CA788B">
      <w:pPr>
        <w:spacing w:before="0" w:after="0"/>
      </w:pPr>
      <w:r w:rsidRPr="008C6777">
        <w:t>Trêve</w:t>
      </w:r>
      <w:r w:rsidR="008C6777">
        <w:t xml:space="preserve">, </w:t>
      </w:r>
      <w:r w:rsidRPr="008C6777">
        <w:t>repos</w:t>
      </w:r>
      <w:r w:rsidR="008C6777">
        <w:t xml:space="preserve">, </w:t>
      </w:r>
      <w:r w:rsidRPr="008C6777">
        <w:t>paix</w:t>
      </w:r>
      <w:r w:rsidR="008C6777">
        <w:t xml:space="preserve">, </w:t>
      </w:r>
      <w:r w:rsidRPr="008C6777">
        <w:t>intermède</w:t>
      </w:r>
      <w:r w:rsidR="008C6777">
        <w:t>,</w:t>
      </w:r>
    </w:p>
    <w:p w14:paraId="248CAFBC" w14:textId="77777777" w:rsidR="008C6777" w:rsidRDefault="00B86016" w:rsidP="00CA788B">
      <w:pPr>
        <w:spacing w:before="0" w:after="0"/>
      </w:pPr>
      <w:r w:rsidRPr="008C6777">
        <w:t>Encor toi</w:t>
      </w:r>
      <w:r w:rsidR="008C6777">
        <w:t xml:space="preserve">, </w:t>
      </w:r>
      <w:r w:rsidRPr="008C6777">
        <w:t>de face ou de dos</w:t>
      </w:r>
      <w:r w:rsidR="008C6777">
        <w:t>,</w:t>
      </w:r>
    </w:p>
    <w:p w14:paraId="2EE4D824" w14:textId="77777777" w:rsidR="008C6777" w:rsidRDefault="00B86016" w:rsidP="00CA788B">
      <w:pPr>
        <w:spacing w:before="0" w:after="0"/>
      </w:pPr>
      <w:r w:rsidRPr="008C6777">
        <w:t>Beau petit ami</w:t>
      </w:r>
      <w:r w:rsidR="008C6777">
        <w:t xml:space="preserve"> : </w:t>
      </w:r>
      <w:r w:rsidRPr="008C6777">
        <w:t>Ganymède</w:t>
      </w:r>
      <w:r w:rsidR="008C6777">
        <w:t>.</w:t>
      </w:r>
    </w:p>
    <w:p w14:paraId="15AE167D" w14:textId="77777777" w:rsidR="00CA788B" w:rsidRDefault="00CA788B" w:rsidP="00CA788B">
      <w:pPr>
        <w:spacing w:before="0" w:after="0"/>
      </w:pPr>
    </w:p>
    <w:p w14:paraId="02ACEB5E" w14:textId="443E8E45" w:rsidR="00B86016" w:rsidRPr="008C6777" w:rsidRDefault="00B86016" w:rsidP="00CA788B">
      <w:pPr>
        <w:spacing w:before="0" w:after="0"/>
      </w:pPr>
      <w:r w:rsidRPr="008C6777">
        <w:t>L</w:t>
      </w:r>
      <w:r w:rsidR="008C6777">
        <w:t>’</w:t>
      </w:r>
      <w:r w:rsidRPr="008C6777">
        <w:t>aigle t</w:t>
      </w:r>
      <w:r w:rsidR="008C6777">
        <w:t>’</w:t>
      </w:r>
      <w:r w:rsidRPr="008C6777">
        <w:t>emporte on dirait comme</w:t>
      </w:r>
    </w:p>
    <w:p w14:paraId="3ECE3237" w14:textId="67EAD102" w:rsidR="00B86016" w:rsidRPr="008C6777" w:rsidRDefault="00B86016" w:rsidP="00CA788B">
      <w:pPr>
        <w:spacing w:before="0" w:after="0"/>
      </w:pPr>
      <w:r w:rsidRPr="008C6777">
        <w:t>À regret</w:t>
      </w:r>
      <w:r w:rsidR="008C6777">
        <w:t xml:space="preserve">, </w:t>
      </w:r>
      <w:r w:rsidRPr="008C6777">
        <w:t>et parmi des fleurs</w:t>
      </w:r>
    </w:p>
    <w:p w14:paraId="10A923E3" w14:textId="77777777" w:rsidR="008C6777" w:rsidRDefault="00B86016" w:rsidP="00CA788B">
      <w:pPr>
        <w:spacing w:before="0" w:after="0"/>
      </w:pPr>
      <w:r w:rsidRPr="008C6777">
        <w:t>Son aile</w:t>
      </w:r>
      <w:r w:rsidR="008C6777">
        <w:t xml:space="preserve">, </w:t>
      </w:r>
      <w:r w:rsidRPr="008C6777">
        <w:t>d</w:t>
      </w:r>
      <w:r w:rsidR="008C6777">
        <w:t>’</w:t>
      </w:r>
      <w:r w:rsidRPr="008C6777">
        <w:t>élans économe</w:t>
      </w:r>
      <w:r w:rsidR="008C6777">
        <w:t>,</w:t>
      </w:r>
    </w:p>
    <w:p w14:paraId="7AA388F8" w14:textId="77777777" w:rsidR="008C6777" w:rsidRDefault="00B86016" w:rsidP="00CA788B">
      <w:pPr>
        <w:spacing w:before="0" w:after="0"/>
      </w:pPr>
      <w:r w:rsidRPr="008C6777">
        <w:t>Semble te vouloir par ailleurs</w:t>
      </w:r>
      <w:r w:rsidR="008C6777">
        <w:t>.</w:t>
      </w:r>
    </w:p>
    <w:p w14:paraId="199B26F2" w14:textId="77777777" w:rsidR="00CA788B" w:rsidRDefault="00CA788B" w:rsidP="00CA788B">
      <w:pPr>
        <w:spacing w:before="0" w:after="0"/>
      </w:pPr>
    </w:p>
    <w:p w14:paraId="6CF3986D" w14:textId="77777777" w:rsidR="008C6777" w:rsidRDefault="00B86016" w:rsidP="00CA788B">
      <w:pPr>
        <w:spacing w:before="0" w:after="0"/>
      </w:pPr>
      <w:r w:rsidRPr="008C6777">
        <w:t>Que chez ce Jupin tyrannique</w:t>
      </w:r>
      <w:r w:rsidR="008C6777">
        <w:t>,</w:t>
      </w:r>
    </w:p>
    <w:p w14:paraId="15E0F1C8" w14:textId="77777777" w:rsidR="008C6777" w:rsidRDefault="00B86016" w:rsidP="00CA788B">
      <w:pPr>
        <w:spacing w:before="0" w:after="0"/>
      </w:pPr>
      <w:r w:rsidRPr="008C6777">
        <w:t>Comme qui dirait au Revard</w:t>
      </w:r>
      <w:r w:rsidR="008C6777">
        <w:t>,</w:t>
      </w:r>
    </w:p>
    <w:p w14:paraId="559FC3D0" w14:textId="582B72D3" w:rsidR="00B86016" w:rsidRPr="008C6777" w:rsidRDefault="00B86016" w:rsidP="00CA788B">
      <w:pPr>
        <w:spacing w:before="0" w:after="0"/>
      </w:pPr>
      <w:r w:rsidRPr="008C6777">
        <w:t>Et son œil qui nous fait la nique</w:t>
      </w:r>
    </w:p>
    <w:p w14:paraId="5CBBC97F" w14:textId="77777777" w:rsidR="008C6777" w:rsidRDefault="00B86016" w:rsidP="00CA788B">
      <w:pPr>
        <w:spacing w:before="0" w:after="0"/>
      </w:pPr>
      <w:r w:rsidRPr="008C6777">
        <w:t>Te coule un drôle de regard</w:t>
      </w:r>
      <w:r w:rsidR="008C6777">
        <w:t>.</w:t>
      </w:r>
    </w:p>
    <w:p w14:paraId="410F57C2" w14:textId="77777777" w:rsidR="00CA788B" w:rsidRDefault="00CA788B" w:rsidP="00CA788B">
      <w:pPr>
        <w:spacing w:before="0" w:after="0"/>
      </w:pPr>
    </w:p>
    <w:p w14:paraId="1EFC68B7" w14:textId="77777777" w:rsidR="008C6777" w:rsidRDefault="00B86016" w:rsidP="00CA788B">
      <w:pPr>
        <w:spacing w:before="0" w:after="0"/>
      </w:pPr>
      <w:r w:rsidRPr="008C6777">
        <w:t>Bah</w:t>
      </w:r>
      <w:r w:rsidR="008C6777">
        <w:t xml:space="preserve"> ! </w:t>
      </w:r>
      <w:r w:rsidRPr="008C6777">
        <w:t>reste avec nous</w:t>
      </w:r>
      <w:r w:rsidR="008C6777">
        <w:t xml:space="preserve">, </w:t>
      </w:r>
      <w:r w:rsidRPr="008C6777">
        <w:t>bon garçon</w:t>
      </w:r>
      <w:r w:rsidR="008C6777">
        <w:t>.</w:t>
      </w:r>
    </w:p>
    <w:p w14:paraId="1AED8935" w14:textId="2B2E0180" w:rsidR="00B86016" w:rsidRPr="008C6777" w:rsidRDefault="00B86016" w:rsidP="00CA788B">
      <w:pPr>
        <w:spacing w:before="0" w:after="0"/>
      </w:pPr>
      <w:r w:rsidRPr="008C6777">
        <w:t>Notre ennui</w:t>
      </w:r>
      <w:r w:rsidR="008C6777">
        <w:t xml:space="preserve">, </w:t>
      </w:r>
      <w:r w:rsidRPr="008C6777">
        <w:t>viens donc le distraire</w:t>
      </w:r>
    </w:p>
    <w:p w14:paraId="321AF643" w14:textId="77777777" w:rsidR="008C6777" w:rsidRDefault="00B86016" w:rsidP="00CA788B">
      <w:pPr>
        <w:spacing w:before="0" w:after="0"/>
      </w:pPr>
      <w:r w:rsidRPr="008C6777">
        <w:t>Un peu</w:t>
      </w:r>
      <w:r w:rsidR="008C6777">
        <w:t xml:space="preserve">, </w:t>
      </w:r>
      <w:r w:rsidRPr="008C6777">
        <w:t>de la bonne façon</w:t>
      </w:r>
      <w:r w:rsidR="008C6777">
        <w:t> :</w:t>
      </w:r>
    </w:p>
    <w:p w14:paraId="21CEE755" w14:textId="77777777" w:rsidR="008C6777" w:rsidRDefault="00B86016" w:rsidP="00CA788B">
      <w:pPr>
        <w:spacing w:before="0" w:after="0"/>
      </w:pPr>
      <w:r w:rsidRPr="008C6777">
        <w:t>N</w:t>
      </w:r>
      <w:r w:rsidR="008C6777">
        <w:t>’</w:t>
      </w:r>
      <w:r w:rsidRPr="008C6777">
        <w:t>es-tu pas notre petit frère</w:t>
      </w:r>
      <w:r w:rsidR="008C6777">
        <w:t> !</w:t>
      </w:r>
    </w:p>
    <w:p w14:paraId="61A864B1" w14:textId="77777777" w:rsidR="008C6777" w:rsidRDefault="00B86016" w:rsidP="00CA788B">
      <w:pPr>
        <w:spacing w:before="360" w:after="360"/>
        <w:rPr>
          <w:i/>
        </w:rPr>
      </w:pPr>
      <w:r w:rsidRPr="00B90685">
        <w:rPr>
          <w:i/>
        </w:rPr>
        <w:t>Aix-les-Bains</w:t>
      </w:r>
      <w:r w:rsidR="008C6777">
        <w:rPr>
          <w:i/>
        </w:rPr>
        <w:t xml:space="preserve">, </w:t>
      </w:r>
      <w:r w:rsidRPr="00B90685">
        <w:rPr>
          <w:i/>
        </w:rPr>
        <w:t>septembre 1889</w:t>
      </w:r>
      <w:r w:rsidR="008C6777">
        <w:rPr>
          <w:i/>
        </w:rPr>
        <w:t>.</w:t>
      </w:r>
    </w:p>
    <w:p w14:paraId="6CDB4D0A" w14:textId="77777777" w:rsidR="008C6777" w:rsidRDefault="00B86016" w:rsidP="008C6777">
      <w:pPr>
        <w:jc w:val="right"/>
      </w:pPr>
      <w:r w:rsidRPr="008C6777">
        <w:t>E</w:t>
      </w:r>
      <w:r w:rsidRPr="00CA788B">
        <w:rPr>
          <w:rStyle w:val="Taille-1Caracteres"/>
        </w:rPr>
        <w:t>L</w:t>
      </w:r>
      <w:r w:rsidRPr="008C6777">
        <w:t xml:space="preserve"> L</w:t>
      </w:r>
      <w:r w:rsidRPr="00CA788B">
        <w:rPr>
          <w:rStyle w:val="Taille-1Caracteres"/>
        </w:rPr>
        <w:t>ICENCIADO</w:t>
      </w:r>
      <w:r w:rsidRPr="008C6777">
        <w:t xml:space="preserve"> P</w:t>
      </w:r>
      <w:r w:rsidRPr="00CA788B">
        <w:rPr>
          <w:rStyle w:val="Taille-1Caracteres"/>
        </w:rPr>
        <w:t>ABLO</w:t>
      </w:r>
      <w:r w:rsidRPr="008C6777">
        <w:t xml:space="preserve"> H</w:t>
      </w:r>
      <w:r w:rsidRPr="00CA788B">
        <w:rPr>
          <w:rStyle w:val="Taille-1Caracteres"/>
        </w:rPr>
        <w:t>ERLANEZ</w:t>
      </w:r>
      <w:r w:rsidR="008C6777">
        <w:t>.</w:t>
      </w:r>
    </w:p>
    <w:p w14:paraId="1C9019D6" w14:textId="142BBC16" w:rsidR="00B86016" w:rsidRPr="00B90685" w:rsidRDefault="00B86016" w:rsidP="008C6777">
      <w:pPr>
        <w:pStyle w:val="Titre2"/>
        <w:rPr>
          <w:szCs w:val="44"/>
        </w:rPr>
      </w:pPr>
      <w:bookmarkStart w:id="349" w:name="_Toc275359284"/>
      <w:bookmarkStart w:id="350" w:name="_Toc199525936"/>
      <w:r w:rsidRPr="00B90685">
        <w:rPr>
          <w:szCs w:val="44"/>
        </w:rPr>
        <w:lastRenderedPageBreak/>
        <w:t>À UN MARI PAR CALCUL</w:t>
      </w:r>
      <w:bookmarkEnd w:id="349"/>
      <w:bookmarkEnd w:id="350"/>
      <w:r w:rsidRPr="00B90685">
        <w:rPr>
          <w:szCs w:val="44"/>
        </w:rPr>
        <w:br/>
      </w:r>
    </w:p>
    <w:p w14:paraId="6D7EBAA8" w14:textId="77777777" w:rsidR="008C6777" w:rsidRDefault="00B86016" w:rsidP="00CA788B">
      <w:pPr>
        <w:spacing w:before="0" w:after="0"/>
      </w:pPr>
      <w:r w:rsidRPr="00B90685">
        <w:t>En prenant une femme au maintien hébété</w:t>
      </w:r>
      <w:r w:rsidR="008C6777">
        <w:t>,</w:t>
      </w:r>
    </w:p>
    <w:p w14:paraId="6FC7BA4D" w14:textId="77777777" w:rsidR="008C6777" w:rsidRDefault="00B86016" w:rsidP="00CA788B">
      <w:pPr>
        <w:spacing w:before="0" w:after="0"/>
      </w:pPr>
      <w:r w:rsidRPr="00B90685">
        <w:t>Aussi plate que sèche et plus jaune que blanche</w:t>
      </w:r>
      <w:r w:rsidR="008C6777">
        <w:t>,</w:t>
      </w:r>
    </w:p>
    <w:p w14:paraId="136675A6" w14:textId="77777777" w:rsidR="008C6777" w:rsidRDefault="00B86016" w:rsidP="00CA788B">
      <w:pPr>
        <w:spacing w:before="0" w:after="0"/>
      </w:pPr>
      <w:r w:rsidRPr="00B90685">
        <w:t>Tu n</w:t>
      </w:r>
      <w:r w:rsidR="008C6777">
        <w:t>’</w:t>
      </w:r>
      <w:r w:rsidRPr="00B90685">
        <w:t>eus pas le bonheur</w:t>
      </w:r>
      <w:r w:rsidR="008C6777">
        <w:t xml:space="preserve">, </w:t>
      </w:r>
      <w:r w:rsidRPr="00B90685">
        <w:t>dont tu t</w:t>
      </w:r>
      <w:r w:rsidR="008C6777">
        <w:t>’</w:t>
      </w:r>
      <w:r w:rsidRPr="00B90685">
        <w:t>étais flatté</w:t>
      </w:r>
      <w:r w:rsidR="008C6777">
        <w:t>,</w:t>
      </w:r>
    </w:p>
    <w:p w14:paraId="396A0C51" w14:textId="77777777" w:rsidR="008C6777" w:rsidRDefault="00B86016" w:rsidP="00CA788B">
      <w:pPr>
        <w:spacing w:before="0" w:after="0"/>
        <w:ind w:firstLine="0"/>
        <w:jc w:val="center"/>
      </w:pPr>
      <w:r w:rsidRPr="008C6777">
        <w:t>De trouver du pain sur la planche</w:t>
      </w:r>
      <w:r w:rsidR="008C6777">
        <w:t>.</w:t>
      </w:r>
    </w:p>
    <w:p w14:paraId="7A5448D5" w14:textId="77777777" w:rsidR="008C6777" w:rsidRDefault="00B86016" w:rsidP="008C6777">
      <w:pPr>
        <w:jc w:val="right"/>
      </w:pPr>
      <w:r w:rsidRPr="008C6777">
        <w:t>Léon C</w:t>
      </w:r>
      <w:r w:rsidRPr="00CA788B">
        <w:rPr>
          <w:rStyle w:val="Taille-1Caracteres"/>
        </w:rPr>
        <w:t>HARLY</w:t>
      </w:r>
      <w:r w:rsidR="008C6777">
        <w:t xml:space="preserve"> (</w:t>
      </w:r>
      <w:r w:rsidRPr="008C6777">
        <w:t>Léon C</w:t>
      </w:r>
      <w:r w:rsidRPr="00CA788B">
        <w:rPr>
          <w:rStyle w:val="Taille-1Caracteres"/>
        </w:rPr>
        <w:t>HOUX</w:t>
      </w:r>
      <w:r w:rsidR="008C6777">
        <w:t>.)</w:t>
      </w:r>
    </w:p>
    <w:p w14:paraId="620425E5" w14:textId="34674F27" w:rsidR="00B86016" w:rsidRPr="00B90685" w:rsidRDefault="00B86016" w:rsidP="008C6777">
      <w:pPr>
        <w:pStyle w:val="Titre2"/>
        <w:rPr>
          <w:szCs w:val="44"/>
        </w:rPr>
      </w:pPr>
      <w:bookmarkStart w:id="351" w:name="_Toc275359285"/>
      <w:bookmarkStart w:id="352" w:name="_Toc199525937"/>
      <w:r w:rsidRPr="00B90685">
        <w:rPr>
          <w:szCs w:val="44"/>
        </w:rPr>
        <w:lastRenderedPageBreak/>
        <w:t>LA SOURCE</w:t>
      </w:r>
      <w:bookmarkEnd w:id="351"/>
      <w:bookmarkEnd w:id="352"/>
      <w:r w:rsidRPr="00B90685">
        <w:rPr>
          <w:szCs w:val="44"/>
        </w:rPr>
        <w:br/>
      </w:r>
    </w:p>
    <w:p w14:paraId="20913759" w14:textId="77777777" w:rsidR="008C6777" w:rsidRDefault="00B86016" w:rsidP="00C64241">
      <w:pPr>
        <w:spacing w:before="0" w:after="0"/>
      </w:pPr>
      <w:r w:rsidRPr="00B90685">
        <w:t>Source vénérienne où vont boire les mâles</w:t>
      </w:r>
      <w:r w:rsidR="008C6777">
        <w:t> !</w:t>
      </w:r>
    </w:p>
    <w:p w14:paraId="24620AAC" w14:textId="77777777" w:rsidR="008C6777" w:rsidRDefault="00B86016" w:rsidP="00C64241">
      <w:pPr>
        <w:spacing w:before="0" w:after="0"/>
      </w:pPr>
      <w:r w:rsidRPr="00B90685">
        <w:t>Fissure de porphyre où frise un brun gazon</w:t>
      </w:r>
      <w:r w:rsidR="008C6777">
        <w:t>,</w:t>
      </w:r>
    </w:p>
    <w:p w14:paraId="17E1EE01" w14:textId="77777777" w:rsidR="008C6777" w:rsidRDefault="00B86016" w:rsidP="00C64241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fin comme du duvet</w:t>
      </w:r>
      <w:r w:rsidR="008C6777">
        <w:t xml:space="preserve">, </w:t>
      </w:r>
      <w:r w:rsidRPr="00B90685">
        <w:t>chaud comme une toison</w:t>
      </w:r>
      <w:r w:rsidR="008C6777">
        <w:t>,</w:t>
      </w:r>
    </w:p>
    <w:p w14:paraId="79FED08B" w14:textId="77777777" w:rsidR="008C6777" w:rsidRDefault="00B86016" w:rsidP="00C64241">
      <w:pPr>
        <w:spacing w:before="0" w:after="0"/>
      </w:pPr>
      <w:r w:rsidRPr="00B90685">
        <w:t>Moutonne dans un bain de senteurs animales</w:t>
      </w:r>
      <w:r w:rsidR="008C6777">
        <w:t>.</w:t>
      </w:r>
    </w:p>
    <w:p w14:paraId="00D4D69C" w14:textId="77777777" w:rsidR="00C64241" w:rsidRDefault="00C64241" w:rsidP="00C64241">
      <w:pPr>
        <w:spacing w:before="0" w:after="0"/>
      </w:pPr>
    </w:p>
    <w:p w14:paraId="1B585111" w14:textId="51746977" w:rsidR="00B86016" w:rsidRPr="00B90685" w:rsidRDefault="00B86016" w:rsidP="00C64241">
      <w:pPr>
        <w:spacing w:before="0" w:after="0"/>
      </w:pPr>
      <w:r w:rsidRPr="00B90685">
        <w:t>Quand un homme a trempé dans tes eaux baptismales</w:t>
      </w:r>
    </w:p>
    <w:p w14:paraId="15FAE839" w14:textId="77777777" w:rsidR="008C6777" w:rsidRDefault="00B86016" w:rsidP="00C64241">
      <w:pPr>
        <w:spacing w:before="0" w:after="0"/>
      </w:pPr>
      <w:r w:rsidRPr="00B90685">
        <w:t>Les désirs turgescents qui troublaient sa raison</w:t>
      </w:r>
      <w:r w:rsidR="008C6777">
        <w:t>,</w:t>
      </w:r>
    </w:p>
    <w:p w14:paraId="50BAD6FB" w14:textId="3F936E4A" w:rsidR="00B86016" w:rsidRPr="00B90685" w:rsidRDefault="00B86016" w:rsidP="00C64241">
      <w:pPr>
        <w:spacing w:before="0" w:after="0"/>
      </w:pPr>
      <w:r w:rsidRPr="00B90685">
        <w:t>Il en garde à jamais la soif du cher poison</w:t>
      </w:r>
    </w:p>
    <w:p w14:paraId="32B18EF1" w14:textId="77777777" w:rsidR="008C6777" w:rsidRDefault="00B86016" w:rsidP="00C64241">
      <w:pPr>
        <w:spacing w:before="0" w:after="0"/>
      </w:pPr>
      <w:r w:rsidRPr="00B90685">
        <w:t>Dont s</w:t>
      </w:r>
      <w:r w:rsidR="008C6777">
        <w:t>’</w:t>
      </w:r>
      <w:r w:rsidRPr="00B90685">
        <w:t>imprègne sa peau dans tes lèvres thermales</w:t>
      </w:r>
      <w:r w:rsidR="008C6777">
        <w:t>.</w:t>
      </w:r>
    </w:p>
    <w:p w14:paraId="432085EC" w14:textId="77777777" w:rsidR="00C64241" w:rsidRDefault="00C64241" w:rsidP="00C64241">
      <w:pPr>
        <w:spacing w:before="0" w:after="0"/>
      </w:pPr>
    </w:p>
    <w:p w14:paraId="152FEE1E" w14:textId="77777777" w:rsidR="008C6777" w:rsidRDefault="00B86016" w:rsidP="00C64241">
      <w:pPr>
        <w:spacing w:before="0" w:after="0"/>
      </w:pPr>
      <w:r w:rsidRPr="00B90685">
        <w:t>Ô Jouvence des cœurs</w:t>
      </w:r>
      <w:r w:rsidR="008C6777">
        <w:t xml:space="preserve"> ! </w:t>
      </w:r>
      <w:r w:rsidRPr="00B90685">
        <w:t>Fontaine des plaisirs</w:t>
      </w:r>
      <w:r w:rsidR="008C6777">
        <w:t> !</w:t>
      </w:r>
    </w:p>
    <w:p w14:paraId="7CD7C385" w14:textId="60C58944" w:rsidR="00B86016" w:rsidRPr="00B90685" w:rsidRDefault="008C6777" w:rsidP="00C64241">
      <w:pPr>
        <w:spacing w:before="0" w:after="0"/>
      </w:pPr>
      <w:r>
        <w:t>« </w:t>
      </w:r>
      <w:r w:rsidR="00B86016" w:rsidRPr="00B90685">
        <w:t>Abreuvoir où descend le troupeau des désirs</w:t>
      </w:r>
    </w:p>
    <w:p w14:paraId="1485E367" w14:textId="77777777" w:rsidR="008C6777" w:rsidRDefault="00B86016" w:rsidP="00C64241">
      <w:pPr>
        <w:spacing w:before="0" w:after="0"/>
      </w:pPr>
      <w:r w:rsidRPr="00B90685">
        <w:t>Pour s</w:t>
      </w:r>
      <w:r w:rsidR="008C6777">
        <w:t>’</w:t>
      </w:r>
      <w:r w:rsidRPr="00B90685">
        <w:t>y gorger d</w:t>
      </w:r>
      <w:r w:rsidR="008C6777">
        <w:t>’</w:t>
      </w:r>
      <w:r w:rsidRPr="00B90685">
        <w:t>amour</w:t>
      </w:r>
      <w:r w:rsidR="008C6777">
        <w:t xml:space="preserve">, </w:t>
      </w:r>
      <w:r w:rsidRPr="00B90685">
        <w:t>de parfums et d</w:t>
      </w:r>
      <w:r w:rsidR="008C6777">
        <w:t>’</w:t>
      </w:r>
      <w:r w:rsidRPr="00B90685">
        <w:t>extases</w:t>
      </w:r>
      <w:r w:rsidR="008C6777">
        <w:t> !</w:t>
      </w:r>
    </w:p>
    <w:p w14:paraId="132FF80E" w14:textId="77777777" w:rsidR="00C64241" w:rsidRDefault="00C64241" w:rsidP="00C64241">
      <w:pPr>
        <w:spacing w:before="0" w:after="0"/>
      </w:pPr>
    </w:p>
    <w:p w14:paraId="7817CA99" w14:textId="77777777" w:rsidR="008C6777" w:rsidRDefault="00B86016" w:rsidP="00C64241">
      <w:pPr>
        <w:spacing w:before="0" w:after="0"/>
      </w:pPr>
      <w:r w:rsidRPr="00B90685">
        <w:t>Il coule de tes flancs</w:t>
      </w:r>
      <w:r w:rsidR="008C6777">
        <w:t xml:space="preserve">, </w:t>
      </w:r>
      <w:r w:rsidRPr="00B90685">
        <w:t>le nectar enchanté</w:t>
      </w:r>
      <w:r w:rsidR="008C6777">
        <w:t>,</w:t>
      </w:r>
    </w:p>
    <w:p w14:paraId="59B4CC1D" w14:textId="77777777" w:rsidR="008C6777" w:rsidRDefault="00B86016" w:rsidP="00C64241">
      <w:pPr>
        <w:spacing w:before="0" w:after="0"/>
      </w:pPr>
      <w:r w:rsidRPr="00B90685">
        <w:t>Élixir de langueur</w:t>
      </w:r>
      <w:r w:rsidR="008C6777">
        <w:t xml:space="preserve">, </w:t>
      </w:r>
      <w:r w:rsidRPr="00B90685">
        <w:t>crème de volupté</w:t>
      </w:r>
      <w:r w:rsidR="008C6777">
        <w:t>…</w:t>
      </w:r>
    </w:p>
    <w:p w14:paraId="1F477D28" w14:textId="77777777" w:rsidR="008C6777" w:rsidRDefault="00B86016" w:rsidP="00C64241">
      <w:pPr>
        <w:spacing w:before="0" w:after="0"/>
      </w:pPr>
      <w:r w:rsidRPr="00B90685">
        <w:t>Et pour le recueillir nos baisers sont des vases</w:t>
      </w:r>
      <w:r w:rsidR="008C6777">
        <w:t> !</w:t>
      </w:r>
    </w:p>
    <w:p w14:paraId="524EBAA5" w14:textId="77777777" w:rsidR="008C6777" w:rsidRDefault="00B86016" w:rsidP="008C6777">
      <w:pPr>
        <w:jc w:val="right"/>
      </w:pPr>
      <w:r w:rsidRPr="008C6777">
        <w:t>L</w:t>
      </w:r>
      <w:r w:rsidRPr="00C64241">
        <w:rPr>
          <w:rStyle w:val="Taille-1Caracteres"/>
        </w:rPr>
        <w:t xml:space="preserve">E SIRE DE </w:t>
      </w:r>
      <w:r w:rsidRPr="008C6777">
        <w:t>C</w:t>
      </w:r>
      <w:r w:rsidRPr="00C64241">
        <w:rPr>
          <w:rStyle w:val="Taille-1Caracteres"/>
        </w:rPr>
        <w:t>HAMBLEY</w:t>
      </w:r>
      <w:r w:rsidR="008C6777">
        <w:t>.</w:t>
      </w:r>
    </w:p>
    <w:p w14:paraId="184AF77C" w14:textId="149925E0" w:rsidR="00B86016" w:rsidRPr="00B90685" w:rsidRDefault="00B86016" w:rsidP="008C6777">
      <w:pPr>
        <w:pStyle w:val="Titre2"/>
        <w:rPr>
          <w:szCs w:val="44"/>
        </w:rPr>
      </w:pPr>
      <w:bookmarkStart w:id="353" w:name="_Toc275359286"/>
      <w:bookmarkStart w:id="354" w:name="_Toc199525938"/>
      <w:r w:rsidRPr="00B90685">
        <w:rPr>
          <w:szCs w:val="44"/>
        </w:rPr>
        <w:lastRenderedPageBreak/>
        <w:t>VŒU</w:t>
      </w:r>
      <w:bookmarkEnd w:id="353"/>
      <w:bookmarkEnd w:id="354"/>
      <w:r w:rsidRPr="00B90685">
        <w:rPr>
          <w:szCs w:val="44"/>
        </w:rPr>
        <w:br/>
      </w:r>
    </w:p>
    <w:p w14:paraId="1DAAD413" w14:textId="77777777" w:rsidR="008C6777" w:rsidRDefault="00B86016" w:rsidP="00C64241">
      <w:pPr>
        <w:spacing w:before="0" w:after="0"/>
      </w:pPr>
      <w:r w:rsidRPr="00B90685">
        <w:t>Non</w:t>
      </w:r>
      <w:r w:rsidR="008C6777">
        <w:t xml:space="preserve">, </w:t>
      </w:r>
      <w:r w:rsidRPr="00B90685">
        <w:t>non</w:t>
      </w:r>
      <w:r w:rsidR="008C6777">
        <w:t xml:space="preserve"> ! </w:t>
      </w:r>
      <w:r w:rsidRPr="00B90685">
        <w:t>l</w:t>
      </w:r>
      <w:r w:rsidR="008C6777">
        <w:t>’</w:t>
      </w:r>
      <w:r w:rsidRPr="00B90685">
        <w:t>accouplement que je voudrais connaître</w:t>
      </w:r>
      <w:r w:rsidR="008C6777">
        <w:t>,</w:t>
      </w:r>
    </w:p>
    <w:p w14:paraId="518F98E2" w14:textId="709BA236" w:rsidR="00B86016" w:rsidRPr="00B90685" w:rsidRDefault="00B86016" w:rsidP="00C64241">
      <w:pPr>
        <w:spacing w:before="0" w:after="0"/>
      </w:pPr>
      <w:r w:rsidRPr="00B90685">
        <w:t>Ce n</w:t>
      </w:r>
      <w:r w:rsidR="008C6777">
        <w:t>’</w:t>
      </w:r>
      <w:r w:rsidRPr="00B90685">
        <w:t>est plus aujourd</w:t>
      </w:r>
      <w:r w:rsidR="008C6777">
        <w:t>’</w:t>
      </w:r>
      <w:r w:rsidRPr="00B90685">
        <w:t>hui ce coït impuissant</w:t>
      </w:r>
    </w:p>
    <w:p w14:paraId="0CE8E441" w14:textId="77777777" w:rsidR="00B86016" w:rsidRPr="00B90685" w:rsidRDefault="00B86016" w:rsidP="00C64241">
      <w:pPr>
        <w:spacing w:before="0" w:after="0"/>
      </w:pPr>
      <w:r w:rsidRPr="00B90685">
        <w:t>Qui fouille un peu de chair et verse un peu de sang</w:t>
      </w:r>
    </w:p>
    <w:p w14:paraId="5815FDE7" w14:textId="77777777" w:rsidR="008C6777" w:rsidRDefault="00B86016" w:rsidP="00C64241">
      <w:pPr>
        <w:spacing w:before="0" w:after="0"/>
      </w:pPr>
      <w:r w:rsidRPr="00B90685">
        <w:t>Au bord d</w:t>
      </w:r>
      <w:r w:rsidR="008C6777">
        <w:t>’</w:t>
      </w:r>
      <w:r w:rsidRPr="00B90685">
        <w:t>une blessure où sa langueur pénètre</w:t>
      </w:r>
      <w:r w:rsidR="008C6777">
        <w:t>.</w:t>
      </w:r>
    </w:p>
    <w:p w14:paraId="6FA0521E" w14:textId="77777777" w:rsidR="00C64241" w:rsidRDefault="00C64241" w:rsidP="00C64241">
      <w:pPr>
        <w:spacing w:before="0" w:after="0"/>
      </w:pPr>
    </w:p>
    <w:p w14:paraId="3299DC0F" w14:textId="156570AD" w:rsidR="008C6777" w:rsidRDefault="00B86016" w:rsidP="00C64241">
      <w:pPr>
        <w:spacing w:before="0" w:after="0"/>
      </w:pPr>
      <w:r w:rsidRPr="00B90685">
        <w:t>Je veux</w:t>
      </w:r>
      <w:r w:rsidR="008C6777">
        <w:t xml:space="preserve">, </w:t>
      </w:r>
      <w:r w:rsidRPr="00B90685">
        <w:t>ô femme</w:t>
      </w:r>
      <w:r w:rsidR="008C6777">
        <w:t xml:space="preserve">, </w:t>
      </w:r>
      <w:r w:rsidRPr="00B90685">
        <w:t>entrer tout entier dans ton être</w:t>
      </w:r>
      <w:r w:rsidR="008C6777">
        <w:t> :</w:t>
      </w:r>
    </w:p>
    <w:p w14:paraId="21B7CE40" w14:textId="77777777" w:rsidR="008C6777" w:rsidRDefault="00B86016" w:rsidP="00C64241">
      <w:pPr>
        <w:spacing w:before="0" w:after="0"/>
      </w:pPr>
      <w:r w:rsidRPr="00B90685">
        <w:t>Il hurlera d</w:t>
      </w:r>
      <w:r w:rsidR="008C6777">
        <w:t>’</w:t>
      </w:r>
      <w:r w:rsidRPr="00B90685">
        <w:t>amour</w:t>
      </w:r>
      <w:r w:rsidR="008C6777">
        <w:t xml:space="preserve">, </w:t>
      </w:r>
      <w:r w:rsidRPr="00B90685">
        <w:t>ton ventre bondissant</w:t>
      </w:r>
      <w:r w:rsidR="008C6777">
        <w:t>,</w:t>
      </w:r>
    </w:p>
    <w:p w14:paraId="09B44DB8" w14:textId="539BF94D" w:rsidR="00B86016" w:rsidRPr="00B90685" w:rsidRDefault="00B86016" w:rsidP="00C64241">
      <w:pPr>
        <w:spacing w:before="0" w:after="0"/>
      </w:pPr>
      <w:r w:rsidRPr="00B90685">
        <w:t>Comme hurle</w:t>
      </w:r>
      <w:r w:rsidR="008C6777">
        <w:t xml:space="preserve">, </w:t>
      </w:r>
      <w:r w:rsidRPr="00B90685">
        <w:t>trop pleine</w:t>
      </w:r>
      <w:r w:rsidR="008C6777">
        <w:t xml:space="preserve">, </w:t>
      </w:r>
      <w:r w:rsidRPr="00B90685">
        <w:t>une mère qui sent</w:t>
      </w:r>
    </w:p>
    <w:p w14:paraId="20A7059B" w14:textId="77777777" w:rsidR="008C6777" w:rsidRDefault="00B86016" w:rsidP="00C64241">
      <w:pPr>
        <w:spacing w:before="0" w:after="0"/>
      </w:pPr>
      <w:r w:rsidRPr="00B90685">
        <w:t>L</w:t>
      </w:r>
      <w:r w:rsidR="008C6777">
        <w:t>’</w:t>
      </w:r>
      <w:r w:rsidRPr="00B90685">
        <w:t>effort intérieur d</w:t>
      </w:r>
      <w:r w:rsidR="008C6777">
        <w:t>’</w:t>
      </w:r>
      <w:r w:rsidRPr="00B90685">
        <w:t>un géant qui va naître</w:t>
      </w:r>
      <w:r w:rsidR="008C6777">
        <w:t>.</w:t>
      </w:r>
    </w:p>
    <w:p w14:paraId="3987D291" w14:textId="77777777" w:rsidR="00C64241" w:rsidRDefault="00C64241" w:rsidP="00C64241">
      <w:pPr>
        <w:spacing w:before="0" w:after="0"/>
      </w:pPr>
    </w:p>
    <w:p w14:paraId="5829FA87" w14:textId="747B4EB8" w:rsidR="00B86016" w:rsidRPr="00B90685" w:rsidRDefault="00B86016" w:rsidP="00C64241">
      <w:pPr>
        <w:spacing w:before="0" w:after="0"/>
      </w:pPr>
      <w:r w:rsidRPr="00B90685">
        <w:t>C</w:t>
      </w:r>
      <w:r w:rsidR="008C6777">
        <w:t>’</w:t>
      </w:r>
      <w:r w:rsidRPr="00B90685">
        <w:t>est mon rêve</w:t>
      </w:r>
      <w:r w:rsidR="008C6777">
        <w:t xml:space="preserve"> : </w:t>
      </w:r>
      <w:r w:rsidRPr="00B90685">
        <w:t>je veux dans ton torse en débris</w:t>
      </w:r>
    </w:p>
    <w:p w14:paraId="5D7CFB30" w14:textId="77777777" w:rsidR="00B86016" w:rsidRPr="00B90685" w:rsidRDefault="00B86016" w:rsidP="00C64241">
      <w:pPr>
        <w:spacing w:before="0" w:after="0"/>
      </w:pPr>
      <w:r w:rsidRPr="00B90685">
        <w:t>Sentir mes os broyés et mes muscles meurtris</w:t>
      </w:r>
    </w:p>
    <w:p w14:paraId="7B11617B" w14:textId="77777777" w:rsidR="008C6777" w:rsidRDefault="00B86016" w:rsidP="00C64241">
      <w:pPr>
        <w:spacing w:before="0" w:after="0"/>
      </w:pPr>
      <w:r w:rsidRPr="00B90685">
        <w:t>Sous les spasmes vengeurs de ta chair envahie</w:t>
      </w:r>
      <w:r w:rsidR="008C6777">
        <w:t>.</w:t>
      </w:r>
    </w:p>
    <w:p w14:paraId="3A0B2BF8" w14:textId="77777777" w:rsidR="00C64241" w:rsidRDefault="00C64241" w:rsidP="00C64241">
      <w:pPr>
        <w:spacing w:before="0" w:after="0"/>
      </w:pPr>
    </w:p>
    <w:p w14:paraId="70925EDA" w14:textId="2AA5E9E8" w:rsidR="008C6777" w:rsidRDefault="00B86016" w:rsidP="00C64241">
      <w:pPr>
        <w:spacing w:before="0" w:after="0"/>
      </w:pPr>
      <w:r w:rsidRPr="00B90685">
        <w:t>Et dans ce rut suprême et ses derniers élans</w:t>
      </w:r>
      <w:r w:rsidR="008C6777">
        <w:t>,</w:t>
      </w:r>
    </w:p>
    <w:p w14:paraId="550577A2" w14:textId="77777777" w:rsidR="008C6777" w:rsidRDefault="00B86016" w:rsidP="00C64241">
      <w:pPr>
        <w:spacing w:before="0" w:after="0"/>
      </w:pPr>
      <w:r w:rsidRPr="00B90685">
        <w:t>Je veux</w:t>
      </w:r>
      <w:r w:rsidR="008C6777">
        <w:t xml:space="preserve">, </w:t>
      </w:r>
      <w:r w:rsidRPr="00B90685">
        <w:t>pour féconder ta vie avec ma vie</w:t>
      </w:r>
      <w:r w:rsidR="008C6777">
        <w:t>,</w:t>
      </w:r>
    </w:p>
    <w:p w14:paraId="0EB179A8" w14:textId="77777777" w:rsidR="008C6777" w:rsidRDefault="00B86016" w:rsidP="00C64241">
      <w:pPr>
        <w:spacing w:before="0" w:after="0"/>
      </w:pPr>
      <w:r w:rsidRPr="00B90685">
        <w:t>T</w:t>
      </w:r>
      <w:r w:rsidR="008C6777">
        <w:t>’</w:t>
      </w:r>
      <w:r w:rsidRPr="00B90685">
        <w:t>éjaculer mon âme et mourir dans tes flancs</w:t>
      </w:r>
      <w:r w:rsidR="008C6777">
        <w:t> !</w:t>
      </w:r>
    </w:p>
    <w:p w14:paraId="7F95CD76" w14:textId="77777777" w:rsidR="00C64241" w:rsidRDefault="00C64241" w:rsidP="00C64241">
      <w:pPr>
        <w:jc w:val="right"/>
      </w:pPr>
      <w:bookmarkStart w:id="355" w:name="_Toc275359287"/>
      <w:r w:rsidRPr="008C6777">
        <w:t>L</w:t>
      </w:r>
      <w:r w:rsidRPr="00C64241">
        <w:rPr>
          <w:rStyle w:val="Taille-1Caracteres"/>
        </w:rPr>
        <w:t xml:space="preserve">E SIRE DE </w:t>
      </w:r>
      <w:r w:rsidRPr="008C6777">
        <w:t>C</w:t>
      </w:r>
      <w:r w:rsidRPr="00C64241">
        <w:rPr>
          <w:rStyle w:val="Taille-1Caracteres"/>
        </w:rPr>
        <w:t>HAMBLEY</w:t>
      </w:r>
      <w:r>
        <w:t>.</w:t>
      </w:r>
    </w:p>
    <w:p w14:paraId="5A14B5DD" w14:textId="4994D296" w:rsidR="00B86016" w:rsidRPr="00B90685" w:rsidRDefault="00B86016" w:rsidP="008C6777">
      <w:pPr>
        <w:pStyle w:val="Titre2"/>
        <w:rPr>
          <w:szCs w:val="44"/>
        </w:rPr>
      </w:pPr>
      <w:bookmarkStart w:id="356" w:name="_Toc199525939"/>
      <w:r w:rsidRPr="00B90685">
        <w:rPr>
          <w:szCs w:val="44"/>
        </w:rPr>
        <w:lastRenderedPageBreak/>
        <w:t>LE PARANYMPHE DES MOTS DITS ORDURIERS</w:t>
      </w:r>
      <w:bookmarkEnd w:id="355"/>
      <w:bookmarkEnd w:id="356"/>
      <w:r w:rsidRPr="00B90685">
        <w:rPr>
          <w:szCs w:val="44"/>
        </w:rPr>
        <w:br/>
      </w:r>
    </w:p>
    <w:p w14:paraId="23342C81" w14:textId="77777777" w:rsidR="008C6777" w:rsidRDefault="00B86016" w:rsidP="00C64241">
      <w:pPr>
        <w:spacing w:before="0" w:after="0"/>
      </w:pPr>
      <w:r w:rsidRPr="00B90685">
        <w:t>Vous les appelez des ordures</w:t>
      </w:r>
      <w:r w:rsidR="008C6777">
        <w:t>,</w:t>
      </w:r>
    </w:p>
    <w:p w14:paraId="35A11549" w14:textId="77777777" w:rsidR="008C6777" w:rsidRDefault="00B86016" w:rsidP="00C64241">
      <w:pPr>
        <w:spacing w:before="0" w:after="0"/>
      </w:pPr>
      <w:r w:rsidRPr="00B90685">
        <w:t>Tous ces mots qui</w:t>
      </w:r>
      <w:r w:rsidR="008C6777">
        <w:t xml:space="preserve">, </w:t>
      </w:r>
      <w:r w:rsidRPr="00B90685">
        <w:t>ruisseaux de miel</w:t>
      </w:r>
      <w:r w:rsidR="008C6777">
        <w:t>,</w:t>
      </w:r>
    </w:p>
    <w:p w14:paraId="2A3D420F" w14:textId="77777777" w:rsidR="008C6777" w:rsidRDefault="00B86016" w:rsidP="00C64241">
      <w:pPr>
        <w:spacing w:before="0" w:after="0"/>
      </w:pPr>
      <w:r w:rsidRPr="00B90685">
        <w:t>Coulent avec de doux murmures</w:t>
      </w:r>
      <w:r w:rsidR="008C6777">
        <w:t>,</w:t>
      </w:r>
    </w:p>
    <w:p w14:paraId="4A6B459D" w14:textId="77777777" w:rsidR="008C6777" w:rsidRDefault="00B86016" w:rsidP="00C64241">
      <w:pPr>
        <w:spacing w:before="0" w:after="0"/>
      </w:pPr>
      <w:r w:rsidRPr="00B90685">
        <w:t>Des lèvres en quête du ciel</w:t>
      </w:r>
      <w:r w:rsidR="008C6777">
        <w:t> !</w:t>
      </w:r>
    </w:p>
    <w:p w14:paraId="11F6C9A6" w14:textId="77777777" w:rsidR="003A117C" w:rsidRDefault="003A117C" w:rsidP="00C64241">
      <w:pPr>
        <w:spacing w:before="0" w:after="0"/>
      </w:pPr>
    </w:p>
    <w:p w14:paraId="4F588ECB" w14:textId="0B1BF3F9" w:rsidR="00B86016" w:rsidRPr="00B90685" w:rsidRDefault="00B86016" w:rsidP="00C64241">
      <w:pPr>
        <w:spacing w:before="0" w:after="0"/>
      </w:pPr>
      <w:r w:rsidRPr="00B90685">
        <w:t>Vous vous signez lorsqu</w:t>
      </w:r>
      <w:r w:rsidR="008C6777">
        <w:t>’</w:t>
      </w:r>
      <w:r w:rsidRPr="00B90685">
        <w:t>on raconte</w:t>
      </w:r>
    </w:p>
    <w:p w14:paraId="782E7749" w14:textId="77777777" w:rsidR="008C6777" w:rsidRDefault="00B86016" w:rsidP="00C64241">
      <w:pPr>
        <w:spacing w:before="0" w:after="0"/>
      </w:pPr>
      <w:r w:rsidRPr="00B90685">
        <w:t xml:space="preserve">Ce que signifie </w:t>
      </w:r>
      <w:r w:rsidRPr="00B90685">
        <w:rPr>
          <w:i/>
        </w:rPr>
        <w:t>être heureux</w:t>
      </w:r>
      <w:r w:rsidR="008C6777">
        <w:t> !</w:t>
      </w:r>
    </w:p>
    <w:p w14:paraId="0687EEE2" w14:textId="105A6DAE" w:rsidR="00B86016" w:rsidRPr="00B90685" w:rsidRDefault="00B86016" w:rsidP="00C64241">
      <w:pPr>
        <w:spacing w:before="0" w:after="0"/>
      </w:pPr>
      <w:r w:rsidRPr="00B90685">
        <w:t>Vous vous cachez le front de honte</w:t>
      </w:r>
    </w:p>
    <w:p w14:paraId="73D6E9B1" w14:textId="77777777" w:rsidR="008C6777" w:rsidRDefault="00B86016" w:rsidP="00C64241">
      <w:pPr>
        <w:spacing w:before="0" w:after="0"/>
        <w:rPr>
          <w:i/>
        </w:rPr>
      </w:pPr>
      <w:r w:rsidRPr="00B90685">
        <w:t>D</w:t>
      </w:r>
      <w:r w:rsidR="008C6777">
        <w:t>’</w:t>
      </w:r>
      <w:r w:rsidRPr="00B90685">
        <w:t xml:space="preserve">avoir </w:t>
      </w:r>
      <w:r w:rsidRPr="00C64241">
        <w:rPr>
          <w:i/>
        </w:rPr>
        <w:t>joui</w:t>
      </w:r>
      <w:r w:rsidRPr="00B90685">
        <w:t xml:space="preserve"> </w:t>
      </w:r>
      <w:r w:rsidRPr="00B90685">
        <w:rPr>
          <w:i/>
        </w:rPr>
        <w:t>comme des dieux</w:t>
      </w:r>
      <w:r w:rsidR="008C6777">
        <w:rPr>
          <w:i/>
        </w:rPr>
        <w:t> !</w:t>
      </w:r>
    </w:p>
    <w:p w14:paraId="52A061BD" w14:textId="77777777" w:rsidR="003A117C" w:rsidRPr="003A117C" w:rsidRDefault="003A117C" w:rsidP="00C64241">
      <w:pPr>
        <w:spacing w:before="0" w:after="0"/>
        <w:rPr>
          <w:iCs/>
        </w:rPr>
      </w:pPr>
    </w:p>
    <w:p w14:paraId="3C5ADA37" w14:textId="29A32BE0" w:rsidR="00B86016" w:rsidRPr="00B90685" w:rsidRDefault="00B86016" w:rsidP="00C64241">
      <w:pPr>
        <w:spacing w:before="0" w:after="0"/>
      </w:pPr>
      <w:r w:rsidRPr="00B90685">
        <w:t>Vous rougissez de vos ivresses</w:t>
      </w:r>
    </w:p>
    <w:p w14:paraId="4ADFA882" w14:textId="77777777" w:rsidR="008C6777" w:rsidRDefault="00B86016" w:rsidP="00C64241">
      <w:pPr>
        <w:spacing w:before="0" w:after="0"/>
      </w:pPr>
      <w:r w:rsidRPr="00B90685">
        <w:t>Lorsque vous êtes dégrisés</w:t>
      </w:r>
      <w:r w:rsidR="008C6777">
        <w:t>,</w:t>
      </w:r>
    </w:p>
    <w:p w14:paraId="2D53684F" w14:textId="16D029C8" w:rsidR="00B86016" w:rsidRPr="00B90685" w:rsidRDefault="00B86016" w:rsidP="00C64241">
      <w:pPr>
        <w:spacing w:before="0" w:after="0"/>
      </w:pPr>
      <w:r w:rsidRPr="00B90685">
        <w:t>Et vous reniez vos maîtresses</w:t>
      </w:r>
    </w:p>
    <w:p w14:paraId="05B2A876" w14:textId="77777777" w:rsidR="008C6777" w:rsidRDefault="00B86016" w:rsidP="00C64241">
      <w:pPr>
        <w:spacing w:before="0" w:after="0"/>
      </w:pPr>
      <w:r w:rsidRPr="00B90685">
        <w:t>Lorsque repus de leurs baisers</w:t>
      </w:r>
      <w:r w:rsidR="008C6777">
        <w:t> !</w:t>
      </w:r>
    </w:p>
    <w:p w14:paraId="17DFE529" w14:textId="77777777" w:rsidR="003A117C" w:rsidRDefault="003A117C" w:rsidP="00C64241">
      <w:pPr>
        <w:spacing w:before="0" w:after="0"/>
      </w:pPr>
    </w:p>
    <w:p w14:paraId="7D712CD1" w14:textId="01506EAE" w:rsidR="00B86016" w:rsidRPr="00B90685" w:rsidRDefault="00B86016" w:rsidP="00C64241">
      <w:pPr>
        <w:spacing w:before="0" w:after="0"/>
      </w:pPr>
      <w:r w:rsidRPr="00B90685">
        <w:t>Quel mal trouvez-vous donc à dire</w:t>
      </w:r>
    </w:p>
    <w:p w14:paraId="2D850015" w14:textId="77777777" w:rsidR="008C6777" w:rsidRDefault="00B86016" w:rsidP="00C64241">
      <w:pPr>
        <w:spacing w:before="0" w:after="0"/>
      </w:pPr>
      <w:r w:rsidRPr="00B90685">
        <w:t>Ce qu</w:t>
      </w:r>
      <w:r w:rsidR="008C6777">
        <w:t>’</w:t>
      </w:r>
      <w:r w:rsidRPr="00B90685">
        <w:t>à faire vous trouvez bon</w:t>
      </w:r>
      <w:r w:rsidR="008C6777">
        <w:t> ?</w:t>
      </w:r>
    </w:p>
    <w:p w14:paraId="39DB9261" w14:textId="77777777" w:rsidR="008C6777" w:rsidRDefault="00B86016" w:rsidP="00C64241">
      <w:pPr>
        <w:spacing w:before="0" w:after="0"/>
        <w:rPr>
          <w:i/>
        </w:rPr>
      </w:pPr>
      <w:r w:rsidRPr="00B90685">
        <w:t xml:space="preserve">Pourquoi </w:t>
      </w:r>
      <w:r w:rsidRPr="00B90685">
        <w:rPr>
          <w:i/>
        </w:rPr>
        <w:t>crime un charmant délire</w:t>
      </w:r>
      <w:r w:rsidR="008C6777">
        <w:rPr>
          <w:i/>
        </w:rPr>
        <w:t> ?</w:t>
      </w:r>
    </w:p>
    <w:p w14:paraId="7B8E024E" w14:textId="77777777" w:rsidR="008C6777" w:rsidRDefault="00B86016" w:rsidP="00C64241">
      <w:pPr>
        <w:spacing w:before="0" w:after="0"/>
      </w:pPr>
      <w:r w:rsidRPr="00B90685">
        <w:t xml:space="preserve">Comment </w:t>
      </w:r>
      <w:r w:rsidRPr="00B90685">
        <w:rPr>
          <w:i/>
        </w:rPr>
        <w:t>caca</w:t>
      </w:r>
      <w:r w:rsidRPr="00B90685">
        <w:t xml:space="preserve"> votre </w:t>
      </w:r>
      <w:r w:rsidRPr="00B90685">
        <w:rPr>
          <w:i/>
        </w:rPr>
        <w:t>bonbon</w:t>
      </w:r>
      <w:r w:rsidR="008C6777">
        <w:t> ?</w:t>
      </w:r>
    </w:p>
    <w:p w14:paraId="228ED6CF" w14:textId="77777777" w:rsidR="003A117C" w:rsidRDefault="003A117C" w:rsidP="00C64241">
      <w:pPr>
        <w:spacing w:before="0" w:after="0"/>
      </w:pPr>
    </w:p>
    <w:p w14:paraId="733078F4" w14:textId="77777777" w:rsidR="008C6777" w:rsidRDefault="00B86016" w:rsidP="00C64241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libertins de sacristie</w:t>
      </w:r>
      <w:r w:rsidR="008C6777">
        <w:t>,</w:t>
      </w:r>
    </w:p>
    <w:p w14:paraId="14B40C27" w14:textId="77777777" w:rsidR="008C6777" w:rsidRDefault="00B86016" w:rsidP="00C64241">
      <w:pPr>
        <w:spacing w:before="0" w:after="0"/>
      </w:pPr>
      <w:r w:rsidRPr="00B90685">
        <w:t>Dont le cœur à la bouche ment</w:t>
      </w:r>
      <w:r w:rsidR="008C6777">
        <w:t>,</w:t>
      </w:r>
    </w:p>
    <w:p w14:paraId="7BFD1FA5" w14:textId="259D0ACC" w:rsidR="00B86016" w:rsidRPr="00B90685" w:rsidRDefault="00B86016" w:rsidP="00C64241">
      <w:pPr>
        <w:spacing w:before="0" w:after="0"/>
      </w:pPr>
      <w:r w:rsidRPr="00B90685">
        <w:t>Pourquoi recrachez-vous l</w:t>
      </w:r>
      <w:r w:rsidR="008C6777">
        <w:t>’</w:t>
      </w:r>
      <w:r w:rsidRPr="00B90685">
        <w:t>hostie</w:t>
      </w:r>
    </w:p>
    <w:p w14:paraId="5632FA4A" w14:textId="77777777" w:rsidR="008C6777" w:rsidRDefault="00B86016" w:rsidP="003A117C">
      <w:pPr>
        <w:keepNext/>
        <w:spacing w:before="0" w:after="0"/>
      </w:pPr>
      <w:r w:rsidRPr="00B90685">
        <w:lastRenderedPageBreak/>
        <w:t>Gobée à deux si goulûment</w:t>
      </w:r>
      <w:r w:rsidR="008C6777">
        <w:t> ?</w:t>
      </w:r>
    </w:p>
    <w:p w14:paraId="59BC463A" w14:textId="77777777" w:rsidR="008C6777" w:rsidRDefault="00B86016" w:rsidP="008C6777">
      <w:pPr>
        <w:jc w:val="right"/>
      </w:pPr>
      <w:r w:rsidRPr="008C6777">
        <w:t>Alfred D</w:t>
      </w:r>
      <w:r w:rsidRPr="00C64241">
        <w:rPr>
          <w:rStyle w:val="Taille-1Caracteres"/>
        </w:rPr>
        <w:t>ELVAU</w:t>
      </w:r>
      <w:r w:rsidRPr="008C6777">
        <w:rPr>
          <w:rStyle w:val="Appelnotedebasdep"/>
        </w:rPr>
        <w:footnoteReference w:id="28"/>
      </w:r>
      <w:r w:rsidR="008C6777">
        <w:t>.</w:t>
      </w:r>
    </w:p>
    <w:p w14:paraId="47ABE3D4" w14:textId="7CB8D47A" w:rsidR="00B86016" w:rsidRPr="00CB27E7" w:rsidRDefault="00B86016" w:rsidP="008C6777">
      <w:pPr>
        <w:pStyle w:val="Titre2"/>
        <w:rPr>
          <w:iCs w:val="0"/>
        </w:rPr>
      </w:pPr>
      <w:bookmarkStart w:id="357" w:name="_Toc199525940"/>
      <w:r w:rsidRPr="00CB27E7">
        <w:rPr>
          <w:iCs w:val="0"/>
        </w:rPr>
        <w:lastRenderedPageBreak/>
        <w:t>*</w:t>
      </w:r>
      <w:bookmarkEnd w:id="357"/>
      <w:r w:rsidRPr="00CB27E7">
        <w:rPr>
          <w:iCs w:val="0"/>
        </w:rPr>
        <w:br/>
      </w:r>
    </w:p>
    <w:p w14:paraId="285020B9" w14:textId="77777777" w:rsidR="00B86016" w:rsidRPr="00B90685" w:rsidRDefault="00B86016" w:rsidP="003A117C">
      <w:pPr>
        <w:spacing w:before="0" w:after="0"/>
      </w:pPr>
      <w:r w:rsidRPr="00B90685">
        <w:t>Autant certes la femme gagne</w:t>
      </w:r>
    </w:p>
    <w:p w14:paraId="32E7E96E" w14:textId="77777777" w:rsidR="008C6777" w:rsidRDefault="00B86016" w:rsidP="003A117C">
      <w:pPr>
        <w:spacing w:before="0" w:after="0"/>
      </w:pPr>
      <w:r w:rsidRPr="00B90685">
        <w:t>À faire l</w:t>
      </w:r>
      <w:r w:rsidR="008C6777">
        <w:t>’</w:t>
      </w:r>
      <w:r w:rsidRPr="00B90685">
        <w:t>amour en chemise</w:t>
      </w:r>
      <w:r w:rsidR="008C6777">
        <w:t>,</w:t>
      </w:r>
    </w:p>
    <w:p w14:paraId="281F5EF9" w14:textId="3A46383A" w:rsidR="00B86016" w:rsidRPr="00B90685" w:rsidRDefault="00B86016" w:rsidP="003A117C">
      <w:pPr>
        <w:spacing w:before="0" w:after="0"/>
      </w:pPr>
      <w:r w:rsidRPr="00B90685">
        <w:t>Autant alors cette compagne</w:t>
      </w:r>
    </w:p>
    <w:p w14:paraId="4FF5A90B" w14:textId="77777777" w:rsidR="008C6777" w:rsidRDefault="00B86016" w:rsidP="003A117C">
      <w:pPr>
        <w:spacing w:before="0" w:after="0"/>
      </w:pPr>
      <w:r w:rsidRPr="00B90685">
        <w:t>Est-elle seulement de mise</w:t>
      </w:r>
    </w:p>
    <w:p w14:paraId="64DD91FE" w14:textId="77777777" w:rsidR="00685077" w:rsidRDefault="00685077" w:rsidP="003A117C">
      <w:pPr>
        <w:spacing w:before="0" w:after="0"/>
      </w:pPr>
    </w:p>
    <w:p w14:paraId="7752EA2E" w14:textId="46052F55" w:rsidR="00B86016" w:rsidRPr="00B90685" w:rsidRDefault="00B86016" w:rsidP="003A117C">
      <w:pPr>
        <w:spacing w:before="0" w:after="0"/>
      </w:pPr>
      <w:r w:rsidRPr="00B90685">
        <w:t>À la condition expresse</w:t>
      </w:r>
    </w:p>
    <w:p w14:paraId="42EEF107" w14:textId="5F7B19C4" w:rsidR="00B86016" w:rsidRPr="00B90685" w:rsidRDefault="00B86016" w:rsidP="003A117C">
      <w:pPr>
        <w:spacing w:before="0" w:after="0"/>
      </w:pPr>
      <w:r w:rsidRPr="00B90685">
        <w:t>D</w:t>
      </w:r>
      <w:r w:rsidR="008C6777">
        <w:t>’</w:t>
      </w:r>
      <w:r w:rsidRPr="00B90685">
        <w:t>un voile</w:t>
      </w:r>
      <w:r w:rsidR="008C6777">
        <w:t xml:space="preserve">, </w:t>
      </w:r>
      <w:r w:rsidRPr="00B90685">
        <w:t>court</w:t>
      </w:r>
      <w:r w:rsidR="008C6777">
        <w:t xml:space="preserve">, </w:t>
      </w:r>
      <w:r w:rsidRPr="00B90685">
        <w:t>délinéant</w:t>
      </w:r>
    </w:p>
    <w:p w14:paraId="63A17F5E" w14:textId="071C8A5D" w:rsidR="00B86016" w:rsidRPr="00B90685" w:rsidRDefault="00B86016" w:rsidP="003A117C">
      <w:pPr>
        <w:spacing w:before="0" w:after="0"/>
      </w:pPr>
      <w:r w:rsidRPr="00B90685">
        <w:t>Cuisse et mollet</w:t>
      </w:r>
      <w:r w:rsidR="008C6777">
        <w:t xml:space="preserve">, </w:t>
      </w:r>
      <w:r w:rsidRPr="00B90685">
        <w:t>téton et fesse</w:t>
      </w:r>
    </w:p>
    <w:p w14:paraId="5330B74D" w14:textId="77777777" w:rsidR="008C6777" w:rsidRDefault="00B86016" w:rsidP="003A117C">
      <w:pPr>
        <w:spacing w:before="0" w:after="0"/>
      </w:pPr>
      <w:r w:rsidRPr="00B90685">
        <w:t>Et leur truc un peu trop géant</w:t>
      </w:r>
      <w:r w:rsidR="008C6777">
        <w:t>.</w:t>
      </w:r>
    </w:p>
    <w:p w14:paraId="0058A4D3" w14:textId="77777777" w:rsidR="00685077" w:rsidRDefault="00685077" w:rsidP="003A117C">
      <w:pPr>
        <w:spacing w:before="0" w:after="0"/>
      </w:pPr>
    </w:p>
    <w:p w14:paraId="2BF12CF5" w14:textId="23369757" w:rsidR="00B86016" w:rsidRPr="00B90685" w:rsidRDefault="00B86016" w:rsidP="003A117C">
      <w:pPr>
        <w:spacing w:before="0" w:after="0"/>
      </w:pPr>
      <w:r w:rsidRPr="00B90685">
        <w:t>Ne s</w:t>
      </w:r>
      <w:r w:rsidR="008C6777">
        <w:t>’</w:t>
      </w:r>
      <w:r w:rsidRPr="00B90685">
        <w:t>écartant de sorte nette</w:t>
      </w:r>
    </w:p>
    <w:p w14:paraId="66397F05" w14:textId="77777777" w:rsidR="008C6777" w:rsidRDefault="00B86016" w:rsidP="003A117C">
      <w:pPr>
        <w:spacing w:before="0" w:after="0"/>
      </w:pPr>
      <w:r w:rsidRPr="00B90685">
        <w:t>Qu</w:t>
      </w:r>
      <w:r w:rsidR="008C6777">
        <w:t>’</w:t>
      </w:r>
      <w:r w:rsidRPr="00B90685">
        <w:t>en faveur du c</w:t>
      </w:r>
      <w:r w:rsidR="008C6777">
        <w:t xml:space="preserve">…,…, </w:t>
      </w:r>
      <w:r w:rsidRPr="00B90685">
        <w:t>seul divin</w:t>
      </w:r>
      <w:r w:rsidR="008C6777">
        <w:t>,</w:t>
      </w:r>
    </w:p>
    <w:p w14:paraId="6FEFCE6F" w14:textId="77777777" w:rsidR="008C6777" w:rsidRDefault="00B86016" w:rsidP="003A117C">
      <w:pPr>
        <w:spacing w:before="0" w:after="0"/>
      </w:pPr>
      <w:r w:rsidRPr="00B90685">
        <w:t>Pour le coup et pour la minette</w:t>
      </w:r>
      <w:r w:rsidR="008C6777">
        <w:t>,</w:t>
      </w:r>
    </w:p>
    <w:p w14:paraId="7AE82971" w14:textId="77777777" w:rsidR="008C6777" w:rsidRDefault="00B86016" w:rsidP="003A117C">
      <w:pPr>
        <w:spacing w:before="0" w:after="0"/>
      </w:pPr>
      <w:r w:rsidRPr="00B90685">
        <w:t>Et tout le reste en elle est vain</w:t>
      </w:r>
      <w:r w:rsidR="008C6777">
        <w:t>.</w:t>
      </w:r>
    </w:p>
    <w:p w14:paraId="1F18C7C7" w14:textId="77777777" w:rsidR="00685077" w:rsidRDefault="00685077" w:rsidP="003A117C">
      <w:pPr>
        <w:spacing w:before="0" w:after="0"/>
      </w:pPr>
    </w:p>
    <w:p w14:paraId="643430FA" w14:textId="63B7D950" w:rsidR="008C6777" w:rsidRDefault="00B86016" w:rsidP="003A117C">
      <w:pPr>
        <w:spacing w:before="0" w:after="0"/>
      </w:pPr>
      <w:r w:rsidRPr="00B90685">
        <w:t>À bien considérer les choses</w:t>
      </w:r>
      <w:r w:rsidR="008C6777">
        <w:t>,</w:t>
      </w:r>
    </w:p>
    <w:p w14:paraId="7A7FF080" w14:textId="77777777" w:rsidR="008C6777" w:rsidRDefault="00B86016" w:rsidP="003A117C">
      <w:pPr>
        <w:spacing w:before="0" w:after="0"/>
      </w:pPr>
      <w:r w:rsidRPr="00B90685">
        <w:t>De manque de proportions</w:t>
      </w:r>
      <w:r w:rsidR="008C6777">
        <w:t>,</w:t>
      </w:r>
    </w:p>
    <w:p w14:paraId="6EC8D723" w14:textId="77777777" w:rsidR="008C6777" w:rsidRDefault="00B86016" w:rsidP="003A117C">
      <w:pPr>
        <w:spacing w:before="0" w:after="0"/>
      </w:pPr>
      <w:r w:rsidRPr="00B90685">
        <w:t>Ces effets trop blancs et trop roses</w:t>
      </w:r>
      <w:r w:rsidR="008C6777">
        <w:t>…</w:t>
      </w:r>
    </w:p>
    <w:p w14:paraId="51A6FBBC" w14:textId="77777777" w:rsidR="008C6777" w:rsidRDefault="00B86016" w:rsidP="003A117C">
      <w:pPr>
        <w:spacing w:before="0" w:after="0"/>
      </w:pPr>
      <w:r w:rsidRPr="00B90685">
        <w:t>Faudrait que nous en convinssions</w:t>
      </w:r>
      <w:r w:rsidR="008C6777">
        <w:t>.</w:t>
      </w:r>
    </w:p>
    <w:p w14:paraId="7BEFD6BD" w14:textId="77777777" w:rsidR="00685077" w:rsidRDefault="00685077" w:rsidP="003A117C">
      <w:pPr>
        <w:spacing w:before="0" w:after="0"/>
      </w:pPr>
    </w:p>
    <w:p w14:paraId="7D3EFCD4" w14:textId="14B4ECDF" w:rsidR="00B86016" w:rsidRPr="00B90685" w:rsidRDefault="00B86016" w:rsidP="003A117C">
      <w:pPr>
        <w:spacing w:before="0" w:after="0"/>
      </w:pPr>
      <w:r w:rsidRPr="00B90685">
        <w:t>Autant le jeune homme profite</w:t>
      </w:r>
    </w:p>
    <w:p w14:paraId="3A105CD3" w14:textId="77777777" w:rsidR="008C6777" w:rsidRDefault="00B86016" w:rsidP="003A117C">
      <w:pPr>
        <w:spacing w:before="0" w:after="0"/>
      </w:pPr>
      <w:r w:rsidRPr="00B90685">
        <w:t>Dans l</w:t>
      </w:r>
      <w:r w:rsidR="008C6777">
        <w:t>’</w:t>
      </w:r>
      <w:r w:rsidRPr="00B90685">
        <w:t>intérêt de sa beauté</w:t>
      </w:r>
      <w:r w:rsidR="008C6777">
        <w:t>,</w:t>
      </w:r>
    </w:p>
    <w:p w14:paraId="7B97D1C2" w14:textId="0E14410E" w:rsidR="00B86016" w:rsidRPr="00B90685" w:rsidRDefault="00B86016" w:rsidP="003A117C">
      <w:pPr>
        <w:spacing w:before="0" w:after="0"/>
      </w:pPr>
      <w:r w:rsidRPr="00B90685">
        <w:t>Prêtre d</w:t>
      </w:r>
      <w:r w:rsidR="008C6777">
        <w:t>’</w:t>
      </w:r>
      <w:r w:rsidRPr="00B90685">
        <w:t>Éros ou néophyte</w:t>
      </w:r>
    </w:p>
    <w:p w14:paraId="62546D86" w14:textId="77777777" w:rsidR="008C6777" w:rsidRDefault="00B86016" w:rsidP="003A117C">
      <w:pPr>
        <w:spacing w:before="0" w:after="0"/>
      </w:pPr>
      <w:r w:rsidRPr="00B90685">
        <w:t>D</w:t>
      </w:r>
      <w:r w:rsidR="008C6777">
        <w:t>’</w:t>
      </w:r>
      <w:r w:rsidRPr="00B90685">
        <w:t>aimer en toute nudité</w:t>
      </w:r>
      <w:r w:rsidR="008C6777">
        <w:t>.</w:t>
      </w:r>
    </w:p>
    <w:p w14:paraId="23F7B37D" w14:textId="77777777" w:rsidR="00685077" w:rsidRDefault="00685077" w:rsidP="003A117C">
      <w:pPr>
        <w:spacing w:before="0" w:after="0"/>
      </w:pPr>
    </w:p>
    <w:p w14:paraId="35646888" w14:textId="3B0E058D" w:rsidR="008C6777" w:rsidRDefault="00B86016" w:rsidP="003A117C">
      <w:pPr>
        <w:spacing w:before="0" w:after="0"/>
      </w:pPr>
      <w:r w:rsidRPr="00B90685">
        <w:t>Admirons cette chair splendide</w:t>
      </w:r>
      <w:r w:rsidR="008C6777">
        <w:t>,</w:t>
      </w:r>
    </w:p>
    <w:p w14:paraId="093ABD0E" w14:textId="77777777" w:rsidR="008C6777" w:rsidRDefault="00B86016" w:rsidP="003A117C">
      <w:pPr>
        <w:spacing w:before="0" w:after="0"/>
      </w:pPr>
      <w:r w:rsidRPr="00B90685">
        <w:t>Comme intelligente</w:t>
      </w:r>
      <w:r w:rsidR="008C6777">
        <w:t xml:space="preserve">, </w:t>
      </w:r>
      <w:r w:rsidRPr="00B90685">
        <w:t>vibrant</w:t>
      </w:r>
      <w:r w:rsidR="008C6777">
        <w:t>,</w:t>
      </w:r>
    </w:p>
    <w:p w14:paraId="3EA675E4" w14:textId="680B0138" w:rsidR="00B86016" w:rsidRPr="00B90685" w:rsidRDefault="00B86016" w:rsidP="003A117C">
      <w:pPr>
        <w:spacing w:before="0" w:after="0"/>
      </w:pPr>
      <w:r w:rsidRPr="00B90685">
        <w:t>Intrépide et comme timide</w:t>
      </w:r>
    </w:p>
    <w:p w14:paraId="44F16E53" w14:textId="77777777" w:rsidR="008C6777" w:rsidRDefault="00B86016" w:rsidP="003A117C">
      <w:pPr>
        <w:spacing w:before="0" w:after="0"/>
      </w:pPr>
      <w:r w:rsidRPr="00B90685">
        <w:t>Et par un privilège grand</w:t>
      </w:r>
    </w:p>
    <w:p w14:paraId="4AC3E94C" w14:textId="77777777" w:rsidR="00685077" w:rsidRDefault="00685077" w:rsidP="003A117C">
      <w:pPr>
        <w:spacing w:before="0" w:after="0"/>
      </w:pPr>
    </w:p>
    <w:p w14:paraId="4F139799" w14:textId="70AD7DE7" w:rsidR="00B86016" w:rsidRPr="00B90685" w:rsidRDefault="00B86016" w:rsidP="003A117C">
      <w:pPr>
        <w:spacing w:before="0" w:after="0"/>
      </w:pPr>
      <w:r w:rsidRPr="00B90685">
        <w:t>Sur toute chair</w:t>
      </w:r>
      <w:r w:rsidR="008C6777">
        <w:t xml:space="preserve">, </w:t>
      </w:r>
      <w:r w:rsidRPr="00B90685">
        <w:t>la féminine</w:t>
      </w:r>
    </w:p>
    <w:p w14:paraId="40CE0E5B" w14:textId="7895BAC1" w:rsidR="008C6777" w:rsidRDefault="00B86016" w:rsidP="003A117C">
      <w:pPr>
        <w:spacing w:before="0" w:after="0"/>
      </w:pPr>
      <w:r w:rsidRPr="00B90685">
        <w:t>Et la bestiale</w:t>
      </w:r>
      <w:r w:rsidR="008C6777">
        <w:t xml:space="preserve"> </w:t>
      </w:r>
      <w:r w:rsidR="00CC5E1A">
        <w:t>—</w:t>
      </w:r>
      <w:r w:rsidR="008C6777">
        <w:t xml:space="preserve"> </w:t>
      </w:r>
      <w:r w:rsidRPr="00B90685">
        <w:t>vrai beau</w:t>
      </w:r>
      <w:r w:rsidR="008C6777">
        <w:t xml:space="preserve"> ! </w:t>
      </w:r>
      <w:r w:rsidR="00CC5E1A">
        <w:t>—</w:t>
      </w:r>
    </w:p>
    <w:p w14:paraId="7FDE543C" w14:textId="2D73714B" w:rsidR="00B86016" w:rsidRPr="00B90685" w:rsidRDefault="00B86016" w:rsidP="003A117C">
      <w:pPr>
        <w:spacing w:before="0" w:after="0"/>
      </w:pPr>
      <w:r w:rsidRPr="00B90685">
        <w:t>Cette grâce qui fascine</w:t>
      </w:r>
    </w:p>
    <w:p w14:paraId="270918EB" w14:textId="56F67EB6" w:rsidR="008C6777" w:rsidRDefault="00B86016" w:rsidP="003A117C">
      <w:pPr>
        <w:spacing w:before="0" w:after="0"/>
      </w:pPr>
      <w:r w:rsidRPr="00B90685">
        <w:t>D</w:t>
      </w:r>
      <w:r w:rsidR="008C6777">
        <w:t>’</w:t>
      </w:r>
      <w:r w:rsidRPr="00B90685">
        <w:t>être multiple sous la peau</w:t>
      </w:r>
    </w:p>
    <w:p w14:paraId="3CAB469A" w14:textId="77777777" w:rsidR="00685077" w:rsidRDefault="00685077" w:rsidP="003A117C">
      <w:pPr>
        <w:spacing w:before="0" w:after="0"/>
      </w:pPr>
    </w:p>
    <w:p w14:paraId="6928E832" w14:textId="58D9F57B" w:rsidR="00B86016" w:rsidRPr="00B90685" w:rsidRDefault="00B86016" w:rsidP="003A117C">
      <w:pPr>
        <w:spacing w:before="0" w:after="0"/>
      </w:pPr>
      <w:r w:rsidRPr="00B90685">
        <w:t>Jeu des muscles et du squelette</w:t>
      </w:r>
    </w:p>
    <w:p w14:paraId="56F92BDB" w14:textId="77777777" w:rsidR="008C6777" w:rsidRDefault="00B86016" w:rsidP="003A117C">
      <w:pPr>
        <w:spacing w:before="0" w:after="0"/>
      </w:pPr>
      <w:r w:rsidRPr="00B90685">
        <w:t>Pulpe ferme</w:t>
      </w:r>
      <w:r w:rsidR="008C6777">
        <w:t xml:space="preserve">, </w:t>
      </w:r>
      <w:r w:rsidRPr="00B90685">
        <w:t>souple tissu</w:t>
      </w:r>
      <w:r w:rsidR="008C6777">
        <w:t>,</w:t>
      </w:r>
    </w:p>
    <w:p w14:paraId="58E612F9" w14:textId="3C09972B" w:rsidR="00B86016" w:rsidRPr="00B90685" w:rsidRDefault="00B86016" w:rsidP="003A117C">
      <w:pPr>
        <w:spacing w:before="0" w:after="0"/>
      </w:pPr>
      <w:r w:rsidRPr="00B90685">
        <w:t>Elle interprète</w:t>
      </w:r>
      <w:r w:rsidR="008C6777">
        <w:t xml:space="preserve">, </w:t>
      </w:r>
      <w:r w:rsidRPr="00B90685">
        <w:t>elle complète</w:t>
      </w:r>
    </w:p>
    <w:p w14:paraId="14B0A5A7" w14:textId="77777777" w:rsidR="008C6777" w:rsidRDefault="00B86016" w:rsidP="003A117C">
      <w:pPr>
        <w:spacing w:before="0" w:after="0"/>
      </w:pPr>
      <w:r w:rsidRPr="00B90685">
        <w:t>Tout sentiment soudain conçu</w:t>
      </w:r>
      <w:r w:rsidR="008C6777">
        <w:t>.</w:t>
      </w:r>
    </w:p>
    <w:p w14:paraId="19D9135A" w14:textId="77777777" w:rsidR="00685077" w:rsidRDefault="00685077" w:rsidP="003A117C">
      <w:pPr>
        <w:spacing w:before="0" w:after="0"/>
      </w:pPr>
    </w:p>
    <w:p w14:paraId="5732C19A" w14:textId="11C05066" w:rsidR="008C6777" w:rsidRDefault="00B86016" w:rsidP="003A117C">
      <w:pPr>
        <w:spacing w:before="0" w:after="0"/>
      </w:pPr>
      <w:r w:rsidRPr="00B90685">
        <w:t>Elle se bande en la colère</w:t>
      </w:r>
      <w:r w:rsidR="008C6777">
        <w:t>,</w:t>
      </w:r>
    </w:p>
    <w:p w14:paraId="3A8BB4E4" w14:textId="77777777" w:rsidR="008C6777" w:rsidRDefault="00B86016" w:rsidP="003A117C">
      <w:pPr>
        <w:spacing w:before="0" w:after="0"/>
      </w:pPr>
      <w:r w:rsidRPr="00B90685">
        <w:t>Et raide et molle tour à tour</w:t>
      </w:r>
      <w:r w:rsidR="008C6777">
        <w:t>,</w:t>
      </w:r>
    </w:p>
    <w:p w14:paraId="5C562614" w14:textId="77777777" w:rsidR="008C6777" w:rsidRDefault="00B86016" w:rsidP="003A117C">
      <w:pPr>
        <w:spacing w:before="0" w:after="0"/>
      </w:pPr>
      <w:r w:rsidRPr="00B90685">
        <w:t>Souci de se plaire et de plaire</w:t>
      </w:r>
      <w:r w:rsidR="008C6777">
        <w:t>,</w:t>
      </w:r>
    </w:p>
    <w:p w14:paraId="3ED71BAD" w14:textId="77777777" w:rsidR="008C6777" w:rsidRDefault="00B86016" w:rsidP="003A117C">
      <w:pPr>
        <w:spacing w:before="0" w:after="0"/>
      </w:pPr>
      <w:r w:rsidRPr="00B90685">
        <w:t>Se tend et détend dans l</w:t>
      </w:r>
      <w:r w:rsidR="008C6777">
        <w:t>’</w:t>
      </w:r>
      <w:r w:rsidRPr="00B90685">
        <w:t>amour</w:t>
      </w:r>
      <w:r w:rsidR="008C6777">
        <w:t>.</w:t>
      </w:r>
    </w:p>
    <w:p w14:paraId="13FF6FB5" w14:textId="77777777" w:rsidR="00685077" w:rsidRDefault="00685077" w:rsidP="003A117C">
      <w:pPr>
        <w:spacing w:before="0" w:after="0"/>
      </w:pPr>
    </w:p>
    <w:p w14:paraId="01BC7A35" w14:textId="37C8234F" w:rsidR="00B86016" w:rsidRPr="00B90685" w:rsidRDefault="00B86016" w:rsidP="003A117C">
      <w:pPr>
        <w:spacing w:before="0" w:after="0"/>
      </w:pPr>
      <w:r w:rsidRPr="00B90685">
        <w:t>Et quand la mort la frappera</w:t>
      </w:r>
    </w:p>
    <w:p w14:paraId="067F7B13" w14:textId="77777777" w:rsidR="008C6777" w:rsidRDefault="00B86016" w:rsidP="003A117C">
      <w:pPr>
        <w:spacing w:before="0" w:after="0"/>
      </w:pPr>
      <w:r w:rsidRPr="00B90685">
        <w:t>Cette chair qui me fut un dieu</w:t>
      </w:r>
      <w:r w:rsidR="008C6777">
        <w:t>,</w:t>
      </w:r>
    </w:p>
    <w:p w14:paraId="0A6D3CDB" w14:textId="5D4DA352" w:rsidR="00B86016" w:rsidRPr="00B90685" w:rsidRDefault="00B86016" w:rsidP="003A117C">
      <w:pPr>
        <w:spacing w:before="0" w:after="0"/>
      </w:pPr>
      <w:r w:rsidRPr="00B90685">
        <w:t>Comme auguste elle fixera</w:t>
      </w:r>
    </w:p>
    <w:p w14:paraId="3DF3ACF1" w14:textId="77777777" w:rsidR="008C6777" w:rsidRDefault="00B86016" w:rsidP="003A117C">
      <w:pPr>
        <w:spacing w:before="0" w:after="0"/>
      </w:pPr>
      <w:r w:rsidRPr="00B90685">
        <w:t>Ses éléments en marbre bleu</w:t>
      </w:r>
      <w:r w:rsidR="008C6777">
        <w:t> !</w:t>
      </w:r>
    </w:p>
    <w:p w14:paraId="1E7059EB" w14:textId="77777777" w:rsidR="008C6777" w:rsidRDefault="00B86016" w:rsidP="008C6777">
      <w:pPr>
        <w:jc w:val="right"/>
      </w:pPr>
      <w:r w:rsidRPr="008C6777">
        <w:t>E</w:t>
      </w:r>
      <w:r w:rsidRPr="00685077">
        <w:rPr>
          <w:rStyle w:val="Taille-1Caracteres"/>
        </w:rPr>
        <w:t>L</w:t>
      </w:r>
      <w:r w:rsidRPr="008C6777">
        <w:t xml:space="preserve"> L</w:t>
      </w:r>
      <w:r w:rsidRPr="00685077">
        <w:rPr>
          <w:rStyle w:val="Taille-1Caracteres"/>
        </w:rPr>
        <w:t>ICENCIADO</w:t>
      </w:r>
      <w:r w:rsidRPr="008C6777">
        <w:t xml:space="preserve"> P</w:t>
      </w:r>
      <w:r w:rsidRPr="00685077">
        <w:rPr>
          <w:rStyle w:val="Taille-1Caracteres"/>
        </w:rPr>
        <w:t>ABLO</w:t>
      </w:r>
      <w:r w:rsidRPr="008C6777">
        <w:t xml:space="preserve"> H</w:t>
      </w:r>
      <w:r w:rsidRPr="00685077">
        <w:rPr>
          <w:rStyle w:val="Taille-1Caracteres"/>
        </w:rPr>
        <w:t>ERLANEZ</w:t>
      </w:r>
      <w:r w:rsidR="008C6777">
        <w:t>.</w:t>
      </w:r>
    </w:p>
    <w:p w14:paraId="57A3B4D9" w14:textId="77777777" w:rsidR="008C6777" w:rsidRDefault="00B86016" w:rsidP="008C6777">
      <w:pPr>
        <w:jc w:val="right"/>
      </w:pPr>
      <w:r w:rsidRPr="008C6777">
        <w:t>1891</w:t>
      </w:r>
      <w:r w:rsidR="008C6777">
        <w:t>.</w:t>
      </w:r>
    </w:p>
    <w:p w14:paraId="100EE2C6" w14:textId="1C14BD63" w:rsidR="00B86016" w:rsidRPr="00B90685" w:rsidRDefault="00B86016" w:rsidP="008C6777">
      <w:pPr>
        <w:pStyle w:val="Titre2"/>
        <w:rPr>
          <w:szCs w:val="44"/>
        </w:rPr>
      </w:pPr>
      <w:bookmarkStart w:id="358" w:name="_Toc275359288"/>
      <w:bookmarkStart w:id="359" w:name="_Toc199525941"/>
      <w:r w:rsidRPr="00B90685">
        <w:rPr>
          <w:szCs w:val="44"/>
        </w:rPr>
        <w:lastRenderedPageBreak/>
        <w:t>IMPROMPTU</w:t>
      </w:r>
      <w:bookmarkEnd w:id="358"/>
      <w:bookmarkEnd w:id="359"/>
    </w:p>
    <w:p w14:paraId="5168F855" w14:textId="2CDC06C0" w:rsidR="008C6777" w:rsidRDefault="008C6777" w:rsidP="00685077">
      <w:pPr>
        <w:spacing w:after="480"/>
        <w:ind w:firstLine="0"/>
        <w:jc w:val="center"/>
      </w:pPr>
      <w:r>
        <w:t>M. </w:t>
      </w:r>
      <w:r w:rsidR="00B86016" w:rsidRPr="008C6777">
        <w:t>T</w:t>
      </w:r>
      <w:r w:rsidR="00B86016" w:rsidRPr="00685077">
        <w:rPr>
          <w:rStyle w:val="Taille-1Caracteres"/>
        </w:rPr>
        <w:t>ROPLONG</w:t>
      </w:r>
      <w:r>
        <w:t xml:space="preserve">, </w:t>
      </w:r>
      <w:r w:rsidR="00B86016" w:rsidRPr="008C6777">
        <w:rPr>
          <w:i/>
        </w:rPr>
        <w:t>éleveur</w:t>
      </w:r>
      <w:r>
        <w:t>.</w:t>
      </w:r>
    </w:p>
    <w:p w14:paraId="20EF1990" w14:textId="01F5E543" w:rsidR="00B86016" w:rsidRPr="00B90685" w:rsidRDefault="00B86016" w:rsidP="00685077">
      <w:pPr>
        <w:spacing w:before="0" w:after="0"/>
      </w:pPr>
      <w:r w:rsidRPr="00B90685">
        <w:t>Comment se fait-il que cet homme</w:t>
      </w:r>
    </w:p>
    <w:p w14:paraId="3165FB17" w14:textId="77777777" w:rsidR="008C6777" w:rsidRDefault="00B86016" w:rsidP="00685077">
      <w:pPr>
        <w:spacing w:before="0" w:after="0"/>
      </w:pPr>
      <w:r w:rsidRPr="00B90685">
        <w:t>Qui fait d</w:t>
      </w:r>
      <w:r w:rsidR="008C6777">
        <w:t>’</w:t>
      </w:r>
      <w:r w:rsidRPr="00B90685">
        <w:t>admirables discours</w:t>
      </w:r>
      <w:r w:rsidR="008C6777">
        <w:t>,</w:t>
      </w:r>
    </w:p>
    <w:p w14:paraId="31F132A0" w14:textId="77777777" w:rsidR="008C6777" w:rsidRDefault="00B86016" w:rsidP="00685077">
      <w:pPr>
        <w:spacing w:before="0" w:after="0"/>
      </w:pPr>
      <w:r w:rsidRPr="00B90685">
        <w:t>Mais que monsieur Troplong on nomme</w:t>
      </w:r>
      <w:r w:rsidR="008C6777">
        <w:t>,</w:t>
      </w:r>
    </w:p>
    <w:p w14:paraId="01DEC48F" w14:textId="77777777" w:rsidR="008C6777" w:rsidRDefault="00B86016" w:rsidP="00685077">
      <w:pPr>
        <w:spacing w:before="0" w:after="0"/>
      </w:pPr>
      <w:r w:rsidRPr="00B90685">
        <w:t>Ait réussi dans un concours</w:t>
      </w:r>
      <w:r w:rsidR="008C6777">
        <w:t> ?</w:t>
      </w:r>
    </w:p>
    <w:p w14:paraId="302ABD9D" w14:textId="3C4E4124" w:rsidR="008C6777" w:rsidRDefault="00B86016" w:rsidP="008C6777">
      <w:pPr>
        <w:jc w:val="right"/>
      </w:pPr>
      <w:r w:rsidRPr="008C6777">
        <w:t>R</w:t>
      </w:r>
      <w:r w:rsidRPr="00685077">
        <w:rPr>
          <w:rStyle w:val="Taille-1Caracteres"/>
        </w:rPr>
        <w:t>OGER</w:t>
      </w:r>
      <w:r w:rsidRPr="008C6777">
        <w:t xml:space="preserve"> </w:t>
      </w:r>
      <w:r w:rsidRPr="00685077">
        <w:rPr>
          <w:rStyle w:val="Taille-1Caracteres"/>
        </w:rPr>
        <w:t>DE</w:t>
      </w:r>
      <w:r w:rsidRPr="008C6777">
        <w:t xml:space="preserve"> B</w:t>
      </w:r>
      <w:r w:rsidRPr="00685077">
        <w:rPr>
          <w:rStyle w:val="Taille-1Caracteres"/>
        </w:rPr>
        <w:t>EAUVOIR</w:t>
      </w:r>
      <w:r w:rsidR="008C6777">
        <w:t>.</w:t>
      </w:r>
    </w:p>
    <w:p w14:paraId="51167D2B" w14:textId="5A27490F" w:rsidR="00B86016" w:rsidRPr="00B90685" w:rsidRDefault="00B86016" w:rsidP="008C6777">
      <w:pPr>
        <w:pStyle w:val="Titre2"/>
        <w:rPr>
          <w:szCs w:val="44"/>
        </w:rPr>
      </w:pPr>
      <w:bookmarkStart w:id="360" w:name="_Toc275359289"/>
      <w:bookmarkStart w:id="361" w:name="_Toc199525942"/>
      <w:r w:rsidRPr="00B90685">
        <w:rPr>
          <w:szCs w:val="44"/>
        </w:rPr>
        <w:lastRenderedPageBreak/>
        <w:t>LE BAL MASQUÉ DE MA FEMME</w:t>
      </w:r>
      <w:bookmarkEnd w:id="360"/>
      <w:bookmarkEnd w:id="361"/>
      <w:r w:rsidRPr="00B90685">
        <w:rPr>
          <w:szCs w:val="44"/>
        </w:rPr>
        <w:br/>
      </w:r>
    </w:p>
    <w:p w14:paraId="0AD5D81D" w14:textId="77777777" w:rsidR="008C6777" w:rsidRDefault="00B86016" w:rsidP="00207701">
      <w:pPr>
        <w:spacing w:before="0" w:after="0"/>
      </w:pPr>
      <w:r w:rsidRPr="00B90685">
        <w:t>Le bal était</w:t>
      </w:r>
      <w:r w:rsidR="008C6777">
        <w:t xml:space="preserve">, </w:t>
      </w:r>
      <w:r w:rsidRPr="00B90685">
        <w:t>dit-on</w:t>
      </w:r>
      <w:r w:rsidR="008C6777">
        <w:t xml:space="preserve">, </w:t>
      </w:r>
      <w:r w:rsidRPr="00B90685">
        <w:t>charmant</w:t>
      </w:r>
      <w:r w:rsidR="008C6777">
        <w:t>,</w:t>
      </w:r>
    </w:p>
    <w:p w14:paraId="0173C3A1" w14:textId="77777777" w:rsidR="008C6777" w:rsidRDefault="00B86016" w:rsidP="00207701">
      <w:pPr>
        <w:spacing w:before="0" w:after="0"/>
      </w:pPr>
      <w:r w:rsidRPr="00B90685">
        <w:t>Et les mascarades heureuses</w:t>
      </w:r>
      <w:r w:rsidR="008C6777">
        <w:t>,</w:t>
      </w:r>
    </w:p>
    <w:p w14:paraId="06D0D6A2" w14:textId="77777777" w:rsidR="008C6777" w:rsidRDefault="00B86016" w:rsidP="00207701">
      <w:pPr>
        <w:spacing w:before="0" w:after="0"/>
      </w:pPr>
      <w:r w:rsidRPr="00B90685">
        <w:t>Mais comme on manquait de danseuses</w:t>
      </w:r>
      <w:r w:rsidR="008C6777">
        <w:t>,</w:t>
      </w:r>
    </w:p>
    <w:p w14:paraId="248C37DB" w14:textId="77777777" w:rsidR="008C6777" w:rsidRDefault="00B86016" w:rsidP="00207701">
      <w:pPr>
        <w:spacing w:before="0" w:after="0"/>
      </w:pPr>
      <w:r w:rsidRPr="00B90685">
        <w:t>On prit des filles chez Constant</w:t>
      </w:r>
      <w:r w:rsidR="008C6777">
        <w:t>.</w:t>
      </w:r>
    </w:p>
    <w:p w14:paraId="64F2D6FA" w14:textId="77777777" w:rsidR="00207701" w:rsidRDefault="00207701" w:rsidP="00207701">
      <w:pPr>
        <w:spacing w:before="0" w:after="0"/>
      </w:pPr>
    </w:p>
    <w:p w14:paraId="7FBF2022" w14:textId="47AD7874" w:rsidR="008C6777" w:rsidRDefault="00B86016" w:rsidP="00207701">
      <w:pPr>
        <w:spacing w:before="0" w:after="0"/>
      </w:pPr>
      <w:r w:rsidRPr="00B90685">
        <w:t>Berthe y vint avec Coralie</w:t>
      </w:r>
      <w:r w:rsidR="008C6777">
        <w:t>,</w:t>
      </w:r>
    </w:p>
    <w:p w14:paraId="64B076E4" w14:textId="77777777" w:rsidR="008C6777" w:rsidRDefault="00B86016" w:rsidP="00207701">
      <w:pPr>
        <w:spacing w:before="0" w:after="0"/>
      </w:pPr>
      <w:r w:rsidRPr="00B90685">
        <w:t>Et Turcas en devint rêveur</w:t>
      </w:r>
      <w:r w:rsidR="008C6777">
        <w:t>…</w:t>
      </w:r>
    </w:p>
    <w:p w14:paraId="56EA9B5E" w14:textId="77777777" w:rsidR="008C6777" w:rsidRDefault="00B86016" w:rsidP="00207701">
      <w:pPr>
        <w:spacing w:before="0" w:after="0"/>
      </w:pPr>
      <w:r w:rsidRPr="00B90685">
        <w:t>Asseline y vint en Folie</w:t>
      </w:r>
      <w:r w:rsidR="008C6777">
        <w:t>,</w:t>
      </w:r>
    </w:p>
    <w:p w14:paraId="0D150AB2" w14:textId="77777777" w:rsidR="008C6777" w:rsidRDefault="00B86016" w:rsidP="00207701">
      <w:pPr>
        <w:spacing w:before="0" w:after="0"/>
      </w:pPr>
      <w:r w:rsidRPr="00B90685">
        <w:t>Et Francis Girard en coiffeur</w:t>
      </w:r>
      <w:r w:rsidR="008C6777">
        <w:t>.</w:t>
      </w:r>
    </w:p>
    <w:p w14:paraId="2942D794" w14:textId="77777777" w:rsidR="00207701" w:rsidRDefault="00207701" w:rsidP="00207701">
      <w:pPr>
        <w:spacing w:before="0" w:after="0"/>
      </w:pPr>
    </w:p>
    <w:p w14:paraId="14619DF0" w14:textId="532E10AE" w:rsidR="008C6777" w:rsidRDefault="00B86016" w:rsidP="00207701">
      <w:pPr>
        <w:spacing w:before="0" w:after="0"/>
      </w:pPr>
      <w:r w:rsidRPr="00B90685">
        <w:t>Avec ses jolis bras orange</w:t>
      </w:r>
      <w:r w:rsidR="008C6777">
        <w:t>,</w:t>
      </w:r>
    </w:p>
    <w:p w14:paraId="684A21B0" w14:textId="77777777" w:rsidR="008C6777" w:rsidRDefault="00B86016" w:rsidP="00207701">
      <w:pPr>
        <w:spacing w:before="0" w:after="0"/>
      </w:pPr>
      <w:r w:rsidRPr="00B90685">
        <w:t>On y vit le beau Dennery</w:t>
      </w:r>
      <w:r w:rsidR="008C6777">
        <w:t> ;</w:t>
      </w:r>
    </w:p>
    <w:p w14:paraId="0A4295FF" w14:textId="77777777" w:rsidR="008C6777" w:rsidRDefault="00B86016" w:rsidP="00207701">
      <w:pPr>
        <w:spacing w:before="0" w:after="0"/>
      </w:pPr>
      <w:r w:rsidRPr="00B90685">
        <w:t>Il suivait madame Desgranges</w:t>
      </w:r>
      <w:r w:rsidR="008C6777">
        <w:t>,</w:t>
      </w:r>
    </w:p>
    <w:p w14:paraId="6F460A2B" w14:textId="77777777" w:rsidR="008C6777" w:rsidRDefault="00B86016" w:rsidP="00207701">
      <w:pPr>
        <w:spacing w:before="0" w:after="0"/>
      </w:pPr>
      <w:r w:rsidRPr="00B90685">
        <w:t>Que Gaiffe escortait attendri</w:t>
      </w:r>
      <w:r w:rsidR="008C6777">
        <w:t>…</w:t>
      </w:r>
    </w:p>
    <w:p w14:paraId="4BDF0260" w14:textId="77777777" w:rsidR="00207701" w:rsidRDefault="00207701" w:rsidP="00207701">
      <w:pPr>
        <w:spacing w:before="0" w:after="0"/>
      </w:pPr>
    </w:p>
    <w:p w14:paraId="58D34BE7" w14:textId="0454FF9E" w:rsidR="008C6777" w:rsidRDefault="00B86016" w:rsidP="00207701">
      <w:pPr>
        <w:spacing w:before="0" w:after="0"/>
      </w:pPr>
      <w:r w:rsidRPr="00B90685">
        <w:t>Enfin</w:t>
      </w:r>
      <w:r w:rsidR="008C6777">
        <w:t xml:space="preserve">, </w:t>
      </w:r>
      <w:r w:rsidRPr="00B90685">
        <w:t>pour finir le tableau</w:t>
      </w:r>
      <w:r w:rsidR="008C6777">
        <w:t>,</w:t>
      </w:r>
    </w:p>
    <w:p w14:paraId="3CDA8E29" w14:textId="77777777" w:rsidR="008C6777" w:rsidRDefault="00B86016" w:rsidP="00207701">
      <w:pPr>
        <w:spacing w:before="0" w:after="0"/>
      </w:pPr>
      <w:r w:rsidRPr="00B90685">
        <w:t>On y vit ma femme en pucelle</w:t>
      </w:r>
      <w:r w:rsidR="008C6777">
        <w:t>,</w:t>
      </w:r>
    </w:p>
    <w:p w14:paraId="56134EE6" w14:textId="77777777" w:rsidR="008C6777" w:rsidRDefault="00B86016" w:rsidP="00207701">
      <w:pPr>
        <w:spacing w:before="0" w:after="0"/>
      </w:pPr>
      <w:r w:rsidRPr="00B90685">
        <w:t>Ma belle-mère en maquerelle</w:t>
      </w:r>
      <w:r w:rsidR="008C6777">
        <w:t>,</w:t>
      </w:r>
    </w:p>
    <w:p w14:paraId="0D43AF00" w14:textId="77777777" w:rsidR="008C6777" w:rsidRDefault="00B86016" w:rsidP="00207701">
      <w:pPr>
        <w:keepNext/>
        <w:spacing w:before="0" w:after="0"/>
      </w:pPr>
      <w:r w:rsidRPr="00B90685">
        <w:t>Et mon beau-père en maquereau</w:t>
      </w:r>
      <w:r w:rsidRPr="00B90685">
        <w:rPr>
          <w:rStyle w:val="Appelnotedebasdep"/>
        </w:rPr>
        <w:footnoteReference w:id="29"/>
      </w:r>
      <w:r w:rsidR="008C6777">
        <w:t>.</w:t>
      </w:r>
    </w:p>
    <w:p w14:paraId="43919468" w14:textId="77777777" w:rsidR="008C6777" w:rsidRDefault="00B86016" w:rsidP="008C6777">
      <w:pPr>
        <w:jc w:val="right"/>
      </w:pPr>
      <w:r w:rsidRPr="008C6777">
        <w:t>ROGER DE BEAUVOIR</w:t>
      </w:r>
      <w:r w:rsidR="008C6777">
        <w:t>.</w:t>
      </w:r>
    </w:p>
    <w:p w14:paraId="353CE774" w14:textId="789D3F48" w:rsidR="00B86016" w:rsidRPr="00B90685" w:rsidRDefault="00B86016" w:rsidP="008C6777">
      <w:pPr>
        <w:pStyle w:val="Titre2"/>
        <w:rPr>
          <w:szCs w:val="44"/>
        </w:rPr>
      </w:pPr>
      <w:bookmarkStart w:id="362" w:name="_Toc275359290"/>
      <w:bookmarkStart w:id="363" w:name="_Toc199525943"/>
      <w:r w:rsidRPr="00B90685">
        <w:rPr>
          <w:szCs w:val="44"/>
        </w:rPr>
        <w:lastRenderedPageBreak/>
        <w:t>STANCES D</w:t>
      </w:r>
      <w:r w:rsidR="008C6777">
        <w:rPr>
          <w:szCs w:val="44"/>
        </w:rPr>
        <w:t>’</w:t>
      </w:r>
      <w:r w:rsidRPr="00B90685">
        <w:rPr>
          <w:szCs w:val="44"/>
        </w:rPr>
        <w:t>UNE TRIBADE</w:t>
      </w:r>
      <w:bookmarkEnd w:id="362"/>
      <w:bookmarkEnd w:id="363"/>
      <w:r w:rsidRPr="00B90685">
        <w:rPr>
          <w:szCs w:val="44"/>
        </w:rPr>
        <w:br/>
      </w:r>
    </w:p>
    <w:p w14:paraId="48DD9179" w14:textId="77777777" w:rsidR="008C6777" w:rsidRDefault="00B86016" w:rsidP="00461549">
      <w:pPr>
        <w:spacing w:before="0" w:after="0"/>
      </w:pPr>
      <w:r w:rsidRPr="008C6777">
        <w:t>Je n</w:t>
      </w:r>
      <w:r w:rsidR="008C6777">
        <w:t>’</w:t>
      </w:r>
      <w:r w:rsidRPr="008C6777">
        <w:t>aime plus vos chairs de rose et de jasmin</w:t>
      </w:r>
      <w:r w:rsidR="008C6777">
        <w:t>,</w:t>
      </w:r>
    </w:p>
    <w:p w14:paraId="089B414F" w14:textId="77777777" w:rsidR="008C6777" w:rsidRDefault="00B86016" w:rsidP="00461549">
      <w:pPr>
        <w:spacing w:before="0" w:after="0"/>
        <w:ind w:firstLine="0"/>
        <w:jc w:val="center"/>
      </w:pPr>
      <w:r w:rsidRPr="008C6777">
        <w:t>Ni la peluche de vos pêches</w:t>
      </w:r>
      <w:r w:rsidR="008C6777">
        <w:t>,</w:t>
      </w:r>
    </w:p>
    <w:p w14:paraId="790627E0" w14:textId="77777777" w:rsidR="008C6777" w:rsidRDefault="00B86016" w:rsidP="00461549">
      <w:pPr>
        <w:spacing w:before="0" w:after="0"/>
      </w:pPr>
      <w:r w:rsidRPr="008C6777">
        <w:t>Fillettes à sang bleu du faubourg Saint-Germain</w:t>
      </w:r>
      <w:r w:rsidR="008C6777">
        <w:t>,</w:t>
      </w:r>
    </w:p>
    <w:p w14:paraId="0EB78591" w14:textId="77777777" w:rsidR="008C6777" w:rsidRDefault="00B86016" w:rsidP="00461549">
      <w:pPr>
        <w:spacing w:before="0" w:after="0"/>
        <w:ind w:firstLine="0"/>
        <w:jc w:val="center"/>
      </w:pPr>
      <w:r w:rsidRPr="008C6777">
        <w:t>Aux reins plus doux que des calèches</w:t>
      </w:r>
      <w:r w:rsidR="008C6777">
        <w:t> !</w:t>
      </w:r>
    </w:p>
    <w:p w14:paraId="406A4AC2" w14:textId="77777777" w:rsidR="00461549" w:rsidRDefault="00461549" w:rsidP="00461549">
      <w:pPr>
        <w:spacing w:before="0" w:after="0"/>
        <w:ind w:firstLine="0"/>
        <w:jc w:val="center"/>
      </w:pPr>
    </w:p>
    <w:p w14:paraId="5A843D94" w14:textId="77777777" w:rsidR="008C6777" w:rsidRDefault="00B86016" w:rsidP="00461549">
      <w:pPr>
        <w:spacing w:before="0" w:after="0"/>
      </w:pPr>
      <w:r w:rsidRPr="008C6777">
        <w:t>À vos pieds plus cambrés que le col des ramiers</w:t>
      </w:r>
      <w:r w:rsidR="008C6777">
        <w:t>,</w:t>
      </w:r>
    </w:p>
    <w:p w14:paraId="61906749" w14:textId="77777777" w:rsidR="008C6777" w:rsidRDefault="00B86016" w:rsidP="00461549">
      <w:pPr>
        <w:spacing w:before="0" w:after="0"/>
        <w:ind w:firstLine="0"/>
        <w:jc w:val="center"/>
      </w:pPr>
      <w:r w:rsidRPr="008C6777">
        <w:t>Les pieds de Margot je préfère</w:t>
      </w:r>
      <w:r w:rsidR="008C6777">
        <w:t>,</w:t>
      </w:r>
    </w:p>
    <w:p w14:paraId="0EC16713" w14:textId="77777777" w:rsidR="008C6777" w:rsidRDefault="00B86016" w:rsidP="00461549">
      <w:pPr>
        <w:spacing w:before="0" w:after="0"/>
      </w:pPr>
      <w:r w:rsidRPr="008C6777">
        <w:t>Où les ongles</w:t>
      </w:r>
      <w:r w:rsidR="008C6777">
        <w:t xml:space="preserve">, </w:t>
      </w:r>
      <w:r w:rsidRPr="008C6777">
        <w:t>comme des dents de charbonnier</w:t>
      </w:r>
      <w:r w:rsidR="008C6777">
        <w:t>,</w:t>
      </w:r>
    </w:p>
    <w:p w14:paraId="761D9987" w14:textId="77777777" w:rsidR="008C6777" w:rsidRDefault="00B86016" w:rsidP="00461549">
      <w:pPr>
        <w:spacing w:before="0" w:after="0"/>
        <w:ind w:firstLine="0"/>
        <w:jc w:val="center"/>
      </w:pPr>
      <w:r w:rsidRPr="008C6777">
        <w:t>Luisent dans une ébène amère</w:t>
      </w:r>
      <w:r w:rsidR="008C6777">
        <w:t>.</w:t>
      </w:r>
    </w:p>
    <w:p w14:paraId="74384DAE" w14:textId="77777777" w:rsidR="00461549" w:rsidRDefault="00461549" w:rsidP="00461549">
      <w:pPr>
        <w:spacing w:before="0" w:after="0"/>
        <w:ind w:firstLine="0"/>
        <w:jc w:val="center"/>
      </w:pPr>
    </w:p>
    <w:p w14:paraId="231712E5" w14:textId="77777777" w:rsidR="008C6777" w:rsidRDefault="00B86016" w:rsidP="00461549">
      <w:pPr>
        <w:spacing w:before="0" w:after="0"/>
      </w:pPr>
      <w:r w:rsidRPr="008C6777">
        <w:t>Vos conins m</w:t>
      </w:r>
      <w:r w:rsidR="008C6777">
        <w:t>’</w:t>
      </w:r>
      <w:r w:rsidRPr="008C6777">
        <w:t>ont paru</w:t>
      </w:r>
      <w:r w:rsidR="008C6777">
        <w:t xml:space="preserve">, </w:t>
      </w:r>
      <w:r w:rsidRPr="008C6777">
        <w:t>sous leurs duvets follets</w:t>
      </w:r>
      <w:r w:rsidR="008C6777">
        <w:t>,</w:t>
      </w:r>
    </w:p>
    <w:p w14:paraId="7B704E50" w14:textId="77777777" w:rsidR="008C6777" w:rsidRDefault="00B86016" w:rsidP="00461549">
      <w:pPr>
        <w:spacing w:before="0" w:after="0"/>
        <w:ind w:firstLine="0"/>
        <w:jc w:val="center"/>
      </w:pPr>
      <w:r w:rsidRPr="008C6777">
        <w:t>Des bouches sans attraits d</w:t>
      </w:r>
      <w:r w:rsidR="008C6777">
        <w:t>’</w:t>
      </w:r>
      <w:r w:rsidRPr="008C6777">
        <w:t>éphèbe</w:t>
      </w:r>
      <w:r w:rsidR="008C6777">
        <w:t> ;</w:t>
      </w:r>
    </w:p>
    <w:p w14:paraId="0DBB9113" w14:textId="473C9D6E" w:rsidR="00B86016" w:rsidRPr="008C6777" w:rsidRDefault="00B86016" w:rsidP="00461549">
      <w:pPr>
        <w:spacing w:before="0" w:after="0"/>
      </w:pPr>
      <w:r w:rsidRPr="008C6777">
        <w:t>Mais le c</w:t>
      </w:r>
      <w:r w:rsidR="008C6777">
        <w:t xml:space="preserve">.. </w:t>
      </w:r>
      <w:r w:rsidRPr="008C6777">
        <w:t>de Margot est pareil aux forêts</w:t>
      </w:r>
    </w:p>
    <w:p w14:paraId="2E7C5509" w14:textId="77777777" w:rsidR="008C6777" w:rsidRDefault="00B86016" w:rsidP="00461549">
      <w:pPr>
        <w:spacing w:before="0" w:after="0"/>
        <w:ind w:firstLine="0"/>
        <w:jc w:val="center"/>
      </w:pPr>
      <w:r w:rsidRPr="008C6777">
        <w:t>Et plus noir encor que l</w:t>
      </w:r>
      <w:r w:rsidR="008C6777">
        <w:t>’</w:t>
      </w:r>
      <w:r w:rsidRPr="008C6777">
        <w:t>Érèbe</w:t>
      </w:r>
      <w:r w:rsidR="008C6777">
        <w:t>.</w:t>
      </w:r>
    </w:p>
    <w:p w14:paraId="09F74735" w14:textId="77777777" w:rsidR="00461549" w:rsidRDefault="00461549" w:rsidP="00461549">
      <w:pPr>
        <w:spacing w:before="0" w:after="0"/>
        <w:ind w:firstLine="0"/>
        <w:jc w:val="center"/>
      </w:pPr>
    </w:p>
    <w:p w14:paraId="3FA9EDAA" w14:textId="77777777" w:rsidR="008C6777" w:rsidRDefault="00B86016" w:rsidP="00461549">
      <w:pPr>
        <w:spacing w:before="0" w:after="0"/>
      </w:pPr>
      <w:r w:rsidRPr="008C6777">
        <w:t>Ma langue se pourmène en rouge cardinal</w:t>
      </w:r>
      <w:r w:rsidR="008C6777">
        <w:t>,</w:t>
      </w:r>
    </w:p>
    <w:p w14:paraId="6AC346E4" w14:textId="77777777" w:rsidR="008C6777" w:rsidRDefault="00B86016" w:rsidP="00461549">
      <w:pPr>
        <w:spacing w:before="0" w:after="0"/>
        <w:ind w:firstLine="0"/>
        <w:jc w:val="center"/>
      </w:pPr>
      <w:r w:rsidRPr="008C6777">
        <w:t>Dans des retraites bocagères</w:t>
      </w:r>
      <w:r w:rsidR="008C6777">
        <w:t>,</w:t>
      </w:r>
    </w:p>
    <w:p w14:paraId="30A7B075" w14:textId="750F65DA" w:rsidR="00B86016" w:rsidRPr="008C6777" w:rsidRDefault="00B86016" w:rsidP="00461549">
      <w:pPr>
        <w:spacing w:before="0" w:after="0"/>
      </w:pPr>
      <w:r w:rsidRPr="008C6777">
        <w:t>Où des pâtres l</w:t>
      </w:r>
      <w:r w:rsidR="008C6777">
        <w:t>’</w:t>
      </w:r>
      <w:r w:rsidRPr="008C6777">
        <w:t>hommageraient d</w:t>
      </w:r>
      <w:r w:rsidR="008C6777">
        <w:t>’</w:t>
      </w:r>
      <w:r w:rsidRPr="008C6777">
        <w:t>un mets frugal</w:t>
      </w:r>
    </w:p>
    <w:p w14:paraId="3198B057" w14:textId="77777777" w:rsidR="008C6777" w:rsidRDefault="00B86016" w:rsidP="00461549">
      <w:pPr>
        <w:spacing w:before="0" w:after="0"/>
        <w:ind w:firstLine="0"/>
        <w:jc w:val="center"/>
      </w:pPr>
      <w:r w:rsidRPr="008C6777">
        <w:t>De lait de chèvre et de gruyère</w:t>
      </w:r>
      <w:r w:rsidR="008C6777">
        <w:t>.</w:t>
      </w:r>
    </w:p>
    <w:p w14:paraId="5B8FA1C1" w14:textId="77777777" w:rsidR="00461549" w:rsidRDefault="00461549" w:rsidP="00461549">
      <w:pPr>
        <w:spacing w:before="0" w:after="0"/>
        <w:ind w:firstLine="0"/>
        <w:jc w:val="center"/>
      </w:pPr>
    </w:p>
    <w:p w14:paraId="456E5512" w14:textId="77777777" w:rsidR="008C6777" w:rsidRDefault="00B86016" w:rsidP="00461549">
      <w:pPr>
        <w:spacing w:before="0" w:after="0"/>
      </w:pPr>
      <w:r w:rsidRPr="008C6777">
        <w:t>Je crois entendre aussi les tintins d</w:t>
      </w:r>
      <w:r w:rsidR="008C6777">
        <w:t>’</w:t>
      </w:r>
      <w:r w:rsidRPr="008C6777">
        <w:t>un troupeau</w:t>
      </w:r>
      <w:r w:rsidR="008C6777">
        <w:t>,</w:t>
      </w:r>
    </w:p>
    <w:p w14:paraId="20B481E1" w14:textId="77777777" w:rsidR="008C6777" w:rsidRDefault="00B86016" w:rsidP="00461549">
      <w:pPr>
        <w:spacing w:before="0" w:after="0"/>
        <w:ind w:firstLine="0"/>
        <w:jc w:val="center"/>
      </w:pPr>
      <w:r w:rsidRPr="008C6777">
        <w:t>Tant il y tremble de clochettes</w:t>
      </w:r>
      <w:r w:rsidR="008C6777">
        <w:t> :</w:t>
      </w:r>
    </w:p>
    <w:p w14:paraId="1B00859F" w14:textId="34C26549" w:rsidR="00B86016" w:rsidRPr="008C6777" w:rsidRDefault="00B86016" w:rsidP="00461549">
      <w:pPr>
        <w:spacing w:before="0" w:after="0"/>
      </w:pPr>
      <w:r w:rsidRPr="008C6777">
        <w:t>Un Valois n</w:t>
      </w:r>
      <w:r w:rsidR="008C6777">
        <w:t>’</w:t>
      </w:r>
      <w:r w:rsidRPr="008C6777">
        <w:t>y serait que le berger Guillot</w:t>
      </w:r>
    </w:p>
    <w:p w14:paraId="122E5099" w14:textId="77777777" w:rsidR="008C6777" w:rsidRDefault="00B86016" w:rsidP="00461549">
      <w:pPr>
        <w:spacing w:before="0" w:after="0"/>
        <w:ind w:firstLine="0"/>
        <w:jc w:val="center"/>
      </w:pPr>
      <w:r w:rsidRPr="008C6777">
        <w:t>Avec sa p</w:t>
      </w:r>
      <w:r w:rsidR="008C6777">
        <w:t xml:space="preserve">… </w:t>
      </w:r>
      <w:r w:rsidRPr="008C6777">
        <w:t>pour houlette</w:t>
      </w:r>
      <w:r w:rsidR="008C6777">
        <w:t>.</w:t>
      </w:r>
    </w:p>
    <w:p w14:paraId="3A804DD4" w14:textId="77777777" w:rsidR="00461549" w:rsidRDefault="00461549" w:rsidP="00461549">
      <w:pPr>
        <w:spacing w:before="0" w:after="0"/>
        <w:ind w:firstLine="0"/>
        <w:jc w:val="center"/>
      </w:pPr>
    </w:p>
    <w:p w14:paraId="32D68E9E" w14:textId="47E75ED8" w:rsidR="00B86016" w:rsidRPr="008C6777" w:rsidRDefault="00B86016" w:rsidP="00461549">
      <w:pPr>
        <w:spacing w:before="0" w:after="0"/>
      </w:pPr>
      <w:r w:rsidRPr="008C6777">
        <w:t>J</w:t>
      </w:r>
      <w:r w:rsidR="008C6777">
        <w:t>’</w:t>
      </w:r>
      <w:r w:rsidRPr="008C6777">
        <w:t>y trouverai toujours le boire et le manger</w:t>
      </w:r>
    </w:p>
    <w:p w14:paraId="6B7839E8" w14:textId="77777777" w:rsidR="008C6777" w:rsidRDefault="00B86016" w:rsidP="00461549">
      <w:pPr>
        <w:spacing w:before="0" w:after="0"/>
        <w:ind w:firstLine="0"/>
        <w:jc w:val="center"/>
      </w:pPr>
      <w:r w:rsidRPr="008C6777">
        <w:t>Si vos conins sont chambres nettes</w:t>
      </w:r>
      <w:r w:rsidR="008C6777">
        <w:t> ;</w:t>
      </w:r>
    </w:p>
    <w:p w14:paraId="3C8721BE" w14:textId="77777777" w:rsidR="008C6777" w:rsidRDefault="00B86016" w:rsidP="00461549">
      <w:pPr>
        <w:spacing w:before="0" w:after="0"/>
      </w:pPr>
      <w:r w:rsidRPr="008C6777">
        <w:t>Et toujours si joyeux de ma langue héberger</w:t>
      </w:r>
      <w:r w:rsidR="008C6777">
        <w:t>,</w:t>
      </w:r>
    </w:p>
    <w:p w14:paraId="04795B76" w14:textId="77777777" w:rsidR="008C6777" w:rsidRDefault="00B86016" w:rsidP="00461549">
      <w:pPr>
        <w:spacing w:before="0" w:after="0"/>
        <w:ind w:firstLine="0"/>
        <w:jc w:val="center"/>
      </w:pPr>
      <w:r w:rsidRPr="008C6777">
        <w:t>Il dit au cul</w:t>
      </w:r>
      <w:r w:rsidR="008C6777">
        <w:t xml:space="preserve"> : </w:t>
      </w:r>
      <w:r w:rsidRPr="008C6777">
        <w:t>Sonne</w:t>
      </w:r>
      <w:r w:rsidR="008C6777">
        <w:t xml:space="preserve">, </w:t>
      </w:r>
      <w:r w:rsidRPr="008C6777">
        <w:t>trompette</w:t>
      </w:r>
      <w:r w:rsidR="008C6777">
        <w:t> !</w:t>
      </w:r>
    </w:p>
    <w:p w14:paraId="342D4114" w14:textId="77777777" w:rsidR="00461549" w:rsidRDefault="00461549" w:rsidP="00461549">
      <w:pPr>
        <w:spacing w:before="0" w:after="0"/>
        <w:ind w:firstLine="0"/>
        <w:jc w:val="center"/>
      </w:pPr>
    </w:p>
    <w:p w14:paraId="3C3C0D75" w14:textId="67369634" w:rsidR="00B86016" w:rsidRPr="008C6777" w:rsidRDefault="00B86016" w:rsidP="00461549">
      <w:pPr>
        <w:spacing w:before="0" w:after="0"/>
      </w:pPr>
      <w:r w:rsidRPr="008C6777">
        <w:t>Ses tétons savoureux comme des bourdelots</w:t>
      </w:r>
    </w:p>
    <w:p w14:paraId="76C29EAD" w14:textId="77777777" w:rsidR="008C6777" w:rsidRDefault="00B86016" w:rsidP="00461549">
      <w:pPr>
        <w:spacing w:before="0" w:after="0"/>
        <w:ind w:firstLine="0"/>
        <w:jc w:val="center"/>
      </w:pPr>
      <w:r w:rsidRPr="008C6777">
        <w:t>Sont comme eux enrobés de pâte</w:t>
      </w:r>
      <w:r w:rsidR="008C6777">
        <w:t> ;</w:t>
      </w:r>
    </w:p>
    <w:p w14:paraId="4B497252" w14:textId="3EB6680D" w:rsidR="00B86016" w:rsidRPr="008C6777" w:rsidRDefault="00B86016" w:rsidP="00461549">
      <w:pPr>
        <w:spacing w:before="0" w:after="0"/>
      </w:pPr>
      <w:r w:rsidRPr="008C6777">
        <w:t>Vos nénés sont des fleurs qui trempent dedans l</w:t>
      </w:r>
      <w:r w:rsidR="008C6777">
        <w:t>’</w:t>
      </w:r>
      <w:r w:rsidRPr="008C6777">
        <w:t>eau</w:t>
      </w:r>
    </w:p>
    <w:p w14:paraId="0ADB5941" w14:textId="77777777" w:rsidR="008C6777" w:rsidRDefault="00B86016" w:rsidP="00461549">
      <w:pPr>
        <w:spacing w:before="0" w:after="0"/>
        <w:ind w:firstLine="0"/>
        <w:jc w:val="center"/>
      </w:pPr>
      <w:r w:rsidRPr="008C6777">
        <w:t>Et s</w:t>
      </w:r>
      <w:r w:rsidR="008C6777">
        <w:t>’</w:t>
      </w:r>
      <w:r w:rsidRPr="008C6777">
        <w:t>effeuillent quand on les tâte</w:t>
      </w:r>
      <w:r w:rsidR="008C6777">
        <w:t>.</w:t>
      </w:r>
    </w:p>
    <w:p w14:paraId="25D3666B" w14:textId="77777777" w:rsidR="00461549" w:rsidRDefault="00461549" w:rsidP="00461549">
      <w:pPr>
        <w:spacing w:before="0" w:after="0"/>
        <w:ind w:firstLine="0"/>
        <w:jc w:val="center"/>
      </w:pPr>
    </w:p>
    <w:p w14:paraId="260D84F8" w14:textId="47265D3A" w:rsidR="008C6777" w:rsidRDefault="00B86016" w:rsidP="00461549">
      <w:pPr>
        <w:spacing w:before="0" w:after="0"/>
      </w:pPr>
      <w:r w:rsidRPr="008C6777">
        <w:t>L</w:t>
      </w:r>
      <w:r w:rsidR="008C6777">
        <w:t>’</w:t>
      </w:r>
      <w:r w:rsidRPr="008C6777">
        <w:t>aisselle de Margot est une venaison</w:t>
      </w:r>
      <w:r w:rsidR="008C6777">
        <w:t>,</w:t>
      </w:r>
    </w:p>
    <w:p w14:paraId="3AEAB688" w14:textId="77777777" w:rsidR="008C6777" w:rsidRDefault="00B86016" w:rsidP="00461549">
      <w:pPr>
        <w:spacing w:before="0" w:after="0"/>
        <w:ind w:firstLine="0"/>
        <w:jc w:val="center"/>
      </w:pPr>
      <w:r w:rsidRPr="008C6777">
        <w:t>La dépouille d</w:t>
      </w:r>
      <w:r w:rsidR="008C6777">
        <w:t>’</w:t>
      </w:r>
      <w:r w:rsidRPr="008C6777">
        <w:t>une mofette</w:t>
      </w:r>
      <w:r w:rsidR="008C6777">
        <w:t>,</w:t>
      </w:r>
    </w:p>
    <w:p w14:paraId="35E881B8" w14:textId="77777777" w:rsidR="008C6777" w:rsidRDefault="00B86016" w:rsidP="00461549">
      <w:pPr>
        <w:spacing w:before="0" w:after="0"/>
      </w:pPr>
      <w:r w:rsidRPr="008C6777">
        <w:t>Le fumier d</w:t>
      </w:r>
      <w:r w:rsidR="008C6777">
        <w:t>’</w:t>
      </w:r>
      <w:r w:rsidRPr="008C6777">
        <w:t>un lapin</w:t>
      </w:r>
      <w:r w:rsidR="008C6777">
        <w:t xml:space="preserve">, </w:t>
      </w:r>
      <w:r w:rsidRPr="008C6777">
        <w:t>les grègues d</w:t>
      </w:r>
      <w:r w:rsidR="008C6777">
        <w:t>’</w:t>
      </w:r>
      <w:r w:rsidRPr="008C6777">
        <w:t>un Lapon</w:t>
      </w:r>
      <w:r w:rsidR="008C6777">
        <w:t>,</w:t>
      </w:r>
    </w:p>
    <w:p w14:paraId="32B40FBB" w14:textId="77777777" w:rsidR="008C6777" w:rsidRDefault="00B86016" w:rsidP="00461549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anus d</w:t>
      </w:r>
      <w:r w:rsidR="008C6777">
        <w:t>’</w:t>
      </w:r>
      <w:r w:rsidRPr="008C6777">
        <w:t>un mitron qui halète</w:t>
      </w:r>
      <w:r w:rsidR="008C6777">
        <w:t>.</w:t>
      </w:r>
    </w:p>
    <w:p w14:paraId="1B7B9ED0" w14:textId="77777777" w:rsidR="00461549" w:rsidRDefault="00461549" w:rsidP="00461549">
      <w:pPr>
        <w:spacing w:before="0" w:after="0"/>
        <w:ind w:firstLine="0"/>
        <w:jc w:val="center"/>
      </w:pPr>
    </w:p>
    <w:p w14:paraId="7706A4D3" w14:textId="77777777" w:rsidR="008C6777" w:rsidRDefault="00B86016" w:rsidP="00461549">
      <w:pPr>
        <w:spacing w:before="0" w:after="0"/>
      </w:pPr>
      <w:r w:rsidRPr="008C6777">
        <w:t>Laissez-moi</w:t>
      </w:r>
      <w:r w:rsidR="008C6777">
        <w:t xml:space="preserve"> : </w:t>
      </w:r>
      <w:r w:rsidRPr="008C6777">
        <w:t>je la tiens pâmée entre mes bras</w:t>
      </w:r>
      <w:r w:rsidR="008C6777">
        <w:t> ;</w:t>
      </w:r>
    </w:p>
    <w:p w14:paraId="0335CE9E" w14:textId="40CC41D7" w:rsidR="00B86016" w:rsidRPr="008C6777" w:rsidRDefault="00B86016" w:rsidP="00461549">
      <w:pPr>
        <w:spacing w:before="0" w:after="0"/>
        <w:ind w:firstLine="0"/>
        <w:jc w:val="center"/>
      </w:pPr>
      <w:r w:rsidRPr="008C6777">
        <w:t>La voici qui jouit</w:t>
      </w:r>
      <w:r w:rsidR="008C6777">
        <w:t> : « </w:t>
      </w:r>
      <w:r w:rsidRPr="008C6777">
        <w:t>Ah</w:t>
      </w:r>
      <w:r w:rsidR="008C6777">
        <w:t xml:space="preserve"> ! </w:t>
      </w:r>
      <w:r w:rsidRPr="008C6777">
        <w:t>merde</w:t>
      </w:r>
      <w:r w:rsidR="008C6777">
        <w:t> !… »</w:t>
      </w:r>
    </w:p>
    <w:p w14:paraId="52A8BBB7" w14:textId="77777777" w:rsidR="008C6777" w:rsidRDefault="00B86016" w:rsidP="00461549">
      <w:pPr>
        <w:spacing w:before="0" w:after="0"/>
      </w:pPr>
      <w:r w:rsidRPr="008C6777">
        <w:t>Et le trou de son cul me chante un opéra</w:t>
      </w:r>
      <w:r w:rsidR="008C6777">
        <w:t>,</w:t>
      </w:r>
    </w:p>
    <w:p w14:paraId="73E15757" w14:textId="77777777" w:rsidR="008C6777" w:rsidRDefault="00B86016" w:rsidP="00461549">
      <w:pPr>
        <w:spacing w:before="0" w:after="0"/>
        <w:ind w:firstLine="0"/>
        <w:jc w:val="center"/>
      </w:pPr>
      <w:r w:rsidRPr="008C6777">
        <w:t>Qui doit être de Monteverde</w:t>
      </w:r>
      <w:r w:rsidR="008C6777">
        <w:t>.</w:t>
      </w:r>
    </w:p>
    <w:p w14:paraId="376E5B10" w14:textId="77777777" w:rsidR="00461549" w:rsidRDefault="00461549" w:rsidP="00461549">
      <w:pPr>
        <w:spacing w:before="0" w:after="0"/>
        <w:ind w:firstLine="0"/>
        <w:jc w:val="center"/>
      </w:pPr>
    </w:p>
    <w:p w14:paraId="14084066" w14:textId="7088493B" w:rsidR="008C6777" w:rsidRDefault="00B86016" w:rsidP="00461549">
      <w:pPr>
        <w:spacing w:before="0" w:after="0"/>
      </w:pPr>
      <w:r w:rsidRPr="008C6777">
        <w:t>Je n</w:t>
      </w:r>
      <w:r w:rsidR="008C6777">
        <w:t>’</w:t>
      </w:r>
      <w:r w:rsidRPr="008C6777">
        <w:t>aime plus vos chairs de rose et de jasmin</w:t>
      </w:r>
      <w:r w:rsidR="008C6777">
        <w:t>,</w:t>
      </w:r>
    </w:p>
    <w:p w14:paraId="2F148C12" w14:textId="77777777" w:rsidR="008C6777" w:rsidRDefault="00B86016" w:rsidP="00461549">
      <w:pPr>
        <w:spacing w:before="0" w:after="0"/>
        <w:ind w:firstLine="0"/>
        <w:jc w:val="center"/>
      </w:pPr>
      <w:r w:rsidRPr="008C6777">
        <w:t>Fillettes qui sentez la douche</w:t>
      </w:r>
      <w:r w:rsidR="008C6777">
        <w:t> ;</w:t>
      </w:r>
    </w:p>
    <w:p w14:paraId="5069B810" w14:textId="77777777" w:rsidR="008C6777" w:rsidRDefault="00B86016" w:rsidP="00461549">
      <w:pPr>
        <w:spacing w:before="0" w:after="0"/>
      </w:pPr>
      <w:r w:rsidRPr="008C6777">
        <w:t>Et pour mieux faire fi de leur eau de Lubin</w:t>
      </w:r>
      <w:r w:rsidR="008C6777">
        <w:t>,</w:t>
      </w:r>
    </w:p>
    <w:p w14:paraId="2BAF4A29" w14:textId="77777777" w:rsidR="008C6777" w:rsidRDefault="00B86016" w:rsidP="00461549">
      <w:pPr>
        <w:spacing w:before="0" w:after="0"/>
        <w:ind w:firstLine="0"/>
        <w:jc w:val="center"/>
      </w:pPr>
      <w:r w:rsidRPr="008C6777">
        <w:t>Margot</w:t>
      </w:r>
      <w:r w:rsidR="008C6777">
        <w:t xml:space="preserve">, </w:t>
      </w:r>
      <w:r w:rsidRPr="008C6777">
        <w:t>chions-nous dans la bouche</w:t>
      </w:r>
      <w:r w:rsidR="008C6777">
        <w:t> !</w:t>
      </w:r>
    </w:p>
    <w:p w14:paraId="2B5A7F43" w14:textId="77777777" w:rsidR="008C6777" w:rsidRDefault="00B86016" w:rsidP="008C6777">
      <w:pPr>
        <w:jc w:val="right"/>
      </w:pPr>
      <w:r w:rsidRPr="008C6777">
        <w:t>L</w:t>
      </w:r>
      <w:r w:rsidRPr="00461549">
        <w:rPr>
          <w:rStyle w:val="Taille-1Caracteres"/>
        </w:rPr>
        <w:t xml:space="preserve">E PETIT-NEVEU DE </w:t>
      </w:r>
      <w:r w:rsidRPr="008C6777">
        <w:t>B</w:t>
      </w:r>
      <w:r w:rsidRPr="00461549">
        <w:rPr>
          <w:rStyle w:val="Taille-1Caracteres"/>
        </w:rPr>
        <w:t>AFFO</w:t>
      </w:r>
      <w:r w:rsidR="008C6777">
        <w:t>.</w:t>
      </w:r>
    </w:p>
    <w:p w14:paraId="6C038993" w14:textId="7EBCC83B" w:rsidR="00B86016" w:rsidRPr="00CB27E7" w:rsidRDefault="00B86016" w:rsidP="008C6777">
      <w:pPr>
        <w:pStyle w:val="Titre2"/>
        <w:rPr>
          <w:iCs w:val="0"/>
        </w:rPr>
      </w:pPr>
      <w:bookmarkStart w:id="364" w:name="_Toc199525944"/>
      <w:r w:rsidRPr="00CB27E7">
        <w:rPr>
          <w:iCs w:val="0"/>
        </w:rPr>
        <w:lastRenderedPageBreak/>
        <w:t>*</w:t>
      </w:r>
      <w:bookmarkEnd w:id="364"/>
      <w:r w:rsidRPr="00CB27E7">
        <w:rPr>
          <w:iCs w:val="0"/>
        </w:rPr>
        <w:br/>
      </w:r>
    </w:p>
    <w:p w14:paraId="48581025" w14:textId="60212FBB" w:rsidR="00B86016" w:rsidRPr="00B90685" w:rsidRDefault="00B86016" w:rsidP="00461549">
      <w:pPr>
        <w:spacing w:before="0" w:after="0"/>
      </w:pPr>
      <w:r w:rsidRPr="00B90685">
        <w:t>Dans ce café bondé d</w:t>
      </w:r>
      <w:r w:rsidR="008C6777">
        <w:t>’</w:t>
      </w:r>
      <w:r w:rsidRPr="00B90685">
        <w:t>imbéciles</w:t>
      </w:r>
      <w:r w:rsidR="008C6777">
        <w:t xml:space="preserve">, </w:t>
      </w:r>
      <w:r w:rsidRPr="00B90685">
        <w:t>nous deux</w:t>
      </w:r>
    </w:p>
    <w:p w14:paraId="75704756" w14:textId="77777777" w:rsidR="00B86016" w:rsidRPr="00B90685" w:rsidRDefault="00B86016" w:rsidP="00461549">
      <w:pPr>
        <w:spacing w:before="0" w:after="0"/>
      </w:pPr>
      <w:r w:rsidRPr="00B90685">
        <w:t>Seuls nous représentions le soi-disant hideux</w:t>
      </w:r>
    </w:p>
    <w:p w14:paraId="38E6BA25" w14:textId="77777777" w:rsidR="008C6777" w:rsidRDefault="00B86016" w:rsidP="00461549">
      <w:pPr>
        <w:spacing w:before="0" w:after="0"/>
      </w:pPr>
      <w:r w:rsidRPr="00B90685">
        <w:t>Vice d</w:t>
      </w:r>
      <w:r w:rsidR="008C6777">
        <w:t>’</w:t>
      </w:r>
      <w:r w:rsidRPr="00B90685">
        <w:t xml:space="preserve">être </w:t>
      </w:r>
      <w:r w:rsidR="008C6777">
        <w:t>« </w:t>
      </w:r>
      <w:r w:rsidRPr="00B90685">
        <w:t>pour homme</w:t>
      </w:r>
      <w:r w:rsidR="008C6777">
        <w:t> »</w:t>
      </w:r>
      <w:r w:rsidRPr="00B90685">
        <w:t xml:space="preserve"> et sans qu</w:t>
      </w:r>
      <w:r w:rsidR="008C6777">
        <w:t>’</w:t>
      </w:r>
      <w:r w:rsidRPr="00B90685">
        <w:t>ils s</w:t>
      </w:r>
      <w:r w:rsidR="008C6777">
        <w:t>’</w:t>
      </w:r>
      <w:r w:rsidRPr="00B90685">
        <w:t>en doutassent</w:t>
      </w:r>
      <w:r w:rsidR="008C6777">
        <w:t>,</w:t>
      </w:r>
    </w:p>
    <w:p w14:paraId="754FC18F" w14:textId="55EC048E" w:rsidR="008C6777" w:rsidRDefault="00B86016" w:rsidP="00461549">
      <w:pPr>
        <w:spacing w:before="0" w:after="0"/>
      </w:pPr>
      <w:r w:rsidRPr="00B90685">
        <w:t>Nous encagnions ces c</w:t>
      </w:r>
      <w:r w:rsidR="008C6777">
        <w:t>..</w:t>
      </w:r>
      <w:r w:rsidRPr="00B90685">
        <w:t>s avec leur air bonasse</w:t>
      </w:r>
      <w:r w:rsidR="008C6777">
        <w:t>,</w:t>
      </w:r>
    </w:p>
    <w:p w14:paraId="0E774F54" w14:textId="77777777" w:rsidR="008C6777" w:rsidRDefault="00B86016" w:rsidP="00461549">
      <w:pPr>
        <w:spacing w:before="0" w:after="0"/>
      </w:pPr>
      <w:r w:rsidRPr="00B90685">
        <w:t>Leurs normales amours et leur morale en toc</w:t>
      </w:r>
      <w:r w:rsidR="008C6777">
        <w:t>,</w:t>
      </w:r>
    </w:p>
    <w:p w14:paraId="19C1E536" w14:textId="77777777" w:rsidR="008C6777" w:rsidRDefault="00B86016" w:rsidP="00461549">
      <w:pPr>
        <w:spacing w:before="0" w:after="0"/>
      </w:pPr>
      <w:r w:rsidRPr="00B90685">
        <w:t>Cependant que</w:t>
      </w:r>
      <w:r w:rsidR="008C6777">
        <w:t xml:space="preserve">, </w:t>
      </w:r>
      <w:r w:rsidRPr="00B90685">
        <w:t>branlés et de taille et d</w:t>
      </w:r>
      <w:r w:rsidR="008C6777">
        <w:t>’</w:t>
      </w:r>
      <w:r w:rsidRPr="00B90685">
        <w:t>estoc</w:t>
      </w:r>
      <w:r w:rsidR="008C6777">
        <w:t>,</w:t>
      </w:r>
    </w:p>
    <w:p w14:paraId="1625DF36" w14:textId="122B1499" w:rsidR="00B86016" w:rsidRPr="00B90685" w:rsidRDefault="00B86016" w:rsidP="00461549">
      <w:pPr>
        <w:spacing w:before="0" w:after="0"/>
      </w:pPr>
      <w:r w:rsidRPr="00B90685">
        <w:t>À tire-larigot</w:t>
      </w:r>
      <w:r w:rsidR="008C6777">
        <w:t xml:space="preserve">, </w:t>
      </w:r>
      <w:r w:rsidRPr="00B90685">
        <w:t>à gogo</w:t>
      </w:r>
      <w:r w:rsidR="008C6777">
        <w:t xml:space="preserve">, </w:t>
      </w:r>
      <w:r w:rsidRPr="00B90685">
        <w:t>par principes</w:t>
      </w:r>
    </w:p>
    <w:p w14:paraId="7C8FFCE1" w14:textId="77777777" w:rsidR="008C6777" w:rsidRDefault="00B86016" w:rsidP="00461549">
      <w:pPr>
        <w:spacing w:before="0" w:after="0"/>
      </w:pPr>
      <w:r w:rsidRPr="00B90685">
        <w:t>Toutefois</w:t>
      </w:r>
      <w:r w:rsidR="008C6777">
        <w:t xml:space="preserve">, </w:t>
      </w:r>
      <w:r w:rsidRPr="00B90685">
        <w:t>voilés par les flocons de nos pipes</w:t>
      </w:r>
    </w:p>
    <w:p w14:paraId="42EB4C6F" w14:textId="2BA88F58" w:rsidR="008C6777" w:rsidRDefault="008C6777" w:rsidP="00461549">
      <w:pPr>
        <w:spacing w:before="0" w:after="0"/>
      </w:pPr>
      <w:r>
        <w:t>(</w:t>
      </w:r>
      <w:r w:rsidR="00B86016" w:rsidRPr="00B90685">
        <w:t>Comme autrefois Héro copulait avec Zeus</w:t>
      </w:r>
      <w:r>
        <w:t>),</w:t>
      </w:r>
    </w:p>
    <w:p w14:paraId="67885F0B" w14:textId="5A779F04" w:rsidR="00B86016" w:rsidRPr="00B90685" w:rsidRDefault="00B86016" w:rsidP="00461549">
      <w:pPr>
        <w:spacing w:before="0" w:after="0"/>
      </w:pPr>
      <w:r w:rsidRPr="00B90685">
        <w:t>Nos v</w:t>
      </w:r>
      <w:r w:rsidR="008C6777">
        <w:t>..</w:t>
      </w:r>
      <w:r w:rsidRPr="00B90685">
        <w:t>s</w:t>
      </w:r>
      <w:r w:rsidR="008C6777">
        <w:t xml:space="preserve">, </w:t>
      </w:r>
      <w:r w:rsidRPr="00B90685">
        <w:t>tels que des nez joyeux et Karrogheus</w:t>
      </w:r>
    </w:p>
    <w:p w14:paraId="496B07AF" w14:textId="77777777" w:rsidR="008C6777" w:rsidRDefault="00B86016" w:rsidP="00461549">
      <w:pPr>
        <w:spacing w:before="0" w:after="0"/>
      </w:pPr>
      <w:r w:rsidRPr="00B90685">
        <w:t>Qu</w:t>
      </w:r>
      <w:r w:rsidR="008C6777">
        <w:t>’</w:t>
      </w:r>
      <w:r w:rsidRPr="00B90685">
        <w:t>eussent mouchés nos mains d</w:t>
      </w:r>
      <w:r w:rsidR="008C6777">
        <w:t>’</w:t>
      </w:r>
      <w:r w:rsidRPr="00B90685">
        <w:t>un geste délectable</w:t>
      </w:r>
      <w:r w:rsidR="008C6777">
        <w:t>,</w:t>
      </w:r>
    </w:p>
    <w:p w14:paraId="24D31705" w14:textId="77777777" w:rsidR="008C6777" w:rsidRDefault="00B86016" w:rsidP="00461549">
      <w:pPr>
        <w:spacing w:before="0" w:after="0"/>
      </w:pPr>
      <w:r w:rsidRPr="00B90685">
        <w:t>Éternuaient des jets de foutre sous la table</w:t>
      </w:r>
      <w:r w:rsidR="008C6777">
        <w:t>.</w:t>
      </w:r>
    </w:p>
    <w:p w14:paraId="5E314674" w14:textId="77777777" w:rsidR="008C6777" w:rsidRDefault="00B86016" w:rsidP="008C6777">
      <w:pPr>
        <w:jc w:val="right"/>
      </w:pPr>
      <w:r w:rsidRPr="008C6777">
        <w:t>E</w:t>
      </w:r>
      <w:r w:rsidRPr="00461549">
        <w:rPr>
          <w:rStyle w:val="Taille-1Caracteres"/>
        </w:rPr>
        <w:t>L</w:t>
      </w:r>
      <w:r w:rsidRPr="008C6777">
        <w:t xml:space="preserve"> L</w:t>
      </w:r>
      <w:r w:rsidRPr="00461549">
        <w:rPr>
          <w:rStyle w:val="Taille-1Caracteres"/>
        </w:rPr>
        <w:t xml:space="preserve">ICENCIADO </w:t>
      </w:r>
      <w:r w:rsidRPr="008C6777">
        <w:t>P</w:t>
      </w:r>
      <w:r w:rsidRPr="00461549">
        <w:rPr>
          <w:rStyle w:val="Taille-1Caracteres"/>
        </w:rPr>
        <w:t>ABLO</w:t>
      </w:r>
      <w:r w:rsidRPr="008C6777">
        <w:t xml:space="preserve"> H</w:t>
      </w:r>
      <w:r w:rsidRPr="00461549">
        <w:rPr>
          <w:rStyle w:val="Taille-1Caracteres"/>
        </w:rPr>
        <w:t>ERLANEZ</w:t>
      </w:r>
      <w:r w:rsidR="008C6777">
        <w:t>.</w:t>
      </w:r>
    </w:p>
    <w:p w14:paraId="34AEE6F5" w14:textId="5126F27B" w:rsidR="00B86016" w:rsidRPr="00B90685" w:rsidRDefault="00B86016" w:rsidP="008C6777">
      <w:pPr>
        <w:pStyle w:val="Titre2"/>
        <w:rPr>
          <w:szCs w:val="44"/>
        </w:rPr>
      </w:pPr>
      <w:bookmarkStart w:id="365" w:name="_Toc275359291"/>
      <w:bookmarkStart w:id="366" w:name="_Toc199525945"/>
      <w:r w:rsidRPr="00B90685">
        <w:rPr>
          <w:szCs w:val="44"/>
        </w:rPr>
        <w:lastRenderedPageBreak/>
        <w:t>LES FEMMES DE LA BIBLE</w:t>
      </w:r>
      <w:bookmarkEnd w:id="365"/>
      <w:bookmarkEnd w:id="366"/>
      <w:r w:rsidRPr="00B90685">
        <w:rPr>
          <w:szCs w:val="44"/>
        </w:rPr>
        <w:br/>
      </w:r>
    </w:p>
    <w:p w14:paraId="1E6AD001" w14:textId="77777777" w:rsidR="008C6777" w:rsidRDefault="00B86016" w:rsidP="00461549">
      <w:pPr>
        <w:spacing w:before="0" w:after="0"/>
        <w:ind w:firstLine="0"/>
        <w:jc w:val="center"/>
      </w:pPr>
      <w:r w:rsidRPr="008C6777">
        <w:t>Dans un charmant enclos</w:t>
      </w:r>
      <w:r w:rsidR="008C6777">
        <w:t>,</w:t>
      </w:r>
    </w:p>
    <w:p w14:paraId="48BC9DC3" w14:textId="77777777" w:rsidR="008C6777" w:rsidRDefault="00B86016" w:rsidP="00461549">
      <w:pPr>
        <w:spacing w:before="0" w:after="0"/>
        <w:ind w:firstLine="0"/>
        <w:jc w:val="center"/>
      </w:pPr>
      <w:r w:rsidRPr="008C6777">
        <w:t>Tous deux frais et dispos</w:t>
      </w:r>
      <w:r w:rsidR="008C6777">
        <w:t>,</w:t>
      </w:r>
    </w:p>
    <w:p w14:paraId="38B118A7" w14:textId="77777777" w:rsidR="008C6777" w:rsidRDefault="00B86016" w:rsidP="00461549">
      <w:pPr>
        <w:spacing w:before="0" w:after="0"/>
        <w:ind w:firstLine="0"/>
        <w:jc w:val="center"/>
      </w:pPr>
      <w:r w:rsidRPr="008C6777">
        <w:t>Vivant comme des sots</w:t>
      </w:r>
      <w:r w:rsidR="008C6777">
        <w:t>,</w:t>
      </w:r>
    </w:p>
    <w:p w14:paraId="3EA1DF06" w14:textId="77777777" w:rsidR="008C6777" w:rsidRDefault="00B86016" w:rsidP="00461549">
      <w:pPr>
        <w:spacing w:before="0" w:after="0"/>
      </w:pPr>
      <w:r w:rsidRPr="00B90685">
        <w:t>Ève trichait Adam aux dominos</w:t>
      </w:r>
      <w:r w:rsidR="008C6777">
        <w:t>.</w:t>
      </w:r>
    </w:p>
    <w:p w14:paraId="077B7D2F" w14:textId="77777777" w:rsidR="008C6777" w:rsidRDefault="00B86016" w:rsidP="00461549">
      <w:pPr>
        <w:spacing w:before="0" w:after="0"/>
      </w:pPr>
      <w:r w:rsidRPr="00B90685">
        <w:t>Bientôt ce jeu sut déplaire à l</w:t>
      </w:r>
      <w:r w:rsidR="008C6777">
        <w:t>’</w:t>
      </w:r>
      <w:r w:rsidRPr="00B90685">
        <w:t>épouse</w:t>
      </w:r>
      <w:r w:rsidR="008C6777">
        <w:t>,</w:t>
      </w:r>
    </w:p>
    <w:p w14:paraId="2EC2D242" w14:textId="77777777" w:rsidR="008C6777" w:rsidRDefault="00B86016" w:rsidP="00461549">
      <w:pPr>
        <w:spacing w:before="0" w:after="0"/>
      </w:pPr>
      <w:r w:rsidRPr="00B90685">
        <w:t>Et</w:t>
      </w:r>
      <w:r w:rsidR="008C6777">
        <w:t xml:space="preserve">, </w:t>
      </w:r>
      <w:r w:rsidRPr="00B90685">
        <w:t xml:space="preserve">soupirant en </w:t>
      </w:r>
      <w:r w:rsidRPr="00B90685">
        <w:rPr>
          <w:i/>
        </w:rPr>
        <w:t>fa</w:t>
      </w:r>
      <w:r w:rsidRPr="00B90685">
        <w:t xml:space="preserve"> dièse ou </w:t>
      </w:r>
      <w:r w:rsidRPr="00B90685">
        <w:rPr>
          <w:i/>
        </w:rPr>
        <w:t>sol</w:t>
      </w:r>
      <w:r w:rsidR="008C6777">
        <w:t>,</w:t>
      </w:r>
    </w:p>
    <w:p w14:paraId="08955B9B" w14:textId="77777777" w:rsidR="008C6777" w:rsidRDefault="00B86016" w:rsidP="00461549">
      <w:pPr>
        <w:spacing w:before="0" w:after="0"/>
      </w:pPr>
      <w:r w:rsidRPr="00B90685">
        <w:t>Dans le jardin</w:t>
      </w:r>
      <w:r w:rsidR="008C6777">
        <w:t xml:space="preserve">, </w:t>
      </w:r>
      <w:r w:rsidRPr="00B90685">
        <w:t>sur la verte pelouse</w:t>
      </w:r>
      <w:r w:rsidR="008C6777">
        <w:t>.,</w:t>
      </w:r>
    </w:p>
    <w:p w14:paraId="1ACC0F1D" w14:textId="1C8B4F84" w:rsidR="00B86016" w:rsidRDefault="00B86016" w:rsidP="00461549">
      <w:pPr>
        <w:spacing w:before="0" w:after="0"/>
      </w:pPr>
      <w:r w:rsidRPr="00B90685">
        <w:t>Elle attrapait des moucherons au vol</w:t>
      </w:r>
      <w:r w:rsidR="008C6777">
        <w:t>.</w:t>
      </w:r>
    </w:p>
    <w:p w14:paraId="7F6F3AA2" w14:textId="77777777" w:rsidR="00461549" w:rsidRPr="00B90685" w:rsidRDefault="00461549" w:rsidP="00461549">
      <w:pPr>
        <w:spacing w:before="0" w:after="0"/>
      </w:pPr>
    </w:p>
    <w:p w14:paraId="216C8BE7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Mais cet amusement</w:t>
      </w:r>
    </w:p>
    <w:p w14:paraId="34FBBB1D" w14:textId="77777777" w:rsidR="008C6777" w:rsidRDefault="00B86016" w:rsidP="00461549">
      <w:pPr>
        <w:spacing w:before="0" w:after="0"/>
        <w:ind w:firstLine="0"/>
        <w:jc w:val="center"/>
      </w:pPr>
      <w:r w:rsidRPr="008C6777">
        <w:t>Ne dura qu</w:t>
      </w:r>
      <w:r w:rsidR="008C6777">
        <w:t>’</w:t>
      </w:r>
      <w:r w:rsidRPr="008C6777">
        <w:t>un moment</w:t>
      </w:r>
      <w:r w:rsidR="008C6777">
        <w:t>.</w:t>
      </w:r>
    </w:p>
    <w:p w14:paraId="1755A26D" w14:textId="64E80B05" w:rsidR="00B86016" w:rsidRPr="008C6777" w:rsidRDefault="00B86016" w:rsidP="00461549">
      <w:pPr>
        <w:spacing w:before="0" w:after="0"/>
        <w:ind w:firstLine="0"/>
        <w:jc w:val="center"/>
      </w:pPr>
      <w:r w:rsidRPr="008C6777">
        <w:t>Le conseil d</w:t>
      </w:r>
      <w:r w:rsidR="008C6777">
        <w:t>’</w:t>
      </w:r>
      <w:r w:rsidRPr="008C6777">
        <w:t>un serpent</w:t>
      </w:r>
    </w:p>
    <w:p w14:paraId="7527D54B" w14:textId="77777777" w:rsidR="008C6777" w:rsidRDefault="00B86016" w:rsidP="00461549">
      <w:pPr>
        <w:spacing w:before="0" w:after="0"/>
      </w:pPr>
      <w:r w:rsidRPr="00B90685">
        <w:t>Vint lui montrer un jeu plus séduisant</w:t>
      </w:r>
      <w:r w:rsidR="008C6777">
        <w:t>.</w:t>
      </w:r>
    </w:p>
    <w:p w14:paraId="5C19CC98" w14:textId="77777777" w:rsidR="008C6777" w:rsidRDefault="00B86016" w:rsidP="00461549">
      <w:pPr>
        <w:spacing w:before="0" w:after="0"/>
      </w:pPr>
      <w:r w:rsidRPr="00B90685">
        <w:t>Dès cet instant</w:t>
      </w:r>
      <w:r w:rsidR="008C6777">
        <w:t xml:space="preserve">, </w:t>
      </w:r>
      <w:r w:rsidRPr="00B90685">
        <w:t>Adam n</w:t>
      </w:r>
      <w:r w:rsidR="008C6777">
        <w:t>’</w:t>
      </w:r>
      <w:r w:rsidRPr="00B90685">
        <w:t>eut plus de trêve</w:t>
      </w:r>
      <w:r w:rsidR="008C6777">
        <w:t> ;</w:t>
      </w:r>
    </w:p>
    <w:p w14:paraId="5275C698" w14:textId="77777777" w:rsidR="008C6777" w:rsidRDefault="00B86016" w:rsidP="00461549">
      <w:pPr>
        <w:spacing w:before="0" w:after="0"/>
      </w:pPr>
      <w:r w:rsidRPr="00B90685">
        <w:t>Elle voulait jouer dans tous les coins</w:t>
      </w:r>
      <w:r w:rsidR="008C6777">
        <w:t>,</w:t>
      </w:r>
    </w:p>
    <w:p w14:paraId="2B36F383" w14:textId="77777777" w:rsidR="008C6777" w:rsidRDefault="00B86016" w:rsidP="00461549">
      <w:pPr>
        <w:spacing w:before="0" w:after="0"/>
      </w:pPr>
      <w:r w:rsidRPr="00B90685">
        <w:t>Et pour donner du courage à l</w:t>
      </w:r>
      <w:r w:rsidR="008C6777">
        <w:t>’</w:t>
      </w:r>
      <w:r w:rsidRPr="00B90685">
        <w:t>élève</w:t>
      </w:r>
      <w:r w:rsidR="008C6777">
        <w:t>,</w:t>
      </w:r>
    </w:p>
    <w:p w14:paraId="136776C4" w14:textId="77777777" w:rsidR="008C6777" w:rsidRDefault="00B86016" w:rsidP="00461549">
      <w:pPr>
        <w:spacing w:before="0" w:after="0"/>
      </w:pPr>
      <w:r w:rsidRPr="00B90685">
        <w:t>L</w:t>
      </w:r>
      <w:r w:rsidR="008C6777">
        <w:t>’</w:t>
      </w:r>
      <w:r w:rsidRPr="00B90685">
        <w:t>histoire dit qu</w:t>
      </w:r>
      <w:r w:rsidR="008C6777">
        <w:t>’</w:t>
      </w:r>
      <w:r w:rsidRPr="00B90685">
        <w:t>on lui rendait des points</w:t>
      </w:r>
      <w:r w:rsidR="008C6777">
        <w:t>.</w:t>
      </w:r>
    </w:p>
    <w:p w14:paraId="71EB642C" w14:textId="77777777" w:rsidR="00461549" w:rsidRDefault="00461549" w:rsidP="00461549">
      <w:pPr>
        <w:spacing w:before="0" w:after="0"/>
      </w:pPr>
    </w:p>
    <w:p w14:paraId="63AB2FE5" w14:textId="77777777" w:rsidR="008C6777" w:rsidRDefault="00B86016" w:rsidP="00461549">
      <w:pPr>
        <w:spacing w:before="0" w:after="0"/>
        <w:ind w:firstLine="0"/>
        <w:jc w:val="center"/>
      </w:pPr>
      <w:r w:rsidRPr="008C6777">
        <w:t>Rébecca</w:t>
      </w:r>
      <w:r w:rsidR="008C6777">
        <w:t xml:space="preserve">, </w:t>
      </w:r>
      <w:r w:rsidRPr="008C6777">
        <w:t>mon agneau</w:t>
      </w:r>
      <w:r w:rsidR="008C6777">
        <w:t>,</w:t>
      </w:r>
    </w:p>
    <w:p w14:paraId="73FDE8FE" w14:textId="0344061D" w:rsidR="00B86016" w:rsidRPr="008C6777" w:rsidRDefault="00B86016" w:rsidP="00461549">
      <w:pPr>
        <w:spacing w:before="0" w:after="0"/>
        <w:ind w:firstLine="0"/>
        <w:jc w:val="center"/>
      </w:pPr>
      <w:r w:rsidRPr="008C6777">
        <w:t>Pour une cruche d</w:t>
      </w:r>
      <w:r w:rsidR="008C6777">
        <w:t>’</w:t>
      </w:r>
      <w:r w:rsidRPr="008C6777">
        <w:t>eau</w:t>
      </w:r>
    </w:p>
    <w:p w14:paraId="31348FFE" w14:textId="77777777" w:rsidR="008C6777" w:rsidRDefault="00B86016" w:rsidP="00461549">
      <w:pPr>
        <w:spacing w:before="0" w:after="0"/>
        <w:ind w:firstLine="0"/>
        <w:jc w:val="center"/>
      </w:pPr>
      <w:r w:rsidRPr="008C6777">
        <w:t>Offerte à des chameaux</w:t>
      </w:r>
      <w:r w:rsidR="008C6777">
        <w:t>,</w:t>
      </w:r>
    </w:p>
    <w:p w14:paraId="2CF549C5" w14:textId="77777777" w:rsidR="008C6777" w:rsidRDefault="00B86016" w:rsidP="00461549">
      <w:pPr>
        <w:spacing w:before="0" w:after="0"/>
      </w:pPr>
      <w:r w:rsidRPr="00B90685">
        <w:t>Tu sus gagner un époux</w:t>
      </w:r>
      <w:r w:rsidR="008C6777">
        <w:t xml:space="preserve">, </w:t>
      </w:r>
      <w:r w:rsidRPr="00B90685">
        <w:t>des cadeaux</w:t>
      </w:r>
      <w:r w:rsidR="008C6777">
        <w:t>.</w:t>
      </w:r>
    </w:p>
    <w:p w14:paraId="1C114822" w14:textId="4884E295" w:rsidR="00B86016" w:rsidRPr="00B90685" w:rsidRDefault="00B86016" w:rsidP="00461549">
      <w:pPr>
        <w:spacing w:before="0" w:after="0"/>
      </w:pPr>
      <w:r w:rsidRPr="00B90685">
        <w:t>Temps fortunés</w:t>
      </w:r>
      <w:r w:rsidR="008C6777">
        <w:t xml:space="preserve"> ! </w:t>
      </w:r>
      <w:r w:rsidRPr="00B90685">
        <w:t>où les chefs de familles</w:t>
      </w:r>
    </w:p>
    <w:p w14:paraId="192E13F9" w14:textId="77777777" w:rsidR="008C6777" w:rsidRDefault="00B86016" w:rsidP="00461549">
      <w:pPr>
        <w:spacing w:before="0" w:after="0"/>
      </w:pPr>
      <w:r w:rsidRPr="00B90685">
        <w:t>Étaient exempts de soucis ennuyeux</w:t>
      </w:r>
      <w:r w:rsidR="008C6777">
        <w:t> !</w:t>
      </w:r>
    </w:p>
    <w:p w14:paraId="194534C4" w14:textId="591BC3A9" w:rsidR="00B86016" w:rsidRPr="00B90685" w:rsidRDefault="00B86016" w:rsidP="00461549">
      <w:pPr>
        <w:spacing w:before="0" w:after="0"/>
      </w:pPr>
      <w:r w:rsidRPr="00B90685">
        <w:t>Car ils pouvaient négocier leurs filles</w:t>
      </w:r>
    </w:p>
    <w:p w14:paraId="5E9D0905" w14:textId="77777777" w:rsidR="008C6777" w:rsidRDefault="00B86016" w:rsidP="00461549">
      <w:pPr>
        <w:spacing w:before="0" w:after="0"/>
      </w:pPr>
      <w:r w:rsidRPr="00B90685">
        <w:t>Et conserver leur champagne mousseux</w:t>
      </w:r>
      <w:r w:rsidR="008C6777">
        <w:t>.</w:t>
      </w:r>
    </w:p>
    <w:p w14:paraId="2FCF661D" w14:textId="77777777" w:rsidR="00461549" w:rsidRDefault="00461549" w:rsidP="00461549">
      <w:pPr>
        <w:spacing w:before="0" w:after="0"/>
      </w:pPr>
    </w:p>
    <w:p w14:paraId="680A932B" w14:textId="77777777" w:rsidR="008C6777" w:rsidRDefault="00B86016" w:rsidP="00461549">
      <w:pPr>
        <w:spacing w:before="0" w:after="0"/>
        <w:ind w:firstLine="0"/>
        <w:jc w:val="center"/>
      </w:pPr>
      <w:r w:rsidRPr="008C6777">
        <w:t>Brûlante Putiphar</w:t>
      </w:r>
      <w:r w:rsidR="008C6777">
        <w:t>,</w:t>
      </w:r>
    </w:p>
    <w:p w14:paraId="7EF3D28A" w14:textId="77777777" w:rsidR="008C6777" w:rsidRDefault="00B86016" w:rsidP="00461549">
      <w:pPr>
        <w:spacing w:before="0" w:after="0"/>
        <w:ind w:firstLine="0"/>
        <w:jc w:val="center"/>
      </w:pPr>
      <w:r w:rsidRPr="008C6777">
        <w:t>Sur ton lit de brocart</w:t>
      </w:r>
      <w:r w:rsidR="008C6777">
        <w:t>,</w:t>
      </w:r>
    </w:p>
    <w:p w14:paraId="6A8AE29B" w14:textId="78BCD2E7" w:rsidR="00B86016" w:rsidRPr="008C6777" w:rsidRDefault="00B86016" w:rsidP="00461549">
      <w:pPr>
        <w:spacing w:before="0" w:after="0"/>
        <w:ind w:firstLine="0"/>
        <w:jc w:val="center"/>
      </w:pPr>
      <w:r w:rsidRPr="008C6777">
        <w:lastRenderedPageBreak/>
        <w:t>Ton coup d</w:t>
      </w:r>
      <w:r w:rsidR="008C6777">
        <w:t>’</w:t>
      </w:r>
      <w:r w:rsidRPr="008C6777">
        <w:t>œil égrillard</w:t>
      </w:r>
    </w:p>
    <w:p w14:paraId="50A16FA6" w14:textId="77777777" w:rsidR="008C6777" w:rsidRDefault="00B86016" w:rsidP="00461549">
      <w:pPr>
        <w:spacing w:before="0" w:after="0"/>
      </w:pPr>
      <w:r w:rsidRPr="00B90685">
        <w:t>Croit fasciner et séduire un jobard</w:t>
      </w:r>
      <w:r w:rsidR="008C6777">
        <w:t>,</w:t>
      </w:r>
    </w:p>
    <w:p w14:paraId="5FDC98B3" w14:textId="77777777" w:rsidR="008C6777" w:rsidRDefault="00B86016" w:rsidP="00461549">
      <w:pPr>
        <w:spacing w:before="0" w:after="0"/>
      </w:pPr>
      <w:r w:rsidRPr="00B90685">
        <w:t>Le pauvre enfant s</w:t>
      </w:r>
      <w:r w:rsidR="008C6777">
        <w:t>’</w:t>
      </w:r>
      <w:r w:rsidRPr="00B90685">
        <w:t>épouvante et se sauve</w:t>
      </w:r>
      <w:r w:rsidR="008C6777">
        <w:t> ;</w:t>
      </w:r>
    </w:p>
    <w:p w14:paraId="65542144" w14:textId="77777777" w:rsidR="008C6777" w:rsidRDefault="00B86016" w:rsidP="00461549">
      <w:pPr>
        <w:spacing w:before="0" w:after="0"/>
      </w:pPr>
      <w:r w:rsidRPr="00B90685">
        <w:t>Son sang se fige</w:t>
      </w:r>
      <w:r w:rsidR="008C6777">
        <w:t xml:space="preserve">, </w:t>
      </w:r>
      <w:r w:rsidRPr="00B90685">
        <w:t>il est tout éperdu</w:t>
      </w:r>
      <w:r w:rsidR="008C6777">
        <w:t> !</w:t>
      </w:r>
    </w:p>
    <w:p w14:paraId="2B191222" w14:textId="77777777" w:rsidR="008C6777" w:rsidRDefault="00B86016" w:rsidP="00461549">
      <w:pPr>
        <w:spacing w:before="0" w:after="0"/>
      </w:pPr>
      <w:r w:rsidRPr="00B90685">
        <w:t>Car il croit voir</w:t>
      </w:r>
      <w:r w:rsidR="008C6777">
        <w:t xml:space="preserve">, </w:t>
      </w:r>
      <w:r w:rsidRPr="00B90685">
        <w:t>sous les draps de l</w:t>
      </w:r>
      <w:r w:rsidR="008C6777">
        <w:t>’</w:t>
      </w:r>
      <w:r w:rsidRPr="00B90685">
        <w:t>alcôve</w:t>
      </w:r>
      <w:r w:rsidR="008C6777">
        <w:t>,</w:t>
      </w:r>
    </w:p>
    <w:p w14:paraId="5CEF29FA" w14:textId="77777777" w:rsidR="008C6777" w:rsidRDefault="00B86016" w:rsidP="00461549">
      <w:pPr>
        <w:spacing w:before="0" w:after="0"/>
      </w:pPr>
      <w:r w:rsidRPr="00B90685">
        <w:t>Un animal au poil fauve et tondu</w:t>
      </w:r>
      <w:r w:rsidR="008C6777">
        <w:t> !</w:t>
      </w:r>
    </w:p>
    <w:p w14:paraId="40307171" w14:textId="77777777" w:rsidR="00461549" w:rsidRDefault="00461549" w:rsidP="00461549">
      <w:pPr>
        <w:spacing w:before="0" w:after="0"/>
      </w:pPr>
    </w:p>
    <w:p w14:paraId="17CEBE3D" w14:textId="77777777" w:rsidR="008C6777" w:rsidRDefault="00B86016" w:rsidP="00461549">
      <w:pPr>
        <w:spacing w:before="0" w:after="0"/>
        <w:ind w:firstLine="0"/>
        <w:jc w:val="center"/>
      </w:pPr>
      <w:r w:rsidRPr="008C6777">
        <w:t>Ce qui causa sa peur</w:t>
      </w:r>
      <w:r w:rsidR="008C6777">
        <w:t>,</w:t>
      </w:r>
    </w:p>
    <w:p w14:paraId="4507CE5A" w14:textId="77777777" w:rsidR="008C6777" w:rsidRDefault="00B86016" w:rsidP="00461549">
      <w:pPr>
        <w:spacing w:before="0" w:after="0"/>
        <w:ind w:firstLine="0"/>
        <w:jc w:val="center"/>
      </w:pPr>
      <w:r w:rsidRPr="008C6777">
        <w:t>Son effroi</w:t>
      </w:r>
      <w:r w:rsidR="008C6777">
        <w:t xml:space="preserve">, </w:t>
      </w:r>
      <w:r w:rsidRPr="008C6777">
        <w:t>son horreur</w:t>
      </w:r>
      <w:r w:rsidR="008C6777">
        <w:t>,</w:t>
      </w:r>
    </w:p>
    <w:p w14:paraId="1181D283" w14:textId="7164D9E3" w:rsidR="00B86016" w:rsidRPr="008C6777" w:rsidRDefault="00B86016" w:rsidP="00461549">
      <w:pPr>
        <w:spacing w:before="0" w:after="0"/>
        <w:ind w:firstLine="0"/>
        <w:jc w:val="center"/>
      </w:pPr>
      <w:r w:rsidRPr="008C6777">
        <w:t>Fut l</w:t>
      </w:r>
      <w:r w:rsidR="008C6777">
        <w:t>’</w:t>
      </w:r>
      <w:r w:rsidRPr="008C6777">
        <w:t>objet enchanteur</w:t>
      </w:r>
    </w:p>
    <w:p w14:paraId="06BE3DA6" w14:textId="77777777" w:rsidR="008C6777" w:rsidRDefault="00B86016" w:rsidP="00461549">
      <w:pPr>
        <w:spacing w:before="0" w:after="0"/>
      </w:pPr>
      <w:r w:rsidRPr="00B90685">
        <w:t>Que je m</w:t>
      </w:r>
      <w:r w:rsidR="008C6777">
        <w:t>’</w:t>
      </w:r>
      <w:r w:rsidRPr="00B90685">
        <w:t>abstiens de nommer par pudeur</w:t>
      </w:r>
      <w:r w:rsidR="008C6777">
        <w:t>.</w:t>
      </w:r>
    </w:p>
    <w:p w14:paraId="4E51C796" w14:textId="77777777" w:rsidR="008C6777" w:rsidRDefault="00B86016" w:rsidP="00461549">
      <w:pPr>
        <w:spacing w:before="0" w:after="0"/>
      </w:pPr>
      <w:r w:rsidRPr="00B90685">
        <w:t>Mais n</w:t>
      </w:r>
      <w:r w:rsidR="008C6777">
        <w:t>’</w:t>
      </w:r>
      <w:r w:rsidRPr="00B90685">
        <w:t>écoutant que ton brûlant délire</w:t>
      </w:r>
      <w:r w:rsidR="008C6777">
        <w:t>,</w:t>
      </w:r>
    </w:p>
    <w:p w14:paraId="0B0BE2A0" w14:textId="77777777" w:rsidR="008C6777" w:rsidRDefault="00B86016" w:rsidP="00461549">
      <w:pPr>
        <w:spacing w:before="0" w:after="0"/>
      </w:pPr>
      <w:r w:rsidRPr="00B90685">
        <w:t>Tu l</w:t>
      </w:r>
      <w:r w:rsidR="008C6777">
        <w:t>’</w:t>
      </w:r>
      <w:r w:rsidRPr="00B90685">
        <w:t>empoignas</w:t>
      </w:r>
      <w:r w:rsidR="008C6777">
        <w:t xml:space="preserve">, </w:t>
      </w:r>
      <w:r w:rsidRPr="00B90685">
        <w:t>ce pauvre jouvenceau</w:t>
      </w:r>
      <w:r w:rsidR="008C6777">
        <w:t>,</w:t>
      </w:r>
    </w:p>
    <w:p w14:paraId="61546719" w14:textId="32629571" w:rsidR="00B86016" w:rsidRPr="00B90685" w:rsidRDefault="00B86016" w:rsidP="00461549">
      <w:pPr>
        <w:spacing w:before="0" w:after="0"/>
      </w:pPr>
      <w:r w:rsidRPr="00B90685">
        <w:t>Par un endroit que je pourrais décrire</w:t>
      </w:r>
    </w:p>
    <w:p w14:paraId="7A4A657E" w14:textId="77777777" w:rsidR="008C6777" w:rsidRDefault="00B86016" w:rsidP="00461549">
      <w:pPr>
        <w:spacing w:before="0" w:after="0"/>
      </w:pPr>
      <w:r w:rsidRPr="00B90685">
        <w:t>Et que les saints ont appelé manteau</w:t>
      </w:r>
      <w:r w:rsidR="008C6777">
        <w:t>.</w:t>
      </w:r>
    </w:p>
    <w:p w14:paraId="5B820257" w14:textId="77777777" w:rsidR="00461549" w:rsidRDefault="00461549" w:rsidP="00461549">
      <w:pPr>
        <w:spacing w:before="0" w:after="0"/>
      </w:pPr>
    </w:p>
    <w:p w14:paraId="701CB594" w14:textId="6201CE0B" w:rsidR="00B86016" w:rsidRPr="008C6777" w:rsidRDefault="00B86016" w:rsidP="00461549">
      <w:pPr>
        <w:spacing w:before="0" w:after="0"/>
        <w:ind w:firstLine="0"/>
        <w:jc w:val="center"/>
      </w:pPr>
      <w:r w:rsidRPr="008C6777">
        <w:t>Suzanne</w:t>
      </w:r>
      <w:r w:rsidR="008C6777">
        <w:t xml:space="preserve">, </w:t>
      </w:r>
      <w:r w:rsidRPr="008C6777">
        <w:t>ta pudeur</w:t>
      </w:r>
    </w:p>
    <w:p w14:paraId="186EE4C8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Ressemble à ce voleur</w:t>
      </w:r>
    </w:p>
    <w:p w14:paraId="7BB7631E" w14:textId="77777777" w:rsidR="008C6777" w:rsidRDefault="00B86016" w:rsidP="00461549">
      <w:pPr>
        <w:spacing w:before="0" w:after="0"/>
        <w:ind w:firstLine="0"/>
        <w:jc w:val="center"/>
      </w:pPr>
      <w:r w:rsidRPr="008C6777">
        <w:t>Qui vante son honneur</w:t>
      </w:r>
      <w:r w:rsidR="008C6777">
        <w:t>,</w:t>
      </w:r>
    </w:p>
    <w:p w14:paraId="6CE3BA91" w14:textId="77777777" w:rsidR="008C6777" w:rsidRDefault="00B86016" w:rsidP="00461549">
      <w:pPr>
        <w:spacing w:before="0" w:after="0"/>
      </w:pPr>
      <w:r w:rsidRPr="00B90685">
        <w:t>Quand il dédaigne un butin sans valeur</w:t>
      </w:r>
      <w:r w:rsidR="008C6777">
        <w:t>.</w:t>
      </w:r>
    </w:p>
    <w:p w14:paraId="021FD5BB" w14:textId="77777777" w:rsidR="008C6777" w:rsidRDefault="00B86016" w:rsidP="00461549">
      <w:pPr>
        <w:spacing w:before="0" w:after="0"/>
      </w:pPr>
      <w:r w:rsidRPr="00B90685">
        <w:t>La chasteté</w:t>
      </w:r>
      <w:r w:rsidR="008C6777">
        <w:t xml:space="preserve">, </w:t>
      </w:r>
      <w:r w:rsidRPr="00B90685">
        <w:t>dont tu fais étalage</w:t>
      </w:r>
      <w:r w:rsidR="008C6777">
        <w:t>,</w:t>
      </w:r>
    </w:p>
    <w:p w14:paraId="195B0E4E" w14:textId="77777777" w:rsidR="008C6777" w:rsidRDefault="00B86016" w:rsidP="00461549">
      <w:pPr>
        <w:spacing w:before="0" w:after="0"/>
      </w:pPr>
      <w:r w:rsidRPr="00B90685">
        <w:t>Se fût fondue au souffle des amours</w:t>
      </w:r>
      <w:r w:rsidR="008C6777">
        <w:t>,</w:t>
      </w:r>
    </w:p>
    <w:p w14:paraId="44FA5058" w14:textId="1A571205" w:rsidR="00B86016" w:rsidRPr="00B90685" w:rsidRDefault="00B86016" w:rsidP="00461549">
      <w:pPr>
        <w:spacing w:before="0" w:after="0"/>
      </w:pPr>
      <w:r w:rsidRPr="00B90685">
        <w:t>Si l</w:t>
      </w:r>
      <w:r w:rsidR="008C6777">
        <w:t>’</w:t>
      </w:r>
      <w:r w:rsidRPr="00B90685">
        <w:t>onde pure eût reflété l</w:t>
      </w:r>
      <w:r w:rsidR="008C6777">
        <w:t>’</w:t>
      </w:r>
      <w:r w:rsidRPr="00B90685">
        <w:t>image</w:t>
      </w:r>
    </w:p>
    <w:p w14:paraId="291D293D" w14:textId="77777777" w:rsidR="008C6777" w:rsidRDefault="00B86016" w:rsidP="00461549">
      <w:pPr>
        <w:spacing w:before="0" w:after="0"/>
      </w:pPr>
      <w:r w:rsidRPr="00B90685">
        <w:t>D</w:t>
      </w:r>
      <w:r w:rsidR="008C6777">
        <w:t>’</w:t>
      </w:r>
      <w:r w:rsidRPr="00B90685">
        <w:t>un frais visage aux gracieux contours</w:t>
      </w:r>
      <w:r w:rsidR="008C6777">
        <w:t>.</w:t>
      </w:r>
    </w:p>
    <w:p w14:paraId="203D53A3" w14:textId="77777777" w:rsidR="00461549" w:rsidRDefault="00461549" w:rsidP="00461549">
      <w:pPr>
        <w:spacing w:before="0" w:after="0"/>
      </w:pPr>
    </w:p>
    <w:p w14:paraId="72CB43FE" w14:textId="55409190" w:rsidR="00B86016" w:rsidRPr="008C6777" w:rsidRDefault="00B86016" w:rsidP="00461549">
      <w:pPr>
        <w:spacing w:before="0" w:after="0"/>
        <w:ind w:firstLine="0"/>
        <w:jc w:val="center"/>
      </w:pPr>
      <w:r w:rsidRPr="008C6777">
        <w:t>Mais jetons un regard</w:t>
      </w:r>
    </w:p>
    <w:p w14:paraId="1B896CF1" w14:textId="77777777" w:rsidR="008C6777" w:rsidRDefault="00B86016" w:rsidP="00461549">
      <w:pPr>
        <w:spacing w:before="0" w:after="0"/>
        <w:ind w:firstLine="0"/>
        <w:jc w:val="center"/>
      </w:pPr>
      <w:r w:rsidRPr="008C6777">
        <w:t>Sur cette pauvre Agar</w:t>
      </w:r>
      <w:r w:rsidR="008C6777">
        <w:t> !</w:t>
      </w:r>
    </w:p>
    <w:p w14:paraId="3C043424" w14:textId="5EC3E086" w:rsidR="00B86016" w:rsidRPr="008C6777" w:rsidRDefault="00B86016" w:rsidP="00461549">
      <w:pPr>
        <w:spacing w:before="0" w:after="0"/>
        <w:ind w:firstLine="0"/>
        <w:jc w:val="center"/>
      </w:pPr>
      <w:r w:rsidRPr="008C6777">
        <w:t>Je comprends ses douleurs</w:t>
      </w:r>
    </w:p>
    <w:p w14:paraId="658253E8" w14:textId="77777777" w:rsidR="008C6777" w:rsidRDefault="00B86016" w:rsidP="00461549">
      <w:pPr>
        <w:spacing w:before="0" w:after="0"/>
      </w:pPr>
      <w:r w:rsidRPr="00B90685">
        <w:t>Quand Ismaël eut bu ses derniers pleurs</w:t>
      </w:r>
      <w:r w:rsidR="008C6777">
        <w:t>.</w:t>
      </w:r>
    </w:p>
    <w:p w14:paraId="683A9318" w14:textId="77777777" w:rsidR="008C6777" w:rsidRDefault="00B86016" w:rsidP="00461549">
      <w:pPr>
        <w:spacing w:before="0" w:after="0"/>
      </w:pPr>
      <w:r w:rsidRPr="00B90685">
        <w:t>Je vois râler la malheureuse mère</w:t>
      </w:r>
      <w:r w:rsidR="008C6777">
        <w:t>,</w:t>
      </w:r>
    </w:p>
    <w:p w14:paraId="247A7E61" w14:textId="77777777" w:rsidR="008C6777" w:rsidRDefault="00B86016" w:rsidP="00461549">
      <w:pPr>
        <w:spacing w:before="0" w:after="0"/>
      </w:pPr>
      <w:r w:rsidRPr="00B90685">
        <w:t>Priant le ciel de sauver son enfant</w:t>
      </w:r>
      <w:r w:rsidR="008C6777">
        <w:t>.</w:t>
      </w:r>
    </w:p>
    <w:p w14:paraId="7C775E93" w14:textId="2A29E672" w:rsidR="00B86016" w:rsidRPr="00B90685" w:rsidRDefault="00B86016" w:rsidP="00461549">
      <w:pPr>
        <w:spacing w:before="0" w:after="0"/>
      </w:pPr>
      <w:r w:rsidRPr="00B90685">
        <w:t>Dieu</w:t>
      </w:r>
      <w:r w:rsidR="008C6777">
        <w:t xml:space="preserve">, </w:t>
      </w:r>
      <w:r w:rsidRPr="00B90685">
        <w:t>qui l</w:t>
      </w:r>
      <w:r w:rsidR="008C6777">
        <w:t>’</w:t>
      </w:r>
      <w:r w:rsidRPr="00B90685">
        <w:t>entend</w:t>
      </w:r>
      <w:r w:rsidR="008C6777">
        <w:t xml:space="preserve">, </w:t>
      </w:r>
      <w:r w:rsidRPr="00B90685">
        <w:t>exauce sa prière</w:t>
      </w:r>
    </w:p>
    <w:p w14:paraId="17191646" w14:textId="77777777" w:rsidR="008C6777" w:rsidRDefault="00B86016" w:rsidP="00461549">
      <w:pPr>
        <w:spacing w:before="0" w:after="0"/>
      </w:pPr>
      <w:r w:rsidRPr="00B90685">
        <w:t>Et fait jaillir l</w:t>
      </w:r>
      <w:r w:rsidR="008C6777">
        <w:t>’</w:t>
      </w:r>
      <w:r w:rsidRPr="00B90685">
        <w:t>eau du sable brûlant</w:t>
      </w:r>
      <w:r w:rsidR="008C6777">
        <w:t>.</w:t>
      </w:r>
    </w:p>
    <w:p w14:paraId="7FDC4B6F" w14:textId="77777777" w:rsidR="00461549" w:rsidRDefault="00461549" w:rsidP="00461549">
      <w:pPr>
        <w:spacing w:before="0" w:after="0"/>
      </w:pPr>
    </w:p>
    <w:p w14:paraId="74C6564C" w14:textId="77777777" w:rsidR="008C6777" w:rsidRDefault="00B86016" w:rsidP="00461549">
      <w:pPr>
        <w:spacing w:before="0" w:after="0"/>
        <w:ind w:firstLine="0"/>
        <w:jc w:val="center"/>
      </w:pPr>
      <w:r w:rsidRPr="008C6777">
        <w:t>Judith me fait horreur</w:t>
      </w:r>
      <w:r w:rsidR="008C6777">
        <w:t> ;</w:t>
      </w:r>
    </w:p>
    <w:p w14:paraId="25B78ACF" w14:textId="387828E9" w:rsidR="00B86016" w:rsidRPr="008C6777" w:rsidRDefault="00B86016" w:rsidP="00461549">
      <w:pPr>
        <w:spacing w:before="0" w:after="0"/>
        <w:ind w:firstLine="0"/>
        <w:jc w:val="center"/>
      </w:pPr>
      <w:r w:rsidRPr="008C6777">
        <w:t>Je renonce à l</w:t>
      </w:r>
      <w:r w:rsidR="008C6777">
        <w:t>’</w:t>
      </w:r>
      <w:r w:rsidRPr="008C6777">
        <w:t>honneur</w:t>
      </w:r>
    </w:p>
    <w:p w14:paraId="568A55FC" w14:textId="77777777" w:rsidR="008C6777" w:rsidRDefault="00B86016" w:rsidP="00461549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obtenir ses faveurs</w:t>
      </w:r>
      <w:r w:rsidR="008C6777">
        <w:t> ;</w:t>
      </w:r>
    </w:p>
    <w:p w14:paraId="7F162307" w14:textId="77777777" w:rsidR="008C6777" w:rsidRDefault="00B86016" w:rsidP="00461549">
      <w:pPr>
        <w:spacing w:before="0" w:after="0"/>
      </w:pPr>
      <w:r w:rsidRPr="00B90685">
        <w:t>Je veux porter tête et soupirs ailleurs</w:t>
      </w:r>
      <w:r w:rsidR="008C6777">
        <w:t>.</w:t>
      </w:r>
    </w:p>
    <w:p w14:paraId="434CBC3C" w14:textId="77777777" w:rsidR="008C6777" w:rsidRDefault="00B86016" w:rsidP="00461549">
      <w:pPr>
        <w:spacing w:before="0" w:after="0"/>
      </w:pPr>
      <w:r w:rsidRPr="00B90685">
        <w:t>Me voyez-vous le pendant d</w:t>
      </w:r>
      <w:r w:rsidR="008C6777">
        <w:t>’</w:t>
      </w:r>
      <w:r w:rsidRPr="00B90685">
        <w:t>Holopherne</w:t>
      </w:r>
      <w:r w:rsidR="008C6777">
        <w:t>,</w:t>
      </w:r>
    </w:p>
    <w:p w14:paraId="73B082DF" w14:textId="77777777" w:rsidR="008C6777" w:rsidRDefault="00B86016" w:rsidP="00461549">
      <w:pPr>
        <w:spacing w:before="0" w:after="0"/>
      </w:pPr>
      <w:r w:rsidRPr="00B90685">
        <w:t>Me réveiller</w:t>
      </w:r>
      <w:r w:rsidR="008C6777">
        <w:t xml:space="preserve">, </w:t>
      </w:r>
      <w:r w:rsidRPr="00B90685">
        <w:t>un matin</w:t>
      </w:r>
      <w:r w:rsidR="008C6777">
        <w:t xml:space="preserve">, </w:t>
      </w:r>
      <w:r w:rsidRPr="00B90685">
        <w:t>en sursaut</w:t>
      </w:r>
      <w:r w:rsidR="008C6777">
        <w:t>,</w:t>
      </w:r>
    </w:p>
    <w:p w14:paraId="0389338A" w14:textId="77777777" w:rsidR="008C6777" w:rsidRDefault="00B86016" w:rsidP="00461549">
      <w:pPr>
        <w:spacing w:before="0" w:after="0"/>
      </w:pPr>
      <w:r w:rsidRPr="00B90685">
        <w:t>Et regarder</w:t>
      </w:r>
      <w:r w:rsidR="008C6777">
        <w:t xml:space="preserve">, </w:t>
      </w:r>
      <w:r w:rsidRPr="00B90685">
        <w:t>d</w:t>
      </w:r>
      <w:r w:rsidR="008C6777">
        <w:t>’</w:t>
      </w:r>
      <w:r w:rsidRPr="00B90685">
        <w:t>un œil vitreux et terne</w:t>
      </w:r>
      <w:r w:rsidR="008C6777">
        <w:t>,</w:t>
      </w:r>
    </w:p>
    <w:p w14:paraId="0A43CC40" w14:textId="77777777" w:rsidR="008C6777" w:rsidRDefault="00B86016" w:rsidP="00461549">
      <w:pPr>
        <w:spacing w:before="0" w:after="0"/>
      </w:pPr>
      <w:r w:rsidRPr="00B90685">
        <w:t>Ma pauvre tête au milieu d</w:t>
      </w:r>
      <w:r w:rsidR="008C6777">
        <w:t>’</w:t>
      </w:r>
      <w:r w:rsidRPr="00B90685">
        <w:t>un ruisseau</w:t>
      </w:r>
      <w:r w:rsidR="008C6777">
        <w:t> !</w:t>
      </w:r>
    </w:p>
    <w:p w14:paraId="540AEF09" w14:textId="77777777" w:rsidR="00461549" w:rsidRDefault="00461549" w:rsidP="00461549">
      <w:pPr>
        <w:spacing w:before="0" w:after="0"/>
      </w:pPr>
    </w:p>
    <w:p w14:paraId="5CD80139" w14:textId="418AF0C7" w:rsidR="00B86016" w:rsidRPr="008C6777" w:rsidRDefault="00B86016" w:rsidP="00461549">
      <w:pPr>
        <w:spacing w:before="0" w:after="0"/>
        <w:ind w:firstLine="0"/>
        <w:jc w:val="center"/>
      </w:pPr>
      <w:r w:rsidRPr="008C6777">
        <w:t>Bethsabée</w:t>
      </w:r>
      <w:r w:rsidR="008C6777">
        <w:t xml:space="preserve">, </w:t>
      </w:r>
      <w:r w:rsidRPr="008C6777">
        <w:t>un époux</w:t>
      </w:r>
    </w:p>
    <w:p w14:paraId="13AFCCC0" w14:textId="77777777" w:rsidR="008C6777" w:rsidRDefault="00B86016" w:rsidP="00461549">
      <w:pPr>
        <w:spacing w:before="0" w:after="0"/>
        <w:ind w:firstLine="0"/>
        <w:jc w:val="center"/>
      </w:pPr>
      <w:r w:rsidRPr="008C6777">
        <w:t>Soupçonneux et jaloux</w:t>
      </w:r>
      <w:r w:rsidR="008C6777">
        <w:t>,</w:t>
      </w:r>
    </w:p>
    <w:p w14:paraId="175A5A3B" w14:textId="77777777" w:rsidR="008C6777" w:rsidRDefault="00B86016" w:rsidP="00461549">
      <w:pPr>
        <w:spacing w:before="0" w:after="0"/>
        <w:ind w:firstLine="0"/>
        <w:jc w:val="center"/>
      </w:pPr>
      <w:r w:rsidRPr="008C6777">
        <w:t>Est un meuble assommant</w:t>
      </w:r>
      <w:r w:rsidR="008C6777">
        <w:t>,</w:t>
      </w:r>
    </w:p>
    <w:p w14:paraId="57CA06D2" w14:textId="77777777" w:rsidR="008C6777" w:rsidRDefault="00B86016" w:rsidP="00461549">
      <w:pPr>
        <w:spacing w:before="0" w:after="0"/>
      </w:pPr>
      <w:r w:rsidRPr="00B90685">
        <w:t>Que l</w:t>
      </w:r>
      <w:r w:rsidR="008C6777">
        <w:t>’</w:t>
      </w:r>
      <w:r w:rsidRPr="00B90685">
        <w:t>on emballe au fond d</w:t>
      </w:r>
      <w:r w:rsidR="008C6777">
        <w:t>’</w:t>
      </w:r>
      <w:r w:rsidRPr="00B90685">
        <w:t>un régiment</w:t>
      </w:r>
      <w:r w:rsidR="008C6777">
        <w:t>.</w:t>
      </w:r>
    </w:p>
    <w:p w14:paraId="1D58A70E" w14:textId="77777777" w:rsidR="008C6777" w:rsidRDefault="00B86016" w:rsidP="00461549">
      <w:pPr>
        <w:spacing w:before="0" w:after="0"/>
      </w:pPr>
      <w:r w:rsidRPr="00B90685">
        <w:t>Ton sort heureux dut faire des jalouses</w:t>
      </w:r>
      <w:r w:rsidR="008C6777">
        <w:t>,</w:t>
      </w:r>
    </w:p>
    <w:p w14:paraId="3CE9705C" w14:textId="77777777" w:rsidR="008C6777" w:rsidRDefault="00B86016" w:rsidP="00461549">
      <w:pPr>
        <w:spacing w:before="0" w:after="0"/>
      </w:pPr>
      <w:r w:rsidRPr="00B90685">
        <w:t>Car</w:t>
      </w:r>
      <w:r w:rsidR="008C6777">
        <w:t xml:space="preserve">, </w:t>
      </w:r>
      <w:r w:rsidRPr="00B90685">
        <w:t>pour ma part</w:t>
      </w:r>
      <w:r w:rsidR="008C6777">
        <w:t xml:space="preserve">, </w:t>
      </w:r>
      <w:r w:rsidRPr="00B90685">
        <w:t>je connais cent maris</w:t>
      </w:r>
      <w:r w:rsidR="008C6777">
        <w:t>,</w:t>
      </w:r>
    </w:p>
    <w:p w14:paraId="20A49D65" w14:textId="77777777" w:rsidR="008C6777" w:rsidRDefault="00B86016" w:rsidP="00461549">
      <w:pPr>
        <w:spacing w:before="0" w:after="0"/>
      </w:pPr>
      <w:r w:rsidRPr="00B90685">
        <w:t>S</w:t>
      </w:r>
      <w:r w:rsidR="008C6777">
        <w:t>’</w:t>
      </w:r>
      <w:r w:rsidRPr="00B90685">
        <w:t>il dépendait de leurs tendres épouses</w:t>
      </w:r>
      <w:r w:rsidR="008C6777">
        <w:t>,</w:t>
      </w:r>
    </w:p>
    <w:p w14:paraId="674C4A8B" w14:textId="77777777" w:rsidR="008C6777" w:rsidRDefault="00B86016" w:rsidP="00461549">
      <w:pPr>
        <w:spacing w:before="0" w:after="0"/>
      </w:pPr>
      <w:r w:rsidRPr="00B90685">
        <w:t>Qui partiraient pour garder le pays</w:t>
      </w:r>
      <w:r w:rsidR="008C6777">
        <w:t>.</w:t>
      </w:r>
    </w:p>
    <w:p w14:paraId="6B724ABA" w14:textId="77777777" w:rsidR="00461549" w:rsidRDefault="00461549" w:rsidP="00461549">
      <w:pPr>
        <w:spacing w:before="0" w:after="0"/>
      </w:pPr>
    </w:p>
    <w:p w14:paraId="1BC2ED1F" w14:textId="77777777" w:rsidR="008C6777" w:rsidRDefault="00B86016" w:rsidP="00461549">
      <w:pPr>
        <w:spacing w:before="0" w:after="0"/>
        <w:ind w:firstLine="0"/>
        <w:jc w:val="center"/>
      </w:pPr>
      <w:r w:rsidRPr="008C6777">
        <w:t>Abigaïl</w:t>
      </w:r>
      <w:r w:rsidR="008C6777">
        <w:t xml:space="preserve">, </w:t>
      </w:r>
      <w:r w:rsidRPr="008C6777">
        <w:t>mon enfant</w:t>
      </w:r>
      <w:r w:rsidR="008C6777">
        <w:t>,</w:t>
      </w:r>
    </w:p>
    <w:p w14:paraId="2E6E5AA5" w14:textId="74D49E1E" w:rsidR="00B86016" w:rsidRPr="008C6777" w:rsidRDefault="00B86016" w:rsidP="00461549">
      <w:pPr>
        <w:spacing w:before="0" w:after="0"/>
        <w:ind w:firstLine="0"/>
        <w:jc w:val="center"/>
      </w:pPr>
      <w:r w:rsidRPr="008C6777">
        <w:t>Choisis vite un amant</w:t>
      </w:r>
    </w:p>
    <w:p w14:paraId="5A982C3B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Pour rallumer les feux</w:t>
      </w:r>
    </w:p>
    <w:p w14:paraId="0CD8A255" w14:textId="77777777" w:rsidR="008C6777" w:rsidRDefault="00B86016" w:rsidP="00461549">
      <w:pPr>
        <w:spacing w:before="0" w:after="0"/>
      </w:pPr>
      <w:r w:rsidRPr="00B90685">
        <w:t>Que t</w:t>
      </w:r>
      <w:r w:rsidR="008C6777">
        <w:t>’</w:t>
      </w:r>
      <w:r w:rsidRPr="00B90685">
        <w:t>enleva le lit d</w:t>
      </w:r>
      <w:r w:rsidR="008C6777">
        <w:t>’</w:t>
      </w:r>
      <w:r w:rsidRPr="00B90685">
        <w:t>un vieux goutteux</w:t>
      </w:r>
      <w:r w:rsidR="008C6777">
        <w:t>.</w:t>
      </w:r>
    </w:p>
    <w:p w14:paraId="7754F230" w14:textId="200F7A6E" w:rsidR="00B86016" w:rsidRPr="00B90685" w:rsidRDefault="00B86016" w:rsidP="00461549">
      <w:pPr>
        <w:spacing w:before="0" w:after="0"/>
      </w:pPr>
      <w:r w:rsidRPr="00B90685">
        <w:t>En te créant</w:t>
      </w:r>
      <w:r w:rsidR="008C6777">
        <w:t xml:space="preserve">, </w:t>
      </w:r>
      <w:r w:rsidRPr="00B90685">
        <w:t>jamais Dieu n</w:t>
      </w:r>
      <w:r w:rsidR="008C6777">
        <w:t>’</w:t>
      </w:r>
      <w:r w:rsidRPr="00B90685">
        <w:t>eût pu croire</w:t>
      </w:r>
    </w:p>
    <w:p w14:paraId="10DC035E" w14:textId="4C027253" w:rsidR="00B86016" w:rsidRPr="00B90685" w:rsidRDefault="00B86016" w:rsidP="00461549">
      <w:pPr>
        <w:spacing w:before="0" w:after="0"/>
      </w:pPr>
      <w:r w:rsidRPr="00B90685">
        <w:t>Que le chef-d</w:t>
      </w:r>
      <w:r w:rsidR="008C6777">
        <w:t>’</w:t>
      </w:r>
      <w:r w:rsidRPr="00B90685">
        <w:t>œuvre éclos de son cerveau</w:t>
      </w:r>
    </w:p>
    <w:p w14:paraId="20B173D1" w14:textId="77777777" w:rsidR="008C6777" w:rsidRDefault="00B86016" w:rsidP="00461549">
      <w:pPr>
        <w:spacing w:before="0" w:after="0"/>
      </w:pPr>
      <w:r w:rsidRPr="00B90685">
        <w:t>Aurait un jour servi de bassinoire</w:t>
      </w:r>
      <w:r w:rsidR="008C6777">
        <w:t>,</w:t>
      </w:r>
    </w:p>
    <w:p w14:paraId="7CFB5E1F" w14:textId="77777777" w:rsidR="008C6777" w:rsidRDefault="00B86016" w:rsidP="00461549">
      <w:pPr>
        <w:spacing w:before="0" w:after="0"/>
      </w:pPr>
      <w:r w:rsidRPr="00B90685">
        <w:t>Pour réchauffer la couche d</w:t>
      </w:r>
      <w:r w:rsidR="008C6777">
        <w:t>’</w:t>
      </w:r>
      <w:r w:rsidRPr="00B90685">
        <w:t>un pourceau</w:t>
      </w:r>
      <w:r w:rsidR="008C6777">
        <w:t>.</w:t>
      </w:r>
    </w:p>
    <w:p w14:paraId="7DF1754C" w14:textId="77777777" w:rsidR="00461549" w:rsidRDefault="00461549" w:rsidP="00461549">
      <w:pPr>
        <w:spacing w:before="0" w:after="0"/>
      </w:pPr>
    </w:p>
    <w:p w14:paraId="3961983D" w14:textId="52B4CBCD" w:rsidR="00B86016" w:rsidRPr="008C6777" w:rsidRDefault="00B86016" w:rsidP="00461549">
      <w:pPr>
        <w:spacing w:before="0" w:after="0"/>
        <w:ind w:firstLine="0"/>
        <w:jc w:val="center"/>
      </w:pPr>
      <w:r w:rsidRPr="008C6777">
        <w:t>Déborha</w:t>
      </w:r>
      <w:r w:rsidR="008C6777">
        <w:t xml:space="preserve">, </w:t>
      </w:r>
      <w:r w:rsidRPr="008C6777">
        <w:t>ton bijou</w:t>
      </w:r>
    </w:p>
    <w:p w14:paraId="65E83010" w14:textId="77777777" w:rsidR="008C6777" w:rsidRDefault="00B86016" w:rsidP="00461549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est pas fort à mon goût</w:t>
      </w:r>
      <w:r w:rsidR="008C6777">
        <w:t>.</w:t>
      </w:r>
    </w:p>
    <w:p w14:paraId="361E0C20" w14:textId="5256C59E" w:rsidR="00B86016" w:rsidRPr="008C6777" w:rsidRDefault="00B86016" w:rsidP="00461549">
      <w:pPr>
        <w:spacing w:before="0" w:after="0"/>
        <w:ind w:firstLine="0"/>
        <w:jc w:val="center"/>
      </w:pPr>
      <w:r w:rsidRPr="008C6777">
        <w:t>Conserve ton vieux clou</w:t>
      </w:r>
    </w:p>
    <w:p w14:paraId="74EF26FF" w14:textId="77777777" w:rsidR="008C6777" w:rsidRDefault="00B86016" w:rsidP="00461549">
      <w:pPr>
        <w:spacing w:before="0" w:after="0"/>
      </w:pPr>
      <w:r w:rsidRPr="00B90685">
        <w:t>Pour le fourrer</w:t>
      </w:r>
      <w:r w:rsidR="008C6777">
        <w:t xml:space="preserve">, </w:t>
      </w:r>
      <w:r w:rsidRPr="00B90685">
        <w:t>ma foi</w:t>
      </w:r>
      <w:r w:rsidR="008C6777">
        <w:t xml:space="preserve"> ! </w:t>
      </w:r>
      <w:r w:rsidRPr="00B90685">
        <w:t>tu sais bien où</w:t>
      </w:r>
      <w:r w:rsidR="008C6777">
        <w:t>.</w:t>
      </w:r>
    </w:p>
    <w:p w14:paraId="2D511CBC" w14:textId="1788C4B6" w:rsidR="00B86016" w:rsidRPr="00B90685" w:rsidRDefault="00B86016" w:rsidP="00461549">
      <w:pPr>
        <w:spacing w:before="0" w:after="0"/>
      </w:pPr>
      <w:r w:rsidRPr="00B90685">
        <w:t>Ma Dalilah</w:t>
      </w:r>
      <w:r w:rsidR="008C6777">
        <w:t xml:space="preserve">, </w:t>
      </w:r>
      <w:r w:rsidRPr="00B90685">
        <w:t>je viens t</w:t>
      </w:r>
      <w:r w:rsidR="008C6777">
        <w:t>’</w:t>
      </w:r>
      <w:r w:rsidRPr="00B90685">
        <w:t>offrir l</w:t>
      </w:r>
      <w:r w:rsidR="008C6777">
        <w:t>’</w:t>
      </w:r>
      <w:r w:rsidRPr="00B90685">
        <w:t>hommage</w:t>
      </w:r>
    </w:p>
    <w:p w14:paraId="4E7C2AFD" w14:textId="77777777" w:rsidR="008C6777" w:rsidRDefault="00B86016" w:rsidP="00461549">
      <w:pPr>
        <w:spacing w:before="0" w:after="0"/>
      </w:pPr>
      <w:r w:rsidRPr="00B90685">
        <w:lastRenderedPageBreak/>
        <w:t>D</w:t>
      </w:r>
      <w:r w:rsidR="008C6777">
        <w:t>’</w:t>
      </w:r>
      <w:r w:rsidRPr="00B90685">
        <w:t>un cœur aimant</w:t>
      </w:r>
      <w:r w:rsidR="008C6777">
        <w:t xml:space="preserve">, </w:t>
      </w:r>
      <w:r w:rsidRPr="00B90685">
        <w:t>tendre et respectueux</w:t>
      </w:r>
      <w:r w:rsidR="008C6777">
        <w:t>,</w:t>
      </w:r>
    </w:p>
    <w:p w14:paraId="27337B1A" w14:textId="77777777" w:rsidR="008C6777" w:rsidRDefault="00B86016" w:rsidP="00461549">
      <w:pPr>
        <w:spacing w:before="0" w:after="0"/>
      </w:pPr>
      <w:r w:rsidRPr="00B90685">
        <w:t>De mon amour tu veux avoir un gage</w:t>
      </w:r>
      <w:r w:rsidR="008C6777">
        <w:t>…</w:t>
      </w:r>
    </w:p>
    <w:p w14:paraId="7A519D3B" w14:textId="77777777" w:rsidR="008C6777" w:rsidRDefault="00B86016" w:rsidP="00461549">
      <w:pPr>
        <w:spacing w:before="0" w:after="0"/>
      </w:pPr>
      <w:r w:rsidRPr="00B90685">
        <w:t>Tiens</w:t>
      </w:r>
      <w:r w:rsidR="008C6777">
        <w:t xml:space="preserve">, </w:t>
      </w:r>
      <w:r w:rsidRPr="00B90685">
        <w:t>le voilà</w:t>
      </w:r>
      <w:r w:rsidR="008C6777">
        <w:t xml:space="preserve"> ! </w:t>
      </w:r>
      <w:r w:rsidRPr="00B90685">
        <w:t>Ce sont de mes cheveux</w:t>
      </w:r>
      <w:r w:rsidR="008C6777">
        <w:t> !</w:t>
      </w:r>
    </w:p>
    <w:p w14:paraId="004B8CEF" w14:textId="77777777" w:rsidR="00461549" w:rsidRDefault="00461549" w:rsidP="00461549">
      <w:pPr>
        <w:spacing w:before="0" w:after="0"/>
      </w:pPr>
    </w:p>
    <w:p w14:paraId="1F041311" w14:textId="77777777" w:rsidR="008C6777" w:rsidRDefault="00B86016" w:rsidP="00461549">
      <w:pPr>
        <w:spacing w:before="0" w:after="0"/>
        <w:ind w:firstLine="0"/>
        <w:jc w:val="center"/>
      </w:pPr>
      <w:r w:rsidRPr="008C6777">
        <w:t>Dieu</w:t>
      </w:r>
      <w:r w:rsidR="008C6777">
        <w:t xml:space="preserve"> ! </w:t>
      </w:r>
      <w:r w:rsidRPr="008C6777">
        <w:t>que je plains le sort</w:t>
      </w:r>
      <w:r w:rsidR="008C6777">
        <w:t>,</w:t>
      </w:r>
    </w:p>
    <w:p w14:paraId="123653EF" w14:textId="2809E788" w:rsidR="00B86016" w:rsidRPr="008C6777" w:rsidRDefault="00B86016" w:rsidP="00461549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infortune et la mort</w:t>
      </w:r>
    </w:p>
    <w:p w14:paraId="493EBF15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Des filles de Ségor</w:t>
      </w:r>
    </w:p>
    <w:p w14:paraId="3DEA3354" w14:textId="77777777" w:rsidR="008C6777" w:rsidRDefault="00B86016" w:rsidP="00461549">
      <w:pPr>
        <w:spacing w:before="0" w:after="0"/>
      </w:pPr>
      <w:r w:rsidRPr="00B90685">
        <w:t>Et des beautés de la sale Gomor</w:t>
      </w:r>
      <w:r w:rsidR="008C6777">
        <w:t> !</w:t>
      </w:r>
    </w:p>
    <w:p w14:paraId="4CA6628A" w14:textId="77777777" w:rsidR="008C6777" w:rsidRDefault="00B86016" w:rsidP="00461549">
      <w:pPr>
        <w:spacing w:before="0" w:after="0"/>
      </w:pPr>
      <w:r w:rsidRPr="00B90685">
        <w:t>Venez à nous</w:t>
      </w:r>
      <w:r w:rsidR="008C6777">
        <w:t xml:space="preserve">, </w:t>
      </w:r>
      <w:r w:rsidRPr="00B90685">
        <w:t>victimes de Sodome</w:t>
      </w:r>
      <w:r w:rsidR="008C6777">
        <w:t>,</w:t>
      </w:r>
    </w:p>
    <w:p w14:paraId="13951D10" w14:textId="77777777" w:rsidR="008C6777" w:rsidRDefault="00B86016" w:rsidP="00461549">
      <w:pPr>
        <w:spacing w:before="0" w:after="0"/>
      </w:pPr>
      <w:r w:rsidRPr="00B90685">
        <w:t>Nous vengerons plus d</w:t>
      </w:r>
      <w:r w:rsidR="008C6777">
        <w:t>’</w:t>
      </w:r>
      <w:r w:rsidRPr="00B90685">
        <w:t>un cruel affront</w:t>
      </w:r>
      <w:r w:rsidR="008C6777">
        <w:t> ;</w:t>
      </w:r>
    </w:p>
    <w:p w14:paraId="41683CFA" w14:textId="261F232C" w:rsidR="00B86016" w:rsidRPr="00B90685" w:rsidRDefault="00B86016" w:rsidP="00461549">
      <w:pPr>
        <w:spacing w:before="0" w:after="0"/>
      </w:pPr>
      <w:r w:rsidRPr="00B90685">
        <w:t>Jeunes beautés</w:t>
      </w:r>
      <w:r w:rsidR="008C6777">
        <w:t xml:space="preserve">, </w:t>
      </w:r>
      <w:r w:rsidRPr="00B90685">
        <w:t>qui ne connûtes l</w:t>
      </w:r>
      <w:r w:rsidR="008C6777">
        <w:t>’</w:t>
      </w:r>
      <w:r w:rsidRPr="00B90685">
        <w:t>homme</w:t>
      </w:r>
    </w:p>
    <w:p w14:paraId="485370B5" w14:textId="77777777" w:rsidR="008C6777" w:rsidRDefault="00B86016" w:rsidP="00461549">
      <w:pPr>
        <w:spacing w:before="0" w:after="0"/>
      </w:pPr>
      <w:r w:rsidRPr="00B90685">
        <w:t>Que sous l</w:t>
      </w:r>
      <w:r w:rsidR="008C6777">
        <w:t>’</w:t>
      </w:r>
      <w:r w:rsidRPr="00B90685">
        <w:t>aspect d</w:t>
      </w:r>
      <w:r w:rsidR="008C6777">
        <w:t>’</w:t>
      </w:r>
      <w:r w:rsidRPr="00B90685">
        <w:t>un changement de front</w:t>
      </w:r>
      <w:r w:rsidR="008C6777">
        <w:t>.</w:t>
      </w:r>
    </w:p>
    <w:p w14:paraId="26534C42" w14:textId="77777777" w:rsidR="00461549" w:rsidRDefault="00461549" w:rsidP="00461549">
      <w:pPr>
        <w:spacing w:before="0" w:after="0"/>
      </w:pPr>
    </w:p>
    <w:p w14:paraId="5BC37307" w14:textId="77777777" w:rsidR="008C6777" w:rsidRDefault="00B86016" w:rsidP="00461549">
      <w:pPr>
        <w:spacing w:before="0" w:after="0"/>
        <w:ind w:firstLine="0"/>
        <w:jc w:val="center"/>
      </w:pPr>
      <w:r w:rsidRPr="008C6777">
        <w:t>Dis donc</w:t>
      </w:r>
      <w:r w:rsidR="008C6777">
        <w:t xml:space="preserve">, </w:t>
      </w:r>
      <w:r w:rsidRPr="008C6777">
        <w:t>Loth</w:t>
      </w:r>
      <w:r w:rsidR="008C6777">
        <w:t xml:space="preserve">, </w:t>
      </w:r>
      <w:r w:rsidRPr="008C6777">
        <w:t>mon barbon</w:t>
      </w:r>
      <w:r w:rsidR="008C6777">
        <w:t>,</w:t>
      </w:r>
    </w:p>
    <w:p w14:paraId="62DBC2AE" w14:textId="4417AFE3" w:rsidR="00B86016" w:rsidRPr="008C6777" w:rsidRDefault="00B86016" w:rsidP="00461549">
      <w:pPr>
        <w:spacing w:before="0" w:after="0"/>
        <w:ind w:firstLine="0"/>
        <w:jc w:val="center"/>
      </w:pPr>
      <w:r w:rsidRPr="008C6777">
        <w:t>Tu dames</w:t>
      </w:r>
      <w:r w:rsidR="008C6777">
        <w:t xml:space="preserve">, </w:t>
      </w:r>
      <w:r w:rsidRPr="008C6777">
        <w:t>le pion</w:t>
      </w:r>
    </w:p>
    <w:p w14:paraId="23C86627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Aux modernes cochons</w:t>
      </w:r>
    </w:p>
    <w:p w14:paraId="24749C9A" w14:textId="77777777" w:rsidR="008C6777" w:rsidRDefault="00B86016" w:rsidP="00461549">
      <w:pPr>
        <w:spacing w:before="0" w:after="0"/>
      </w:pPr>
      <w:r w:rsidRPr="00B90685">
        <w:t>Dont j</w:t>
      </w:r>
      <w:r w:rsidR="008C6777">
        <w:t>’</w:t>
      </w:r>
      <w:r w:rsidRPr="00B90685">
        <w:t>ai l</w:t>
      </w:r>
      <w:r w:rsidR="008C6777">
        <w:t>’</w:t>
      </w:r>
      <w:r w:rsidRPr="00B90685">
        <w:t>honneur de conserver les fonds</w:t>
      </w:r>
      <w:r w:rsidR="008C6777">
        <w:t>.</w:t>
      </w:r>
    </w:p>
    <w:p w14:paraId="66AD8ADD" w14:textId="77777777" w:rsidR="008C6777" w:rsidRDefault="00B86016" w:rsidP="00461549">
      <w:pPr>
        <w:spacing w:before="0" w:after="0"/>
      </w:pPr>
      <w:r w:rsidRPr="00B90685">
        <w:t>Aucun de nous</w:t>
      </w:r>
      <w:r w:rsidR="008C6777">
        <w:t xml:space="preserve">, </w:t>
      </w:r>
      <w:r w:rsidRPr="00B90685">
        <w:t>fussent-elles gentilles</w:t>
      </w:r>
      <w:r w:rsidR="008C6777">
        <w:t>,</w:t>
      </w:r>
    </w:p>
    <w:p w14:paraId="7DBCA46B" w14:textId="28A896CA" w:rsidR="00B86016" w:rsidRPr="00B90685" w:rsidRDefault="00B86016" w:rsidP="00461549">
      <w:pPr>
        <w:spacing w:before="0" w:after="0"/>
      </w:pPr>
      <w:r w:rsidRPr="00B90685">
        <w:t>N</w:t>
      </w:r>
      <w:r w:rsidR="008C6777">
        <w:t>’</w:t>
      </w:r>
      <w:r w:rsidRPr="00B90685">
        <w:t>aurait l</w:t>
      </w:r>
      <w:r w:rsidR="008C6777">
        <w:t>’</w:t>
      </w:r>
      <w:r w:rsidRPr="00B90685">
        <w:t>idée et le bouillant désir</w:t>
      </w:r>
    </w:p>
    <w:p w14:paraId="025BBC6B" w14:textId="77777777" w:rsidR="008C6777" w:rsidRDefault="00B86016" w:rsidP="00461549">
      <w:pPr>
        <w:spacing w:before="0" w:after="0"/>
      </w:pPr>
      <w:r w:rsidRPr="00B90685">
        <w:t>De profaner et de souiller ses filles</w:t>
      </w:r>
      <w:r w:rsidR="008C6777">
        <w:t>,</w:t>
      </w:r>
    </w:p>
    <w:p w14:paraId="12057BD6" w14:textId="77777777" w:rsidR="008C6777" w:rsidRDefault="00B86016" w:rsidP="00461549">
      <w:pPr>
        <w:spacing w:before="0" w:after="0"/>
      </w:pPr>
      <w:r w:rsidRPr="00B90685">
        <w:t>Pour se donner un moment de plaisir</w:t>
      </w:r>
      <w:r w:rsidR="008C6777">
        <w:t>.</w:t>
      </w:r>
    </w:p>
    <w:p w14:paraId="1A985447" w14:textId="77777777" w:rsidR="00461549" w:rsidRDefault="00461549" w:rsidP="00461549">
      <w:pPr>
        <w:spacing w:before="0" w:after="0"/>
      </w:pPr>
    </w:p>
    <w:p w14:paraId="2637F34A" w14:textId="1458140A" w:rsidR="00B86016" w:rsidRPr="008C6777" w:rsidRDefault="00B86016" w:rsidP="00461549">
      <w:pPr>
        <w:spacing w:before="0" w:after="0"/>
        <w:ind w:firstLine="0"/>
        <w:jc w:val="center"/>
      </w:pPr>
      <w:r w:rsidRPr="008C6777">
        <w:t>Je conviens que le jus</w:t>
      </w:r>
    </w:p>
    <w:p w14:paraId="4B7D163B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De beaux fruits défendus</w:t>
      </w:r>
    </w:p>
    <w:p w14:paraId="18CA9FB1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Doit offrir des attraits</w:t>
      </w:r>
    </w:p>
    <w:p w14:paraId="15B94545" w14:textId="77777777" w:rsidR="008C6777" w:rsidRDefault="00B86016" w:rsidP="00461549">
      <w:pPr>
        <w:spacing w:before="0" w:after="0"/>
      </w:pPr>
      <w:r w:rsidRPr="00B90685">
        <w:t>Et réveiller le goût des vieux palais</w:t>
      </w:r>
      <w:r w:rsidR="008C6777">
        <w:t>.</w:t>
      </w:r>
    </w:p>
    <w:p w14:paraId="3152DEED" w14:textId="77777777" w:rsidR="008C6777" w:rsidRDefault="00B86016" w:rsidP="00461549">
      <w:pPr>
        <w:spacing w:before="0" w:after="0"/>
      </w:pPr>
      <w:r w:rsidRPr="00B90685">
        <w:t>Vil débauché</w:t>
      </w:r>
      <w:r w:rsidR="008C6777">
        <w:t xml:space="preserve">, </w:t>
      </w:r>
      <w:r w:rsidRPr="00B90685">
        <w:t>non content de trop boire</w:t>
      </w:r>
      <w:r w:rsidR="008C6777">
        <w:t>,</w:t>
      </w:r>
    </w:p>
    <w:p w14:paraId="30BDFFEF" w14:textId="77777777" w:rsidR="008C6777" w:rsidRDefault="00B86016" w:rsidP="00461549">
      <w:pPr>
        <w:spacing w:before="0" w:after="0"/>
      </w:pPr>
      <w:r w:rsidRPr="00B90685">
        <w:t>Tu distillas ton dernier goût charnel</w:t>
      </w:r>
      <w:r w:rsidR="008C6777">
        <w:t>,</w:t>
      </w:r>
    </w:p>
    <w:p w14:paraId="7E5E1D00" w14:textId="77777777" w:rsidR="008C6777" w:rsidRDefault="00B86016" w:rsidP="00461549">
      <w:pPr>
        <w:spacing w:before="0" w:after="0"/>
      </w:pPr>
      <w:r w:rsidRPr="00B90685">
        <w:t>Et pour donner du piquant à l</w:t>
      </w:r>
      <w:r w:rsidR="008C6777">
        <w:t>’</w:t>
      </w:r>
      <w:r w:rsidRPr="00B90685">
        <w:t>histoire</w:t>
      </w:r>
      <w:r w:rsidR="008C6777">
        <w:t>,</w:t>
      </w:r>
    </w:p>
    <w:p w14:paraId="2FA60979" w14:textId="77777777" w:rsidR="008C6777" w:rsidRDefault="00B86016" w:rsidP="00461549">
      <w:pPr>
        <w:spacing w:before="0" w:after="0"/>
      </w:pPr>
      <w:r w:rsidRPr="00B90685">
        <w:t>Tu fis changer ta légitime en sel</w:t>
      </w:r>
      <w:r w:rsidR="008C6777">
        <w:t> !</w:t>
      </w:r>
    </w:p>
    <w:p w14:paraId="6CF7394A" w14:textId="77777777" w:rsidR="00461549" w:rsidRDefault="00461549" w:rsidP="00461549">
      <w:pPr>
        <w:spacing w:before="0" w:after="0"/>
      </w:pPr>
    </w:p>
    <w:p w14:paraId="4AEAA824" w14:textId="7B8B721F" w:rsidR="00B86016" w:rsidRPr="008C6777" w:rsidRDefault="00B86016" w:rsidP="00461549">
      <w:pPr>
        <w:spacing w:before="0" w:after="0"/>
        <w:ind w:firstLine="0"/>
        <w:jc w:val="center"/>
      </w:pPr>
      <w:r w:rsidRPr="008C6777">
        <w:t>De ces incestueux</w:t>
      </w:r>
    </w:p>
    <w:p w14:paraId="27415980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t>Je détourne les yeux</w:t>
      </w:r>
    </w:p>
    <w:p w14:paraId="111356F9" w14:textId="77777777" w:rsidR="00B86016" w:rsidRPr="008C6777" w:rsidRDefault="00B86016" w:rsidP="00461549">
      <w:pPr>
        <w:spacing w:before="0" w:after="0"/>
        <w:ind w:firstLine="0"/>
        <w:jc w:val="center"/>
      </w:pPr>
      <w:r w:rsidRPr="008C6777">
        <w:lastRenderedPageBreak/>
        <w:t>Pour chercher dans les cieux</w:t>
      </w:r>
    </w:p>
    <w:p w14:paraId="3F6C54ED" w14:textId="77777777" w:rsidR="008C6777" w:rsidRDefault="00B86016" w:rsidP="00461549">
      <w:pPr>
        <w:spacing w:before="0" w:after="0"/>
      </w:pPr>
      <w:r w:rsidRPr="00B90685">
        <w:t>Une vierge aux regards radieux</w:t>
      </w:r>
      <w:r w:rsidR="008C6777">
        <w:t>,</w:t>
      </w:r>
    </w:p>
    <w:p w14:paraId="1A88D289" w14:textId="77777777" w:rsidR="008C6777" w:rsidRDefault="00B86016" w:rsidP="00461549">
      <w:pPr>
        <w:spacing w:before="0" w:after="0"/>
      </w:pPr>
      <w:r w:rsidRPr="00B90685">
        <w:t>Mais au lieu d</w:t>
      </w:r>
      <w:r w:rsidR="008C6777">
        <w:t>’</w:t>
      </w:r>
      <w:r w:rsidRPr="00B90685">
        <w:t>une on en voit onze mille</w:t>
      </w:r>
      <w:r w:rsidR="008C6777">
        <w:t> !</w:t>
      </w:r>
    </w:p>
    <w:p w14:paraId="6E58716A" w14:textId="77777777" w:rsidR="008C6777" w:rsidRDefault="00B86016" w:rsidP="00461549">
      <w:pPr>
        <w:spacing w:before="0" w:after="0"/>
      </w:pPr>
      <w:r w:rsidRPr="00B90685">
        <w:t>Prions le ciel qu</w:t>
      </w:r>
      <w:r w:rsidR="008C6777">
        <w:t>’</w:t>
      </w:r>
      <w:r w:rsidRPr="00B90685">
        <w:t>il les fasse venir</w:t>
      </w:r>
      <w:r w:rsidR="008C6777">
        <w:t>,</w:t>
      </w:r>
    </w:p>
    <w:p w14:paraId="79EDC36F" w14:textId="77777777" w:rsidR="008C6777" w:rsidRDefault="00B86016" w:rsidP="00461549">
      <w:pPr>
        <w:spacing w:before="0" w:after="0"/>
      </w:pPr>
      <w:r w:rsidRPr="00B90685">
        <w:t>Pour les semer dans la grande famille</w:t>
      </w:r>
      <w:r w:rsidR="008C6777">
        <w:t>,</w:t>
      </w:r>
    </w:p>
    <w:p w14:paraId="1A2BFD86" w14:textId="77777777" w:rsidR="008C6777" w:rsidRDefault="00B86016" w:rsidP="00461549">
      <w:pPr>
        <w:spacing w:before="0" w:after="0"/>
      </w:pPr>
      <w:r w:rsidRPr="00B90685">
        <w:t>Car le besoin s</w:t>
      </w:r>
      <w:r w:rsidR="008C6777">
        <w:t>’</w:t>
      </w:r>
      <w:r w:rsidRPr="00B90685">
        <w:t>en fait ici sentir</w:t>
      </w:r>
      <w:r w:rsidR="008C6777">
        <w:t> !</w:t>
      </w:r>
    </w:p>
    <w:p w14:paraId="1C43A998" w14:textId="77777777" w:rsidR="00461549" w:rsidRDefault="00461549" w:rsidP="00461549">
      <w:pPr>
        <w:spacing w:before="0" w:after="0"/>
      </w:pPr>
    </w:p>
    <w:p w14:paraId="1D79B7A5" w14:textId="77777777" w:rsidR="008C6777" w:rsidRDefault="00B86016" w:rsidP="00461549">
      <w:pPr>
        <w:spacing w:before="0" w:after="0"/>
        <w:ind w:firstLine="0"/>
        <w:jc w:val="center"/>
      </w:pPr>
      <w:r w:rsidRPr="008C6777">
        <w:t>Descendez à ma voix</w:t>
      </w:r>
      <w:r w:rsidR="008C6777">
        <w:t>,</w:t>
      </w:r>
    </w:p>
    <w:p w14:paraId="11AE6A1A" w14:textId="77777777" w:rsidR="008C6777" w:rsidRDefault="00B86016" w:rsidP="00461549">
      <w:pPr>
        <w:spacing w:before="0" w:after="0"/>
        <w:ind w:firstLine="0"/>
        <w:jc w:val="center"/>
      </w:pPr>
      <w:r w:rsidRPr="008C6777">
        <w:t>Dignes morceaux de rois</w:t>
      </w:r>
      <w:r w:rsidR="008C6777">
        <w:t>.</w:t>
      </w:r>
    </w:p>
    <w:p w14:paraId="7F00ABBE" w14:textId="6186F694" w:rsidR="00B86016" w:rsidRPr="008C6777" w:rsidRDefault="00B86016" w:rsidP="00461549">
      <w:pPr>
        <w:spacing w:before="0" w:after="0"/>
        <w:ind w:firstLine="0"/>
        <w:jc w:val="center"/>
      </w:pPr>
      <w:r w:rsidRPr="008C6777">
        <w:t>Il se peut qu</w:t>
      </w:r>
      <w:r w:rsidR="008C6777">
        <w:t>’</w:t>
      </w:r>
      <w:r w:rsidRPr="008C6777">
        <w:t>un beau jour</w:t>
      </w:r>
    </w:p>
    <w:p w14:paraId="26EB9404" w14:textId="77777777" w:rsidR="008C6777" w:rsidRDefault="00B86016" w:rsidP="00461549">
      <w:pPr>
        <w:spacing w:before="0" w:after="0"/>
      </w:pPr>
      <w:r w:rsidRPr="00B90685">
        <w:t>Je sois nommé fournisseur de la Cour</w:t>
      </w:r>
      <w:r w:rsidR="008C6777">
        <w:t>.</w:t>
      </w:r>
    </w:p>
    <w:p w14:paraId="512BF940" w14:textId="77777777" w:rsidR="008C6777" w:rsidRDefault="00B86016" w:rsidP="008C6777">
      <w:pPr>
        <w:jc w:val="right"/>
      </w:pPr>
      <w:r w:rsidRPr="008C6777">
        <w:t>Ch</w:t>
      </w:r>
      <w:r w:rsidR="008C6777">
        <w:t xml:space="preserve">. </w:t>
      </w:r>
      <w:r w:rsidRPr="008C6777">
        <w:t>B</w:t>
      </w:r>
      <w:r w:rsidRPr="00461549">
        <w:rPr>
          <w:rStyle w:val="Taille-1Caracteres"/>
        </w:rPr>
        <w:t>OVIE</w:t>
      </w:r>
      <w:r w:rsidR="008C6777">
        <w:t>.</w:t>
      </w:r>
    </w:p>
    <w:p w14:paraId="71ADCC71" w14:textId="369A1BDF" w:rsidR="00B86016" w:rsidRPr="00B90685" w:rsidRDefault="00B86016" w:rsidP="008C6777">
      <w:pPr>
        <w:pStyle w:val="Titre2"/>
        <w:rPr>
          <w:szCs w:val="44"/>
        </w:rPr>
      </w:pPr>
      <w:bookmarkStart w:id="367" w:name="_Toc275359292"/>
      <w:bookmarkStart w:id="368" w:name="_Toc199525946"/>
      <w:r w:rsidRPr="00B90685">
        <w:rPr>
          <w:szCs w:val="44"/>
        </w:rPr>
        <w:lastRenderedPageBreak/>
        <w:t>SUR L</w:t>
      </w:r>
      <w:r w:rsidR="008C6777">
        <w:rPr>
          <w:szCs w:val="44"/>
        </w:rPr>
        <w:t>’</w:t>
      </w:r>
      <w:r w:rsidRPr="00B90685">
        <w:rPr>
          <w:szCs w:val="44"/>
        </w:rPr>
        <w:t>IMPÉRATRICE EUGÉNIE</w:t>
      </w:r>
      <w:bookmarkEnd w:id="367"/>
      <w:bookmarkEnd w:id="368"/>
      <w:r w:rsidRPr="00B90685">
        <w:rPr>
          <w:szCs w:val="44"/>
        </w:rPr>
        <w:br/>
      </w:r>
    </w:p>
    <w:p w14:paraId="1EFECA0F" w14:textId="77777777" w:rsidR="008C6777" w:rsidRDefault="00B86016" w:rsidP="00461549">
      <w:pPr>
        <w:spacing w:before="0" w:after="0"/>
      </w:pPr>
      <w:r w:rsidRPr="00B90685">
        <w:t>L</w:t>
      </w:r>
      <w:r w:rsidR="008C6777">
        <w:t>’</w:t>
      </w:r>
      <w:r w:rsidRPr="00B90685">
        <w:t>impératrice est une rousse</w:t>
      </w:r>
      <w:r w:rsidR="008C6777">
        <w:t>,</w:t>
      </w:r>
    </w:p>
    <w:p w14:paraId="521FD295" w14:textId="77777777" w:rsidR="008C6777" w:rsidRDefault="00B86016" w:rsidP="00461549">
      <w:pPr>
        <w:spacing w:before="0" w:after="0"/>
      </w:pPr>
      <w:r w:rsidRPr="00B90685">
        <w:t>Mais sa couleur est un trésor</w:t>
      </w:r>
      <w:r w:rsidR="008C6777">
        <w:t>,</w:t>
      </w:r>
    </w:p>
    <w:p w14:paraId="5933F9AB" w14:textId="77777777" w:rsidR="008C6777" w:rsidRDefault="00B86016" w:rsidP="00461549">
      <w:pPr>
        <w:spacing w:before="0" w:after="0"/>
      </w:pPr>
      <w:r w:rsidRPr="00B90685">
        <w:t>Car lorsque Badinguet la trousse</w:t>
      </w:r>
      <w:r w:rsidR="008C6777">
        <w:t>,</w:t>
      </w:r>
    </w:p>
    <w:p w14:paraId="5CB9D111" w14:textId="77777777" w:rsidR="008C6777" w:rsidRDefault="00B86016" w:rsidP="00461549">
      <w:pPr>
        <w:spacing w:before="0" w:after="0"/>
      </w:pPr>
      <w:r w:rsidRPr="00B90685">
        <w:t>Il découvre la toison d</w:t>
      </w:r>
      <w:r w:rsidR="008C6777">
        <w:t>’</w:t>
      </w:r>
      <w:r w:rsidRPr="00B90685">
        <w:t>or</w:t>
      </w:r>
      <w:r w:rsidR="008C6777">
        <w:t>.</w:t>
      </w:r>
    </w:p>
    <w:p w14:paraId="24DBF38D" w14:textId="77777777" w:rsidR="008C6777" w:rsidRDefault="00B86016" w:rsidP="008C6777">
      <w:pPr>
        <w:jc w:val="right"/>
      </w:pPr>
      <w:r w:rsidRPr="008C6777">
        <w:t>Attribué à Henri R</w:t>
      </w:r>
      <w:r w:rsidRPr="00461549">
        <w:rPr>
          <w:rStyle w:val="Taille-1Caracteres"/>
        </w:rPr>
        <w:t>OCHEFORT</w:t>
      </w:r>
      <w:r w:rsidRPr="008C6777">
        <w:rPr>
          <w:rStyle w:val="Appelnotedebasdep"/>
        </w:rPr>
        <w:footnoteReference w:id="30"/>
      </w:r>
      <w:r w:rsidR="008C6777">
        <w:t>.</w:t>
      </w:r>
    </w:p>
    <w:p w14:paraId="65E090F9" w14:textId="78A5317B" w:rsidR="00B86016" w:rsidRPr="00B90685" w:rsidRDefault="00B86016" w:rsidP="008C6777">
      <w:pPr>
        <w:pStyle w:val="Titre2"/>
        <w:rPr>
          <w:szCs w:val="44"/>
        </w:rPr>
      </w:pPr>
      <w:bookmarkStart w:id="369" w:name="_Toc275359293"/>
      <w:bookmarkStart w:id="370" w:name="_Toc199525947"/>
      <w:r w:rsidRPr="00B90685">
        <w:rPr>
          <w:szCs w:val="44"/>
        </w:rPr>
        <w:lastRenderedPageBreak/>
        <w:t>LE GRAND ÉCART</w:t>
      </w:r>
      <w:bookmarkEnd w:id="369"/>
      <w:bookmarkEnd w:id="370"/>
    </w:p>
    <w:p w14:paraId="3B49A8B9" w14:textId="77777777" w:rsidR="008C6777" w:rsidRDefault="00B86016" w:rsidP="00461549">
      <w:pPr>
        <w:spacing w:after="480"/>
        <w:ind w:firstLine="0"/>
        <w:jc w:val="center"/>
        <w:rPr>
          <w:i/>
          <w:iCs/>
        </w:rPr>
      </w:pPr>
      <w:r w:rsidRPr="008C6777">
        <w:rPr>
          <w:i/>
          <w:iCs/>
        </w:rPr>
        <w:t>Rondeau</w:t>
      </w:r>
      <w:r w:rsidR="008C6777">
        <w:rPr>
          <w:i/>
          <w:iCs/>
        </w:rPr>
        <w:t>.</w:t>
      </w:r>
    </w:p>
    <w:p w14:paraId="450206F4" w14:textId="77777777" w:rsidR="008C6777" w:rsidRDefault="00B86016" w:rsidP="00461549">
      <w:pPr>
        <w:spacing w:before="0" w:after="0"/>
      </w:pPr>
      <w:r w:rsidRPr="00B90685">
        <w:t>Le grand Écart veut un c</w:t>
      </w:r>
      <w:r w:rsidR="008C6777">
        <w:t xml:space="preserve">.. </w:t>
      </w:r>
      <w:r w:rsidRPr="00B90685">
        <w:t>bien fendu</w:t>
      </w:r>
      <w:r w:rsidR="008C6777">
        <w:t>,</w:t>
      </w:r>
    </w:p>
    <w:p w14:paraId="787A5C5D" w14:textId="77777777" w:rsidR="008C6777" w:rsidRDefault="00B86016" w:rsidP="00461549">
      <w:pPr>
        <w:spacing w:before="0" w:after="0"/>
      </w:pPr>
      <w:r w:rsidRPr="00B90685">
        <w:t>Dit Salomé retroussant son tutu</w:t>
      </w:r>
      <w:r w:rsidR="008C6777">
        <w:t>,</w:t>
      </w:r>
    </w:p>
    <w:p w14:paraId="018B77AB" w14:textId="77777777" w:rsidR="008C6777" w:rsidRDefault="00B86016" w:rsidP="00461549">
      <w:pPr>
        <w:spacing w:before="0" w:after="0"/>
      </w:pPr>
      <w:r w:rsidRPr="00B90685">
        <w:t xml:space="preserve">Pour </w:t>
      </w:r>
      <w:r w:rsidR="008C6777">
        <w:t>« </w:t>
      </w:r>
      <w:r w:rsidRPr="00B90685">
        <w:t>s</w:t>
      </w:r>
      <w:r w:rsidR="008C6777">
        <w:t>’</w:t>
      </w:r>
      <w:r w:rsidRPr="00B90685">
        <w:t>envoyer</w:t>
      </w:r>
      <w:r w:rsidR="008C6777">
        <w:t> »</w:t>
      </w:r>
      <w:r w:rsidRPr="00B90685">
        <w:t xml:space="preserve"> la Tête prophétique</w:t>
      </w:r>
      <w:r w:rsidR="008C6777">
        <w:t>.</w:t>
      </w:r>
    </w:p>
    <w:p w14:paraId="1C2B12E0" w14:textId="77777777" w:rsidR="008C6777" w:rsidRDefault="00B86016" w:rsidP="00461549">
      <w:pPr>
        <w:spacing w:before="0" w:after="0"/>
      </w:pPr>
      <w:r w:rsidRPr="00B90685">
        <w:t>Hérode en fit quatre jets spermatiques</w:t>
      </w:r>
      <w:r w:rsidR="008C6777">
        <w:t>,</w:t>
      </w:r>
    </w:p>
    <w:p w14:paraId="30889A5F" w14:textId="77777777" w:rsidR="008C6777" w:rsidRDefault="00B86016" w:rsidP="00461549">
      <w:pPr>
        <w:spacing w:before="0" w:after="0"/>
      </w:pPr>
      <w:r w:rsidRPr="00B90685">
        <w:t>Et le bourrel banda comme un pendu</w:t>
      </w:r>
      <w:r w:rsidR="008C6777">
        <w:t>.</w:t>
      </w:r>
    </w:p>
    <w:p w14:paraId="7B6D3AE8" w14:textId="77777777" w:rsidR="0033302F" w:rsidRDefault="0033302F" w:rsidP="00461549">
      <w:pPr>
        <w:spacing w:before="0" w:after="0"/>
      </w:pPr>
    </w:p>
    <w:p w14:paraId="4FAA6A19" w14:textId="77777777" w:rsidR="008C6777" w:rsidRDefault="00B86016" w:rsidP="00461549">
      <w:pPr>
        <w:spacing w:before="0" w:after="0"/>
      </w:pPr>
      <w:r w:rsidRPr="00B90685">
        <w:t>Quand le c</w:t>
      </w:r>
      <w:r w:rsidR="008C6777">
        <w:t xml:space="preserve">.. </w:t>
      </w:r>
      <w:r w:rsidRPr="00B90685">
        <w:t>joint sa fente au trou du cu</w:t>
      </w:r>
      <w:r w:rsidR="008C6777">
        <w:t>,</w:t>
      </w:r>
    </w:p>
    <w:p w14:paraId="59976440" w14:textId="77777777" w:rsidR="008C6777" w:rsidRDefault="00B86016" w:rsidP="00461549">
      <w:pPr>
        <w:spacing w:before="0" w:after="0"/>
      </w:pPr>
      <w:r w:rsidRPr="00B90685">
        <w:t>De la Provence aux bords académiques</w:t>
      </w:r>
      <w:r w:rsidR="008C6777">
        <w:t>,</w:t>
      </w:r>
    </w:p>
    <w:p w14:paraId="01B43DC1" w14:textId="77777777" w:rsidR="008C6777" w:rsidRDefault="00B86016" w:rsidP="00461549">
      <w:pPr>
        <w:spacing w:before="0" w:after="0"/>
      </w:pPr>
      <w:r w:rsidRPr="00B90685">
        <w:t>On peut tenter</w:t>
      </w:r>
      <w:r w:rsidR="008C6777">
        <w:t xml:space="preserve">, </w:t>
      </w:r>
      <w:r w:rsidRPr="00B90685">
        <w:t>fût-on de Lilliput</w:t>
      </w:r>
      <w:r w:rsidR="008C6777">
        <w:t>,</w:t>
      </w:r>
    </w:p>
    <w:p w14:paraId="0F69718E" w14:textId="77777777" w:rsidR="008C6777" w:rsidRDefault="00B86016" w:rsidP="00461549">
      <w:pPr>
        <w:spacing w:before="0" w:after="0"/>
        <w:ind w:firstLine="0"/>
        <w:jc w:val="center"/>
      </w:pPr>
      <w:r w:rsidRPr="008C6777">
        <w:t>Le grand Écart</w:t>
      </w:r>
      <w:r w:rsidR="008C6777">
        <w:t>.</w:t>
      </w:r>
    </w:p>
    <w:p w14:paraId="4136B2A0" w14:textId="77777777" w:rsidR="008C6777" w:rsidRDefault="00B86016" w:rsidP="00461549">
      <w:pPr>
        <w:spacing w:before="0" w:after="0"/>
      </w:pPr>
      <w:r w:rsidRPr="00B90685">
        <w:t>Oui</w:t>
      </w:r>
      <w:r w:rsidR="008C6777">
        <w:t xml:space="preserve">, </w:t>
      </w:r>
      <w:r w:rsidRPr="00B90685">
        <w:t>mais</w:t>
      </w:r>
      <w:r w:rsidR="008C6777">
        <w:t xml:space="preserve">, </w:t>
      </w:r>
      <w:r w:rsidRPr="00B90685">
        <w:t>quel c</w:t>
      </w:r>
      <w:r w:rsidR="008C6777">
        <w:t xml:space="preserve">.. ! </w:t>
      </w:r>
      <w:r w:rsidRPr="00B90685">
        <w:t>Acré</w:t>
      </w:r>
      <w:r w:rsidR="008C6777">
        <w:t xml:space="preserve"> ! </w:t>
      </w:r>
      <w:r w:rsidRPr="00B90685">
        <w:t>tout est foutu</w:t>
      </w:r>
      <w:r w:rsidR="008C6777">
        <w:t>,</w:t>
      </w:r>
    </w:p>
    <w:p w14:paraId="6185AE7D" w14:textId="77777777" w:rsidR="0033302F" w:rsidRDefault="0033302F" w:rsidP="00461549">
      <w:pPr>
        <w:spacing w:before="0" w:after="0"/>
      </w:pPr>
    </w:p>
    <w:p w14:paraId="519985E7" w14:textId="77777777" w:rsidR="008C6777" w:rsidRDefault="00B86016" w:rsidP="00461549">
      <w:pPr>
        <w:spacing w:before="0" w:after="0"/>
      </w:pPr>
      <w:r w:rsidRPr="00B90685">
        <w:t>Tout y tiendrait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Odéon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Institut</w:t>
      </w:r>
      <w:r w:rsidR="008C6777">
        <w:t>,</w:t>
      </w:r>
    </w:p>
    <w:p w14:paraId="2C0E7DAA" w14:textId="77777777" w:rsidR="008C6777" w:rsidRDefault="00B86016" w:rsidP="00461549">
      <w:pPr>
        <w:spacing w:before="0" w:after="0"/>
      </w:pPr>
      <w:r w:rsidRPr="00B90685">
        <w:t>Et feu Sarcey</w:t>
      </w:r>
      <w:r w:rsidR="008C6777">
        <w:t xml:space="preserve">, </w:t>
      </w:r>
      <w:r w:rsidRPr="00B90685">
        <w:t>et l</w:t>
      </w:r>
      <w:r w:rsidR="008C6777">
        <w:t>’</w:t>
      </w:r>
      <w:r w:rsidRPr="00B90685">
        <w:t>Opéra-Comique</w:t>
      </w:r>
      <w:r w:rsidR="008C6777">
        <w:t> !…</w:t>
      </w:r>
    </w:p>
    <w:p w14:paraId="34CBCE1A" w14:textId="77777777" w:rsidR="008C6777" w:rsidRDefault="00B86016" w:rsidP="00461549">
      <w:pPr>
        <w:spacing w:before="0" w:after="0"/>
      </w:pPr>
      <w:r w:rsidRPr="00B90685">
        <w:t>Paix</w:t>
      </w:r>
      <w:r w:rsidR="008C6777">
        <w:t xml:space="preserve"> ! </w:t>
      </w:r>
      <w:r w:rsidRPr="00B90685">
        <w:t>ce n</w:t>
      </w:r>
      <w:r w:rsidR="008C6777">
        <w:t>’</w:t>
      </w:r>
      <w:r w:rsidRPr="00B90685">
        <w:t>est rien</w:t>
      </w:r>
      <w:r w:rsidR="008C6777">
        <w:t xml:space="preserve">, </w:t>
      </w:r>
      <w:r w:rsidRPr="00B90685">
        <w:t>au fait</w:t>
      </w:r>
      <w:r w:rsidR="008C6777">
        <w:t xml:space="preserve">, </w:t>
      </w:r>
      <w:r w:rsidRPr="00B90685">
        <w:t>plus de panique</w:t>
      </w:r>
      <w:r w:rsidR="008C6777">
        <w:t> :</w:t>
      </w:r>
    </w:p>
    <w:p w14:paraId="05E78E22" w14:textId="77777777" w:rsidR="008C6777" w:rsidRDefault="00B86016" w:rsidP="00461549">
      <w:pPr>
        <w:spacing w:before="0" w:after="0"/>
      </w:pPr>
      <w:r w:rsidRPr="00B90685">
        <w:t>Il attendait que Coppée en mourut</w:t>
      </w:r>
      <w:r w:rsidR="008C6777">
        <w:t>,</w:t>
      </w:r>
    </w:p>
    <w:p w14:paraId="1B6A2AB6" w14:textId="77777777" w:rsidR="008C6777" w:rsidRDefault="00B86016" w:rsidP="00461549">
      <w:pPr>
        <w:spacing w:before="0" w:after="0"/>
        <w:ind w:firstLine="0"/>
        <w:jc w:val="center"/>
      </w:pPr>
      <w:r w:rsidRPr="008C6777">
        <w:t>Le Grand Écart</w:t>
      </w:r>
      <w:r w:rsidR="008C6777">
        <w:t>…</w:t>
      </w:r>
    </w:p>
    <w:p w14:paraId="259D00A6" w14:textId="77777777" w:rsidR="008C6777" w:rsidRDefault="00B86016" w:rsidP="008C6777">
      <w:pPr>
        <w:jc w:val="right"/>
      </w:pPr>
      <w:r w:rsidRPr="008C6777">
        <w:t>L</w:t>
      </w:r>
      <w:r w:rsidRPr="00461549">
        <w:rPr>
          <w:rStyle w:val="Taille-1Caracteres"/>
        </w:rPr>
        <w:t xml:space="preserve">E PETIT-NEVEU DE </w:t>
      </w:r>
      <w:r w:rsidRPr="008C6777">
        <w:t>B</w:t>
      </w:r>
      <w:r w:rsidRPr="00461549">
        <w:rPr>
          <w:rStyle w:val="Taille-1Caracteres"/>
        </w:rPr>
        <w:t>AFFO</w:t>
      </w:r>
      <w:r w:rsidR="008C6777">
        <w:t>.</w:t>
      </w:r>
    </w:p>
    <w:p w14:paraId="34F5E7ED" w14:textId="6083E58C" w:rsidR="00B86016" w:rsidRPr="00B90685" w:rsidRDefault="00B86016" w:rsidP="008C6777">
      <w:pPr>
        <w:pStyle w:val="Titre2"/>
        <w:rPr>
          <w:szCs w:val="44"/>
        </w:rPr>
      </w:pPr>
      <w:bookmarkStart w:id="371" w:name="_Toc275359294"/>
      <w:bookmarkStart w:id="372" w:name="_Toc199525948"/>
      <w:r w:rsidRPr="00B90685">
        <w:rPr>
          <w:szCs w:val="44"/>
        </w:rPr>
        <w:lastRenderedPageBreak/>
        <w:t>MA PHILOSOPHIE</w:t>
      </w:r>
      <w:bookmarkEnd w:id="371"/>
      <w:bookmarkEnd w:id="372"/>
    </w:p>
    <w:p w14:paraId="793FF2C0" w14:textId="77777777" w:rsidR="008C6777" w:rsidRDefault="00B86016" w:rsidP="0033302F">
      <w:pPr>
        <w:spacing w:after="480"/>
        <w:ind w:firstLine="0"/>
        <w:jc w:val="center"/>
        <w:rPr>
          <w:i/>
          <w:iCs/>
        </w:rPr>
      </w:pPr>
      <w:r w:rsidRPr="008C6777">
        <w:rPr>
          <w:i/>
          <w:iCs/>
        </w:rPr>
        <w:t>Épître badine à un dévot de mes amis</w:t>
      </w:r>
      <w:r w:rsidR="008C6777">
        <w:rPr>
          <w:i/>
          <w:iCs/>
        </w:rPr>
        <w:t>.</w:t>
      </w:r>
    </w:p>
    <w:p w14:paraId="20B9FD20" w14:textId="77777777" w:rsidR="008C6777" w:rsidRDefault="00B86016" w:rsidP="0033302F">
      <w:pPr>
        <w:spacing w:before="0" w:after="0"/>
        <w:ind w:firstLine="0"/>
        <w:jc w:val="center"/>
      </w:pPr>
      <w:r w:rsidRPr="008C6777">
        <w:t>Dansons</w:t>
      </w:r>
      <w:r w:rsidR="008C6777">
        <w:t xml:space="preserve">, </w:t>
      </w:r>
      <w:r w:rsidRPr="008C6777">
        <w:t>chantons</w:t>
      </w:r>
      <w:r w:rsidR="008C6777">
        <w:t>,</w:t>
      </w:r>
    </w:p>
    <w:p w14:paraId="514F7A00" w14:textId="77777777" w:rsidR="008C6777" w:rsidRDefault="00B86016" w:rsidP="0033302F">
      <w:pPr>
        <w:spacing w:before="0" w:after="0"/>
        <w:ind w:firstLine="0"/>
        <w:jc w:val="center"/>
      </w:pPr>
      <w:r w:rsidRPr="008C6777">
        <w:t>Buvons</w:t>
      </w:r>
      <w:r w:rsidR="008C6777">
        <w:t xml:space="preserve">, </w:t>
      </w:r>
      <w:r w:rsidRPr="008C6777">
        <w:t>foutons</w:t>
      </w:r>
      <w:r w:rsidR="008C6777">
        <w:t>,</w:t>
      </w:r>
    </w:p>
    <w:p w14:paraId="626F7E4D" w14:textId="77777777" w:rsidR="008C6777" w:rsidRDefault="00B86016" w:rsidP="0033302F">
      <w:pPr>
        <w:spacing w:before="0" w:after="0"/>
        <w:ind w:firstLine="0"/>
        <w:jc w:val="center"/>
      </w:pPr>
      <w:r w:rsidRPr="008C6777">
        <w:t>Le temps s</w:t>
      </w:r>
      <w:r w:rsidR="008C6777">
        <w:t>’</w:t>
      </w:r>
      <w:r w:rsidRPr="008C6777">
        <w:t>envole</w:t>
      </w:r>
      <w:r w:rsidR="008C6777">
        <w:t>,</w:t>
      </w:r>
    </w:p>
    <w:p w14:paraId="2EF34F18" w14:textId="77777777" w:rsidR="008C6777" w:rsidRDefault="00B86016" w:rsidP="0033302F">
      <w:pPr>
        <w:spacing w:before="0" w:after="0"/>
        <w:ind w:firstLine="0"/>
        <w:jc w:val="center"/>
      </w:pPr>
      <w:r w:rsidRPr="008C6777">
        <w:t>Je m</w:t>
      </w:r>
      <w:r w:rsidR="008C6777">
        <w:t>’</w:t>
      </w:r>
      <w:r w:rsidRPr="008C6777">
        <w:t>en console</w:t>
      </w:r>
      <w:r w:rsidR="008C6777">
        <w:t>,</w:t>
      </w:r>
    </w:p>
    <w:p w14:paraId="3B19D0FA" w14:textId="5E226AAD" w:rsidR="00B86016" w:rsidRPr="008C6777" w:rsidRDefault="00B86016" w:rsidP="0033302F">
      <w:pPr>
        <w:spacing w:before="0" w:after="0"/>
        <w:ind w:firstLine="0"/>
        <w:jc w:val="center"/>
      </w:pPr>
      <w:r w:rsidRPr="008C6777">
        <w:t>Avec les c</w:t>
      </w:r>
      <w:r w:rsidR="008C6777">
        <w:t>..</w:t>
      </w:r>
      <w:r w:rsidRPr="008C6777">
        <w:t>s</w:t>
      </w:r>
    </w:p>
    <w:p w14:paraId="50E7EAAC" w14:textId="77777777" w:rsidR="008C6777" w:rsidRDefault="00B86016" w:rsidP="0033302F">
      <w:pPr>
        <w:spacing w:before="0" w:after="0"/>
        <w:ind w:firstLine="0"/>
        <w:jc w:val="center"/>
      </w:pPr>
      <w:r w:rsidRPr="008C6777">
        <w:t>Et les flacons</w:t>
      </w:r>
      <w:r w:rsidR="008C6777">
        <w:t>.</w:t>
      </w:r>
    </w:p>
    <w:p w14:paraId="07FF18B9" w14:textId="77777777" w:rsidR="008C6777" w:rsidRDefault="00B86016" w:rsidP="0033302F">
      <w:pPr>
        <w:spacing w:before="0" w:after="0"/>
        <w:ind w:firstLine="0"/>
        <w:jc w:val="center"/>
      </w:pPr>
      <w:r w:rsidRPr="008C6777">
        <w:t>Jeune bergère</w:t>
      </w:r>
      <w:r w:rsidR="008C6777">
        <w:t>,</w:t>
      </w:r>
    </w:p>
    <w:p w14:paraId="7F4183D3" w14:textId="77777777" w:rsidR="008C6777" w:rsidRDefault="00B86016" w:rsidP="0033302F">
      <w:pPr>
        <w:spacing w:before="0" w:after="0"/>
        <w:ind w:firstLine="0"/>
        <w:jc w:val="center"/>
      </w:pPr>
      <w:r w:rsidRPr="008C6777">
        <w:t>À table</w:t>
      </w:r>
      <w:r w:rsidR="008C6777">
        <w:t xml:space="preserve">, </w:t>
      </w:r>
      <w:r w:rsidRPr="008C6777">
        <w:t>au lit</w:t>
      </w:r>
      <w:r w:rsidR="008C6777">
        <w:t>,</w:t>
      </w:r>
    </w:p>
    <w:p w14:paraId="203A1615" w14:textId="77777777" w:rsidR="008C6777" w:rsidRDefault="00B86016" w:rsidP="0033302F">
      <w:pPr>
        <w:spacing w:before="0" w:after="0"/>
        <w:ind w:firstLine="0"/>
        <w:jc w:val="center"/>
      </w:pPr>
      <w:r w:rsidRPr="008C6777">
        <w:t>Remplit mon verre</w:t>
      </w:r>
      <w:r w:rsidR="008C6777">
        <w:t>,</w:t>
      </w:r>
    </w:p>
    <w:p w14:paraId="65EA4112" w14:textId="08406A8F" w:rsidR="008C6777" w:rsidRDefault="00B86016" w:rsidP="0033302F">
      <w:pPr>
        <w:spacing w:before="0" w:after="0"/>
        <w:ind w:firstLine="0"/>
        <w:jc w:val="center"/>
      </w:pPr>
      <w:r w:rsidRPr="008C6777">
        <w:t>Br</w:t>
      </w:r>
      <w:r w:rsidR="008C6777">
        <w:t>..</w:t>
      </w:r>
      <w:r w:rsidRPr="008C6777">
        <w:t>le mon v</w:t>
      </w:r>
      <w:r w:rsidR="001653A3">
        <w:t>...</w:t>
      </w:r>
    </w:p>
    <w:p w14:paraId="37981BB3" w14:textId="77777777" w:rsidR="008C6777" w:rsidRDefault="00B86016" w:rsidP="0033302F">
      <w:pPr>
        <w:spacing w:before="0" w:after="0"/>
        <w:ind w:firstLine="0"/>
        <w:jc w:val="center"/>
      </w:pPr>
      <w:r w:rsidRPr="008C6777">
        <w:t>Crois-moi</w:t>
      </w:r>
      <w:r w:rsidR="008C6777">
        <w:t xml:space="preserve">, </w:t>
      </w:r>
      <w:r w:rsidRPr="008C6777">
        <w:t>compère</w:t>
      </w:r>
      <w:r w:rsidR="008C6777">
        <w:t>,</w:t>
      </w:r>
    </w:p>
    <w:p w14:paraId="72F78B44" w14:textId="77777777" w:rsidR="008C6777" w:rsidRDefault="00B86016" w:rsidP="0033302F">
      <w:pPr>
        <w:spacing w:before="0" w:after="0"/>
        <w:ind w:firstLine="0"/>
        <w:jc w:val="center"/>
      </w:pPr>
      <w:r w:rsidRPr="008C6777">
        <w:t>Ainsi l</w:t>
      </w:r>
      <w:r w:rsidR="008C6777">
        <w:t>’</w:t>
      </w:r>
      <w:r w:rsidRPr="008C6777">
        <w:t>on vit</w:t>
      </w:r>
      <w:r w:rsidR="008C6777">
        <w:t> !</w:t>
      </w:r>
    </w:p>
    <w:p w14:paraId="1C999733" w14:textId="616B786B" w:rsidR="00B86016" w:rsidRPr="008C6777" w:rsidRDefault="00B86016" w:rsidP="0033302F">
      <w:pPr>
        <w:spacing w:before="0" w:after="0"/>
        <w:ind w:firstLine="0"/>
        <w:jc w:val="center"/>
      </w:pPr>
      <w:r w:rsidRPr="008C6777">
        <w:t>De la tendresse</w:t>
      </w:r>
    </w:p>
    <w:p w14:paraId="4B4A4057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Et de Bacchus</w:t>
      </w:r>
    </w:p>
    <w:p w14:paraId="1E4FADB0" w14:textId="77777777" w:rsidR="008C6777" w:rsidRDefault="00B86016" w:rsidP="0033302F">
      <w:pPr>
        <w:spacing w:before="0" w:after="0"/>
        <w:ind w:firstLine="0"/>
        <w:jc w:val="center"/>
      </w:pPr>
      <w:r w:rsidRPr="008C6777">
        <w:t>Tu crains l</w:t>
      </w:r>
      <w:r w:rsidR="008C6777">
        <w:t>’</w:t>
      </w:r>
      <w:r w:rsidRPr="008C6777">
        <w:t>ivresse</w:t>
      </w:r>
      <w:r w:rsidR="008C6777">
        <w:t>,</w:t>
      </w:r>
    </w:p>
    <w:p w14:paraId="779F0DB8" w14:textId="77777777" w:rsidR="008C6777" w:rsidRDefault="00B86016" w:rsidP="0033302F">
      <w:pPr>
        <w:spacing w:before="0" w:after="0"/>
        <w:ind w:firstLine="0"/>
        <w:jc w:val="center"/>
      </w:pPr>
      <w:r w:rsidRPr="008C6777">
        <w:t>Pauvre reclus</w:t>
      </w:r>
      <w:r w:rsidR="008C6777">
        <w:t> !</w:t>
      </w:r>
    </w:p>
    <w:p w14:paraId="09CD7D79" w14:textId="77777777" w:rsidR="008C6777" w:rsidRDefault="00B86016" w:rsidP="0033302F">
      <w:pPr>
        <w:spacing w:before="0" w:after="0"/>
        <w:ind w:firstLine="0"/>
        <w:jc w:val="center"/>
      </w:pPr>
      <w:r w:rsidRPr="008C6777">
        <w:t>Tu me condamnes</w:t>
      </w:r>
      <w:r w:rsidR="008C6777">
        <w:t>,</w:t>
      </w:r>
    </w:p>
    <w:p w14:paraId="33585C74" w14:textId="77777777" w:rsidR="008C6777" w:rsidRDefault="00B86016" w:rsidP="0033302F">
      <w:pPr>
        <w:spacing w:before="0" w:after="0"/>
        <w:ind w:firstLine="0"/>
        <w:jc w:val="center"/>
      </w:pPr>
      <w:r w:rsidRPr="008C6777">
        <w:t>Et dans un seau</w:t>
      </w:r>
      <w:r w:rsidR="008C6777">
        <w:t>,</w:t>
      </w:r>
    </w:p>
    <w:p w14:paraId="226737EB" w14:textId="77777777" w:rsidR="008C6777" w:rsidRDefault="00B86016" w:rsidP="0033302F">
      <w:pPr>
        <w:spacing w:before="0" w:after="0"/>
        <w:ind w:firstLine="0"/>
        <w:jc w:val="center"/>
      </w:pPr>
      <w:r w:rsidRPr="008C6777">
        <w:t>Comme les ânes</w:t>
      </w:r>
      <w:r w:rsidR="008C6777">
        <w:t>,</w:t>
      </w:r>
    </w:p>
    <w:p w14:paraId="5A214E8B" w14:textId="77777777" w:rsidR="008C6777" w:rsidRDefault="00B86016" w:rsidP="0033302F">
      <w:pPr>
        <w:spacing w:before="0" w:after="0"/>
        <w:ind w:firstLine="0"/>
        <w:jc w:val="center"/>
      </w:pPr>
      <w:r w:rsidRPr="008C6777">
        <w:t>Tu bois de l</w:t>
      </w:r>
      <w:r w:rsidR="008C6777">
        <w:t>’</w:t>
      </w:r>
      <w:r w:rsidRPr="008C6777">
        <w:t>eau</w:t>
      </w:r>
      <w:r w:rsidR="008C6777">
        <w:t> ;</w:t>
      </w:r>
    </w:p>
    <w:p w14:paraId="51170F5F" w14:textId="6CD8F44E" w:rsidR="00B86016" w:rsidRPr="008C6777" w:rsidRDefault="00B86016" w:rsidP="0033302F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amour te presse</w:t>
      </w:r>
    </w:p>
    <w:p w14:paraId="046197D9" w14:textId="77777777" w:rsidR="008C6777" w:rsidRDefault="00B86016" w:rsidP="0033302F">
      <w:pPr>
        <w:spacing w:before="0" w:after="0"/>
        <w:ind w:firstLine="0"/>
        <w:jc w:val="center"/>
      </w:pPr>
      <w:r w:rsidRPr="008C6777">
        <w:t>Sans t</w:t>
      </w:r>
      <w:r w:rsidR="008C6777">
        <w:t>’</w:t>
      </w:r>
      <w:r w:rsidRPr="008C6777">
        <w:t>engager</w:t>
      </w:r>
      <w:r w:rsidR="008C6777">
        <w:t>,</w:t>
      </w:r>
    </w:p>
    <w:p w14:paraId="5CBC03D9" w14:textId="4ACF0E3A" w:rsidR="00B86016" w:rsidRPr="008C6777" w:rsidRDefault="00B86016" w:rsidP="0033302F">
      <w:pPr>
        <w:spacing w:before="0" w:after="0"/>
        <w:ind w:firstLine="0"/>
        <w:jc w:val="center"/>
      </w:pPr>
      <w:r w:rsidRPr="008C6777">
        <w:t>Ton v</w:t>
      </w:r>
      <w:r w:rsidR="008C6777">
        <w:t xml:space="preserve">.. </w:t>
      </w:r>
      <w:r w:rsidRPr="008C6777">
        <w:t>se dresse</w:t>
      </w:r>
    </w:p>
    <w:p w14:paraId="55D6DC0B" w14:textId="77777777" w:rsidR="008C6777" w:rsidRDefault="00B86016" w:rsidP="0033302F">
      <w:pPr>
        <w:spacing w:before="0" w:after="0"/>
        <w:ind w:firstLine="0"/>
        <w:jc w:val="center"/>
      </w:pPr>
      <w:r w:rsidRPr="008C6777">
        <w:t>Sans décharger</w:t>
      </w:r>
      <w:r w:rsidR="008C6777">
        <w:t> :</w:t>
      </w:r>
    </w:p>
    <w:p w14:paraId="1200926F" w14:textId="2F0B0BF7" w:rsidR="00B86016" w:rsidRPr="008C6777" w:rsidRDefault="00B86016" w:rsidP="0033302F">
      <w:pPr>
        <w:spacing w:before="0" w:after="0"/>
        <w:ind w:firstLine="0"/>
        <w:jc w:val="center"/>
      </w:pPr>
      <w:r w:rsidRPr="008C6777">
        <w:t>Sauver notre âme</w:t>
      </w:r>
    </w:p>
    <w:p w14:paraId="4360A046" w14:textId="77777777" w:rsidR="008C6777" w:rsidRDefault="00B86016" w:rsidP="0033302F">
      <w:pPr>
        <w:spacing w:before="0" w:after="0"/>
        <w:ind w:firstLine="0"/>
        <w:jc w:val="center"/>
      </w:pPr>
      <w:r w:rsidRPr="008C6777">
        <w:t>Est un grand point</w:t>
      </w:r>
      <w:r w:rsidR="008C6777">
        <w:t>,</w:t>
      </w:r>
    </w:p>
    <w:p w14:paraId="4DFE3281" w14:textId="2EC47F9E" w:rsidR="00B86016" w:rsidRPr="008C6777" w:rsidRDefault="00B86016" w:rsidP="0033302F">
      <w:pPr>
        <w:spacing w:before="0" w:after="0"/>
        <w:ind w:firstLine="0"/>
        <w:jc w:val="center"/>
      </w:pPr>
      <w:r w:rsidRPr="008C6777">
        <w:t>Mais ne crois point</w:t>
      </w:r>
    </w:p>
    <w:p w14:paraId="04573C50" w14:textId="77777777" w:rsidR="008C6777" w:rsidRDefault="00B86016" w:rsidP="0033302F">
      <w:pPr>
        <w:spacing w:before="0" w:after="0"/>
        <w:ind w:firstLine="0"/>
        <w:jc w:val="center"/>
      </w:pPr>
      <w:r w:rsidRPr="008C6777">
        <w:t>Que Dieu me blâme</w:t>
      </w:r>
      <w:r w:rsidR="008C6777">
        <w:t> :</w:t>
      </w:r>
    </w:p>
    <w:p w14:paraId="715CCC5F" w14:textId="6CF16908" w:rsidR="00B86016" w:rsidRPr="008C6777" w:rsidRDefault="00B86016" w:rsidP="0033302F">
      <w:pPr>
        <w:spacing w:before="0" w:after="0"/>
        <w:ind w:firstLine="0"/>
        <w:jc w:val="center"/>
      </w:pPr>
      <w:r w:rsidRPr="008C6777">
        <w:lastRenderedPageBreak/>
        <w:t>Je suis chrétien</w:t>
      </w:r>
    </w:p>
    <w:p w14:paraId="334DF16C" w14:textId="77777777" w:rsidR="008C6777" w:rsidRDefault="00B86016" w:rsidP="0033302F">
      <w:pPr>
        <w:spacing w:before="0" w:after="0"/>
        <w:ind w:firstLine="0"/>
        <w:jc w:val="center"/>
      </w:pPr>
      <w:r w:rsidRPr="008C6777">
        <w:t>Plus que toi-même</w:t>
      </w:r>
      <w:r w:rsidR="008C6777">
        <w:t>,</w:t>
      </w:r>
    </w:p>
    <w:p w14:paraId="35D50898" w14:textId="21B18BD3" w:rsidR="00B86016" w:rsidRPr="008C6777" w:rsidRDefault="00B86016" w:rsidP="0033302F">
      <w:pPr>
        <w:spacing w:before="0" w:after="0"/>
        <w:ind w:firstLine="0"/>
        <w:jc w:val="center"/>
      </w:pPr>
      <w:r w:rsidRPr="008C6777">
        <w:t>Mais mon système</w:t>
      </w:r>
    </w:p>
    <w:p w14:paraId="667E63A8" w14:textId="77777777" w:rsidR="008C6777" w:rsidRDefault="00B86016" w:rsidP="0033302F">
      <w:pPr>
        <w:spacing w:before="0" w:after="0"/>
        <w:ind w:firstLine="0"/>
        <w:jc w:val="center"/>
      </w:pPr>
      <w:r w:rsidRPr="008C6777">
        <w:t>N</w:t>
      </w:r>
      <w:r w:rsidR="008C6777">
        <w:t>’</w:t>
      </w:r>
      <w:r w:rsidRPr="008C6777">
        <w:t>est pas le tien</w:t>
      </w:r>
      <w:r w:rsidR="008C6777">
        <w:t>.</w:t>
      </w:r>
    </w:p>
    <w:p w14:paraId="40C1DC46" w14:textId="503398EC" w:rsidR="00B86016" w:rsidRPr="008C6777" w:rsidRDefault="00B86016" w:rsidP="0033302F">
      <w:pPr>
        <w:spacing w:before="0" w:after="0"/>
        <w:ind w:firstLine="0"/>
        <w:jc w:val="center"/>
      </w:pPr>
      <w:r w:rsidRPr="008C6777">
        <w:t>Je crois qu</w:t>
      </w:r>
      <w:r w:rsidR="008C6777">
        <w:t>’</w:t>
      </w:r>
      <w:r w:rsidRPr="008C6777">
        <w:t>un sage</w:t>
      </w:r>
    </w:p>
    <w:p w14:paraId="682C36E7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Doit faire usage</w:t>
      </w:r>
    </w:p>
    <w:p w14:paraId="03433515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Des dons heureux</w:t>
      </w:r>
    </w:p>
    <w:p w14:paraId="476AE9AD" w14:textId="77777777" w:rsidR="008C6777" w:rsidRDefault="00B86016" w:rsidP="0033302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il tient des cieux</w:t>
      </w:r>
      <w:r w:rsidR="008C6777">
        <w:t>.</w:t>
      </w:r>
    </w:p>
    <w:p w14:paraId="126BC70B" w14:textId="77777777" w:rsidR="008C6777" w:rsidRDefault="00B86016" w:rsidP="0033302F">
      <w:pPr>
        <w:spacing w:before="0" w:after="0"/>
        <w:ind w:firstLine="0"/>
        <w:jc w:val="center"/>
      </w:pPr>
      <w:r w:rsidRPr="008C6777">
        <w:t>Or</w:t>
      </w:r>
      <w:r w:rsidR="008C6777">
        <w:t xml:space="preserve">, </w:t>
      </w:r>
      <w:r w:rsidRPr="008C6777">
        <w:t>à tout âge</w:t>
      </w:r>
      <w:r w:rsidR="008C6777">
        <w:t>,</w:t>
      </w:r>
    </w:p>
    <w:p w14:paraId="124F050C" w14:textId="77777777" w:rsidR="008C6777" w:rsidRDefault="00B86016" w:rsidP="0033302F">
      <w:pPr>
        <w:spacing w:before="0" w:after="0"/>
        <w:ind w:firstLine="0"/>
        <w:jc w:val="center"/>
      </w:pPr>
      <w:r w:rsidRPr="008C6777">
        <w:t>Comme en tous lieux</w:t>
      </w:r>
      <w:r w:rsidR="008C6777">
        <w:t>,</w:t>
      </w:r>
    </w:p>
    <w:p w14:paraId="672C409E" w14:textId="4BBFA5F8" w:rsidR="00B86016" w:rsidRPr="008C6777" w:rsidRDefault="00B86016" w:rsidP="0033302F">
      <w:pPr>
        <w:spacing w:before="0" w:after="0"/>
        <w:ind w:firstLine="0"/>
        <w:jc w:val="center"/>
      </w:pPr>
      <w:r w:rsidRPr="008C6777">
        <w:t>Rien ne vaut mieux</w:t>
      </w:r>
    </w:p>
    <w:p w14:paraId="27B7D866" w14:textId="544AA92C" w:rsidR="00B86016" w:rsidRPr="008C6777" w:rsidRDefault="00B86016" w:rsidP="0033302F">
      <w:pPr>
        <w:spacing w:before="0" w:after="0"/>
        <w:ind w:firstLine="0"/>
        <w:jc w:val="center"/>
      </w:pPr>
      <w:r w:rsidRPr="008C6777">
        <w:t>Que d</w:t>
      </w:r>
      <w:r w:rsidR="008C6777">
        <w:t>’</w:t>
      </w:r>
      <w:r w:rsidRPr="008C6777">
        <w:t>être au large</w:t>
      </w:r>
    </w:p>
    <w:p w14:paraId="071B3E06" w14:textId="77777777" w:rsidR="008C6777" w:rsidRDefault="00B86016" w:rsidP="0033302F">
      <w:pPr>
        <w:spacing w:before="0" w:after="0"/>
        <w:ind w:firstLine="0"/>
        <w:jc w:val="center"/>
      </w:pPr>
      <w:r w:rsidRPr="008C6777">
        <w:t>Lorsque l</w:t>
      </w:r>
      <w:r w:rsidR="008C6777">
        <w:t>’</w:t>
      </w:r>
      <w:r w:rsidRPr="008C6777">
        <w:t>on boit</w:t>
      </w:r>
      <w:r w:rsidR="008C6777">
        <w:t>,</w:t>
      </w:r>
    </w:p>
    <w:p w14:paraId="2FB7BDBB" w14:textId="7C814AB0" w:rsidR="00B86016" w:rsidRPr="008C6777" w:rsidRDefault="00B86016" w:rsidP="0033302F">
      <w:pPr>
        <w:spacing w:before="0" w:after="0"/>
        <w:ind w:firstLine="0"/>
        <w:jc w:val="center"/>
      </w:pPr>
      <w:r w:rsidRPr="008C6777">
        <w:t>Mais à l</w:t>
      </w:r>
      <w:r w:rsidR="008C6777">
        <w:t>’</w:t>
      </w:r>
      <w:r w:rsidRPr="008C6777">
        <w:t>étroit</w:t>
      </w:r>
    </w:p>
    <w:p w14:paraId="65CB4F27" w14:textId="77777777" w:rsidR="008C6777" w:rsidRDefault="00B86016" w:rsidP="0033302F">
      <w:pPr>
        <w:spacing w:before="0" w:after="0"/>
        <w:ind w:firstLine="0"/>
        <w:jc w:val="center"/>
      </w:pPr>
      <w:r w:rsidRPr="008C6777">
        <w:t>Quand on d</w:t>
      </w:r>
      <w:r w:rsidR="008C6777">
        <w:t xml:space="preserve">. </w:t>
      </w:r>
      <w:r w:rsidRPr="008C6777">
        <w:t>ch</w:t>
      </w:r>
      <w:r w:rsidR="008C6777">
        <w:t xml:space="preserve">. </w:t>
      </w:r>
      <w:r w:rsidRPr="008C6777">
        <w:t>rge</w:t>
      </w:r>
      <w:r w:rsidR="008C6777">
        <w:t> !</w:t>
      </w:r>
    </w:p>
    <w:p w14:paraId="2F2384CC" w14:textId="77777777" w:rsidR="008C6777" w:rsidRDefault="00B86016" w:rsidP="0033302F">
      <w:pPr>
        <w:spacing w:before="0" w:after="0"/>
        <w:ind w:firstLine="0"/>
        <w:jc w:val="center"/>
      </w:pPr>
      <w:r w:rsidRPr="008C6777">
        <w:t>Crois-moi</w:t>
      </w:r>
      <w:r w:rsidR="008C6777">
        <w:t xml:space="preserve">, </w:t>
      </w:r>
      <w:r w:rsidRPr="008C6777">
        <w:t>Sylvain</w:t>
      </w:r>
      <w:r w:rsidR="008C6777">
        <w:t>,</w:t>
      </w:r>
    </w:p>
    <w:p w14:paraId="24E56DCA" w14:textId="77777777" w:rsidR="001653A3" w:rsidRDefault="001653A3" w:rsidP="0033302F">
      <w:pPr>
        <w:spacing w:before="0" w:after="0"/>
        <w:ind w:firstLine="0"/>
        <w:jc w:val="center"/>
      </w:pPr>
    </w:p>
    <w:p w14:paraId="16E7F093" w14:textId="43A86B27" w:rsidR="00B86016" w:rsidRPr="008C6777" w:rsidRDefault="00B86016" w:rsidP="0033302F">
      <w:pPr>
        <w:spacing w:before="0" w:after="0"/>
        <w:ind w:firstLine="0"/>
        <w:jc w:val="center"/>
      </w:pPr>
      <w:r w:rsidRPr="008C6777">
        <w:t>Tu te dépouilles</w:t>
      </w:r>
    </w:p>
    <w:p w14:paraId="1E787545" w14:textId="77777777" w:rsidR="008C6777" w:rsidRDefault="00B86016" w:rsidP="0033302F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un droit divin</w:t>
      </w:r>
      <w:r w:rsidR="008C6777">
        <w:t>.</w:t>
      </w:r>
    </w:p>
    <w:p w14:paraId="6B09197D" w14:textId="00AA407C" w:rsidR="00B86016" w:rsidRPr="008C6777" w:rsidRDefault="00B86016" w:rsidP="0033302F">
      <w:pPr>
        <w:spacing w:before="0" w:after="0"/>
        <w:ind w:firstLine="0"/>
        <w:jc w:val="center"/>
      </w:pPr>
      <w:r w:rsidRPr="008C6777">
        <w:t>Serait-ce en vain</w:t>
      </w:r>
    </w:p>
    <w:p w14:paraId="5723BE54" w14:textId="5DB2C48C" w:rsidR="00B86016" w:rsidRPr="008C6777" w:rsidRDefault="00B86016" w:rsidP="0033302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a des c</w:t>
      </w:r>
      <w:r w:rsidR="001653A3">
        <w:t>.....</w:t>
      </w:r>
      <w:r w:rsidRPr="008C6777">
        <w:t>es</w:t>
      </w:r>
    </w:p>
    <w:p w14:paraId="048C69B1" w14:textId="77777777" w:rsidR="008C6777" w:rsidRDefault="00B86016" w:rsidP="0033302F">
      <w:pPr>
        <w:spacing w:before="0" w:after="0"/>
        <w:ind w:firstLine="0"/>
        <w:jc w:val="center"/>
      </w:pPr>
      <w:r w:rsidRPr="008C6777">
        <w:t>Et du bon vin</w:t>
      </w:r>
      <w:r w:rsidR="008C6777">
        <w:t> ?</w:t>
      </w:r>
    </w:p>
    <w:p w14:paraId="5B29F67B" w14:textId="77777777" w:rsidR="008C6777" w:rsidRDefault="00B86016" w:rsidP="0033302F">
      <w:pPr>
        <w:spacing w:before="0" w:after="0"/>
        <w:ind w:firstLine="0"/>
        <w:jc w:val="center"/>
      </w:pPr>
      <w:r w:rsidRPr="008C6777">
        <w:t>Dieu fit la vigne</w:t>
      </w:r>
      <w:r w:rsidR="008C6777">
        <w:t>,</w:t>
      </w:r>
    </w:p>
    <w:p w14:paraId="1BCBEF16" w14:textId="19BF4E42" w:rsidR="00B86016" w:rsidRPr="008C6777" w:rsidRDefault="00B86016" w:rsidP="0033302F">
      <w:pPr>
        <w:spacing w:before="0" w:after="0"/>
        <w:ind w:firstLine="0"/>
        <w:jc w:val="center"/>
      </w:pPr>
      <w:r w:rsidRPr="008C6777">
        <w:t>Dont il voulut</w:t>
      </w:r>
    </w:p>
    <w:p w14:paraId="33BF78D1" w14:textId="77777777" w:rsidR="008C6777" w:rsidRDefault="00B86016" w:rsidP="0033302F">
      <w:pPr>
        <w:spacing w:before="0" w:after="0"/>
        <w:ind w:firstLine="0"/>
        <w:jc w:val="center"/>
      </w:pPr>
      <w:r w:rsidRPr="008C6777">
        <w:t>Que l</w:t>
      </w:r>
      <w:r w:rsidR="008C6777">
        <w:t>’</w:t>
      </w:r>
      <w:r w:rsidRPr="008C6777">
        <w:t>homme bût</w:t>
      </w:r>
      <w:r w:rsidR="008C6777">
        <w:t>.</w:t>
      </w:r>
    </w:p>
    <w:p w14:paraId="0396748E" w14:textId="73E1AD3A" w:rsidR="00B86016" w:rsidRPr="008C6777" w:rsidRDefault="00B86016" w:rsidP="0033302F">
      <w:pPr>
        <w:spacing w:before="0" w:after="0"/>
        <w:ind w:firstLine="0"/>
        <w:jc w:val="center"/>
      </w:pPr>
      <w:r w:rsidRPr="008C6777">
        <w:t>Manquer son but</w:t>
      </w:r>
    </w:p>
    <w:p w14:paraId="3E0214DF" w14:textId="27DCA34A" w:rsidR="00B86016" w:rsidRPr="008C6777" w:rsidRDefault="00B86016" w:rsidP="0033302F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être digne</w:t>
      </w:r>
    </w:p>
    <w:p w14:paraId="0A772B0E" w14:textId="77777777" w:rsidR="008C6777" w:rsidRDefault="00B86016" w:rsidP="0033302F">
      <w:pPr>
        <w:spacing w:before="0" w:after="0"/>
        <w:ind w:firstLine="0"/>
        <w:jc w:val="center"/>
      </w:pPr>
      <w:r w:rsidRPr="008C6777">
        <w:t>De Belzébuth</w:t>
      </w:r>
      <w:r w:rsidR="008C6777">
        <w:t> !</w:t>
      </w:r>
    </w:p>
    <w:p w14:paraId="7DF57F4D" w14:textId="538AAF62" w:rsidR="00B86016" w:rsidRPr="008C6777" w:rsidRDefault="00B86016" w:rsidP="0033302F">
      <w:pPr>
        <w:spacing w:before="0" w:after="0"/>
        <w:ind w:firstLine="0"/>
        <w:jc w:val="center"/>
      </w:pPr>
      <w:r w:rsidRPr="008C6777">
        <w:t>Dieu fit la fille</w:t>
      </w:r>
    </w:p>
    <w:p w14:paraId="4E21BB69" w14:textId="4D0261E8" w:rsidR="00B86016" w:rsidRPr="008C6777" w:rsidRDefault="00B86016" w:rsidP="0033302F">
      <w:pPr>
        <w:spacing w:before="0" w:after="0"/>
        <w:ind w:firstLine="0"/>
        <w:jc w:val="center"/>
      </w:pPr>
      <w:r w:rsidRPr="008C6777">
        <w:t>Et l</w:t>
      </w:r>
      <w:r w:rsidR="008C6777">
        <w:t>’</w:t>
      </w:r>
      <w:r w:rsidRPr="008C6777">
        <w:t>endroit où</w:t>
      </w:r>
    </w:p>
    <w:p w14:paraId="7F1F9085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Chaque cheville</w:t>
      </w:r>
    </w:p>
    <w:p w14:paraId="6A4AF746" w14:textId="77777777" w:rsidR="008C6777" w:rsidRDefault="00B86016" w:rsidP="0033302F">
      <w:pPr>
        <w:spacing w:before="0" w:after="0"/>
        <w:ind w:firstLine="0"/>
        <w:jc w:val="center"/>
      </w:pPr>
      <w:r w:rsidRPr="008C6777">
        <w:t>Trouve son trou</w:t>
      </w:r>
      <w:r w:rsidR="008C6777">
        <w:t>.</w:t>
      </w:r>
    </w:p>
    <w:p w14:paraId="03280AE9" w14:textId="77777777" w:rsidR="008C6777" w:rsidRDefault="00B86016" w:rsidP="0033302F">
      <w:pPr>
        <w:spacing w:before="0" w:after="0"/>
        <w:ind w:firstLine="0"/>
        <w:jc w:val="center"/>
      </w:pPr>
      <w:r w:rsidRPr="008C6777">
        <w:t>Quand Dieu commande</w:t>
      </w:r>
      <w:r w:rsidR="008C6777">
        <w:t>,</w:t>
      </w:r>
    </w:p>
    <w:p w14:paraId="0C13FD68" w14:textId="77777777" w:rsidR="008C6777" w:rsidRDefault="00B86016" w:rsidP="0033302F">
      <w:pPr>
        <w:spacing w:before="0" w:after="0"/>
        <w:ind w:firstLine="0"/>
        <w:jc w:val="center"/>
      </w:pPr>
      <w:r w:rsidRPr="008C6777">
        <w:lastRenderedPageBreak/>
        <w:t>Soumettons-nous</w:t>
      </w:r>
      <w:r w:rsidR="008C6777">
        <w:t>.</w:t>
      </w:r>
    </w:p>
    <w:p w14:paraId="2771825E" w14:textId="2E2B29E5" w:rsidR="008C6777" w:rsidRDefault="00B86016" w:rsidP="0033302F">
      <w:pPr>
        <w:spacing w:before="0" w:after="0"/>
        <w:ind w:firstLine="0"/>
        <w:jc w:val="center"/>
      </w:pPr>
      <w:r w:rsidRPr="008C6777">
        <w:t>Par lui je b</w:t>
      </w:r>
      <w:r w:rsidR="008C6777">
        <w:t>.</w:t>
      </w:r>
      <w:r w:rsidRPr="008C6777">
        <w:t>nde</w:t>
      </w:r>
      <w:r w:rsidR="008C6777">
        <w:t>,</w:t>
      </w:r>
    </w:p>
    <w:p w14:paraId="32391281" w14:textId="77777777" w:rsidR="008C6777" w:rsidRDefault="00B86016" w:rsidP="0033302F">
      <w:pPr>
        <w:spacing w:before="0" w:after="0"/>
        <w:ind w:firstLine="0"/>
        <w:jc w:val="center"/>
      </w:pPr>
      <w:r w:rsidRPr="008C6777">
        <w:t>Je bois</w:t>
      </w:r>
      <w:r w:rsidR="008C6777">
        <w:t xml:space="preserve">, </w:t>
      </w:r>
      <w:r w:rsidRPr="008C6777">
        <w:t>je fous</w:t>
      </w:r>
      <w:r w:rsidR="008C6777">
        <w:t> !</w:t>
      </w:r>
    </w:p>
    <w:p w14:paraId="26A7ACD9" w14:textId="48A30D11" w:rsidR="00B86016" w:rsidRPr="008C6777" w:rsidRDefault="00B86016" w:rsidP="0033302F">
      <w:pPr>
        <w:spacing w:before="0" w:after="0"/>
        <w:ind w:firstLine="0"/>
        <w:jc w:val="center"/>
      </w:pPr>
      <w:r w:rsidRPr="008C6777">
        <w:t>Nargue des fous</w:t>
      </w:r>
    </w:p>
    <w:p w14:paraId="099EB79C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De qui la verge</w:t>
      </w:r>
    </w:p>
    <w:p w14:paraId="28F686AF" w14:textId="242D675C" w:rsidR="00B86016" w:rsidRPr="008C6777" w:rsidRDefault="00B86016" w:rsidP="0033302F">
      <w:pPr>
        <w:spacing w:before="0" w:after="0"/>
        <w:ind w:firstLine="0"/>
        <w:jc w:val="center"/>
      </w:pPr>
      <w:r w:rsidRPr="008C6777">
        <w:t>Brave l</w:t>
      </w:r>
      <w:r w:rsidR="008C6777">
        <w:t>’</w:t>
      </w:r>
      <w:r w:rsidRPr="008C6777">
        <w:t>amour</w:t>
      </w:r>
    </w:p>
    <w:p w14:paraId="1499A518" w14:textId="48F2F368" w:rsidR="00B86016" w:rsidRPr="008C6777" w:rsidRDefault="00B86016" w:rsidP="0033302F">
      <w:pPr>
        <w:spacing w:before="0" w:after="0"/>
        <w:ind w:firstLine="0"/>
        <w:jc w:val="center"/>
      </w:pPr>
      <w:r w:rsidRPr="008C6777">
        <w:t>Et b</w:t>
      </w:r>
      <w:r w:rsidR="008C6777">
        <w:t>.</w:t>
      </w:r>
      <w:r w:rsidRPr="008C6777">
        <w:t>nde pour</w:t>
      </w:r>
    </w:p>
    <w:p w14:paraId="655F4210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La sainte Vierge</w:t>
      </w:r>
    </w:p>
    <w:p w14:paraId="1276506F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Je ne puis voir</w:t>
      </w:r>
    </w:p>
    <w:p w14:paraId="38A0C746" w14:textId="77777777" w:rsidR="008C6777" w:rsidRDefault="00B86016" w:rsidP="0033302F">
      <w:pPr>
        <w:spacing w:before="0" w:after="0"/>
        <w:ind w:firstLine="0"/>
        <w:jc w:val="center"/>
      </w:pPr>
      <w:r w:rsidRPr="008C6777">
        <w:t>Sans m</w:t>
      </w:r>
      <w:r w:rsidR="008C6777">
        <w:t>’</w:t>
      </w:r>
      <w:r w:rsidRPr="008C6777">
        <w:t>émouvoir</w:t>
      </w:r>
      <w:r w:rsidR="008C6777">
        <w:t>,</w:t>
      </w:r>
    </w:p>
    <w:p w14:paraId="576EDAC1" w14:textId="5287A3B9" w:rsidR="00B86016" w:rsidRPr="008C6777" w:rsidRDefault="00B86016" w:rsidP="0033302F">
      <w:pPr>
        <w:spacing w:before="0" w:after="0"/>
        <w:ind w:firstLine="0"/>
        <w:jc w:val="center"/>
      </w:pPr>
      <w:r w:rsidRPr="008C6777">
        <w:t>Sous une cotte</w:t>
      </w:r>
    </w:p>
    <w:p w14:paraId="52CB1181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Gentille motte</w:t>
      </w:r>
    </w:p>
    <w:p w14:paraId="0C04BE58" w14:textId="77777777" w:rsidR="008C6777" w:rsidRDefault="00B86016" w:rsidP="0033302F">
      <w:pPr>
        <w:spacing w:before="0" w:after="0"/>
        <w:ind w:firstLine="0"/>
        <w:jc w:val="center"/>
      </w:pPr>
      <w:r w:rsidRPr="008C6777">
        <w:t>Ou duvet noir</w:t>
      </w:r>
      <w:r w:rsidR="008C6777">
        <w:t> ;</w:t>
      </w:r>
    </w:p>
    <w:p w14:paraId="57176C2B" w14:textId="0B09A4D2" w:rsidR="00B86016" w:rsidRPr="008C6777" w:rsidRDefault="00B86016" w:rsidP="0033302F">
      <w:pPr>
        <w:spacing w:before="0" w:after="0"/>
        <w:ind w:firstLine="0"/>
        <w:jc w:val="center"/>
      </w:pPr>
      <w:r w:rsidRPr="008C6777">
        <w:t>Je décalotte</w:t>
      </w:r>
    </w:p>
    <w:p w14:paraId="7F24F5D7" w14:textId="77777777" w:rsidR="008C6777" w:rsidRDefault="00B86016" w:rsidP="0033302F">
      <w:pPr>
        <w:spacing w:before="0" w:after="0"/>
        <w:ind w:firstLine="0"/>
        <w:jc w:val="center"/>
      </w:pPr>
      <w:r w:rsidRPr="008C6777">
        <w:t>Sans le vouloir</w:t>
      </w:r>
      <w:r w:rsidR="008C6777">
        <w:t>,</w:t>
      </w:r>
    </w:p>
    <w:p w14:paraId="15ECBDC8" w14:textId="77777777" w:rsidR="008C6777" w:rsidRDefault="00B86016" w:rsidP="0033302F">
      <w:pPr>
        <w:spacing w:before="0" w:after="0"/>
        <w:ind w:firstLine="0"/>
        <w:jc w:val="center"/>
      </w:pPr>
      <w:r w:rsidRPr="008C6777">
        <w:t>Et</w:t>
      </w:r>
      <w:r w:rsidR="008C6777">
        <w:t xml:space="preserve">, </w:t>
      </w:r>
      <w:r w:rsidRPr="008C6777">
        <w:t>je l</w:t>
      </w:r>
      <w:r w:rsidR="008C6777">
        <w:t>’</w:t>
      </w:r>
      <w:r w:rsidRPr="008C6777">
        <w:t>atteste</w:t>
      </w:r>
      <w:r w:rsidR="008C6777">
        <w:t>,</w:t>
      </w:r>
    </w:p>
    <w:p w14:paraId="50A92957" w14:textId="77777777" w:rsidR="008C6777" w:rsidRDefault="00B86016" w:rsidP="0033302F">
      <w:pPr>
        <w:spacing w:before="0" w:after="0"/>
        <w:ind w:firstLine="0"/>
        <w:jc w:val="center"/>
      </w:pPr>
      <w:r w:rsidRPr="008C6777">
        <w:t>Je le proteste</w:t>
      </w:r>
      <w:r w:rsidR="008C6777">
        <w:t>,</w:t>
      </w:r>
    </w:p>
    <w:p w14:paraId="5F8373BE" w14:textId="4AFFD626" w:rsidR="00B86016" w:rsidRPr="008C6777" w:rsidRDefault="00B86016" w:rsidP="0033302F">
      <w:pPr>
        <w:spacing w:before="0" w:after="0"/>
        <w:ind w:firstLine="0"/>
        <w:jc w:val="center"/>
      </w:pPr>
      <w:r w:rsidRPr="008C6777">
        <w:t>Oui</w:t>
      </w:r>
      <w:r w:rsidR="008C6777">
        <w:t xml:space="preserve">, </w:t>
      </w:r>
      <w:r w:rsidRPr="008C6777">
        <w:t>je boirai</w:t>
      </w:r>
      <w:r w:rsidR="001653A3">
        <w:t>,</w:t>
      </w:r>
    </w:p>
    <w:p w14:paraId="1DB487E7" w14:textId="77777777" w:rsidR="008C6777" w:rsidRDefault="00B86016" w:rsidP="0033302F">
      <w:pPr>
        <w:spacing w:before="0" w:after="0"/>
        <w:ind w:firstLine="0"/>
        <w:jc w:val="center"/>
      </w:pPr>
      <w:r w:rsidRPr="008C6777">
        <w:t>Je banderai</w:t>
      </w:r>
      <w:r w:rsidR="008C6777">
        <w:t>,</w:t>
      </w:r>
    </w:p>
    <w:p w14:paraId="747E6DAD" w14:textId="04A3DF27" w:rsidR="00B86016" w:rsidRPr="008C6777" w:rsidRDefault="00B86016" w:rsidP="0033302F">
      <w:pPr>
        <w:spacing w:before="0" w:after="0"/>
        <w:ind w:firstLine="0"/>
        <w:jc w:val="center"/>
      </w:pPr>
      <w:r w:rsidRPr="008C6777">
        <w:t>Je baiserai</w:t>
      </w:r>
    </w:p>
    <w:p w14:paraId="314278B7" w14:textId="0BCD2D1C" w:rsidR="00B86016" w:rsidRPr="008C6777" w:rsidRDefault="00B86016" w:rsidP="0033302F">
      <w:pPr>
        <w:spacing w:before="0" w:after="0"/>
        <w:ind w:firstLine="0"/>
        <w:jc w:val="center"/>
      </w:pPr>
      <w:r w:rsidRPr="008C6777">
        <w:t>Tant que j</w:t>
      </w:r>
      <w:r w:rsidR="008C6777">
        <w:t>’</w:t>
      </w:r>
      <w:r w:rsidRPr="008C6777">
        <w:t>aurai</w:t>
      </w:r>
    </w:p>
    <w:p w14:paraId="57422344" w14:textId="77777777" w:rsidR="008C6777" w:rsidRDefault="00B86016" w:rsidP="0033302F">
      <w:pPr>
        <w:spacing w:before="0" w:after="0"/>
        <w:ind w:firstLine="0"/>
        <w:jc w:val="center"/>
      </w:pPr>
      <w:r w:rsidRPr="008C6777">
        <w:t>Jeune fillette</w:t>
      </w:r>
      <w:r w:rsidR="008C6777">
        <w:t>,</w:t>
      </w:r>
    </w:p>
    <w:p w14:paraId="50B56F32" w14:textId="77777777" w:rsidR="008C6777" w:rsidRDefault="00B86016" w:rsidP="0033302F">
      <w:pPr>
        <w:spacing w:before="0" w:after="0"/>
        <w:ind w:firstLine="0"/>
        <w:jc w:val="center"/>
      </w:pPr>
      <w:r w:rsidRPr="008C6777">
        <w:t>Vieille feuillette</w:t>
      </w:r>
      <w:r w:rsidR="008C6777">
        <w:t>,</w:t>
      </w:r>
    </w:p>
    <w:p w14:paraId="18C87876" w14:textId="77777777" w:rsidR="008C6777" w:rsidRDefault="00B86016" w:rsidP="0033302F">
      <w:pPr>
        <w:spacing w:before="0" w:after="0"/>
        <w:ind w:firstLine="0"/>
        <w:jc w:val="center"/>
      </w:pPr>
      <w:r w:rsidRPr="008C6777">
        <w:t>Bon feu</w:t>
      </w:r>
      <w:r w:rsidR="008C6777">
        <w:t xml:space="preserve">, </w:t>
      </w:r>
      <w:r w:rsidRPr="008C6777">
        <w:t>bon lit</w:t>
      </w:r>
      <w:r w:rsidR="008C6777">
        <w:t>,</w:t>
      </w:r>
    </w:p>
    <w:p w14:paraId="76A7E863" w14:textId="77777777" w:rsidR="008C6777" w:rsidRDefault="00B86016" w:rsidP="0033302F">
      <w:pPr>
        <w:spacing w:before="0" w:after="0"/>
        <w:ind w:firstLine="0"/>
        <w:jc w:val="center"/>
      </w:pPr>
      <w:r w:rsidRPr="008C6777">
        <w:t>Bon vin</w:t>
      </w:r>
      <w:r w:rsidR="008C6777">
        <w:t xml:space="preserve">, </w:t>
      </w:r>
      <w:r w:rsidRPr="008C6777">
        <w:t>bon v</w:t>
      </w:r>
      <w:r w:rsidR="008C6777">
        <w:t>.. !</w:t>
      </w:r>
    </w:p>
    <w:p w14:paraId="206808ED" w14:textId="77777777" w:rsidR="001653A3" w:rsidRDefault="001653A3" w:rsidP="0033302F">
      <w:pPr>
        <w:spacing w:before="0" w:after="0"/>
        <w:ind w:firstLine="0"/>
        <w:jc w:val="center"/>
      </w:pPr>
    </w:p>
    <w:p w14:paraId="4C0320F6" w14:textId="2B70C5FB" w:rsidR="008C6777" w:rsidRDefault="00B86016" w:rsidP="0033302F">
      <w:pPr>
        <w:spacing w:before="0" w:after="0"/>
        <w:ind w:firstLine="0"/>
        <w:jc w:val="center"/>
      </w:pPr>
      <w:r w:rsidRPr="008C6777">
        <w:t>Bonté divine</w:t>
      </w:r>
      <w:r w:rsidR="008C6777">
        <w:t> !</w:t>
      </w:r>
    </w:p>
    <w:p w14:paraId="532AD892" w14:textId="228B1075" w:rsidR="00B86016" w:rsidRPr="008C6777" w:rsidRDefault="00B86016" w:rsidP="0033302F">
      <w:pPr>
        <w:spacing w:before="0" w:after="0"/>
        <w:ind w:firstLine="0"/>
        <w:jc w:val="center"/>
      </w:pPr>
      <w:r w:rsidRPr="008C6777">
        <w:t>Tu m</w:t>
      </w:r>
      <w:r w:rsidR="008C6777">
        <w:t>’</w:t>
      </w:r>
      <w:r w:rsidRPr="008C6777">
        <w:t>ôteras</w:t>
      </w:r>
    </w:p>
    <w:p w14:paraId="385A1556" w14:textId="77777777" w:rsidR="008C6777" w:rsidRDefault="00B86016" w:rsidP="0033302F">
      <w:pPr>
        <w:spacing w:before="0" w:after="0"/>
        <w:ind w:firstLine="0"/>
        <w:jc w:val="center"/>
      </w:pPr>
      <w:r w:rsidRPr="008C6777">
        <w:t>Le vin</w:t>
      </w:r>
      <w:r w:rsidR="008C6777">
        <w:t xml:space="preserve">, </w:t>
      </w:r>
      <w:r w:rsidRPr="008C6777">
        <w:t>la p</w:t>
      </w:r>
      <w:r w:rsidR="008C6777">
        <w:t>…</w:t>
      </w:r>
    </w:p>
    <w:p w14:paraId="2D6EA2F0" w14:textId="77777777" w:rsidR="008C6777" w:rsidRDefault="00B86016" w:rsidP="0033302F">
      <w:pPr>
        <w:spacing w:before="0" w:after="0"/>
        <w:ind w:firstLine="0"/>
        <w:jc w:val="center"/>
      </w:pPr>
      <w:r w:rsidRPr="008C6777">
        <w:t>Quand tu voudras</w:t>
      </w:r>
      <w:r w:rsidR="008C6777">
        <w:t> ;</w:t>
      </w:r>
    </w:p>
    <w:p w14:paraId="6DF72EE0" w14:textId="77777777" w:rsidR="008C6777" w:rsidRDefault="00B86016" w:rsidP="0033302F">
      <w:pPr>
        <w:spacing w:before="0" w:after="0"/>
        <w:ind w:firstLine="0"/>
        <w:jc w:val="center"/>
      </w:pPr>
      <w:r w:rsidRPr="008C6777">
        <w:t>Mais</w:t>
      </w:r>
      <w:r w:rsidR="008C6777">
        <w:t xml:space="preserve">, </w:t>
      </w:r>
      <w:r w:rsidRPr="008C6777">
        <w:t>je t</w:t>
      </w:r>
      <w:r w:rsidR="008C6777">
        <w:t>’</w:t>
      </w:r>
      <w:r w:rsidRPr="008C6777">
        <w:t>en prie</w:t>
      </w:r>
      <w:r w:rsidR="008C6777">
        <w:t>,</w:t>
      </w:r>
    </w:p>
    <w:p w14:paraId="063BBCF4" w14:textId="77777777" w:rsidR="008C6777" w:rsidRDefault="00B86016" w:rsidP="0033302F">
      <w:pPr>
        <w:spacing w:before="0" w:after="0"/>
        <w:ind w:firstLine="0"/>
        <w:jc w:val="center"/>
      </w:pPr>
      <w:r w:rsidRPr="008C6777">
        <w:t>Dieu qui m</w:t>
      </w:r>
      <w:r w:rsidR="008C6777">
        <w:t>’</w:t>
      </w:r>
      <w:r w:rsidRPr="008C6777">
        <w:t>entends</w:t>
      </w:r>
      <w:r w:rsidR="008C6777">
        <w:t>,</w:t>
      </w:r>
    </w:p>
    <w:p w14:paraId="42B77CCB" w14:textId="3ECE2A5B" w:rsidR="00B86016" w:rsidRPr="008C6777" w:rsidRDefault="00B86016" w:rsidP="0033302F">
      <w:pPr>
        <w:spacing w:before="0" w:after="0"/>
        <w:ind w:firstLine="0"/>
        <w:jc w:val="center"/>
      </w:pPr>
      <w:r w:rsidRPr="008C6777">
        <w:t>En même temps</w:t>
      </w:r>
    </w:p>
    <w:p w14:paraId="0F207C4E" w14:textId="77777777" w:rsidR="008C6777" w:rsidRDefault="00B86016" w:rsidP="0033302F">
      <w:pPr>
        <w:spacing w:before="0" w:after="0"/>
        <w:ind w:firstLine="0"/>
        <w:jc w:val="center"/>
      </w:pPr>
      <w:r w:rsidRPr="008C6777">
        <w:lastRenderedPageBreak/>
        <w:t>Reprends ma vie</w:t>
      </w:r>
      <w:r w:rsidR="008C6777">
        <w:t> !</w:t>
      </w:r>
    </w:p>
    <w:p w14:paraId="7453D2E0" w14:textId="77777777" w:rsidR="008C6777" w:rsidRDefault="00B86016" w:rsidP="0033302F">
      <w:pPr>
        <w:spacing w:before="0" w:after="0"/>
        <w:ind w:firstLine="0"/>
        <w:jc w:val="center"/>
      </w:pPr>
      <w:r w:rsidRPr="008C6777">
        <w:t>Que de regrets</w:t>
      </w:r>
      <w:r w:rsidR="008C6777">
        <w:t>,</w:t>
      </w:r>
    </w:p>
    <w:p w14:paraId="4828E8A3" w14:textId="77777777" w:rsidR="008C6777" w:rsidRDefault="00B86016" w:rsidP="0033302F">
      <w:pPr>
        <w:spacing w:before="0" w:after="0"/>
        <w:ind w:firstLine="0"/>
        <w:jc w:val="center"/>
      </w:pPr>
      <w:r w:rsidRPr="008C6777">
        <w:t>Loin des chopines</w:t>
      </w:r>
      <w:r w:rsidR="008C6777">
        <w:t>,</w:t>
      </w:r>
    </w:p>
    <w:p w14:paraId="72C9466B" w14:textId="77777777" w:rsidR="008C6777" w:rsidRDefault="00B86016" w:rsidP="0033302F">
      <w:pPr>
        <w:spacing w:before="0" w:after="0"/>
        <w:ind w:firstLine="0"/>
        <w:jc w:val="center"/>
      </w:pPr>
      <w:r w:rsidRPr="008C6777">
        <w:t>J</w:t>
      </w:r>
      <w:r w:rsidR="008C6777">
        <w:t>’</w:t>
      </w:r>
      <w:r w:rsidRPr="008C6777">
        <w:t>éprouverai</w:t>
      </w:r>
      <w:r w:rsidR="008C6777">
        <w:t> !</w:t>
      </w:r>
    </w:p>
    <w:p w14:paraId="2F697504" w14:textId="64718A08" w:rsidR="00B86016" w:rsidRPr="008C6777" w:rsidRDefault="00B86016" w:rsidP="0033302F">
      <w:pPr>
        <w:spacing w:before="0" w:after="0"/>
        <w:ind w:firstLine="0"/>
        <w:jc w:val="center"/>
      </w:pPr>
      <w:r w:rsidRPr="008C6777">
        <w:t>Quoi</w:t>
      </w:r>
      <w:r w:rsidR="008C6777">
        <w:t xml:space="preserve"> ! </w:t>
      </w:r>
      <w:r w:rsidRPr="008C6777">
        <w:t>souffrirai-je</w:t>
      </w:r>
    </w:p>
    <w:p w14:paraId="37B8F970" w14:textId="77777777" w:rsidR="008C6777" w:rsidRDefault="00B86016" w:rsidP="0033302F">
      <w:pPr>
        <w:spacing w:before="0" w:after="0"/>
        <w:ind w:firstLine="0"/>
        <w:jc w:val="center"/>
      </w:pPr>
      <w:r w:rsidRPr="008C6777">
        <w:t>Ô sacrilège</w:t>
      </w:r>
      <w:r w:rsidR="008C6777">
        <w:t> !</w:t>
      </w:r>
    </w:p>
    <w:p w14:paraId="4CC7E39A" w14:textId="2E9F7E31" w:rsidR="00B86016" w:rsidRPr="008C6777" w:rsidRDefault="00B86016" w:rsidP="0033302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me ravît</w:t>
      </w:r>
    </w:p>
    <w:p w14:paraId="72D8FE03" w14:textId="77777777" w:rsidR="008C6777" w:rsidRDefault="00B86016" w:rsidP="0033302F">
      <w:pPr>
        <w:spacing w:before="0" w:after="0"/>
        <w:ind w:firstLine="0"/>
        <w:jc w:val="center"/>
      </w:pPr>
      <w:r w:rsidRPr="008C6777">
        <w:t>À la ribote</w:t>
      </w:r>
      <w:r w:rsidR="008C6777">
        <w:t>,</w:t>
      </w:r>
    </w:p>
    <w:p w14:paraId="040E0EC8" w14:textId="4E461D25" w:rsidR="00B86016" w:rsidRPr="008C6777" w:rsidRDefault="00B86016" w:rsidP="0033302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proscrivît</w:t>
      </w:r>
    </w:p>
    <w:p w14:paraId="4F8DA872" w14:textId="77777777" w:rsidR="008C6777" w:rsidRDefault="00B86016" w:rsidP="0033302F">
      <w:pPr>
        <w:spacing w:before="0" w:after="0"/>
        <w:ind w:firstLine="0"/>
        <w:jc w:val="center"/>
      </w:pPr>
      <w:r w:rsidRPr="008C6777">
        <w:t>Dame Gogotte</w:t>
      </w:r>
      <w:r w:rsidR="008C6777">
        <w:t>,</w:t>
      </w:r>
    </w:p>
    <w:p w14:paraId="5295CBB6" w14:textId="0995B6AC" w:rsidR="00B86016" w:rsidRPr="008C6777" w:rsidRDefault="00B86016" w:rsidP="0033302F">
      <w:pPr>
        <w:spacing w:before="0" w:after="0"/>
        <w:ind w:firstLine="0"/>
        <w:jc w:val="center"/>
      </w:pPr>
      <w:r w:rsidRPr="008C6777">
        <w:t>Qu</w:t>
      </w:r>
      <w:r w:rsidR="008C6777">
        <w:t>’</w:t>
      </w:r>
      <w:r w:rsidRPr="008C6777">
        <w:t>on écrivît</w:t>
      </w:r>
    </w:p>
    <w:p w14:paraId="483E7AF8" w14:textId="77777777" w:rsidR="008C6777" w:rsidRDefault="00B86016" w:rsidP="0033302F">
      <w:pPr>
        <w:spacing w:before="0" w:after="0"/>
        <w:ind w:firstLine="0"/>
        <w:jc w:val="center"/>
      </w:pPr>
      <w:r w:rsidRPr="008C6777">
        <w:t>Sur ma culotte</w:t>
      </w:r>
      <w:r w:rsidR="008C6777">
        <w:t> :</w:t>
      </w:r>
    </w:p>
    <w:p w14:paraId="470A6DB6" w14:textId="77777777" w:rsidR="008C6777" w:rsidRDefault="00B86016" w:rsidP="0033302F">
      <w:pPr>
        <w:spacing w:before="0" w:after="0"/>
        <w:ind w:firstLine="0"/>
        <w:jc w:val="center"/>
      </w:pPr>
      <w:r w:rsidRPr="008C6777">
        <w:t>Ci-gît un v</w:t>
      </w:r>
      <w:r w:rsidR="008C6777">
        <w:t>.. !…</w:t>
      </w:r>
    </w:p>
    <w:p w14:paraId="3CC1E140" w14:textId="77777777" w:rsidR="008C6777" w:rsidRDefault="00B86016" w:rsidP="0033302F">
      <w:pPr>
        <w:spacing w:before="0" w:after="0"/>
        <w:ind w:firstLine="0"/>
        <w:jc w:val="center"/>
      </w:pPr>
      <w:r w:rsidRPr="008C6777">
        <w:t>Sans foutre et boire</w:t>
      </w:r>
      <w:r w:rsidR="008C6777">
        <w:t>,</w:t>
      </w:r>
    </w:p>
    <w:p w14:paraId="7CAD4186" w14:textId="77777777" w:rsidR="008C6777" w:rsidRDefault="00B86016" w:rsidP="0033302F">
      <w:pPr>
        <w:spacing w:before="0" w:after="0"/>
        <w:ind w:firstLine="0"/>
        <w:jc w:val="center"/>
      </w:pPr>
      <w:r w:rsidRPr="008C6777">
        <w:t>Quand je vivrais</w:t>
      </w:r>
      <w:r w:rsidR="008C6777">
        <w:t>,</w:t>
      </w:r>
    </w:p>
    <w:p w14:paraId="1339BA9B" w14:textId="74EB29BE" w:rsidR="00B86016" w:rsidRPr="008C6777" w:rsidRDefault="00B86016" w:rsidP="0033302F">
      <w:pPr>
        <w:spacing w:before="0" w:after="0"/>
        <w:ind w:firstLine="0"/>
        <w:jc w:val="center"/>
      </w:pPr>
      <w:r w:rsidRPr="008C6777">
        <w:t>Sur mon histoire</w:t>
      </w:r>
    </w:p>
    <w:p w14:paraId="2C71EE5E" w14:textId="77777777" w:rsidR="008C6777" w:rsidRDefault="00B86016" w:rsidP="0033302F">
      <w:pPr>
        <w:spacing w:before="0" w:after="0"/>
        <w:ind w:firstLine="0"/>
        <w:jc w:val="center"/>
      </w:pPr>
      <w:r w:rsidRPr="008C6777">
        <w:t>Je gémirais</w:t>
      </w:r>
      <w:r w:rsidR="008C6777">
        <w:t>,</w:t>
      </w:r>
    </w:p>
    <w:p w14:paraId="4C554DCC" w14:textId="1DB7BA47" w:rsidR="00B86016" w:rsidRPr="008C6777" w:rsidRDefault="00B86016" w:rsidP="0033302F">
      <w:pPr>
        <w:spacing w:before="0" w:after="0"/>
        <w:ind w:firstLine="0"/>
        <w:jc w:val="center"/>
      </w:pPr>
      <w:r w:rsidRPr="008C6777">
        <w:t>Je me croirais</w:t>
      </w:r>
    </w:p>
    <w:p w14:paraId="02ABC59E" w14:textId="77777777" w:rsidR="008C6777" w:rsidRDefault="00B86016" w:rsidP="0033302F">
      <w:pPr>
        <w:spacing w:before="0" w:after="0"/>
        <w:ind w:firstLine="0"/>
        <w:jc w:val="center"/>
      </w:pPr>
      <w:r w:rsidRPr="008C6777">
        <w:t>Défunt d</w:t>
      </w:r>
      <w:r w:rsidR="008C6777">
        <w:t>’</w:t>
      </w:r>
      <w:r w:rsidRPr="008C6777">
        <w:t>avance</w:t>
      </w:r>
      <w:r w:rsidR="008C6777">
        <w:t> ;</w:t>
      </w:r>
    </w:p>
    <w:p w14:paraId="4A9F8DF0" w14:textId="29D244F2" w:rsidR="00B86016" w:rsidRPr="008C6777" w:rsidRDefault="00B86016" w:rsidP="0033302F">
      <w:pPr>
        <w:spacing w:before="0" w:after="0"/>
        <w:ind w:firstLine="0"/>
        <w:jc w:val="center"/>
      </w:pPr>
      <w:r w:rsidRPr="008C6777">
        <w:t>Je maudirais</w:t>
      </w:r>
    </w:p>
    <w:p w14:paraId="6614FFFC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Mon existence</w:t>
      </w:r>
    </w:p>
    <w:p w14:paraId="4407B820" w14:textId="77777777" w:rsidR="008C6777" w:rsidRDefault="00B86016" w:rsidP="0033302F">
      <w:pPr>
        <w:spacing w:before="0" w:after="0"/>
        <w:ind w:firstLine="0"/>
        <w:jc w:val="center"/>
      </w:pPr>
      <w:r w:rsidRPr="008C6777">
        <w:t>Et je dirais</w:t>
      </w:r>
      <w:r w:rsidR="008C6777">
        <w:t> :</w:t>
      </w:r>
    </w:p>
    <w:p w14:paraId="724962C8" w14:textId="77777777" w:rsidR="008C6777" w:rsidRDefault="00B86016" w:rsidP="0033302F">
      <w:pPr>
        <w:spacing w:before="0" w:after="0"/>
        <w:ind w:firstLine="0"/>
        <w:jc w:val="center"/>
      </w:pPr>
      <w:r w:rsidRPr="008C6777">
        <w:t>Dieu de clémence</w:t>
      </w:r>
      <w:r w:rsidR="008C6777">
        <w:t>,</w:t>
      </w:r>
    </w:p>
    <w:p w14:paraId="223EEA91" w14:textId="772F7285" w:rsidR="00B86016" w:rsidRPr="008C6777" w:rsidRDefault="00B86016" w:rsidP="0033302F">
      <w:pPr>
        <w:spacing w:before="0" w:after="0"/>
        <w:ind w:firstLine="0"/>
        <w:jc w:val="center"/>
      </w:pPr>
      <w:r w:rsidRPr="008C6777">
        <w:t>Ah</w:t>
      </w:r>
      <w:r w:rsidR="008C6777">
        <w:t xml:space="preserve"> ! </w:t>
      </w:r>
      <w:r w:rsidRPr="008C6777">
        <w:t>me crois-tu</w:t>
      </w:r>
    </w:p>
    <w:p w14:paraId="62B993F7" w14:textId="77777777" w:rsidR="00B86016" w:rsidRPr="008C6777" w:rsidRDefault="00B86016" w:rsidP="0033302F">
      <w:pPr>
        <w:spacing w:before="0" w:after="0"/>
        <w:ind w:firstLine="0"/>
        <w:jc w:val="center"/>
      </w:pPr>
      <w:r w:rsidRPr="008C6777">
        <w:t>Donc la vertu</w:t>
      </w:r>
    </w:p>
    <w:p w14:paraId="5FAEE965" w14:textId="77777777" w:rsidR="008C6777" w:rsidRDefault="00B86016" w:rsidP="0033302F">
      <w:pPr>
        <w:spacing w:before="0" w:after="0"/>
        <w:ind w:firstLine="0"/>
        <w:jc w:val="center"/>
      </w:pPr>
      <w:r w:rsidRPr="008C6777">
        <w:t>De passer outre</w:t>
      </w:r>
      <w:r w:rsidR="008C6777">
        <w:t> ?</w:t>
      </w:r>
    </w:p>
    <w:p w14:paraId="364CC1B9" w14:textId="77777777" w:rsidR="008C6777" w:rsidRDefault="00B86016" w:rsidP="0033302F">
      <w:pPr>
        <w:spacing w:before="0" w:after="0"/>
        <w:ind w:firstLine="0"/>
        <w:jc w:val="center"/>
      </w:pPr>
      <w:r w:rsidRPr="008C6777">
        <w:t>Je ne puis foutre</w:t>
      </w:r>
      <w:r w:rsidR="008C6777">
        <w:t>,</w:t>
      </w:r>
    </w:p>
    <w:p w14:paraId="4ABD69C3" w14:textId="77777777" w:rsidR="008C6777" w:rsidRDefault="00B86016" w:rsidP="0033302F">
      <w:pPr>
        <w:spacing w:before="0" w:after="0"/>
        <w:ind w:firstLine="0"/>
        <w:jc w:val="center"/>
      </w:pPr>
      <w:r w:rsidRPr="008C6777">
        <w:t>Je suis foutu</w:t>
      </w:r>
      <w:r w:rsidR="008C6777">
        <w:t>.</w:t>
      </w:r>
    </w:p>
    <w:p w14:paraId="16E46287" w14:textId="77777777" w:rsidR="008C6777" w:rsidRDefault="00B86016" w:rsidP="008C6777">
      <w:pPr>
        <w:jc w:val="right"/>
      </w:pPr>
      <w:r w:rsidRPr="008C6777">
        <w:t>A</w:t>
      </w:r>
      <w:r w:rsidRPr="0033302F">
        <w:rPr>
          <w:rStyle w:val="Taille-1Caracteres"/>
        </w:rPr>
        <w:t>RMAND</w:t>
      </w:r>
      <w:r w:rsidRPr="008C6777">
        <w:t xml:space="preserve"> G</w:t>
      </w:r>
      <w:r w:rsidRPr="0033302F">
        <w:rPr>
          <w:rStyle w:val="Taille-1Caracteres"/>
        </w:rPr>
        <w:t>OUFFÉ</w:t>
      </w:r>
      <w:r w:rsidR="008C6777">
        <w:t>.</w:t>
      </w:r>
    </w:p>
    <w:p w14:paraId="26874ADA" w14:textId="5F8F48B0" w:rsidR="00B86016" w:rsidRPr="00B90685" w:rsidRDefault="00B86016" w:rsidP="008C6777">
      <w:pPr>
        <w:pStyle w:val="Titre2"/>
        <w:rPr>
          <w:szCs w:val="44"/>
        </w:rPr>
      </w:pPr>
      <w:bookmarkStart w:id="373" w:name="_Toc275359295"/>
      <w:bookmarkStart w:id="374" w:name="_Toc199525949"/>
      <w:r w:rsidRPr="00B90685">
        <w:rPr>
          <w:szCs w:val="44"/>
        </w:rPr>
        <w:lastRenderedPageBreak/>
        <w:t>RENDEZ-VOUS</w:t>
      </w:r>
      <w:bookmarkEnd w:id="373"/>
      <w:bookmarkEnd w:id="374"/>
      <w:r w:rsidRPr="00B90685">
        <w:rPr>
          <w:szCs w:val="44"/>
        </w:rPr>
        <w:br/>
      </w:r>
    </w:p>
    <w:p w14:paraId="2F4F4851" w14:textId="77777777" w:rsidR="00B86016" w:rsidRPr="00B90685" w:rsidRDefault="00B86016" w:rsidP="002175C4">
      <w:pPr>
        <w:spacing w:before="0" w:after="0"/>
      </w:pPr>
      <w:r w:rsidRPr="00B90685">
        <w:t>Dans la chambre encore fatale</w:t>
      </w:r>
    </w:p>
    <w:p w14:paraId="0F960AF8" w14:textId="43CCC8A9" w:rsidR="00B86016" w:rsidRPr="00B90685" w:rsidRDefault="00B86016" w:rsidP="002175C4">
      <w:pPr>
        <w:spacing w:before="0" w:after="0"/>
      </w:pPr>
      <w:r w:rsidRPr="00B90685">
        <w:t>De l</w:t>
      </w:r>
      <w:r w:rsidR="008C6777">
        <w:t>’</w:t>
      </w:r>
      <w:r w:rsidRPr="00B90685">
        <w:t>encor fatale maison</w:t>
      </w:r>
    </w:p>
    <w:p w14:paraId="0A2F80C6" w14:textId="77777777" w:rsidR="00B86016" w:rsidRPr="00B90685" w:rsidRDefault="00B86016" w:rsidP="002175C4">
      <w:pPr>
        <w:spacing w:before="0" w:after="0"/>
      </w:pPr>
      <w:r w:rsidRPr="00B90685">
        <w:t>Où la raison et la morale</w:t>
      </w:r>
    </w:p>
    <w:p w14:paraId="54DF41D0" w14:textId="77777777" w:rsidR="008C6777" w:rsidRDefault="00B86016" w:rsidP="002175C4">
      <w:pPr>
        <w:spacing w:before="0" w:after="0"/>
      </w:pPr>
      <w:r w:rsidRPr="00B90685">
        <w:t>Se tiennent plus que de raison</w:t>
      </w:r>
      <w:r w:rsidR="008C6777">
        <w:t>.</w:t>
      </w:r>
    </w:p>
    <w:p w14:paraId="77397C92" w14:textId="77777777" w:rsidR="002175C4" w:rsidRDefault="002175C4" w:rsidP="002175C4">
      <w:pPr>
        <w:spacing w:before="0" w:after="0"/>
      </w:pPr>
    </w:p>
    <w:p w14:paraId="782A9A92" w14:textId="0A6F9F28" w:rsidR="008C6777" w:rsidRDefault="00B86016" w:rsidP="002175C4">
      <w:pPr>
        <w:spacing w:before="0" w:after="0"/>
      </w:pPr>
      <w:r w:rsidRPr="00B90685">
        <w:t>Il semble attendre la venue</w:t>
      </w:r>
      <w:r w:rsidR="008C6777">
        <w:t>,</w:t>
      </w:r>
    </w:p>
    <w:p w14:paraId="54C3207F" w14:textId="77777777" w:rsidR="008C6777" w:rsidRDefault="00B86016" w:rsidP="002175C4">
      <w:pPr>
        <w:spacing w:before="0" w:after="0"/>
      </w:pPr>
      <w:r w:rsidRPr="00B90685">
        <w:t>À quoi</w:t>
      </w:r>
      <w:r w:rsidR="008C6777">
        <w:t xml:space="preserve">, </w:t>
      </w:r>
      <w:r w:rsidRPr="00B90685">
        <w:t>misère</w:t>
      </w:r>
      <w:r w:rsidR="008C6777">
        <w:t xml:space="preserve">, </w:t>
      </w:r>
      <w:r w:rsidRPr="00B90685">
        <w:t>il ne croit pas</w:t>
      </w:r>
      <w:r w:rsidR="008C6777">
        <w:t>,</w:t>
      </w:r>
    </w:p>
    <w:p w14:paraId="7AA475AB" w14:textId="1578C24F" w:rsidR="00B86016" w:rsidRPr="00B90685" w:rsidRDefault="00B86016" w:rsidP="002175C4">
      <w:pPr>
        <w:spacing w:before="0" w:after="0"/>
      </w:pPr>
      <w:r w:rsidRPr="00B90685">
        <w:t>De quelque présence connue</w:t>
      </w:r>
    </w:p>
    <w:p w14:paraId="2F9367E1" w14:textId="77777777" w:rsidR="008C6777" w:rsidRDefault="00B86016" w:rsidP="002175C4">
      <w:pPr>
        <w:spacing w:before="0" w:after="0"/>
      </w:pPr>
      <w:r w:rsidRPr="00B90685">
        <w:t>Et murmure entre haut et bas</w:t>
      </w:r>
      <w:r w:rsidR="008C6777">
        <w:t> :</w:t>
      </w:r>
    </w:p>
    <w:p w14:paraId="3599AC7A" w14:textId="77777777" w:rsidR="002175C4" w:rsidRDefault="002175C4" w:rsidP="002175C4">
      <w:pPr>
        <w:spacing w:before="0" w:after="0"/>
      </w:pPr>
    </w:p>
    <w:p w14:paraId="77206BE1" w14:textId="736CF255" w:rsidR="00B86016" w:rsidRPr="00B90685" w:rsidRDefault="008C6777" w:rsidP="002175C4">
      <w:pPr>
        <w:spacing w:before="0" w:after="0"/>
      </w:pPr>
      <w:r>
        <w:t>« </w:t>
      </w:r>
      <w:r w:rsidR="00B86016" w:rsidRPr="00B90685">
        <w:t>Ta voix claironne dans mon âme</w:t>
      </w:r>
    </w:p>
    <w:p w14:paraId="67D6D3EA" w14:textId="77777777" w:rsidR="008C6777" w:rsidRDefault="00B86016" w:rsidP="002175C4">
      <w:pPr>
        <w:spacing w:before="0" w:after="0"/>
      </w:pPr>
      <w:r w:rsidRPr="00B90685">
        <w:t>Et tes yeux flambent dans mon cœur</w:t>
      </w:r>
      <w:r w:rsidR="008C6777">
        <w:t>.</w:t>
      </w:r>
    </w:p>
    <w:p w14:paraId="2A47BB07" w14:textId="77777777" w:rsidR="008C6777" w:rsidRDefault="00B86016" w:rsidP="002175C4">
      <w:pPr>
        <w:spacing w:before="0" w:after="0"/>
      </w:pPr>
      <w:r w:rsidRPr="00B90685">
        <w:t>Le monde dit que c</w:t>
      </w:r>
      <w:r w:rsidR="008C6777">
        <w:t>’</w:t>
      </w:r>
      <w:r w:rsidRPr="00B90685">
        <w:t>est infâme</w:t>
      </w:r>
      <w:r w:rsidR="008C6777">
        <w:t>,</w:t>
      </w:r>
    </w:p>
    <w:p w14:paraId="2806AC4E" w14:textId="77777777" w:rsidR="008C6777" w:rsidRDefault="00B86016" w:rsidP="002175C4">
      <w:pPr>
        <w:spacing w:before="0" w:after="0"/>
      </w:pPr>
      <w:r w:rsidRPr="00B90685">
        <w:t>Mais que me fait</w:t>
      </w:r>
      <w:r w:rsidR="008C6777">
        <w:t xml:space="preserve">, </w:t>
      </w:r>
      <w:r w:rsidRPr="00B90685">
        <w:t>ô mon vainqueur</w:t>
      </w:r>
      <w:r w:rsidR="008C6777">
        <w:t> ?</w:t>
      </w:r>
    </w:p>
    <w:p w14:paraId="714EE55C" w14:textId="77777777" w:rsidR="002175C4" w:rsidRDefault="002175C4" w:rsidP="002175C4">
      <w:pPr>
        <w:spacing w:before="0" w:after="0"/>
      </w:pPr>
    </w:p>
    <w:p w14:paraId="3C816DF5" w14:textId="637A9910" w:rsidR="00B86016" w:rsidRPr="00B90685" w:rsidRDefault="00B86016" w:rsidP="002175C4">
      <w:pPr>
        <w:spacing w:before="0" w:after="0"/>
      </w:pPr>
      <w:r w:rsidRPr="00B90685">
        <w:t>J</w:t>
      </w:r>
      <w:r w:rsidR="008C6777">
        <w:t>’</w:t>
      </w:r>
      <w:r w:rsidRPr="00B90685">
        <w:t>ai la tristesse et j</w:t>
      </w:r>
      <w:r w:rsidR="008C6777">
        <w:t>’</w:t>
      </w:r>
      <w:r w:rsidRPr="00B90685">
        <w:t>ai la joie</w:t>
      </w:r>
    </w:p>
    <w:p w14:paraId="4520249D" w14:textId="77777777" w:rsidR="008C6777" w:rsidRDefault="00B86016" w:rsidP="002175C4">
      <w:pPr>
        <w:spacing w:before="0" w:after="0"/>
      </w:pPr>
      <w:r w:rsidRPr="00B90685">
        <w:t>Et j</w:t>
      </w:r>
      <w:r w:rsidR="008C6777">
        <w:t>’</w:t>
      </w:r>
      <w:r w:rsidRPr="00B90685">
        <w:t>ai l</w:t>
      </w:r>
      <w:r w:rsidR="008C6777">
        <w:t>’</w:t>
      </w:r>
      <w:r w:rsidRPr="00B90685">
        <w:t>amour encore un coup</w:t>
      </w:r>
      <w:r w:rsidR="008C6777">
        <w:t>,</w:t>
      </w:r>
    </w:p>
    <w:p w14:paraId="3D248823" w14:textId="77777777" w:rsidR="008C6777" w:rsidRDefault="00B86016" w:rsidP="002175C4">
      <w:pPr>
        <w:spacing w:before="0" w:after="0"/>
      </w:pPr>
      <w:r w:rsidRPr="00B90685">
        <w:t>L</w:t>
      </w:r>
      <w:r w:rsidR="008C6777">
        <w:t>’</w:t>
      </w:r>
      <w:r w:rsidRPr="00B90685">
        <w:t>amour ricaneur qui larmoie</w:t>
      </w:r>
      <w:r w:rsidR="008C6777">
        <w:t>,</w:t>
      </w:r>
    </w:p>
    <w:p w14:paraId="142D444F" w14:textId="77777777" w:rsidR="008C6777" w:rsidRDefault="00B86016" w:rsidP="002175C4">
      <w:pPr>
        <w:spacing w:before="0" w:after="0"/>
      </w:pPr>
      <w:r w:rsidRPr="00B90685">
        <w:t>Ô toi</w:t>
      </w:r>
      <w:r w:rsidR="008C6777">
        <w:t xml:space="preserve">, </w:t>
      </w:r>
      <w:r w:rsidRPr="00B90685">
        <w:t>beau comme un petit loup</w:t>
      </w:r>
      <w:r w:rsidR="008C6777">
        <w:t> !</w:t>
      </w:r>
    </w:p>
    <w:p w14:paraId="7AA80CAF" w14:textId="77777777" w:rsidR="002175C4" w:rsidRDefault="002175C4" w:rsidP="002175C4">
      <w:pPr>
        <w:spacing w:before="0" w:after="0"/>
      </w:pPr>
    </w:p>
    <w:p w14:paraId="19966F39" w14:textId="7AC1DF7F" w:rsidR="008C6777" w:rsidRDefault="00B86016" w:rsidP="002175C4">
      <w:pPr>
        <w:spacing w:before="0" w:after="0"/>
      </w:pPr>
      <w:r w:rsidRPr="00B90685">
        <w:t>Tu vins à moi</w:t>
      </w:r>
      <w:r w:rsidR="008C6777">
        <w:t xml:space="preserve">, </w:t>
      </w:r>
      <w:r w:rsidRPr="00B90685">
        <w:t>gamin farouche</w:t>
      </w:r>
      <w:r w:rsidR="008C6777">
        <w:t> ;</w:t>
      </w:r>
    </w:p>
    <w:p w14:paraId="15709750" w14:textId="77777777" w:rsidR="008C6777" w:rsidRDefault="00B86016" w:rsidP="002175C4">
      <w:pPr>
        <w:spacing w:before="0" w:after="0"/>
      </w:pPr>
      <w:r w:rsidRPr="00B90685">
        <w:t>C</w:t>
      </w:r>
      <w:r w:rsidR="008C6777">
        <w:t>’</w:t>
      </w:r>
      <w:r w:rsidRPr="00B90685">
        <w:t>est toi</w:t>
      </w:r>
      <w:r w:rsidR="008C6777">
        <w:t xml:space="preserve">, </w:t>
      </w:r>
      <w:r w:rsidRPr="00B90685">
        <w:t>joliesse et bagout</w:t>
      </w:r>
      <w:r w:rsidR="008C6777">
        <w:t>,</w:t>
      </w:r>
    </w:p>
    <w:p w14:paraId="3BA4F899" w14:textId="77777777" w:rsidR="008C6777" w:rsidRDefault="00B86016" w:rsidP="002175C4">
      <w:pPr>
        <w:spacing w:before="0" w:after="0"/>
      </w:pPr>
      <w:r w:rsidRPr="00B90685">
        <w:t>Rusé du corps et de la bouche</w:t>
      </w:r>
      <w:r w:rsidR="008C6777">
        <w:t>,</w:t>
      </w:r>
    </w:p>
    <w:p w14:paraId="1ADEEADB" w14:textId="1B698F23" w:rsidR="008C6777" w:rsidRDefault="00B86016" w:rsidP="002175C4">
      <w:pPr>
        <w:spacing w:before="0" w:after="0"/>
      </w:pPr>
      <w:r w:rsidRPr="00B90685">
        <w:t>Qui me violente dans tout</w:t>
      </w:r>
    </w:p>
    <w:p w14:paraId="1E04012A" w14:textId="77777777" w:rsidR="002175C4" w:rsidRDefault="002175C4" w:rsidP="002175C4">
      <w:pPr>
        <w:spacing w:before="0" w:after="0"/>
      </w:pPr>
    </w:p>
    <w:p w14:paraId="78BF991C" w14:textId="1BFB9807" w:rsidR="00B86016" w:rsidRPr="00B90685" w:rsidRDefault="00B86016" w:rsidP="002175C4">
      <w:pPr>
        <w:spacing w:before="0" w:after="0"/>
      </w:pPr>
      <w:r w:rsidRPr="00B90685">
        <w:t>Mon scrupule envers ton extrême</w:t>
      </w:r>
    </w:p>
    <w:p w14:paraId="6961AD5F" w14:textId="77777777" w:rsidR="00B86016" w:rsidRPr="00B90685" w:rsidRDefault="00B86016" w:rsidP="002175C4">
      <w:pPr>
        <w:spacing w:before="0" w:after="0"/>
      </w:pPr>
      <w:r w:rsidRPr="00B90685">
        <w:t>Jeunesse et ton enfance mal</w:t>
      </w:r>
    </w:p>
    <w:p w14:paraId="63450C6C" w14:textId="77777777" w:rsidR="00B86016" w:rsidRPr="00B90685" w:rsidRDefault="00B86016" w:rsidP="002175C4">
      <w:pPr>
        <w:spacing w:before="0" w:after="0"/>
      </w:pPr>
      <w:r w:rsidRPr="00B90685">
        <w:t>Encore débrouillée et même</w:t>
      </w:r>
    </w:p>
    <w:p w14:paraId="6D4DCF07" w14:textId="77777777" w:rsidR="008C6777" w:rsidRDefault="00B86016" w:rsidP="002175C4">
      <w:pPr>
        <w:spacing w:before="0" w:after="0"/>
      </w:pPr>
      <w:r w:rsidRPr="00B90685">
        <w:t>Presque dans tout mon animal</w:t>
      </w:r>
      <w:r w:rsidR="008C6777">
        <w:t>.</w:t>
      </w:r>
    </w:p>
    <w:p w14:paraId="07577077" w14:textId="77777777" w:rsidR="002175C4" w:rsidRDefault="002175C4" w:rsidP="002175C4">
      <w:pPr>
        <w:spacing w:before="0" w:after="0"/>
      </w:pPr>
    </w:p>
    <w:p w14:paraId="35840759" w14:textId="1AAD59B7" w:rsidR="008C6777" w:rsidRDefault="00B86016" w:rsidP="002175C4">
      <w:pPr>
        <w:spacing w:before="0" w:after="0"/>
      </w:pPr>
      <w:r w:rsidRPr="00B90685">
        <w:t>Deux</w:t>
      </w:r>
      <w:r w:rsidR="008C6777">
        <w:t xml:space="preserve">, </w:t>
      </w:r>
      <w:r w:rsidRPr="00B90685">
        <w:t>trois ans sont passés à peine</w:t>
      </w:r>
      <w:r w:rsidR="008C6777">
        <w:t>,</w:t>
      </w:r>
    </w:p>
    <w:p w14:paraId="7BF23836" w14:textId="5D0C2212" w:rsidR="00B86016" w:rsidRPr="00B90685" w:rsidRDefault="00B86016" w:rsidP="002175C4">
      <w:pPr>
        <w:spacing w:before="0" w:after="0"/>
      </w:pPr>
      <w:r w:rsidRPr="00B90685">
        <w:t>Suffisants pour viriliser</w:t>
      </w:r>
    </w:p>
    <w:p w14:paraId="166374EB" w14:textId="529AD46B" w:rsidR="00B86016" w:rsidRPr="00B90685" w:rsidRDefault="00B86016" w:rsidP="002175C4">
      <w:pPr>
        <w:spacing w:before="0" w:after="0"/>
      </w:pPr>
      <w:r w:rsidRPr="00B90685">
        <w:t>Ta fleur d</w:t>
      </w:r>
      <w:r w:rsidR="008C6777">
        <w:t>’</w:t>
      </w:r>
      <w:r w:rsidRPr="00B90685">
        <w:t>alors et ton haleine</w:t>
      </w:r>
    </w:p>
    <w:p w14:paraId="0BDF0BEE" w14:textId="77777777" w:rsidR="008C6777" w:rsidRDefault="00B86016" w:rsidP="002175C4">
      <w:pPr>
        <w:spacing w:before="0" w:after="0"/>
      </w:pPr>
      <w:r w:rsidRPr="00B90685">
        <w:t>Encore prompte à s</w:t>
      </w:r>
      <w:r w:rsidR="008C6777">
        <w:t>’</w:t>
      </w:r>
      <w:r w:rsidRPr="00B90685">
        <w:t>épuiser</w:t>
      </w:r>
      <w:r w:rsidR="008C6777">
        <w:t>.</w:t>
      </w:r>
    </w:p>
    <w:p w14:paraId="5E2270CC" w14:textId="77777777" w:rsidR="002175C4" w:rsidRDefault="002175C4" w:rsidP="002175C4">
      <w:pPr>
        <w:spacing w:before="0" w:after="0"/>
      </w:pPr>
    </w:p>
    <w:p w14:paraId="461C3262" w14:textId="40823470" w:rsidR="00B86016" w:rsidRPr="00B90685" w:rsidRDefault="00B86016" w:rsidP="002175C4">
      <w:pPr>
        <w:spacing w:before="0" w:after="0"/>
      </w:pPr>
      <w:r w:rsidRPr="00B90685">
        <w:t>Quel rude gaillard tu dois être</w:t>
      </w:r>
    </w:p>
    <w:p w14:paraId="42C5A7F0" w14:textId="77777777" w:rsidR="00B86016" w:rsidRPr="00B90685" w:rsidRDefault="00B86016" w:rsidP="002175C4">
      <w:pPr>
        <w:spacing w:before="0" w:after="0"/>
      </w:pPr>
      <w:r w:rsidRPr="00B90685">
        <w:t>Et que les instants seraient bons</w:t>
      </w:r>
    </w:p>
    <w:p w14:paraId="5BC6953F" w14:textId="77777777" w:rsidR="008C6777" w:rsidRDefault="00B86016" w:rsidP="002175C4">
      <w:pPr>
        <w:spacing w:before="0" w:after="0"/>
      </w:pPr>
      <w:r w:rsidRPr="00B90685">
        <w:t>Si tu pouvais venir</w:t>
      </w:r>
      <w:r w:rsidR="008C6777">
        <w:t xml:space="preserve"> ! </w:t>
      </w:r>
      <w:r w:rsidRPr="00B90685">
        <w:t>Mais</w:t>
      </w:r>
      <w:r w:rsidR="008C6777">
        <w:t xml:space="preserve">, </w:t>
      </w:r>
      <w:r w:rsidRPr="00B90685">
        <w:t>traître</w:t>
      </w:r>
      <w:r w:rsidR="008C6777">
        <w:t>,</w:t>
      </w:r>
    </w:p>
    <w:p w14:paraId="18F29BAF" w14:textId="77777777" w:rsidR="008C6777" w:rsidRDefault="00B86016" w:rsidP="002175C4">
      <w:pPr>
        <w:spacing w:before="0" w:after="0"/>
      </w:pPr>
      <w:r w:rsidRPr="00B90685">
        <w:t>Tu promets</w:t>
      </w:r>
      <w:r w:rsidR="008C6777">
        <w:t xml:space="preserve">, </w:t>
      </w:r>
      <w:r w:rsidRPr="00B90685">
        <w:t>tu dis</w:t>
      </w:r>
      <w:r w:rsidR="008C6777">
        <w:t xml:space="preserve"> : </w:t>
      </w:r>
      <w:r w:rsidRPr="00B90685">
        <w:t>J</w:t>
      </w:r>
      <w:r w:rsidR="008C6777">
        <w:t>’</w:t>
      </w:r>
      <w:r w:rsidRPr="00B90685">
        <w:t>en réponds</w:t>
      </w:r>
      <w:r w:rsidR="008C6777">
        <w:t>.</w:t>
      </w:r>
    </w:p>
    <w:p w14:paraId="5236E394" w14:textId="77777777" w:rsidR="002175C4" w:rsidRDefault="002175C4" w:rsidP="002175C4">
      <w:pPr>
        <w:spacing w:before="0" w:after="0"/>
      </w:pPr>
    </w:p>
    <w:p w14:paraId="16C75659" w14:textId="6A4E2038" w:rsidR="008C6777" w:rsidRDefault="00B86016" w:rsidP="002175C4">
      <w:pPr>
        <w:spacing w:before="0" w:after="0"/>
      </w:pPr>
      <w:r w:rsidRPr="00B90685">
        <w:t>Tu jures le ciel et la terre</w:t>
      </w:r>
      <w:r w:rsidR="008C6777">
        <w:t>,</w:t>
      </w:r>
    </w:p>
    <w:p w14:paraId="07902688" w14:textId="77777777" w:rsidR="008C6777" w:rsidRDefault="00B86016" w:rsidP="002175C4">
      <w:pPr>
        <w:spacing w:before="0" w:after="0"/>
      </w:pPr>
      <w:r w:rsidRPr="00B90685">
        <w:t>Puis tu rates les rendez-vous</w:t>
      </w:r>
      <w:r w:rsidR="008C6777">
        <w:t>…</w:t>
      </w:r>
    </w:p>
    <w:p w14:paraId="277E051F" w14:textId="7848451B" w:rsidR="00B86016" w:rsidRPr="00B90685" w:rsidRDefault="00B86016" w:rsidP="002175C4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cette fois</w:t>
      </w:r>
      <w:r w:rsidR="008C6777">
        <w:t xml:space="preserve">, </w:t>
      </w:r>
      <w:r w:rsidRPr="00B90685">
        <w:t>viens</w:t>
      </w:r>
      <w:r w:rsidR="008C6777">
        <w:t xml:space="preserve"> ! </w:t>
      </w:r>
      <w:r w:rsidRPr="00B90685">
        <w:t>obtempère</w:t>
      </w:r>
    </w:p>
    <w:p w14:paraId="1497D316" w14:textId="77777777" w:rsidR="008C6777" w:rsidRDefault="00B86016" w:rsidP="002175C4">
      <w:pPr>
        <w:spacing w:before="0" w:after="0"/>
      </w:pPr>
      <w:r w:rsidRPr="00B90685">
        <w:t>À mes désirs qui tournent fous</w:t>
      </w:r>
      <w:r w:rsidR="008C6777">
        <w:t>.</w:t>
      </w:r>
    </w:p>
    <w:p w14:paraId="18D07AE8" w14:textId="77777777" w:rsidR="002175C4" w:rsidRDefault="002175C4" w:rsidP="002175C4">
      <w:pPr>
        <w:spacing w:before="0" w:after="0"/>
      </w:pPr>
    </w:p>
    <w:p w14:paraId="02EBAB6B" w14:textId="1EC57970" w:rsidR="008C6777" w:rsidRDefault="00B86016" w:rsidP="002175C4">
      <w:pPr>
        <w:spacing w:before="0" w:after="0"/>
      </w:pPr>
      <w:r w:rsidRPr="00B90685">
        <w:t>Je t</w:t>
      </w:r>
      <w:r w:rsidR="008C6777">
        <w:t>’</w:t>
      </w:r>
      <w:r w:rsidRPr="00B90685">
        <w:t>attends comme le Messie</w:t>
      </w:r>
      <w:r w:rsidR="008C6777">
        <w:t>,</w:t>
      </w:r>
    </w:p>
    <w:p w14:paraId="171F26F9" w14:textId="77777777" w:rsidR="008C6777" w:rsidRDefault="00B86016" w:rsidP="002175C4">
      <w:pPr>
        <w:spacing w:before="0" w:after="0"/>
      </w:pPr>
      <w:r w:rsidRPr="00B90685">
        <w:t>Arrive</w:t>
      </w:r>
      <w:r w:rsidR="008C6777">
        <w:t xml:space="preserve">, </w:t>
      </w:r>
      <w:r w:rsidRPr="00B90685">
        <w:t>tombe dans mes bras</w:t>
      </w:r>
      <w:r w:rsidR="008C6777">
        <w:t> ;</w:t>
      </w:r>
    </w:p>
    <w:p w14:paraId="3F45C6FB" w14:textId="261BE4A4" w:rsidR="00B86016" w:rsidRPr="00B90685" w:rsidRDefault="00B86016" w:rsidP="002175C4">
      <w:pPr>
        <w:spacing w:before="0" w:after="0"/>
      </w:pPr>
      <w:r w:rsidRPr="00B90685">
        <w:t>Une rare fête choisie</w:t>
      </w:r>
    </w:p>
    <w:p w14:paraId="712C2165" w14:textId="5CED32C5" w:rsidR="008C6777" w:rsidRDefault="00B86016" w:rsidP="002175C4">
      <w:pPr>
        <w:spacing w:before="0" w:after="0"/>
      </w:pPr>
      <w:r w:rsidRPr="00B90685">
        <w:t>Te guette</w:t>
      </w:r>
      <w:r w:rsidR="008C6777">
        <w:t xml:space="preserve"> ; </w:t>
      </w:r>
      <w:r w:rsidRPr="00B90685">
        <w:t>arrive</w:t>
      </w:r>
      <w:r w:rsidR="008C6777">
        <w:t xml:space="preserve">, </w:t>
      </w:r>
      <w:r w:rsidRPr="00B90685">
        <w:t>tu verras</w:t>
      </w:r>
      <w:r w:rsidR="008C6777">
        <w:t> ! »</w:t>
      </w:r>
    </w:p>
    <w:p w14:paraId="75212EA2" w14:textId="77777777" w:rsidR="002175C4" w:rsidRDefault="002175C4" w:rsidP="002175C4">
      <w:pPr>
        <w:spacing w:before="0" w:after="0"/>
      </w:pPr>
    </w:p>
    <w:p w14:paraId="27D7929B" w14:textId="1107D91F" w:rsidR="00B86016" w:rsidRPr="00B90685" w:rsidRDefault="00B86016" w:rsidP="002175C4">
      <w:pPr>
        <w:spacing w:before="0" w:after="0"/>
      </w:pPr>
      <w:r w:rsidRPr="00B90685">
        <w:t>Du phosphore en ses yeux s</w:t>
      </w:r>
      <w:r w:rsidR="008C6777">
        <w:t>’</w:t>
      </w:r>
      <w:r w:rsidRPr="00B90685">
        <w:t>allume</w:t>
      </w:r>
    </w:p>
    <w:p w14:paraId="141FFBE9" w14:textId="77777777" w:rsidR="00B86016" w:rsidRPr="00B90685" w:rsidRDefault="00B86016" w:rsidP="002175C4">
      <w:pPr>
        <w:spacing w:before="0" w:after="0"/>
      </w:pPr>
      <w:r w:rsidRPr="00B90685">
        <w:t>Et sa lèvre au souris pervers</w:t>
      </w:r>
    </w:p>
    <w:p w14:paraId="2A0FC495" w14:textId="4E5DC0E3" w:rsidR="00B86016" w:rsidRPr="00B90685" w:rsidRDefault="00B86016" w:rsidP="002175C4">
      <w:pPr>
        <w:spacing w:before="0" w:after="0"/>
      </w:pPr>
      <w:r w:rsidRPr="00B90685">
        <w:t>S</w:t>
      </w:r>
      <w:r w:rsidR="008C6777">
        <w:t>’</w:t>
      </w:r>
      <w:r w:rsidRPr="00B90685">
        <w:t>agace aux barbes de la plume</w:t>
      </w:r>
    </w:p>
    <w:p w14:paraId="6ADA5DC7" w14:textId="77777777" w:rsidR="008C6777" w:rsidRDefault="00B86016" w:rsidP="002175C4">
      <w:pPr>
        <w:spacing w:before="0" w:after="0"/>
      </w:pPr>
      <w:r w:rsidRPr="00B90685">
        <w:t>Qu</w:t>
      </w:r>
      <w:r w:rsidR="008C6777">
        <w:t>’</w:t>
      </w:r>
      <w:r w:rsidRPr="00B90685">
        <w:t>il tient pour écrire ces vers</w:t>
      </w:r>
      <w:r w:rsidR="008C6777">
        <w:t>…</w:t>
      </w:r>
    </w:p>
    <w:p w14:paraId="4FC5F932" w14:textId="77777777" w:rsidR="008C6777" w:rsidRDefault="00B86016" w:rsidP="008C6777">
      <w:pPr>
        <w:jc w:val="right"/>
      </w:pPr>
      <w:r w:rsidRPr="008C6777">
        <w:t>E</w:t>
      </w:r>
      <w:r w:rsidRPr="002175C4">
        <w:rPr>
          <w:rStyle w:val="Taille-1Caracteres"/>
        </w:rPr>
        <w:t>L</w:t>
      </w:r>
      <w:r w:rsidRPr="008C6777">
        <w:t xml:space="preserve"> L</w:t>
      </w:r>
      <w:r w:rsidRPr="002175C4">
        <w:rPr>
          <w:rStyle w:val="Taille-1Caracteres"/>
        </w:rPr>
        <w:t>ICENCIADO</w:t>
      </w:r>
      <w:r w:rsidRPr="008C6777">
        <w:t xml:space="preserve"> P</w:t>
      </w:r>
      <w:r w:rsidRPr="002175C4">
        <w:rPr>
          <w:rStyle w:val="Taille-1Caracteres"/>
        </w:rPr>
        <w:t>ABLO</w:t>
      </w:r>
      <w:r w:rsidRPr="008C6777">
        <w:t xml:space="preserve"> H</w:t>
      </w:r>
      <w:r w:rsidRPr="002175C4">
        <w:rPr>
          <w:rStyle w:val="Taille-1Caracteres"/>
        </w:rPr>
        <w:t>ERLANEZ</w:t>
      </w:r>
      <w:r w:rsidR="008C6777">
        <w:t>.</w:t>
      </w:r>
    </w:p>
    <w:p w14:paraId="7527D35E" w14:textId="564C7F8C" w:rsidR="00B86016" w:rsidRPr="00B90685" w:rsidRDefault="00B86016" w:rsidP="008C6777">
      <w:pPr>
        <w:pStyle w:val="Titre2"/>
        <w:rPr>
          <w:szCs w:val="44"/>
        </w:rPr>
      </w:pPr>
      <w:bookmarkStart w:id="375" w:name="_Toc275359296"/>
      <w:bookmarkStart w:id="376" w:name="_Toc199525950"/>
      <w:r w:rsidRPr="00B90685">
        <w:rPr>
          <w:szCs w:val="44"/>
        </w:rPr>
        <w:lastRenderedPageBreak/>
        <w:t xml:space="preserve">À PROPOS DE </w:t>
      </w:r>
      <w:r w:rsidR="008C6777">
        <w:rPr>
          <w:szCs w:val="44"/>
        </w:rPr>
        <w:t>« </w:t>
      </w:r>
      <w:r w:rsidRPr="00B90685">
        <w:rPr>
          <w:szCs w:val="44"/>
        </w:rPr>
        <w:t>CHANTECLER</w:t>
      </w:r>
      <w:r w:rsidR="008C6777">
        <w:rPr>
          <w:szCs w:val="44"/>
        </w:rPr>
        <w:t> »</w:t>
      </w:r>
      <w:bookmarkEnd w:id="375"/>
      <w:bookmarkEnd w:id="376"/>
      <w:r w:rsidRPr="00B90685">
        <w:rPr>
          <w:szCs w:val="44"/>
        </w:rPr>
        <w:br/>
      </w:r>
    </w:p>
    <w:p w14:paraId="7D2E56D1" w14:textId="77777777" w:rsidR="008C6777" w:rsidRDefault="00B86016" w:rsidP="002175C4">
      <w:pPr>
        <w:spacing w:before="0" w:after="0"/>
      </w:pPr>
      <w:r w:rsidRPr="00B90685">
        <w:t xml:space="preserve">Avec deux seins rimant comme </w:t>
      </w:r>
      <w:r w:rsidRPr="00B90685">
        <w:rPr>
          <w:i/>
        </w:rPr>
        <w:t>ab hac</w:t>
      </w:r>
      <w:r w:rsidRPr="00B90685">
        <w:t xml:space="preserve"> et </w:t>
      </w:r>
      <w:r w:rsidRPr="00B90685">
        <w:rPr>
          <w:i/>
        </w:rPr>
        <w:t>ab hoc</w:t>
      </w:r>
      <w:r w:rsidR="008C6777">
        <w:t>,</w:t>
      </w:r>
    </w:p>
    <w:p w14:paraId="347F7308" w14:textId="77777777" w:rsidR="008C6777" w:rsidRDefault="00B86016" w:rsidP="002175C4">
      <w:pPr>
        <w:spacing w:before="0" w:after="0"/>
      </w:pPr>
      <w:r w:rsidRPr="00B90685">
        <w:t>La Muse de Rostand a des crêtes de coq</w:t>
      </w:r>
      <w:r w:rsidR="008C6777">
        <w:t>.</w:t>
      </w:r>
    </w:p>
    <w:p w14:paraId="22FB4CF0" w14:textId="77777777" w:rsidR="008C6777" w:rsidRDefault="00B86016" w:rsidP="008C6777">
      <w:pPr>
        <w:jc w:val="right"/>
      </w:pPr>
      <w:r w:rsidRPr="008C6777">
        <w:t>L</w:t>
      </w:r>
      <w:r w:rsidRPr="002175C4">
        <w:rPr>
          <w:rStyle w:val="Taille-1Caracteres"/>
        </w:rPr>
        <w:t xml:space="preserve">E PETIT-NEVEU DE </w:t>
      </w:r>
      <w:r w:rsidRPr="008C6777">
        <w:t>B</w:t>
      </w:r>
      <w:r w:rsidRPr="002175C4">
        <w:rPr>
          <w:rStyle w:val="Taille-1Caracteres"/>
        </w:rPr>
        <w:t>AFFO</w:t>
      </w:r>
      <w:r w:rsidR="008C6777">
        <w:t>.</w:t>
      </w:r>
    </w:p>
    <w:p w14:paraId="098E3490" w14:textId="186CDA31" w:rsidR="00B86016" w:rsidRPr="00B90685" w:rsidRDefault="00B86016" w:rsidP="008C6777">
      <w:pPr>
        <w:pStyle w:val="Titre2"/>
        <w:rPr>
          <w:szCs w:val="44"/>
        </w:rPr>
      </w:pPr>
      <w:bookmarkStart w:id="377" w:name="_Toc275359297"/>
      <w:bookmarkStart w:id="378" w:name="_Toc199525951"/>
      <w:r w:rsidRPr="00B90685">
        <w:rPr>
          <w:szCs w:val="44"/>
        </w:rPr>
        <w:lastRenderedPageBreak/>
        <w:t>LE BOUCLIER</w:t>
      </w:r>
      <w:bookmarkEnd w:id="377"/>
      <w:bookmarkEnd w:id="378"/>
      <w:r w:rsidRPr="00B90685">
        <w:rPr>
          <w:szCs w:val="44"/>
        </w:rPr>
        <w:br/>
      </w:r>
    </w:p>
    <w:p w14:paraId="2F832738" w14:textId="77777777" w:rsidR="00B86016" w:rsidRPr="00B90685" w:rsidRDefault="00B86016" w:rsidP="002175C4">
      <w:pPr>
        <w:spacing w:before="0" w:after="0"/>
      </w:pPr>
      <w:r w:rsidRPr="00B90685">
        <w:t>Le ventre de la femme est comme un bouclier</w:t>
      </w:r>
    </w:p>
    <w:p w14:paraId="47707781" w14:textId="77777777" w:rsidR="008C6777" w:rsidRDefault="00B86016" w:rsidP="002175C4">
      <w:pPr>
        <w:spacing w:before="0" w:after="0"/>
      </w:pPr>
      <w:r w:rsidRPr="00B90685">
        <w:t>Taillé dans un métal lumineux et sans tache</w:t>
      </w:r>
      <w:r w:rsidR="008C6777">
        <w:t>,</w:t>
      </w:r>
    </w:p>
    <w:p w14:paraId="5214D525" w14:textId="4DEE3B94" w:rsidR="00B86016" w:rsidRPr="00B90685" w:rsidRDefault="00B86016" w:rsidP="002175C4">
      <w:pPr>
        <w:spacing w:before="0" w:after="0"/>
      </w:pPr>
      <w:r w:rsidRPr="00B90685">
        <w:t>Dont la blancheur se bombe et descend se plier</w:t>
      </w:r>
    </w:p>
    <w:p w14:paraId="24A41243" w14:textId="77777777" w:rsidR="008C6777" w:rsidRDefault="00B86016" w:rsidP="002175C4">
      <w:pPr>
        <w:spacing w:before="0" w:after="0"/>
        <w:ind w:firstLine="0"/>
        <w:jc w:val="center"/>
      </w:pPr>
      <w:r w:rsidRPr="008C6777">
        <w:t>Vers sa pointe où frise un panache</w:t>
      </w:r>
      <w:r w:rsidR="008C6777">
        <w:t>.</w:t>
      </w:r>
    </w:p>
    <w:p w14:paraId="74987825" w14:textId="77777777" w:rsidR="0009509A" w:rsidRDefault="0009509A" w:rsidP="002175C4">
      <w:pPr>
        <w:spacing w:before="0" w:after="0"/>
      </w:pPr>
    </w:p>
    <w:p w14:paraId="2B4798AC" w14:textId="6FB101A1" w:rsidR="008C6777" w:rsidRDefault="00B86016" w:rsidP="002175C4">
      <w:pPr>
        <w:spacing w:before="0" w:after="0"/>
      </w:pPr>
      <w:r w:rsidRPr="00B90685">
        <w:t>Depuis l</w:t>
      </w:r>
      <w:r w:rsidR="008C6777">
        <w:t>’</w:t>
      </w:r>
      <w:r w:rsidRPr="00B90685">
        <w:t>angle d</w:t>
      </w:r>
      <w:r w:rsidR="008C6777">
        <w:t>’</w:t>
      </w:r>
      <w:r w:rsidRPr="00B90685">
        <w:t>or brun jusqu</w:t>
      </w:r>
      <w:r w:rsidR="008C6777">
        <w:t>’</w:t>
      </w:r>
      <w:r w:rsidRPr="00B90685">
        <w:t>au pied des seins nus</w:t>
      </w:r>
      <w:r w:rsidR="008C6777">
        <w:t> ?,</w:t>
      </w:r>
    </w:p>
    <w:p w14:paraId="6DAC8F3C" w14:textId="77777777" w:rsidR="008C6777" w:rsidRDefault="00B86016" w:rsidP="002175C4">
      <w:pPr>
        <w:spacing w:before="0" w:after="0"/>
      </w:pPr>
      <w:r w:rsidRPr="00B90685">
        <w:t>Il s</w:t>
      </w:r>
      <w:r w:rsidR="008C6777">
        <w:t>’</w:t>
      </w:r>
      <w:r w:rsidRPr="00B90685">
        <w:t>étale</w:t>
      </w:r>
      <w:r w:rsidR="008C6777">
        <w:t xml:space="preserve">, </w:t>
      </w:r>
      <w:r w:rsidRPr="00B90685">
        <w:t>voûtant sa courbe grasse et pleine</w:t>
      </w:r>
      <w:r w:rsidR="008C6777">
        <w:t>,</w:t>
      </w:r>
    </w:p>
    <w:p w14:paraId="167CC69E" w14:textId="74B8B960" w:rsidR="00B86016" w:rsidRPr="00B90685" w:rsidRDefault="00B86016" w:rsidP="002175C4">
      <w:pPr>
        <w:spacing w:before="0" w:after="0"/>
      </w:pPr>
      <w:r w:rsidRPr="00B90685">
        <w:t>Et l</w:t>
      </w:r>
      <w:r w:rsidR="008C6777">
        <w:t>’</w:t>
      </w:r>
      <w:r w:rsidRPr="00B90685">
        <w:t>arc majestueux de ses rebords charnus</w:t>
      </w:r>
    </w:p>
    <w:p w14:paraId="6518C96C" w14:textId="77777777" w:rsidR="008C6777" w:rsidRDefault="00B86016" w:rsidP="002175C4">
      <w:pPr>
        <w:spacing w:before="0" w:after="0"/>
        <w:ind w:firstLine="0"/>
        <w:jc w:val="center"/>
      </w:pPr>
      <w:r w:rsidRPr="008C6777">
        <w:t>Glisse dans les sillons de l</w:t>
      </w:r>
      <w:r w:rsidR="008C6777">
        <w:t>’</w:t>
      </w:r>
      <w:r w:rsidRPr="008C6777">
        <w:t>aine</w:t>
      </w:r>
      <w:r w:rsidR="008C6777">
        <w:t>.</w:t>
      </w:r>
    </w:p>
    <w:p w14:paraId="52122DE2" w14:textId="77777777" w:rsidR="0009509A" w:rsidRDefault="0009509A" w:rsidP="002175C4">
      <w:pPr>
        <w:spacing w:before="0" w:after="0"/>
      </w:pPr>
    </w:p>
    <w:p w14:paraId="74A1F0E2" w14:textId="18460A9F" w:rsidR="00B86016" w:rsidRPr="00B90685" w:rsidRDefault="00B86016" w:rsidP="002175C4">
      <w:pPr>
        <w:spacing w:before="0" w:after="0"/>
      </w:pPr>
      <w:r w:rsidRPr="00B90685">
        <w:t>Tandis que ciselé sur l</w:t>
      </w:r>
      <w:r w:rsidR="008C6777">
        <w:t>’</w:t>
      </w:r>
      <w:r w:rsidRPr="00B90685">
        <w:t>écusson mouvant</w:t>
      </w:r>
    </w:p>
    <w:p w14:paraId="6B5BF793" w14:textId="77777777" w:rsidR="008C6777" w:rsidRDefault="00B86016" w:rsidP="002175C4">
      <w:pPr>
        <w:spacing w:before="0" w:after="0"/>
      </w:pPr>
      <w:r w:rsidRPr="00B90685">
        <w:t>Où s</w:t>
      </w:r>
      <w:r w:rsidR="008C6777">
        <w:t>’</w:t>
      </w:r>
      <w:r w:rsidRPr="00B90685">
        <w:t>abritent la source et les germes du monde</w:t>
      </w:r>
      <w:r w:rsidR="008C6777">
        <w:t>,</w:t>
      </w:r>
    </w:p>
    <w:p w14:paraId="2318C154" w14:textId="77777777" w:rsidR="008C6777" w:rsidRDefault="00B86016" w:rsidP="002175C4">
      <w:pPr>
        <w:spacing w:before="0" w:after="0"/>
      </w:pPr>
      <w:r w:rsidRPr="00B90685">
        <w:t>Le nombril resplendit comme un soleil vivant</w:t>
      </w:r>
      <w:r w:rsidR="008C6777">
        <w:t>,</w:t>
      </w:r>
    </w:p>
    <w:p w14:paraId="0AE53044" w14:textId="77777777" w:rsidR="008C6777" w:rsidRDefault="00B86016" w:rsidP="002175C4">
      <w:pPr>
        <w:spacing w:before="0" w:after="0"/>
        <w:ind w:firstLine="0"/>
        <w:jc w:val="center"/>
      </w:pPr>
      <w:r w:rsidRPr="008C6777">
        <w:t>Un vivant soleil de chair blonde</w:t>
      </w:r>
      <w:r w:rsidR="008C6777">
        <w:t> !</w:t>
      </w:r>
    </w:p>
    <w:p w14:paraId="59199BFD" w14:textId="77777777" w:rsidR="0009509A" w:rsidRDefault="0009509A" w:rsidP="002175C4">
      <w:pPr>
        <w:spacing w:before="0" w:after="0"/>
      </w:pPr>
    </w:p>
    <w:p w14:paraId="68B9703D" w14:textId="1E7712D1" w:rsidR="008C6777" w:rsidRDefault="00B86016" w:rsidP="002175C4">
      <w:pPr>
        <w:spacing w:before="0" w:after="0"/>
      </w:pPr>
      <w:r w:rsidRPr="00B90685">
        <w:t>Magique bouclier dont j</w:t>
      </w:r>
      <w:r w:rsidR="008C6777">
        <w:t>’</w:t>
      </w:r>
      <w:r w:rsidRPr="00B90685">
        <w:t>ai couvert mes reins</w:t>
      </w:r>
      <w:r w:rsidR="008C6777">
        <w:t> !</w:t>
      </w:r>
    </w:p>
    <w:p w14:paraId="086172FC" w14:textId="15794785" w:rsidR="00B86016" w:rsidRPr="00B90685" w:rsidRDefault="00B86016" w:rsidP="002175C4">
      <w:pPr>
        <w:spacing w:before="0" w:after="0"/>
      </w:pPr>
      <w:r w:rsidRPr="00B90685">
        <w:t>Égide de Vénus</w:t>
      </w:r>
      <w:r w:rsidR="008C6777">
        <w:t xml:space="preserve">, </w:t>
      </w:r>
      <w:r w:rsidRPr="00B90685">
        <w:t>Ô Gorgone d</w:t>
      </w:r>
      <w:r w:rsidR="008C6777">
        <w:t>’</w:t>
      </w:r>
      <w:r w:rsidRPr="00B90685">
        <w:t>ivoire</w:t>
      </w:r>
    </w:p>
    <w:p w14:paraId="1D84DC14" w14:textId="77777777" w:rsidR="00B86016" w:rsidRPr="00B90685" w:rsidRDefault="00B86016" w:rsidP="002175C4">
      <w:pPr>
        <w:spacing w:before="0" w:after="0"/>
      </w:pPr>
      <w:r w:rsidRPr="00B90685">
        <w:t>Dont la splendeur joyeuse éblouit mes chagrins</w:t>
      </w:r>
    </w:p>
    <w:p w14:paraId="67D8DE3B" w14:textId="77777777" w:rsidR="008C6777" w:rsidRDefault="00B86016" w:rsidP="002175C4">
      <w:pPr>
        <w:spacing w:before="0" w:after="0"/>
        <w:ind w:firstLine="0"/>
        <w:jc w:val="center"/>
      </w:pPr>
      <w:r w:rsidRPr="008C6777">
        <w:t>Et rayonne dans ma nuit noire</w:t>
      </w:r>
      <w:r w:rsidR="008C6777">
        <w:t> !</w:t>
      </w:r>
    </w:p>
    <w:p w14:paraId="08D3AD61" w14:textId="77777777" w:rsidR="0009509A" w:rsidRDefault="0009509A" w:rsidP="002175C4">
      <w:pPr>
        <w:spacing w:before="0" w:after="0"/>
      </w:pPr>
    </w:p>
    <w:p w14:paraId="1FD7A356" w14:textId="46821E5D" w:rsidR="00B86016" w:rsidRPr="00B90685" w:rsidRDefault="00B86016" w:rsidP="002175C4">
      <w:pPr>
        <w:spacing w:before="0" w:after="0"/>
      </w:pPr>
      <w:r w:rsidRPr="00B90685">
        <w:t>Méduse qui fait fuir de mon cœur attristé</w:t>
      </w:r>
    </w:p>
    <w:p w14:paraId="72428066" w14:textId="77777777" w:rsidR="008C6777" w:rsidRDefault="00B86016" w:rsidP="002175C4">
      <w:pPr>
        <w:spacing w:before="0" w:after="0"/>
      </w:pPr>
      <w:r w:rsidRPr="00B90685">
        <w:t>Le dragon de l</w:t>
      </w:r>
      <w:r w:rsidR="008C6777">
        <w:t>’</w:t>
      </w:r>
      <w:r w:rsidRPr="00B90685">
        <w:t>ennui dont rien ne me délivre</w:t>
      </w:r>
      <w:r w:rsidR="008C6777">
        <w:t>,</w:t>
      </w:r>
    </w:p>
    <w:p w14:paraId="14576FBD" w14:textId="05D25CE5" w:rsidR="00B86016" w:rsidRPr="00B90685" w:rsidRDefault="00B86016" w:rsidP="002175C4">
      <w:pPr>
        <w:spacing w:before="0" w:after="0"/>
      </w:pPr>
      <w:r w:rsidRPr="00B90685">
        <w:t>Arme de patience avec qui j</w:t>
      </w:r>
      <w:r w:rsidR="008C6777">
        <w:t>’</w:t>
      </w:r>
      <w:r w:rsidRPr="00B90685">
        <w:t>ai lutté</w:t>
      </w:r>
    </w:p>
    <w:p w14:paraId="75851F2C" w14:textId="77777777" w:rsidR="008C6777" w:rsidRDefault="00B86016" w:rsidP="002175C4">
      <w:pPr>
        <w:spacing w:before="0" w:after="0"/>
        <w:ind w:firstLine="0"/>
        <w:jc w:val="center"/>
      </w:pPr>
      <w:r w:rsidRPr="008C6777">
        <w:t>Contre tous les dégoûts de vivre</w:t>
      </w:r>
      <w:r w:rsidR="008C6777">
        <w:t> !</w:t>
      </w:r>
    </w:p>
    <w:p w14:paraId="48D228C7" w14:textId="77777777" w:rsidR="0009509A" w:rsidRDefault="0009509A" w:rsidP="002175C4">
      <w:pPr>
        <w:spacing w:before="0" w:after="0"/>
      </w:pPr>
    </w:p>
    <w:p w14:paraId="06BAA2BE" w14:textId="3BAF22AD" w:rsidR="008C6777" w:rsidRDefault="00B86016" w:rsidP="002175C4">
      <w:pPr>
        <w:spacing w:before="0" w:after="0"/>
      </w:pPr>
      <w:r w:rsidRPr="00B90685">
        <w:t>Je t</w:t>
      </w:r>
      <w:r w:rsidR="008C6777">
        <w:t>’</w:t>
      </w:r>
      <w:r w:rsidRPr="00B90685">
        <w:t>aime d</w:t>
      </w:r>
      <w:r w:rsidR="008C6777">
        <w:t>’</w:t>
      </w:r>
      <w:r w:rsidRPr="00B90685">
        <w:t>un amour fanatique et navrant</w:t>
      </w:r>
      <w:r w:rsidR="008C6777">
        <w:t>,</w:t>
      </w:r>
    </w:p>
    <w:p w14:paraId="054A537A" w14:textId="77777777" w:rsidR="008C6777" w:rsidRDefault="00B86016" w:rsidP="002175C4">
      <w:pPr>
        <w:spacing w:before="0" w:after="0"/>
      </w:pPr>
      <w:r w:rsidRPr="00B90685">
        <w:t>Car mes seuls vrais oublis sont nés dans tes luxures</w:t>
      </w:r>
      <w:r w:rsidR="008C6777">
        <w:t>,</w:t>
      </w:r>
    </w:p>
    <w:p w14:paraId="409C29AC" w14:textId="4102036D" w:rsidR="00B86016" w:rsidRPr="00B90685" w:rsidRDefault="00B86016" w:rsidP="002175C4">
      <w:pPr>
        <w:spacing w:before="0" w:after="0"/>
      </w:pPr>
      <w:r w:rsidRPr="00B90685">
        <w:t>Et j</w:t>
      </w:r>
      <w:r w:rsidR="008C6777">
        <w:t>’</w:t>
      </w:r>
      <w:r w:rsidRPr="00B90685">
        <w:t>ai donné sur toi comme un soldat mourant</w:t>
      </w:r>
    </w:p>
    <w:p w14:paraId="049283CA" w14:textId="77777777" w:rsidR="008C6777" w:rsidRDefault="00B86016" w:rsidP="002175C4">
      <w:pPr>
        <w:spacing w:before="0" w:after="0"/>
        <w:ind w:firstLine="0"/>
        <w:jc w:val="center"/>
      </w:pPr>
      <w:r w:rsidRPr="008C6777">
        <w:t>Qui ne compte plus ses blessures</w:t>
      </w:r>
      <w:r w:rsidR="008C6777">
        <w:t>.</w:t>
      </w:r>
    </w:p>
    <w:p w14:paraId="7DF6D340" w14:textId="77777777" w:rsidR="0009509A" w:rsidRDefault="0009509A" w:rsidP="002175C4">
      <w:pPr>
        <w:spacing w:before="0" w:after="0"/>
      </w:pPr>
    </w:p>
    <w:p w14:paraId="44EA4DA1" w14:textId="417343A4" w:rsidR="00B86016" w:rsidRPr="00B90685" w:rsidRDefault="00B86016" w:rsidP="002175C4">
      <w:pPr>
        <w:spacing w:before="0" w:after="0"/>
      </w:pPr>
      <w:r w:rsidRPr="00B90685">
        <w:t>C</w:t>
      </w:r>
      <w:r w:rsidR="008C6777">
        <w:t>’</w:t>
      </w:r>
      <w:r w:rsidRPr="00B90685">
        <w:t>est pourquoi ta douleur t</w:t>
      </w:r>
      <w:r w:rsidR="008C6777">
        <w:t>’</w:t>
      </w:r>
      <w:r w:rsidRPr="00B90685">
        <w:t>a dressé des autels</w:t>
      </w:r>
    </w:p>
    <w:p w14:paraId="5BA14257" w14:textId="77777777" w:rsidR="008C6777" w:rsidRDefault="00B86016" w:rsidP="002175C4">
      <w:pPr>
        <w:spacing w:before="0" w:after="0"/>
      </w:pPr>
      <w:r w:rsidRPr="00B90685">
        <w:t>Dans les temples obscurs de mon âme embrunie</w:t>
      </w:r>
      <w:r w:rsidR="008C6777">
        <w:t>,</w:t>
      </w:r>
    </w:p>
    <w:p w14:paraId="7CB9031A" w14:textId="03D69F13" w:rsidR="00B86016" w:rsidRPr="00B90685" w:rsidRDefault="00B86016" w:rsidP="002175C4">
      <w:pPr>
        <w:spacing w:before="0" w:after="0"/>
      </w:pPr>
      <w:r w:rsidRPr="00B90685">
        <w:t>Et j</w:t>
      </w:r>
      <w:r w:rsidR="008C6777">
        <w:t>’</w:t>
      </w:r>
      <w:r w:rsidRPr="00B90685">
        <w:t>y viens adorer les charmes immortels</w:t>
      </w:r>
    </w:p>
    <w:p w14:paraId="09998410" w14:textId="77777777" w:rsidR="008C6777" w:rsidRDefault="00B86016" w:rsidP="002175C4">
      <w:pPr>
        <w:spacing w:before="0" w:after="0"/>
        <w:ind w:firstLine="0"/>
        <w:jc w:val="center"/>
      </w:pPr>
      <w:r w:rsidRPr="008C6777">
        <w:t>De ta consolante harmonie</w:t>
      </w:r>
      <w:r w:rsidR="008C6777">
        <w:t>.</w:t>
      </w:r>
    </w:p>
    <w:p w14:paraId="0943C1B0" w14:textId="77777777" w:rsidR="008C6777" w:rsidRDefault="00B86016" w:rsidP="008C6777">
      <w:pPr>
        <w:jc w:val="right"/>
      </w:pPr>
      <w:r w:rsidRPr="008C6777">
        <w:t>L</w:t>
      </w:r>
      <w:r w:rsidRPr="0009509A">
        <w:rPr>
          <w:rStyle w:val="Taille-1Caracteres"/>
        </w:rPr>
        <w:t>E</w:t>
      </w:r>
      <w:r w:rsidRPr="008C6777">
        <w:t xml:space="preserve"> S</w:t>
      </w:r>
      <w:r w:rsidRPr="0009509A">
        <w:rPr>
          <w:rStyle w:val="Taille-1Caracteres"/>
        </w:rPr>
        <w:t xml:space="preserve">IRE DE </w:t>
      </w:r>
      <w:r w:rsidRPr="008C6777">
        <w:t>C</w:t>
      </w:r>
      <w:r w:rsidRPr="0009509A">
        <w:rPr>
          <w:rStyle w:val="Taille-1Caracteres"/>
        </w:rPr>
        <w:t>HAMBLEY</w:t>
      </w:r>
      <w:r w:rsidR="008C6777">
        <w:t>.</w:t>
      </w:r>
    </w:p>
    <w:p w14:paraId="4943C3DD" w14:textId="616C0D36" w:rsidR="00B86016" w:rsidRPr="00B90685" w:rsidRDefault="00B86016" w:rsidP="008C6777">
      <w:pPr>
        <w:pStyle w:val="Titre2"/>
        <w:rPr>
          <w:szCs w:val="44"/>
        </w:rPr>
      </w:pPr>
      <w:bookmarkStart w:id="379" w:name="_Toc275359298"/>
      <w:bookmarkStart w:id="380" w:name="_Toc199525952"/>
      <w:r w:rsidRPr="00B90685">
        <w:rPr>
          <w:szCs w:val="44"/>
        </w:rPr>
        <w:lastRenderedPageBreak/>
        <w:t>LESBOS</w:t>
      </w:r>
      <w:bookmarkEnd w:id="379"/>
      <w:bookmarkEnd w:id="380"/>
      <w:r w:rsidRPr="00B90685">
        <w:rPr>
          <w:szCs w:val="44"/>
        </w:rPr>
        <w:br/>
      </w:r>
    </w:p>
    <w:p w14:paraId="017B3821" w14:textId="77777777" w:rsidR="008C6777" w:rsidRDefault="00B86016" w:rsidP="00E4469E">
      <w:pPr>
        <w:spacing w:before="0" w:after="0"/>
      </w:pPr>
      <w:r w:rsidRPr="00B90685">
        <w:t>Mère des jeux latins et des voluptés grecques</w:t>
      </w:r>
      <w:r w:rsidR="008C6777">
        <w:t>,</w:t>
      </w:r>
    </w:p>
    <w:p w14:paraId="785BF891" w14:textId="77777777" w:rsidR="008C6777" w:rsidRDefault="00B86016" w:rsidP="00E4469E">
      <w:pPr>
        <w:spacing w:before="0" w:after="0"/>
      </w:pPr>
      <w:r w:rsidRPr="00B90685">
        <w:t>Lesbos où les baisers</w:t>
      </w:r>
      <w:r w:rsidR="008C6777">
        <w:t xml:space="preserve">, </w:t>
      </w:r>
      <w:r w:rsidRPr="00B90685">
        <w:t>languissants ou joyeux</w:t>
      </w:r>
      <w:r w:rsidR="008C6777">
        <w:t>,</w:t>
      </w:r>
    </w:p>
    <w:p w14:paraId="09C4B55F" w14:textId="77777777" w:rsidR="008C6777" w:rsidRDefault="00B86016" w:rsidP="00E4469E">
      <w:pPr>
        <w:spacing w:before="0" w:after="0"/>
      </w:pPr>
      <w:r w:rsidRPr="00B90685">
        <w:t>Chauds comme les soleils</w:t>
      </w:r>
      <w:r w:rsidR="008C6777">
        <w:t xml:space="preserve">, </w:t>
      </w:r>
      <w:r w:rsidRPr="00B90685">
        <w:t>frais comme les pastèques</w:t>
      </w:r>
      <w:r w:rsidR="008C6777">
        <w:t>,</w:t>
      </w:r>
    </w:p>
    <w:p w14:paraId="655A56A1" w14:textId="77777777" w:rsidR="008C6777" w:rsidRDefault="00B86016" w:rsidP="00E4469E">
      <w:pPr>
        <w:spacing w:before="0" w:after="0"/>
      </w:pPr>
      <w:r w:rsidRPr="00B90685">
        <w:t>Font l</w:t>
      </w:r>
      <w:r w:rsidR="008C6777">
        <w:t>’</w:t>
      </w:r>
      <w:r w:rsidRPr="00B90685">
        <w:t>ornement des nuits et des jours glorieux</w:t>
      </w:r>
      <w:r w:rsidR="008C6777">
        <w:t>,</w:t>
      </w:r>
    </w:p>
    <w:p w14:paraId="676E1963" w14:textId="77777777" w:rsidR="008C6777" w:rsidRDefault="00B86016" w:rsidP="00E4469E">
      <w:pPr>
        <w:spacing w:before="0" w:after="0"/>
      </w:pPr>
      <w:r w:rsidRPr="00B90685">
        <w:t>Mère des jeux latins et des voluptés grecques</w:t>
      </w:r>
      <w:r w:rsidR="008C6777">
        <w:t> ;</w:t>
      </w:r>
    </w:p>
    <w:p w14:paraId="6410772C" w14:textId="77777777" w:rsidR="00B14543" w:rsidRDefault="00B14543" w:rsidP="00E4469E">
      <w:pPr>
        <w:spacing w:before="0" w:after="0"/>
      </w:pPr>
    </w:p>
    <w:p w14:paraId="0C146635" w14:textId="56CBD0A7" w:rsidR="00B86016" w:rsidRPr="00B90685" w:rsidRDefault="00B86016" w:rsidP="00E4469E">
      <w:pPr>
        <w:spacing w:before="0" w:after="0"/>
      </w:pPr>
      <w:r w:rsidRPr="00B90685">
        <w:t>Lesbos où les baisers sont encor les cascades</w:t>
      </w:r>
    </w:p>
    <w:p w14:paraId="05A1C132" w14:textId="77777777" w:rsidR="00B86016" w:rsidRPr="00B90685" w:rsidRDefault="00B86016" w:rsidP="00E4469E">
      <w:pPr>
        <w:spacing w:before="0" w:after="0"/>
      </w:pPr>
      <w:r w:rsidRPr="00B90685">
        <w:t>Qui se jettent sans peur dans des gouffres sans fonds</w:t>
      </w:r>
    </w:p>
    <w:p w14:paraId="397BF212" w14:textId="77777777" w:rsidR="008C6777" w:rsidRDefault="00B86016" w:rsidP="00E4469E">
      <w:pPr>
        <w:spacing w:before="0" w:after="0"/>
      </w:pPr>
      <w:r w:rsidRPr="00B90685">
        <w:t>Et courent</w:t>
      </w:r>
      <w:r w:rsidR="008C6777">
        <w:t xml:space="preserve">, </w:t>
      </w:r>
      <w:r w:rsidRPr="00B90685">
        <w:t>sanglotant et gloussant par saccades</w:t>
      </w:r>
      <w:r w:rsidR="008C6777">
        <w:t>,</w:t>
      </w:r>
    </w:p>
    <w:p w14:paraId="710E32B3" w14:textId="77777777" w:rsidR="008C6777" w:rsidRDefault="00B86016" w:rsidP="00E4469E">
      <w:pPr>
        <w:spacing w:before="0" w:after="0"/>
      </w:pPr>
      <w:r w:rsidRPr="00B90685">
        <w:t>Orageux et secrets</w:t>
      </w:r>
      <w:r w:rsidR="008C6777">
        <w:t xml:space="preserve">, </w:t>
      </w:r>
      <w:r w:rsidRPr="00B90685">
        <w:t>fourmillants et profonds</w:t>
      </w:r>
      <w:r w:rsidR="008C6777">
        <w:t>,</w:t>
      </w:r>
    </w:p>
    <w:p w14:paraId="6DF75D4D" w14:textId="77777777" w:rsidR="008C6777" w:rsidRDefault="00B86016" w:rsidP="00E4469E">
      <w:pPr>
        <w:spacing w:before="0" w:after="0"/>
      </w:pPr>
      <w:r w:rsidRPr="00B90685">
        <w:t>Lesbos où les baisers sont comme les cascades</w:t>
      </w:r>
      <w:r w:rsidR="008C6777">
        <w:t> ;</w:t>
      </w:r>
    </w:p>
    <w:p w14:paraId="5B45AD36" w14:textId="77777777" w:rsidR="00B14543" w:rsidRDefault="00B14543" w:rsidP="00E4469E">
      <w:pPr>
        <w:spacing w:before="0" w:after="0"/>
      </w:pPr>
    </w:p>
    <w:p w14:paraId="6DF3BE34" w14:textId="66B8D163" w:rsidR="008C6777" w:rsidRDefault="00B86016" w:rsidP="00E4469E">
      <w:pPr>
        <w:spacing w:before="0" w:after="0"/>
      </w:pPr>
      <w:r w:rsidRPr="00B90685">
        <w:t>Lesbos où les Phrynés l</w:t>
      </w:r>
      <w:r w:rsidR="008C6777">
        <w:t>’</w:t>
      </w:r>
      <w:r w:rsidRPr="00B90685">
        <w:t>une l</w:t>
      </w:r>
      <w:r w:rsidR="008C6777">
        <w:t>’</w:t>
      </w:r>
      <w:r w:rsidRPr="00B90685">
        <w:t>autre s</w:t>
      </w:r>
      <w:r w:rsidR="008C6777">
        <w:t>’</w:t>
      </w:r>
      <w:r w:rsidRPr="00B90685">
        <w:t>attirent</w:t>
      </w:r>
      <w:r w:rsidR="008C6777">
        <w:t>,</w:t>
      </w:r>
    </w:p>
    <w:p w14:paraId="0EBD1632" w14:textId="77777777" w:rsidR="008C6777" w:rsidRDefault="00B86016" w:rsidP="00E4469E">
      <w:pPr>
        <w:spacing w:before="0" w:after="0"/>
      </w:pPr>
      <w:r w:rsidRPr="00B90685">
        <w:t>Où jamais un soupir ne reste sans écho</w:t>
      </w:r>
      <w:r w:rsidR="008C6777">
        <w:t>,</w:t>
      </w:r>
    </w:p>
    <w:p w14:paraId="1DACE9E8" w14:textId="3AD4BF56" w:rsidR="00B86016" w:rsidRPr="00B90685" w:rsidRDefault="00B86016" w:rsidP="00E4469E">
      <w:pPr>
        <w:spacing w:before="0" w:after="0"/>
      </w:pPr>
      <w:r w:rsidRPr="00B90685">
        <w:t>À l</w:t>
      </w:r>
      <w:r w:rsidR="008C6777">
        <w:t>’</w:t>
      </w:r>
      <w:r w:rsidRPr="00B90685">
        <w:t>égal de Paphos les étoiles t</w:t>
      </w:r>
      <w:r w:rsidR="008C6777">
        <w:t>’</w:t>
      </w:r>
      <w:r w:rsidRPr="00B90685">
        <w:t>admirent</w:t>
      </w:r>
    </w:p>
    <w:p w14:paraId="055EA4CC" w14:textId="77777777" w:rsidR="008C6777" w:rsidRDefault="00B86016" w:rsidP="00E4469E">
      <w:pPr>
        <w:spacing w:before="0" w:after="0"/>
      </w:pPr>
      <w:r w:rsidRPr="00B90685">
        <w:t>Et Vénus à bon droit peut jalouser Sapho</w:t>
      </w:r>
      <w:r w:rsidR="008C6777">
        <w:t>…</w:t>
      </w:r>
    </w:p>
    <w:p w14:paraId="5AD4E622" w14:textId="77777777" w:rsidR="008C6777" w:rsidRDefault="00B86016" w:rsidP="00E4469E">
      <w:pPr>
        <w:spacing w:before="0" w:after="0"/>
      </w:pPr>
      <w:r w:rsidRPr="00B90685">
        <w:t>Lesbos où les Phrynés l</w:t>
      </w:r>
      <w:r w:rsidR="008C6777">
        <w:t>’</w:t>
      </w:r>
      <w:r w:rsidRPr="00B90685">
        <w:t>une l</w:t>
      </w:r>
      <w:r w:rsidR="008C6777">
        <w:t>’</w:t>
      </w:r>
      <w:r w:rsidRPr="00B90685">
        <w:t>autre s</w:t>
      </w:r>
      <w:r w:rsidR="008C6777">
        <w:t>’</w:t>
      </w:r>
      <w:r w:rsidRPr="00B90685">
        <w:t>attirent</w:t>
      </w:r>
      <w:r w:rsidR="008C6777">
        <w:t> ;</w:t>
      </w:r>
    </w:p>
    <w:p w14:paraId="6D728A76" w14:textId="77777777" w:rsidR="00B14543" w:rsidRDefault="00B14543" w:rsidP="00E4469E">
      <w:pPr>
        <w:spacing w:before="0" w:after="0"/>
      </w:pPr>
    </w:p>
    <w:p w14:paraId="0002679D" w14:textId="0ECD1A31" w:rsidR="00B86016" w:rsidRPr="00B90685" w:rsidRDefault="00B86016" w:rsidP="00E4469E">
      <w:pPr>
        <w:spacing w:before="0" w:after="0"/>
      </w:pPr>
      <w:r w:rsidRPr="00B90685">
        <w:t>Lesbos</w:t>
      </w:r>
      <w:r w:rsidR="008C6777">
        <w:t xml:space="preserve">, </w:t>
      </w:r>
      <w:r w:rsidRPr="00B90685">
        <w:t>terre des nuits chaudes et langoureuses</w:t>
      </w:r>
    </w:p>
    <w:p w14:paraId="369225E9" w14:textId="77777777" w:rsidR="008C6777" w:rsidRDefault="00B86016" w:rsidP="00E4469E">
      <w:pPr>
        <w:spacing w:before="0" w:after="0"/>
      </w:pPr>
      <w:r w:rsidRPr="00B90685">
        <w:t>Qui font qu</w:t>
      </w:r>
      <w:r w:rsidR="008C6777">
        <w:t>’</w:t>
      </w:r>
      <w:r w:rsidRPr="00B90685">
        <w:t>à leur miroir</w:t>
      </w:r>
      <w:r w:rsidR="008C6777">
        <w:t xml:space="preserve">, </w:t>
      </w:r>
      <w:r w:rsidRPr="00B90685">
        <w:t>stérile volupté</w:t>
      </w:r>
      <w:r w:rsidR="008C6777">
        <w:t>,</w:t>
      </w:r>
    </w:p>
    <w:p w14:paraId="68742C51" w14:textId="77777777" w:rsidR="008C6777" w:rsidRDefault="00B86016" w:rsidP="00E4469E">
      <w:pPr>
        <w:spacing w:before="0" w:after="0"/>
      </w:pPr>
      <w:r w:rsidRPr="00B90685">
        <w:t>Les filles aux yeux creux</w:t>
      </w:r>
      <w:r w:rsidR="008C6777">
        <w:t xml:space="preserve">, </w:t>
      </w:r>
      <w:r w:rsidRPr="00B90685">
        <w:t>de leurs corps amoureuses</w:t>
      </w:r>
      <w:r w:rsidR="008C6777">
        <w:t>,</w:t>
      </w:r>
    </w:p>
    <w:p w14:paraId="46A77DA4" w14:textId="77777777" w:rsidR="008C6777" w:rsidRDefault="00B86016" w:rsidP="00E4469E">
      <w:pPr>
        <w:spacing w:before="0" w:after="0"/>
      </w:pPr>
      <w:r w:rsidRPr="00B90685">
        <w:t>Caressent les fruits mûrs de leur nubilité</w:t>
      </w:r>
      <w:r w:rsidR="008C6777">
        <w:t>.</w:t>
      </w:r>
    </w:p>
    <w:p w14:paraId="67719247" w14:textId="77777777" w:rsidR="008C6777" w:rsidRDefault="00B86016" w:rsidP="00E4469E">
      <w:pPr>
        <w:spacing w:before="0" w:after="0"/>
      </w:pPr>
      <w:r w:rsidRPr="00B90685">
        <w:t>Lesbos</w:t>
      </w:r>
      <w:r w:rsidR="008C6777">
        <w:t xml:space="preserve">, </w:t>
      </w:r>
      <w:r w:rsidRPr="00B90685">
        <w:t>terre des nuits chaudes et langoureuses</w:t>
      </w:r>
      <w:r w:rsidR="008C6777">
        <w:t>,</w:t>
      </w:r>
    </w:p>
    <w:p w14:paraId="76982186" w14:textId="77777777" w:rsidR="00B14543" w:rsidRDefault="00B14543" w:rsidP="00E4469E">
      <w:pPr>
        <w:spacing w:before="0" w:after="0"/>
      </w:pPr>
    </w:p>
    <w:p w14:paraId="704AAB56" w14:textId="5E36C7B4" w:rsidR="008C6777" w:rsidRDefault="00B86016" w:rsidP="00E4469E">
      <w:pPr>
        <w:spacing w:before="0" w:after="0"/>
      </w:pPr>
      <w:r w:rsidRPr="00B90685">
        <w:t>Laisse du vieux Platon se froncer l</w:t>
      </w:r>
      <w:r w:rsidR="008C6777">
        <w:t>’</w:t>
      </w:r>
      <w:r w:rsidRPr="00B90685">
        <w:t>œil austère</w:t>
      </w:r>
      <w:r w:rsidR="008C6777">
        <w:t> ;</w:t>
      </w:r>
    </w:p>
    <w:p w14:paraId="2A8407AF" w14:textId="77777777" w:rsidR="008C6777" w:rsidRDefault="00B86016" w:rsidP="00E4469E">
      <w:pPr>
        <w:spacing w:before="0" w:after="0"/>
      </w:pPr>
      <w:r w:rsidRPr="00B90685">
        <w:t>Tu tires ton pardon de l</w:t>
      </w:r>
      <w:r w:rsidR="008C6777">
        <w:t>’</w:t>
      </w:r>
      <w:r w:rsidRPr="00B90685">
        <w:t>excès des baisers</w:t>
      </w:r>
      <w:r w:rsidR="008C6777">
        <w:t>.</w:t>
      </w:r>
    </w:p>
    <w:p w14:paraId="55E73D5B" w14:textId="77777777" w:rsidR="008C6777" w:rsidRDefault="00B86016" w:rsidP="00E4469E">
      <w:pPr>
        <w:spacing w:before="0" w:after="0"/>
      </w:pPr>
      <w:r w:rsidRPr="00B90685">
        <w:t>Reine du doux empire</w:t>
      </w:r>
      <w:r w:rsidR="008C6777">
        <w:t xml:space="preserve">, </w:t>
      </w:r>
      <w:r w:rsidRPr="00B90685">
        <w:t>aimable et noble terre</w:t>
      </w:r>
      <w:r w:rsidR="008C6777">
        <w:t>,</w:t>
      </w:r>
    </w:p>
    <w:p w14:paraId="10FEEC85" w14:textId="77777777" w:rsidR="008C6777" w:rsidRDefault="00B86016" w:rsidP="00E4469E">
      <w:pPr>
        <w:spacing w:before="0" w:after="0"/>
      </w:pPr>
      <w:r w:rsidRPr="00B90685">
        <w:t>Et des raffinements toujours inépuisés</w:t>
      </w:r>
      <w:r w:rsidR="008C6777">
        <w:t>,</w:t>
      </w:r>
    </w:p>
    <w:p w14:paraId="71C45E95" w14:textId="77777777" w:rsidR="008C6777" w:rsidRDefault="00B86016" w:rsidP="00E4469E">
      <w:pPr>
        <w:spacing w:before="0" w:after="0"/>
      </w:pPr>
      <w:r w:rsidRPr="00B90685">
        <w:t>Laisse du vieux Platon se froncer l</w:t>
      </w:r>
      <w:r w:rsidR="008C6777">
        <w:t>’</w:t>
      </w:r>
      <w:r w:rsidRPr="00B90685">
        <w:t>œil austère</w:t>
      </w:r>
      <w:r w:rsidR="008C6777">
        <w:t>.</w:t>
      </w:r>
    </w:p>
    <w:p w14:paraId="6AB50B89" w14:textId="77777777" w:rsidR="00B14543" w:rsidRDefault="00B14543" w:rsidP="00E4469E">
      <w:pPr>
        <w:spacing w:before="0" w:after="0"/>
      </w:pPr>
    </w:p>
    <w:p w14:paraId="236B2718" w14:textId="454B096A" w:rsidR="008C6777" w:rsidRDefault="00B86016" w:rsidP="00E4469E">
      <w:pPr>
        <w:spacing w:before="0" w:after="0"/>
      </w:pPr>
      <w:r w:rsidRPr="00B90685">
        <w:t>Tu tires ton pardon de l</w:t>
      </w:r>
      <w:r w:rsidR="008C6777">
        <w:t>’</w:t>
      </w:r>
      <w:r w:rsidRPr="00B90685">
        <w:t>éternel martyre</w:t>
      </w:r>
      <w:r w:rsidR="008C6777">
        <w:t>,</w:t>
      </w:r>
    </w:p>
    <w:p w14:paraId="6250C703" w14:textId="77777777" w:rsidR="008C6777" w:rsidRDefault="00B86016" w:rsidP="00E4469E">
      <w:pPr>
        <w:spacing w:before="0" w:after="0"/>
      </w:pPr>
      <w:r w:rsidRPr="00B90685">
        <w:t>Infligé sans relâche aux cœurs ambitieux</w:t>
      </w:r>
      <w:r w:rsidR="008C6777">
        <w:t>,</w:t>
      </w:r>
    </w:p>
    <w:p w14:paraId="328898CE" w14:textId="60C78BF3" w:rsidR="00B86016" w:rsidRPr="00B90685" w:rsidRDefault="00B86016" w:rsidP="00E4469E">
      <w:pPr>
        <w:spacing w:before="0" w:after="0"/>
      </w:pPr>
      <w:r w:rsidRPr="00B90685">
        <w:t>Qu</w:t>
      </w:r>
      <w:r w:rsidR="008C6777">
        <w:t>’</w:t>
      </w:r>
      <w:r w:rsidRPr="00B90685">
        <w:t>attire loin de nous le radieux sourire</w:t>
      </w:r>
    </w:p>
    <w:p w14:paraId="36FA67BE" w14:textId="77777777" w:rsidR="008C6777" w:rsidRDefault="00B86016" w:rsidP="00E4469E">
      <w:pPr>
        <w:spacing w:before="0" w:after="0"/>
      </w:pPr>
      <w:r w:rsidRPr="00B90685">
        <w:t>Entrevu vaguement au bord des autres cieux</w:t>
      </w:r>
      <w:r w:rsidR="008C6777">
        <w:t> ;</w:t>
      </w:r>
    </w:p>
    <w:p w14:paraId="7E306B60" w14:textId="77777777" w:rsidR="008C6777" w:rsidRDefault="00B86016" w:rsidP="00E4469E">
      <w:pPr>
        <w:spacing w:before="0" w:after="0"/>
      </w:pPr>
      <w:r w:rsidRPr="00B90685">
        <w:t>Tu tires ton pardon de l</w:t>
      </w:r>
      <w:r w:rsidR="008C6777">
        <w:t>’</w:t>
      </w:r>
      <w:r w:rsidRPr="00B90685">
        <w:t>éternel martyre</w:t>
      </w:r>
      <w:r w:rsidR="008C6777">
        <w:t> !</w:t>
      </w:r>
    </w:p>
    <w:p w14:paraId="13C091E3" w14:textId="77777777" w:rsidR="00B14543" w:rsidRDefault="00B14543" w:rsidP="00E4469E">
      <w:pPr>
        <w:spacing w:before="0" w:after="0"/>
      </w:pPr>
    </w:p>
    <w:p w14:paraId="3F2A224C" w14:textId="3E88736A" w:rsidR="00B86016" w:rsidRPr="00B90685" w:rsidRDefault="00B86016" w:rsidP="00E4469E">
      <w:pPr>
        <w:spacing w:before="0" w:after="0"/>
      </w:pPr>
      <w:r w:rsidRPr="00B90685">
        <w:t>Qui des dieux osera</w:t>
      </w:r>
      <w:r w:rsidR="008C6777">
        <w:t xml:space="preserve">, </w:t>
      </w:r>
      <w:r w:rsidRPr="00B90685">
        <w:t>Lesbos</w:t>
      </w:r>
      <w:r w:rsidR="008C6777">
        <w:t xml:space="preserve">, </w:t>
      </w:r>
      <w:r w:rsidRPr="00B90685">
        <w:t>être ton juge</w:t>
      </w:r>
    </w:p>
    <w:p w14:paraId="2B0B7E5C" w14:textId="77777777" w:rsidR="008C6777" w:rsidRDefault="00B86016" w:rsidP="00E4469E">
      <w:pPr>
        <w:spacing w:before="0" w:after="0"/>
      </w:pPr>
      <w:r w:rsidRPr="00B90685">
        <w:t>Et condamner ton front pâli dans les travaux</w:t>
      </w:r>
      <w:r w:rsidR="008C6777">
        <w:t> ?</w:t>
      </w:r>
    </w:p>
    <w:p w14:paraId="1D2328B6" w14:textId="229436EA" w:rsidR="00B86016" w:rsidRPr="00B90685" w:rsidRDefault="00B86016" w:rsidP="00E4469E">
      <w:pPr>
        <w:spacing w:before="0" w:after="0"/>
      </w:pPr>
      <w:r w:rsidRPr="00B90685">
        <w:t>Si ses balances d</w:t>
      </w:r>
      <w:r w:rsidR="008C6777">
        <w:t>’</w:t>
      </w:r>
      <w:r w:rsidRPr="00B90685">
        <w:t>or n</w:t>
      </w:r>
      <w:r w:rsidR="008C6777">
        <w:t>’</w:t>
      </w:r>
      <w:r w:rsidRPr="00B90685">
        <w:t>ont pesé le déluge</w:t>
      </w:r>
    </w:p>
    <w:p w14:paraId="2E504B90" w14:textId="77777777" w:rsidR="008C6777" w:rsidRDefault="00B86016" w:rsidP="00E4469E">
      <w:pPr>
        <w:spacing w:before="0" w:after="0"/>
      </w:pPr>
      <w:r w:rsidRPr="00B90685">
        <w:t>De larmes qu</w:t>
      </w:r>
      <w:r w:rsidR="008C6777">
        <w:t>’</w:t>
      </w:r>
      <w:r w:rsidRPr="00B90685">
        <w:t>à la mer ont versé tes ruisseaux</w:t>
      </w:r>
      <w:r w:rsidR="008C6777">
        <w:t>,</w:t>
      </w:r>
    </w:p>
    <w:p w14:paraId="287B6F12" w14:textId="77777777" w:rsidR="008C6777" w:rsidRDefault="00B86016" w:rsidP="00E4469E">
      <w:pPr>
        <w:spacing w:before="0" w:after="0"/>
      </w:pPr>
      <w:r w:rsidRPr="00B90685">
        <w:t>Qui des dieux osera</w:t>
      </w:r>
      <w:r w:rsidR="008C6777">
        <w:t xml:space="preserve">, </w:t>
      </w:r>
      <w:r w:rsidRPr="00B90685">
        <w:t>Lesbos</w:t>
      </w:r>
      <w:r w:rsidR="008C6777">
        <w:t xml:space="preserve">, </w:t>
      </w:r>
      <w:r w:rsidRPr="00B90685">
        <w:t>être ton juge</w:t>
      </w:r>
      <w:r w:rsidR="008C6777">
        <w:t> ?</w:t>
      </w:r>
    </w:p>
    <w:p w14:paraId="46B7A18B" w14:textId="77777777" w:rsidR="00B14543" w:rsidRDefault="00B14543" w:rsidP="00E4469E">
      <w:pPr>
        <w:spacing w:before="0" w:after="0"/>
      </w:pPr>
    </w:p>
    <w:p w14:paraId="77D3F003" w14:textId="5DA965EA" w:rsidR="008C6777" w:rsidRDefault="00B86016" w:rsidP="00E4469E">
      <w:pPr>
        <w:spacing w:before="0" w:after="0"/>
      </w:pPr>
      <w:r w:rsidRPr="00B90685">
        <w:t>Que nous veulent les lois du juste et de l</w:t>
      </w:r>
      <w:r w:rsidR="008C6777">
        <w:t>’</w:t>
      </w:r>
      <w:r w:rsidRPr="00B90685">
        <w:t>injuste</w:t>
      </w:r>
      <w:r w:rsidR="008C6777">
        <w:t> ?</w:t>
      </w:r>
    </w:p>
    <w:p w14:paraId="0BCC8430" w14:textId="77777777" w:rsidR="008C6777" w:rsidRDefault="00B86016" w:rsidP="00E4469E">
      <w:pPr>
        <w:spacing w:before="0" w:after="0"/>
      </w:pPr>
      <w:r w:rsidRPr="00B90685">
        <w:t>Vierges au cœur sublime</w:t>
      </w:r>
      <w:r w:rsidR="008C6777">
        <w:t xml:space="preserve">, </w:t>
      </w:r>
      <w:r w:rsidRPr="00B90685">
        <w:t>honneur de l</w:t>
      </w:r>
      <w:r w:rsidR="008C6777">
        <w:t>’</w:t>
      </w:r>
      <w:r w:rsidRPr="00B90685">
        <w:t>Archipel</w:t>
      </w:r>
      <w:r w:rsidR="008C6777">
        <w:t> ?</w:t>
      </w:r>
    </w:p>
    <w:p w14:paraId="3473BCFF" w14:textId="18ABA458" w:rsidR="00B86016" w:rsidRPr="00B90685" w:rsidRDefault="00B86016" w:rsidP="00E4469E">
      <w:pPr>
        <w:spacing w:before="0" w:after="0"/>
      </w:pPr>
      <w:r w:rsidRPr="00B90685">
        <w:t>Votre religion comme une autre est auguste</w:t>
      </w:r>
    </w:p>
    <w:p w14:paraId="205DD0CC" w14:textId="77777777" w:rsidR="008C6777" w:rsidRDefault="00B86016" w:rsidP="00E4469E">
      <w:pPr>
        <w:spacing w:before="0" w:after="0"/>
      </w:pPr>
      <w:r w:rsidRPr="00B90685">
        <w:t>Et l</w:t>
      </w:r>
      <w:r w:rsidR="008C6777">
        <w:t>’</w:t>
      </w:r>
      <w:r w:rsidRPr="00B90685">
        <w:t>amour se rira de l</w:t>
      </w:r>
      <w:r w:rsidR="008C6777">
        <w:t>’</w:t>
      </w:r>
      <w:r w:rsidRPr="00B90685">
        <w:t>enfer et du ciel</w:t>
      </w:r>
      <w:r w:rsidR="008C6777">
        <w:t>…</w:t>
      </w:r>
    </w:p>
    <w:p w14:paraId="445FB57F" w14:textId="77777777" w:rsidR="008C6777" w:rsidRDefault="00B86016" w:rsidP="00E4469E">
      <w:pPr>
        <w:spacing w:before="0" w:after="0"/>
      </w:pPr>
      <w:r w:rsidRPr="00B90685">
        <w:t>Que nous veulent les lois du juste et de l</w:t>
      </w:r>
      <w:r w:rsidR="008C6777">
        <w:t>’</w:t>
      </w:r>
      <w:r w:rsidRPr="00B90685">
        <w:t>injuste</w:t>
      </w:r>
      <w:r w:rsidR="008C6777">
        <w:t> ?</w:t>
      </w:r>
    </w:p>
    <w:p w14:paraId="2ADB8EF2" w14:textId="77777777" w:rsidR="00B14543" w:rsidRDefault="00B14543" w:rsidP="00E4469E">
      <w:pPr>
        <w:spacing w:before="0" w:after="0"/>
      </w:pPr>
    </w:p>
    <w:p w14:paraId="140BED6A" w14:textId="0DBD1BAE" w:rsidR="00B86016" w:rsidRPr="00B90685" w:rsidRDefault="00B86016" w:rsidP="00E4469E">
      <w:pPr>
        <w:spacing w:before="0" w:after="0"/>
      </w:pPr>
      <w:r w:rsidRPr="00B90685">
        <w:t>Car Lesbos</w:t>
      </w:r>
      <w:r w:rsidR="008C6777">
        <w:t xml:space="preserve">, </w:t>
      </w:r>
      <w:r w:rsidRPr="00B90685">
        <w:t>entre tous</w:t>
      </w:r>
      <w:r w:rsidR="008C6777">
        <w:t xml:space="preserve">, </w:t>
      </w:r>
      <w:r w:rsidRPr="00B90685">
        <w:t>m</w:t>
      </w:r>
      <w:r w:rsidR="008C6777">
        <w:t>’</w:t>
      </w:r>
      <w:r w:rsidRPr="00B90685">
        <w:t>a choisi sur la terre</w:t>
      </w:r>
    </w:p>
    <w:p w14:paraId="15D8ECA4" w14:textId="77777777" w:rsidR="008C6777" w:rsidRDefault="00B86016" w:rsidP="00E4469E">
      <w:pPr>
        <w:spacing w:before="0" w:after="0"/>
      </w:pPr>
      <w:r w:rsidRPr="00B90685">
        <w:t>Pour chanter le secret de ses vierges en fleur</w:t>
      </w:r>
      <w:r w:rsidR="008C6777">
        <w:t>,</w:t>
      </w:r>
    </w:p>
    <w:p w14:paraId="13FCC936" w14:textId="26C2AFA4" w:rsidR="00B86016" w:rsidRPr="00B90685" w:rsidRDefault="00B86016" w:rsidP="00E4469E">
      <w:pPr>
        <w:spacing w:before="0" w:after="0"/>
      </w:pPr>
      <w:r w:rsidRPr="00B90685">
        <w:t>Et je fus dès l</w:t>
      </w:r>
      <w:r w:rsidR="008C6777">
        <w:t>’</w:t>
      </w:r>
      <w:r w:rsidRPr="00B90685">
        <w:t>enfance admis au noir mystère</w:t>
      </w:r>
    </w:p>
    <w:p w14:paraId="60BCACC0" w14:textId="77777777" w:rsidR="008C6777" w:rsidRDefault="00B86016" w:rsidP="00E4469E">
      <w:pPr>
        <w:spacing w:before="0" w:after="0"/>
      </w:pPr>
      <w:r w:rsidRPr="00B90685">
        <w:t>De rires effrénés mêlés au sombre pleur</w:t>
      </w:r>
      <w:r w:rsidR="008C6777">
        <w:t>…</w:t>
      </w:r>
    </w:p>
    <w:p w14:paraId="3AAA99A4" w14:textId="77777777" w:rsidR="008C6777" w:rsidRDefault="00B86016" w:rsidP="00E4469E">
      <w:pPr>
        <w:spacing w:before="0" w:after="0"/>
      </w:pPr>
      <w:r w:rsidRPr="00B90685">
        <w:t>Car Lesbos</w:t>
      </w:r>
      <w:r w:rsidR="008C6777">
        <w:t xml:space="preserve">, </w:t>
      </w:r>
      <w:r w:rsidRPr="00B90685">
        <w:t>entre tous</w:t>
      </w:r>
      <w:r w:rsidR="008C6777">
        <w:t xml:space="preserve">, </w:t>
      </w:r>
      <w:r w:rsidRPr="00B90685">
        <w:t>m</w:t>
      </w:r>
      <w:r w:rsidR="008C6777">
        <w:t>’</w:t>
      </w:r>
      <w:r w:rsidRPr="00B90685">
        <w:t>a choisi sur la terre</w:t>
      </w:r>
      <w:r w:rsidR="008C6777">
        <w:t>.</w:t>
      </w:r>
    </w:p>
    <w:p w14:paraId="734EC9E6" w14:textId="77777777" w:rsidR="00B14543" w:rsidRDefault="00B14543" w:rsidP="00E4469E">
      <w:pPr>
        <w:spacing w:before="0" w:after="0"/>
      </w:pPr>
    </w:p>
    <w:p w14:paraId="2C8BD9EB" w14:textId="44079E40" w:rsidR="008C6777" w:rsidRDefault="00B86016" w:rsidP="00E4469E">
      <w:pPr>
        <w:spacing w:before="0" w:after="0"/>
      </w:pPr>
      <w:r w:rsidRPr="00B90685">
        <w:t>Et</w:t>
      </w:r>
      <w:r w:rsidR="008C6777">
        <w:t xml:space="preserve">, </w:t>
      </w:r>
      <w:r w:rsidRPr="00B90685">
        <w:t>depuis lors</w:t>
      </w:r>
      <w:r w:rsidR="008C6777">
        <w:t xml:space="preserve">, </w:t>
      </w:r>
      <w:r w:rsidRPr="00B90685">
        <w:t>je veille au sommet de Leucate</w:t>
      </w:r>
      <w:r w:rsidR="008C6777">
        <w:t>,</w:t>
      </w:r>
    </w:p>
    <w:p w14:paraId="0CD5477B" w14:textId="3DD4ECC3" w:rsidR="00B86016" w:rsidRPr="00B90685" w:rsidRDefault="00B86016" w:rsidP="00E4469E">
      <w:pPr>
        <w:spacing w:before="0" w:after="0"/>
      </w:pPr>
      <w:r w:rsidRPr="00B90685">
        <w:t>Comme une sentinelle à l</w:t>
      </w:r>
      <w:r w:rsidR="008C6777">
        <w:t>’</w:t>
      </w:r>
      <w:r w:rsidRPr="00B90685">
        <w:t>œil perçant et sûr</w:t>
      </w:r>
    </w:p>
    <w:p w14:paraId="3E445517" w14:textId="77777777" w:rsidR="008C6777" w:rsidRDefault="00B86016" w:rsidP="00E4469E">
      <w:pPr>
        <w:spacing w:before="0" w:after="0"/>
      </w:pPr>
      <w:r w:rsidRPr="00B90685">
        <w:t>Qui guette nuit et jour brick</w:t>
      </w:r>
      <w:r w:rsidR="008C6777">
        <w:t xml:space="preserve">, </w:t>
      </w:r>
      <w:r w:rsidRPr="00B90685">
        <w:t>tartane ou frégate</w:t>
      </w:r>
      <w:r w:rsidR="008C6777">
        <w:t>.,</w:t>
      </w:r>
    </w:p>
    <w:p w14:paraId="1D9E3E1B" w14:textId="77777777" w:rsidR="008C6777" w:rsidRDefault="00B86016" w:rsidP="00E4469E">
      <w:pPr>
        <w:spacing w:before="0" w:after="0"/>
      </w:pPr>
      <w:r w:rsidRPr="00B90685">
        <w:t>Dont les formes au loin frissonnent dans l</w:t>
      </w:r>
      <w:r w:rsidR="008C6777">
        <w:t>’</w:t>
      </w:r>
      <w:r w:rsidRPr="00B90685">
        <w:t>azur</w:t>
      </w:r>
      <w:r w:rsidR="008C6777">
        <w:t>.</w:t>
      </w:r>
    </w:p>
    <w:p w14:paraId="43F62E68" w14:textId="77777777" w:rsidR="008C6777" w:rsidRDefault="00B86016" w:rsidP="00E4469E">
      <w:pPr>
        <w:spacing w:before="0" w:after="0"/>
      </w:pPr>
      <w:r w:rsidRPr="00B90685">
        <w:t>Et</w:t>
      </w:r>
      <w:r w:rsidR="008C6777">
        <w:t xml:space="preserve">, </w:t>
      </w:r>
      <w:r w:rsidRPr="00B90685">
        <w:t>depuis lors</w:t>
      </w:r>
      <w:r w:rsidR="008C6777">
        <w:t xml:space="preserve">, </w:t>
      </w:r>
      <w:r w:rsidRPr="00B90685">
        <w:t>je veille au sommet de Leucate</w:t>
      </w:r>
      <w:r w:rsidR="008C6777">
        <w:t>,</w:t>
      </w:r>
    </w:p>
    <w:p w14:paraId="30479C54" w14:textId="77777777" w:rsidR="00B14543" w:rsidRDefault="00B14543" w:rsidP="00E4469E">
      <w:pPr>
        <w:spacing w:before="0" w:after="0"/>
      </w:pPr>
    </w:p>
    <w:p w14:paraId="1B473588" w14:textId="30A475CA" w:rsidR="008C6777" w:rsidRDefault="00B86016" w:rsidP="00E4469E">
      <w:pPr>
        <w:spacing w:before="0" w:after="0"/>
      </w:pPr>
      <w:r w:rsidRPr="00B90685">
        <w:t>Pour savoir si la mer est indulgente et bonne</w:t>
      </w:r>
      <w:r w:rsidR="008C6777">
        <w:t>,</w:t>
      </w:r>
    </w:p>
    <w:p w14:paraId="6890611F" w14:textId="77777777" w:rsidR="008C6777" w:rsidRDefault="00B86016" w:rsidP="00E4469E">
      <w:pPr>
        <w:spacing w:before="0" w:after="0"/>
      </w:pPr>
      <w:r w:rsidRPr="00B90685">
        <w:t>Et parmi les sanglots dont le roc retentit</w:t>
      </w:r>
      <w:r w:rsidR="008C6777">
        <w:t>,</w:t>
      </w:r>
    </w:p>
    <w:p w14:paraId="7EBE3BB9" w14:textId="15DD5EF4" w:rsidR="00B86016" w:rsidRPr="00B90685" w:rsidRDefault="00B86016" w:rsidP="00E4469E">
      <w:pPr>
        <w:spacing w:before="0" w:after="0"/>
      </w:pPr>
      <w:r w:rsidRPr="00B90685">
        <w:lastRenderedPageBreak/>
        <w:t>Un soir ramènera vers Lesbos qui pardonne</w:t>
      </w:r>
    </w:p>
    <w:p w14:paraId="630624BC" w14:textId="77777777" w:rsidR="00B86016" w:rsidRPr="00B90685" w:rsidRDefault="00B86016" w:rsidP="00E4469E">
      <w:pPr>
        <w:spacing w:before="0" w:after="0"/>
      </w:pPr>
      <w:r w:rsidRPr="00B90685">
        <w:t>Le cadavre adoré de Sapho qui partit</w:t>
      </w:r>
    </w:p>
    <w:p w14:paraId="1EF0618D" w14:textId="77777777" w:rsidR="008C6777" w:rsidRDefault="00B86016" w:rsidP="00E4469E">
      <w:pPr>
        <w:spacing w:before="0" w:after="0"/>
      </w:pPr>
      <w:r w:rsidRPr="00B90685">
        <w:t>Pour savoir si la mer est indulgente et bonne</w:t>
      </w:r>
      <w:r w:rsidR="008C6777">
        <w:t> !</w:t>
      </w:r>
    </w:p>
    <w:p w14:paraId="6094EC50" w14:textId="77777777" w:rsidR="00B14543" w:rsidRDefault="00B14543" w:rsidP="00E4469E">
      <w:pPr>
        <w:spacing w:before="0" w:after="0"/>
      </w:pPr>
    </w:p>
    <w:p w14:paraId="20480EEA" w14:textId="4645031B" w:rsidR="008C6777" w:rsidRDefault="00B86016" w:rsidP="00E4469E">
      <w:pPr>
        <w:spacing w:before="0" w:after="0"/>
      </w:pPr>
      <w:r w:rsidRPr="00B90685">
        <w:t>De la mâle Sapho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amante et le poète</w:t>
      </w:r>
      <w:r w:rsidR="008C6777">
        <w:t>,</w:t>
      </w:r>
    </w:p>
    <w:p w14:paraId="1001B2A5" w14:textId="77777777" w:rsidR="008C6777" w:rsidRDefault="00B86016" w:rsidP="00E4469E">
      <w:pPr>
        <w:spacing w:before="0" w:after="0"/>
      </w:pPr>
      <w:r w:rsidRPr="00B90685">
        <w:t>Plus belle que Vénus par ses mornes pâleurs</w:t>
      </w:r>
      <w:r w:rsidR="008C6777">
        <w:t>,</w:t>
      </w:r>
    </w:p>
    <w:p w14:paraId="3E562E51" w14:textId="0770DE02" w:rsidR="00B86016" w:rsidRPr="00B90685" w:rsidRDefault="00B86016" w:rsidP="00E4469E">
      <w:pPr>
        <w:spacing w:before="0" w:after="0"/>
      </w:pPr>
      <w:r w:rsidRPr="00B90685">
        <w:t>L</w:t>
      </w:r>
      <w:r w:rsidR="008C6777">
        <w:t>’</w:t>
      </w:r>
      <w:r w:rsidRPr="00B90685">
        <w:t>œil d</w:t>
      </w:r>
      <w:r w:rsidR="008C6777">
        <w:t>’</w:t>
      </w:r>
      <w:r w:rsidRPr="00B90685">
        <w:t>azur est vaincu par l</w:t>
      </w:r>
      <w:r w:rsidR="008C6777">
        <w:t>’</w:t>
      </w:r>
      <w:r w:rsidRPr="00B90685">
        <w:t>œil noir</w:t>
      </w:r>
      <w:r w:rsidR="008C6777">
        <w:t xml:space="preserve">, </w:t>
      </w:r>
      <w:r w:rsidRPr="00B90685">
        <w:t>que tachète</w:t>
      </w:r>
    </w:p>
    <w:p w14:paraId="0B3BA927" w14:textId="77777777" w:rsidR="00B86016" w:rsidRPr="00B90685" w:rsidRDefault="00B86016" w:rsidP="00E4469E">
      <w:pPr>
        <w:spacing w:before="0" w:after="0"/>
      </w:pPr>
      <w:r w:rsidRPr="00B90685">
        <w:t>Le cercle ténébreux tracé par les douleurs</w:t>
      </w:r>
    </w:p>
    <w:p w14:paraId="2549198E" w14:textId="77777777" w:rsidR="008C6777" w:rsidRDefault="00B86016" w:rsidP="00E4469E">
      <w:pPr>
        <w:spacing w:before="0" w:after="0"/>
      </w:pPr>
      <w:r w:rsidRPr="00B90685">
        <w:t>De la mâle Sapho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amante et le poète</w:t>
      </w:r>
      <w:r w:rsidR="008C6777">
        <w:t>,</w:t>
      </w:r>
    </w:p>
    <w:p w14:paraId="7F394D0B" w14:textId="77777777" w:rsidR="00B14543" w:rsidRDefault="00B14543" w:rsidP="00E4469E">
      <w:pPr>
        <w:spacing w:before="0" w:after="0"/>
      </w:pPr>
    </w:p>
    <w:p w14:paraId="6632908E" w14:textId="4C3A9A2B" w:rsidR="00B86016" w:rsidRPr="00B90685" w:rsidRDefault="00B86016" w:rsidP="00E4469E">
      <w:pPr>
        <w:spacing w:before="0" w:after="0"/>
      </w:pPr>
      <w:r w:rsidRPr="00B90685">
        <w:t>Plus belle que Vénus se dressant sur le monde</w:t>
      </w:r>
    </w:p>
    <w:p w14:paraId="3CE07266" w14:textId="77777777" w:rsidR="00B86016" w:rsidRPr="00B90685" w:rsidRDefault="00B86016" w:rsidP="00E4469E">
      <w:pPr>
        <w:spacing w:before="0" w:after="0"/>
      </w:pPr>
      <w:r w:rsidRPr="00B90685">
        <w:t>Et versant les trésors de sa sérénité</w:t>
      </w:r>
    </w:p>
    <w:p w14:paraId="09919298" w14:textId="77777777" w:rsidR="00B86016" w:rsidRPr="00B90685" w:rsidRDefault="00B86016" w:rsidP="00E4469E">
      <w:pPr>
        <w:spacing w:before="0" w:after="0"/>
      </w:pPr>
      <w:r w:rsidRPr="00B90685">
        <w:t>Et le rayonnement de sa jeunesse blonde</w:t>
      </w:r>
    </w:p>
    <w:p w14:paraId="68579267" w14:textId="77777777" w:rsidR="008C6777" w:rsidRDefault="00B86016" w:rsidP="00E4469E">
      <w:pPr>
        <w:spacing w:before="0" w:after="0"/>
      </w:pPr>
      <w:r w:rsidRPr="00B90685">
        <w:t>Sur le vieil Océan de sa fille enchanté</w:t>
      </w:r>
      <w:r w:rsidR="008C6777">
        <w:t> :</w:t>
      </w:r>
    </w:p>
    <w:p w14:paraId="2B7F2B5A" w14:textId="77777777" w:rsidR="008C6777" w:rsidRDefault="00B86016" w:rsidP="00E4469E">
      <w:pPr>
        <w:spacing w:before="0" w:after="0"/>
      </w:pPr>
      <w:r w:rsidRPr="00B90685">
        <w:t>Plus belle que Vénus se dressant sur le monde</w:t>
      </w:r>
      <w:r w:rsidR="008C6777">
        <w:t> ;</w:t>
      </w:r>
    </w:p>
    <w:p w14:paraId="3E65F5EE" w14:textId="77777777" w:rsidR="00B14543" w:rsidRDefault="00B14543" w:rsidP="00E4469E">
      <w:pPr>
        <w:spacing w:before="0" w:after="0"/>
      </w:pPr>
    </w:p>
    <w:p w14:paraId="7EB868B2" w14:textId="544D8EA3" w:rsidR="00B86016" w:rsidRPr="00B90685" w:rsidRDefault="00B86016" w:rsidP="00E4469E">
      <w:pPr>
        <w:spacing w:before="0" w:after="0"/>
      </w:pPr>
      <w:r w:rsidRPr="00B90685">
        <w:t>De Sapho qui mourut le jour de son blasphème</w:t>
      </w:r>
    </w:p>
    <w:p w14:paraId="7870AF93" w14:textId="77777777" w:rsidR="008C6777" w:rsidRDefault="00B86016" w:rsidP="00E4469E">
      <w:pPr>
        <w:spacing w:before="0" w:after="0"/>
      </w:pPr>
      <w:r w:rsidRPr="00B90685">
        <w:t>Quand</w:t>
      </w:r>
      <w:r w:rsidR="008C6777">
        <w:t xml:space="preserve">, </w:t>
      </w:r>
      <w:r w:rsidRPr="00B90685">
        <w:t>insultant le rite et le cœur inventé</w:t>
      </w:r>
      <w:r w:rsidR="008C6777">
        <w:t>,</w:t>
      </w:r>
    </w:p>
    <w:p w14:paraId="6582B65C" w14:textId="48AEE414" w:rsidR="008C6777" w:rsidRDefault="00B86016" w:rsidP="00E4469E">
      <w:pPr>
        <w:spacing w:before="0" w:after="0"/>
      </w:pPr>
      <w:r w:rsidRPr="00B90685">
        <w:t>Elle fit son beau corps la pâture suprême</w:t>
      </w:r>
    </w:p>
    <w:p w14:paraId="3EC5C691" w14:textId="77777777" w:rsidR="00B14543" w:rsidRDefault="00B14543" w:rsidP="00E4469E">
      <w:pPr>
        <w:spacing w:before="0" w:after="0"/>
      </w:pPr>
    </w:p>
    <w:p w14:paraId="7B520C89" w14:textId="689888D2" w:rsidR="008C6777" w:rsidRDefault="00B86016" w:rsidP="00E4469E">
      <w:pPr>
        <w:spacing w:before="0" w:after="0"/>
      </w:pPr>
      <w:r w:rsidRPr="00B90685">
        <w:t>D</w:t>
      </w:r>
      <w:r w:rsidR="00E4469E">
        <w:t>’</w:t>
      </w:r>
      <w:r w:rsidRPr="00B90685">
        <w:t>un brutal dont l</w:t>
      </w:r>
      <w:r w:rsidR="008C6777">
        <w:t>’</w:t>
      </w:r>
      <w:r w:rsidRPr="00B90685">
        <w:t>orgueil punit l</w:t>
      </w:r>
      <w:r w:rsidR="008C6777">
        <w:t>’</w:t>
      </w:r>
      <w:r w:rsidRPr="00B90685">
        <w:t>impiété</w:t>
      </w:r>
      <w:r w:rsidR="008C6777">
        <w:t>…</w:t>
      </w:r>
    </w:p>
    <w:p w14:paraId="4BD9ABF5" w14:textId="77777777" w:rsidR="008C6777" w:rsidRDefault="00B86016" w:rsidP="00E4469E">
      <w:pPr>
        <w:spacing w:before="0" w:after="0"/>
      </w:pPr>
      <w:r w:rsidRPr="00B90685">
        <w:t>De Sapho qui mourut le jour de son blasphème</w:t>
      </w:r>
      <w:r w:rsidR="008C6777">
        <w:t>.</w:t>
      </w:r>
    </w:p>
    <w:p w14:paraId="1EC5B7A3" w14:textId="77777777" w:rsidR="00B14543" w:rsidRDefault="00B14543" w:rsidP="00E4469E">
      <w:pPr>
        <w:spacing w:before="0" w:after="0"/>
      </w:pPr>
    </w:p>
    <w:p w14:paraId="2F5B5022" w14:textId="445F8031" w:rsidR="008C6777" w:rsidRDefault="00B86016" w:rsidP="00E4469E">
      <w:pPr>
        <w:spacing w:before="0" w:after="0"/>
      </w:pPr>
      <w:r w:rsidRPr="00B90685">
        <w:t>Et c</w:t>
      </w:r>
      <w:r w:rsidR="008C6777">
        <w:t>’</w:t>
      </w:r>
      <w:r w:rsidRPr="00B90685">
        <w:t>est depuis ce temps que Lesbos se lamente</w:t>
      </w:r>
      <w:r w:rsidR="008C6777">
        <w:t>,</w:t>
      </w:r>
    </w:p>
    <w:p w14:paraId="5EAC587F" w14:textId="77777777" w:rsidR="008C6777" w:rsidRDefault="00B86016" w:rsidP="00E4469E">
      <w:pPr>
        <w:spacing w:before="0" w:after="0"/>
      </w:pPr>
      <w:r w:rsidRPr="00B90685">
        <w:t>Et</w:t>
      </w:r>
      <w:r w:rsidR="008C6777">
        <w:t xml:space="preserve">, </w:t>
      </w:r>
      <w:r w:rsidRPr="00B90685">
        <w:t>malgré les honneurs que lui rend l</w:t>
      </w:r>
      <w:r w:rsidR="008C6777">
        <w:t>’</w:t>
      </w:r>
      <w:r w:rsidRPr="00B90685">
        <w:t>univers</w:t>
      </w:r>
      <w:r w:rsidR="008C6777">
        <w:t>,</w:t>
      </w:r>
    </w:p>
    <w:p w14:paraId="0FD629EF" w14:textId="5D1DE378" w:rsidR="00B86016" w:rsidRPr="00B90685" w:rsidRDefault="00B86016" w:rsidP="00E4469E">
      <w:pPr>
        <w:spacing w:before="0" w:after="0"/>
      </w:pPr>
      <w:r w:rsidRPr="00B90685">
        <w:t>S</w:t>
      </w:r>
      <w:r w:rsidR="008C6777">
        <w:t>’</w:t>
      </w:r>
      <w:r w:rsidRPr="00B90685">
        <w:t>enivre chaque nuit du cri de la tourmente</w:t>
      </w:r>
    </w:p>
    <w:p w14:paraId="6BA41B6C" w14:textId="77777777" w:rsidR="008C6777" w:rsidRDefault="00B86016" w:rsidP="00E4469E">
      <w:pPr>
        <w:spacing w:before="0" w:after="0"/>
      </w:pPr>
      <w:r w:rsidRPr="00B90685">
        <w:t>Que poussent vers les cieux ses rivages déserts</w:t>
      </w:r>
      <w:r w:rsidR="008C6777">
        <w:t> ;</w:t>
      </w:r>
    </w:p>
    <w:p w14:paraId="1646D0CE" w14:textId="77777777" w:rsidR="008C6777" w:rsidRDefault="00B86016" w:rsidP="00E4469E">
      <w:pPr>
        <w:spacing w:before="0" w:after="0"/>
      </w:pPr>
      <w:r w:rsidRPr="00B90685">
        <w:t>Et c</w:t>
      </w:r>
      <w:r w:rsidR="008C6777">
        <w:t>’</w:t>
      </w:r>
      <w:r w:rsidRPr="00B90685">
        <w:t>est depuis ce temps que Lesbos se lamente</w:t>
      </w:r>
      <w:r w:rsidR="008C6777">
        <w:t>…</w:t>
      </w:r>
    </w:p>
    <w:p w14:paraId="68BEF1D7" w14:textId="77777777" w:rsidR="008C6777" w:rsidRDefault="00B86016" w:rsidP="008C6777">
      <w:pPr>
        <w:jc w:val="right"/>
      </w:pPr>
      <w:r w:rsidRPr="008C6777">
        <w:t>Charles B</w:t>
      </w:r>
      <w:r w:rsidRPr="00E4469E">
        <w:rPr>
          <w:rStyle w:val="Taille-1Caracteres"/>
        </w:rPr>
        <w:t>AUDELAIRE</w:t>
      </w:r>
      <w:r w:rsidR="008C6777">
        <w:t>.</w:t>
      </w:r>
    </w:p>
    <w:p w14:paraId="4939663B" w14:textId="35C52F93" w:rsidR="00B86016" w:rsidRPr="00B90685" w:rsidRDefault="00B86016" w:rsidP="008C6777">
      <w:pPr>
        <w:pStyle w:val="Titre2"/>
        <w:rPr>
          <w:szCs w:val="44"/>
        </w:rPr>
      </w:pPr>
      <w:bookmarkStart w:id="381" w:name="_Toc275359299"/>
      <w:bookmarkStart w:id="382" w:name="_Toc199525953"/>
      <w:r w:rsidRPr="00B90685">
        <w:rPr>
          <w:szCs w:val="44"/>
        </w:rPr>
        <w:lastRenderedPageBreak/>
        <w:t>FEMMES DAMNÉES</w:t>
      </w:r>
      <w:bookmarkEnd w:id="381"/>
      <w:bookmarkEnd w:id="382"/>
      <w:r w:rsidRPr="00B90685">
        <w:rPr>
          <w:szCs w:val="44"/>
        </w:rPr>
        <w:br/>
      </w:r>
    </w:p>
    <w:p w14:paraId="4719978B" w14:textId="77777777" w:rsidR="008C6777" w:rsidRDefault="00B86016" w:rsidP="000857B6">
      <w:pPr>
        <w:spacing w:before="0" w:after="0"/>
      </w:pPr>
      <w:r w:rsidRPr="00B90685">
        <w:t>À la pâle clarté des lampes languissantes</w:t>
      </w:r>
      <w:r w:rsidR="008C6777">
        <w:t>,</w:t>
      </w:r>
    </w:p>
    <w:p w14:paraId="570176CF" w14:textId="77777777" w:rsidR="008C6777" w:rsidRDefault="00B86016" w:rsidP="000857B6">
      <w:pPr>
        <w:spacing w:before="0" w:after="0"/>
      </w:pPr>
      <w:r w:rsidRPr="00B90685">
        <w:t>Sur de profonds coussins tout imprégnés d</w:t>
      </w:r>
      <w:r w:rsidR="008C6777">
        <w:t>’</w:t>
      </w:r>
      <w:r w:rsidRPr="00B90685">
        <w:t>odeurs</w:t>
      </w:r>
      <w:r w:rsidR="008C6777">
        <w:t>,</w:t>
      </w:r>
    </w:p>
    <w:p w14:paraId="404B9891" w14:textId="3BD78B22" w:rsidR="00B86016" w:rsidRPr="00B90685" w:rsidRDefault="00B86016" w:rsidP="000857B6">
      <w:pPr>
        <w:spacing w:before="0" w:after="0"/>
      </w:pPr>
      <w:r w:rsidRPr="00B90685">
        <w:t>Hippolyte rêvait aux caresses puissantes</w:t>
      </w:r>
    </w:p>
    <w:p w14:paraId="6DB79F25" w14:textId="77777777" w:rsidR="008C6777" w:rsidRDefault="00B86016" w:rsidP="000857B6">
      <w:pPr>
        <w:spacing w:before="0" w:after="0"/>
      </w:pPr>
      <w:r w:rsidRPr="00B90685">
        <w:t>Qui levaient le rideau de sa jeune candeur</w:t>
      </w:r>
      <w:r w:rsidR="008C6777">
        <w:t>.</w:t>
      </w:r>
    </w:p>
    <w:p w14:paraId="559583D1" w14:textId="77777777" w:rsidR="000857B6" w:rsidRDefault="000857B6" w:rsidP="000857B6">
      <w:pPr>
        <w:spacing w:before="0" w:after="0"/>
      </w:pPr>
    </w:p>
    <w:p w14:paraId="3E222E23" w14:textId="6E37CCC5" w:rsidR="00B86016" w:rsidRPr="00B90685" w:rsidRDefault="00B86016" w:rsidP="000857B6">
      <w:pPr>
        <w:spacing w:before="0" w:after="0"/>
      </w:pPr>
      <w:r w:rsidRPr="00B90685">
        <w:t>Elle cherchait d</w:t>
      </w:r>
      <w:r w:rsidR="008C6777">
        <w:t>’</w:t>
      </w:r>
      <w:r w:rsidRPr="00B90685">
        <w:t>un œil troublé par la tempête</w:t>
      </w:r>
    </w:p>
    <w:p w14:paraId="04CB8775" w14:textId="77777777" w:rsidR="008C6777" w:rsidRDefault="00B86016" w:rsidP="000857B6">
      <w:pPr>
        <w:spacing w:before="0" w:after="0"/>
      </w:pPr>
      <w:r w:rsidRPr="00B90685">
        <w:t>De sa naïveté le ciel déjà lointain</w:t>
      </w:r>
      <w:r w:rsidR="008C6777">
        <w:t>,</w:t>
      </w:r>
    </w:p>
    <w:p w14:paraId="762259FD" w14:textId="386138C4" w:rsidR="00B86016" w:rsidRPr="00B90685" w:rsidRDefault="00B86016" w:rsidP="000857B6">
      <w:pPr>
        <w:spacing w:before="0" w:after="0"/>
      </w:pPr>
      <w:r w:rsidRPr="00B90685">
        <w:t>Ainsi qu</w:t>
      </w:r>
      <w:r w:rsidR="008C6777">
        <w:t>’</w:t>
      </w:r>
      <w:r w:rsidRPr="00B90685">
        <w:t>un voyageur qui retourne la tête</w:t>
      </w:r>
    </w:p>
    <w:p w14:paraId="2EBE9B82" w14:textId="77777777" w:rsidR="008C6777" w:rsidRDefault="00B86016" w:rsidP="000857B6">
      <w:pPr>
        <w:spacing w:before="0" w:after="0"/>
      </w:pPr>
      <w:r w:rsidRPr="00B90685">
        <w:t>Vers les horizons bleus dépassés le matin</w:t>
      </w:r>
      <w:r w:rsidR="008C6777">
        <w:t>.</w:t>
      </w:r>
    </w:p>
    <w:p w14:paraId="59BE2A5B" w14:textId="77777777" w:rsidR="000857B6" w:rsidRDefault="000857B6" w:rsidP="000857B6">
      <w:pPr>
        <w:spacing w:before="0" w:after="0"/>
      </w:pPr>
    </w:p>
    <w:p w14:paraId="50557672" w14:textId="63EEC310" w:rsidR="008C6777" w:rsidRDefault="00B86016" w:rsidP="000857B6">
      <w:pPr>
        <w:spacing w:before="0" w:after="0"/>
      </w:pPr>
      <w:r w:rsidRPr="00B90685">
        <w:t>De ses yeux amortis</w:t>
      </w:r>
      <w:r w:rsidR="008C6777">
        <w:t xml:space="preserve">, </w:t>
      </w:r>
      <w:r w:rsidRPr="00B90685">
        <w:t>les paresseuses larmes</w:t>
      </w:r>
      <w:r w:rsidR="008C6777">
        <w:t>,</w:t>
      </w:r>
    </w:p>
    <w:p w14:paraId="1DE40E8D" w14:textId="77777777" w:rsidR="008C6777" w:rsidRDefault="00B86016" w:rsidP="000857B6">
      <w:pPr>
        <w:spacing w:before="0" w:after="0"/>
      </w:pPr>
      <w:r w:rsidRPr="00B90685">
        <w:t>L</w:t>
      </w:r>
      <w:r w:rsidR="008C6777">
        <w:t>’</w:t>
      </w:r>
      <w:r w:rsidRPr="00B90685">
        <w:t>air brisé</w:t>
      </w:r>
      <w:r w:rsidR="008C6777">
        <w:t xml:space="preserve">, </w:t>
      </w:r>
      <w:r w:rsidRPr="00B90685">
        <w:t>la stupeur</w:t>
      </w:r>
      <w:r w:rsidR="008C6777">
        <w:t xml:space="preserve">, </w:t>
      </w:r>
      <w:r w:rsidRPr="00B90685">
        <w:t>la morne volupté</w:t>
      </w:r>
      <w:r w:rsidR="008C6777">
        <w:t>,</w:t>
      </w:r>
    </w:p>
    <w:p w14:paraId="47D53E17" w14:textId="77777777" w:rsidR="008C6777" w:rsidRDefault="00B86016" w:rsidP="000857B6">
      <w:pPr>
        <w:spacing w:before="0" w:after="0"/>
      </w:pPr>
      <w:r w:rsidRPr="00B90685">
        <w:t>Ses bras vaincus</w:t>
      </w:r>
      <w:r w:rsidR="008C6777">
        <w:t xml:space="preserve">, </w:t>
      </w:r>
      <w:r w:rsidRPr="00B90685">
        <w:t>jetés comme de vaines armes</w:t>
      </w:r>
      <w:r w:rsidR="008C6777">
        <w:t>,</w:t>
      </w:r>
    </w:p>
    <w:p w14:paraId="73F708C3" w14:textId="77777777" w:rsidR="008C6777" w:rsidRDefault="00B86016" w:rsidP="000857B6">
      <w:pPr>
        <w:spacing w:before="0" w:after="0"/>
      </w:pPr>
      <w:r w:rsidRPr="00B90685">
        <w:t>Tout servait</w:t>
      </w:r>
      <w:r w:rsidR="008C6777">
        <w:t xml:space="preserve">, </w:t>
      </w:r>
      <w:r w:rsidRPr="00B90685">
        <w:t>tout parait sa fragile beauté</w:t>
      </w:r>
      <w:r w:rsidR="008C6777">
        <w:t>.</w:t>
      </w:r>
    </w:p>
    <w:p w14:paraId="16BD6A3E" w14:textId="77777777" w:rsidR="000857B6" w:rsidRDefault="000857B6" w:rsidP="000857B6">
      <w:pPr>
        <w:spacing w:before="0" w:after="0"/>
      </w:pPr>
    </w:p>
    <w:p w14:paraId="229EC16B" w14:textId="6F6BD453" w:rsidR="008C6777" w:rsidRDefault="00B86016" w:rsidP="000857B6">
      <w:pPr>
        <w:spacing w:before="0" w:after="0"/>
      </w:pPr>
      <w:r w:rsidRPr="00B90685">
        <w:t>Étendue à ses pieds</w:t>
      </w:r>
      <w:r w:rsidR="008C6777">
        <w:t xml:space="preserve">, </w:t>
      </w:r>
      <w:r w:rsidRPr="00B90685">
        <w:t>calme et pleine de joie</w:t>
      </w:r>
      <w:r w:rsidR="008C6777">
        <w:t>,</w:t>
      </w:r>
    </w:p>
    <w:p w14:paraId="1E972ED6" w14:textId="77777777" w:rsidR="008C6777" w:rsidRDefault="00B86016" w:rsidP="000857B6">
      <w:pPr>
        <w:spacing w:before="0" w:after="0"/>
      </w:pPr>
      <w:r w:rsidRPr="00B90685">
        <w:t>Delphine la couvait avec des yeux ardents</w:t>
      </w:r>
      <w:r w:rsidR="008C6777">
        <w:t>,</w:t>
      </w:r>
    </w:p>
    <w:p w14:paraId="05340624" w14:textId="3F6EF419" w:rsidR="00B86016" w:rsidRPr="00B90685" w:rsidRDefault="00B86016" w:rsidP="000857B6">
      <w:pPr>
        <w:spacing w:before="0" w:after="0"/>
      </w:pPr>
      <w:r w:rsidRPr="00B90685">
        <w:t>Comme un animal fort qui surveille une proie</w:t>
      </w:r>
    </w:p>
    <w:p w14:paraId="16EBDABB" w14:textId="77777777" w:rsidR="008C6777" w:rsidRDefault="00B86016" w:rsidP="000857B6">
      <w:pPr>
        <w:spacing w:before="0" w:after="0"/>
      </w:pPr>
      <w:r w:rsidRPr="00B90685">
        <w:t>Après l</w:t>
      </w:r>
      <w:r w:rsidR="008C6777">
        <w:t>’</w:t>
      </w:r>
      <w:r w:rsidRPr="00B90685">
        <w:t>avoir d</w:t>
      </w:r>
      <w:r w:rsidR="008C6777">
        <w:t>’</w:t>
      </w:r>
      <w:r w:rsidRPr="00B90685">
        <w:t>abord marquée avec les dents</w:t>
      </w:r>
      <w:r w:rsidR="008C6777">
        <w:t>.</w:t>
      </w:r>
    </w:p>
    <w:p w14:paraId="7F3F4014" w14:textId="77777777" w:rsidR="000857B6" w:rsidRDefault="000857B6" w:rsidP="000857B6">
      <w:pPr>
        <w:spacing w:before="0" w:after="0"/>
      </w:pPr>
    </w:p>
    <w:p w14:paraId="48B1D600" w14:textId="7BA18A30" w:rsidR="008C6777" w:rsidRDefault="00B86016" w:rsidP="000857B6">
      <w:pPr>
        <w:spacing w:before="0" w:after="0"/>
      </w:pPr>
      <w:r w:rsidRPr="00B90685">
        <w:t>Beauté forte à genoux devant la beauté frêle</w:t>
      </w:r>
      <w:r w:rsidR="008C6777">
        <w:t>,</w:t>
      </w:r>
    </w:p>
    <w:p w14:paraId="774AC6B1" w14:textId="7132E616" w:rsidR="00B86016" w:rsidRPr="00B90685" w:rsidRDefault="00B86016" w:rsidP="000857B6">
      <w:pPr>
        <w:spacing w:before="0" w:after="0"/>
      </w:pPr>
      <w:r w:rsidRPr="00B90685">
        <w:t>Superbe</w:t>
      </w:r>
      <w:r w:rsidR="008C6777">
        <w:t xml:space="preserve">, </w:t>
      </w:r>
      <w:r w:rsidRPr="00B90685">
        <w:t>elle humait voluptueusement</w:t>
      </w:r>
    </w:p>
    <w:p w14:paraId="0AB57C4D" w14:textId="0EA2AD81" w:rsidR="00B86016" w:rsidRPr="00B90685" w:rsidRDefault="00B86016" w:rsidP="000857B6">
      <w:pPr>
        <w:spacing w:before="0" w:after="0"/>
      </w:pPr>
      <w:r w:rsidRPr="00B90685">
        <w:t>Le vin de son triomphe et s</w:t>
      </w:r>
      <w:r w:rsidR="008C6777">
        <w:t>’</w:t>
      </w:r>
      <w:r w:rsidRPr="00B90685">
        <w:t>allongeait vers elle</w:t>
      </w:r>
    </w:p>
    <w:p w14:paraId="5D797E20" w14:textId="77777777" w:rsidR="008C6777" w:rsidRDefault="00B86016" w:rsidP="000857B6">
      <w:pPr>
        <w:spacing w:before="0" w:after="0"/>
      </w:pPr>
      <w:r w:rsidRPr="00B90685">
        <w:t>Comme pour recueillir un doux remerciement</w:t>
      </w:r>
      <w:r w:rsidR="008C6777">
        <w:t>.</w:t>
      </w:r>
    </w:p>
    <w:p w14:paraId="2CE516FE" w14:textId="77777777" w:rsidR="000857B6" w:rsidRDefault="000857B6" w:rsidP="000857B6">
      <w:pPr>
        <w:spacing w:before="0" w:after="0"/>
      </w:pPr>
    </w:p>
    <w:p w14:paraId="26574940" w14:textId="388A4E28" w:rsidR="00B86016" w:rsidRPr="00B90685" w:rsidRDefault="00B86016" w:rsidP="000857B6">
      <w:pPr>
        <w:spacing w:before="0" w:after="0"/>
      </w:pPr>
      <w:r w:rsidRPr="00B90685">
        <w:t>Elle cherchait dans l</w:t>
      </w:r>
      <w:r w:rsidR="008C6777">
        <w:t>’</w:t>
      </w:r>
      <w:r w:rsidRPr="00B90685">
        <w:t>œil de sa pâle victime</w:t>
      </w:r>
    </w:p>
    <w:p w14:paraId="27AEC30F" w14:textId="77777777" w:rsidR="008C6777" w:rsidRDefault="00B86016" w:rsidP="000857B6">
      <w:pPr>
        <w:spacing w:before="0" w:after="0"/>
      </w:pPr>
      <w:r w:rsidRPr="00B90685">
        <w:t>Le cantique muet que chante le plaisir</w:t>
      </w:r>
      <w:r w:rsidR="008C6777">
        <w:t>,</w:t>
      </w:r>
    </w:p>
    <w:p w14:paraId="465145B9" w14:textId="18E86D1D" w:rsidR="00B86016" w:rsidRPr="00B90685" w:rsidRDefault="00B86016" w:rsidP="000857B6">
      <w:pPr>
        <w:spacing w:before="0" w:after="0"/>
      </w:pPr>
      <w:r w:rsidRPr="00B90685">
        <w:t>Et cette gratitude infinie et sublime</w:t>
      </w:r>
    </w:p>
    <w:p w14:paraId="56503162" w14:textId="77777777" w:rsidR="008C6777" w:rsidRDefault="00B86016" w:rsidP="000857B6">
      <w:pPr>
        <w:spacing w:before="0" w:after="0"/>
      </w:pPr>
      <w:r w:rsidRPr="00B90685">
        <w:t>Qui sort de la paupière ainsi qu</w:t>
      </w:r>
      <w:r w:rsidR="008C6777">
        <w:t>’</w:t>
      </w:r>
      <w:r w:rsidRPr="00B90685">
        <w:t>un long soupir</w:t>
      </w:r>
      <w:r w:rsidR="008C6777">
        <w:t>.</w:t>
      </w:r>
    </w:p>
    <w:p w14:paraId="57120A93" w14:textId="77777777" w:rsidR="000857B6" w:rsidRDefault="000857B6" w:rsidP="000857B6">
      <w:pPr>
        <w:spacing w:before="0" w:after="0"/>
      </w:pPr>
    </w:p>
    <w:p w14:paraId="162455DC" w14:textId="6BAFEC88" w:rsidR="008C6777" w:rsidRDefault="008C6777" w:rsidP="000857B6">
      <w:pPr>
        <w:spacing w:before="0" w:after="0"/>
      </w:pPr>
      <w:r>
        <w:t>« </w:t>
      </w:r>
      <w:r w:rsidR="00B86016" w:rsidRPr="00B90685">
        <w:t>Hippolyte</w:t>
      </w:r>
      <w:r>
        <w:t xml:space="preserve">, </w:t>
      </w:r>
      <w:r w:rsidR="00B86016" w:rsidRPr="00B90685">
        <w:t>cher cœur</w:t>
      </w:r>
      <w:r>
        <w:t xml:space="preserve">, </w:t>
      </w:r>
      <w:r w:rsidR="00B86016" w:rsidRPr="00B90685">
        <w:t>que dis-tu de ces choses</w:t>
      </w:r>
      <w:r>
        <w:t> ?</w:t>
      </w:r>
    </w:p>
    <w:p w14:paraId="30002A87" w14:textId="5D836E1E" w:rsidR="00B86016" w:rsidRPr="00B90685" w:rsidRDefault="00B86016" w:rsidP="000857B6">
      <w:pPr>
        <w:spacing w:before="0" w:after="0"/>
      </w:pPr>
      <w:r w:rsidRPr="00B90685">
        <w:t>Comprends-tu maintenant qu</w:t>
      </w:r>
      <w:r w:rsidR="008C6777">
        <w:t>’</w:t>
      </w:r>
      <w:r w:rsidRPr="00B90685">
        <w:t>il ne faut pas offrir</w:t>
      </w:r>
    </w:p>
    <w:p w14:paraId="116C449A" w14:textId="62680328" w:rsidR="00B86016" w:rsidRPr="00B90685" w:rsidRDefault="00B86016" w:rsidP="000857B6">
      <w:pPr>
        <w:spacing w:before="0" w:after="0"/>
      </w:pPr>
      <w:r w:rsidRPr="00B90685">
        <w:t>L</w:t>
      </w:r>
      <w:r w:rsidR="008C6777">
        <w:t>’</w:t>
      </w:r>
      <w:r w:rsidRPr="00B90685">
        <w:t>holocauste sacré de tes premières roses</w:t>
      </w:r>
    </w:p>
    <w:p w14:paraId="629C33E1" w14:textId="77777777" w:rsidR="008C6777" w:rsidRDefault="00B86016" w:rsidP="000857B6">
      <w:pPr>
        <w:spacing w:before="0" w:after="0"/>
      </w:pPr>
      <w:r w:rsidRPr="00B90685">
        <w:t>Aux souffles violents qui pourraient les flétrir</w:t>
      </w:r>
      <w:r w:rsidR="008C6777">
        <w:t> ?</w:t>
      </w:r>
    </w:p>
    <w:p w14:paraId="4C73C800" w14:textId="77777777" w:rsidR="000857B6" w:rsidRDefault="000857B6" w:rsidP="000857B6">
      <w:pPr>
        <w:spacing w:before="0" w:after="0"/>
      </w:pPr>
    </w:p>
    <w:p w14:paraId="60B50C8A" w14:textId="6A2C9C44" w:rsidR="00B86016" w:rsidRPr="00B90685" w:rsidRDefault="00B86016" w:rsidP="000857B6">
      <w:pPr>
        <w:spacing w:before="0" w:after="0"/>
      </w:pPr>
      <w:r w:rsidRPr="00B90685">
        <w:t>Mes baisers sont légers comme ces éphémères</w:t>
      </w:r>
    </w:p>
    <w:p w14:paraId="33768E0E" w14:textId="77777777" w:rsidR="008C6777" w:rsidRDefault="00B86016" w:rsidP="000857B6">
      <w:pPr>
        <w:spacing w:before="0" w:after="0"/>
      </w:pPr>
      <w:r w:rsidRPr="00B90685">
        <w:t>Qui caressent le soir les grands lacs transparents</w:t>
      </w:r>
      <w:r w:rsidR="008C6777">
        <w:t>,</w:t>
      </w:r>
    </w:p>
    <w:p w14:paraId="7E53D33E" w14:textId="1D7F308F" w:rsidR="00B86016" w:rsidRPr="00B90685" w:rsidRDefault="00B86016" w:rsidP="000857B6">
      <w:pPr>
        <w:spacing w:before="0" w:after="0"/>
      </w:pPr>
      <w:r w:rsidRPr="00B90685">
        <w:t>De ceux de ton amant creuseront leurs ornières</w:t>
      </w:r>
    </w:p>
    <w:p w14:paraId="063C9761" w14:textId="77777777" w:rsidR="008C6777" w:rsidRDefault="00B86016" w:rsidP="000857B6">
      <w:pPr>
        <w:spacing w:before="0" w:after="0"/>
      </w:pPr>
      <w:r w:rsidRPr="00B90685">
        <w:t>Comme des chariots ou des socs déchirants</w:t>
      </w:r>
      <w:r w:rsidR="008C6777">
        <w:t> ;</w:t>
      </w:r>
    </w:p>
    <w:p w14:paraId="113EDF8A" w14:textId="77777777" w:rsidR="000857B6" w:rsidRDefault="000857B6" w:rsidP="000857B6">
      <w:pPr>
        <w:spacing w:before="0" w:after="0"/>
      </w:pPr>
    </w:p>
    <w:p w14:paraId="619D3D13" w14:textId="10CC860A" w:rsidR="00B86016" w:rsidRPr="00B90685" w:rsidRDefault="00B86016" w:rsidP="000857B6">
      <w:pPr>
        <w:spacing w:before="0" w:after="0"/>
      </w:pPr>
      <w:r w:rsidRPr="00B90685">
        <w:t>Ils passeront sur toi comme un lourd attelage</w:t>
      </w:r>
    </w:p>
    <w:p w14:paraId="4A7E0815" w14:textId="59A295E5" w:rsidR="008C6777" w:rsidRDefault="002B69E9" w:rsidP="000857B6">
      <w:pPr>
        <w:spacing w:before="0" w:after="0"/>
      </w:pPr>
      <w:r>
        <w:t>De</w:t>
      </w:r>
      <w:r w:rsidRPr="00B90685">
        <w:t xml:space="preserve"> </w:t>
      </w:r>
      <w:r w:rsidR="00B86016" w:rsidRPr="00B90685">
        <w:t>chevaux et de bœufs aux sabots sans pitié</w:t>
      </w:r>
      <w:r w:rsidR="008C6777">
        <w:t>…</w:t>
      </w:r>
    </w:p>
    <w:p w14:paraId="4F8B04F0" w14:textId="77777777" w:rsidR="008C6777" w:rsidRDefault="00B86016" w:rsidP="000857B6">
      <w:pPr>
        <w:spacing w:before="0" w:after="0"/>
      </w:pPr>
      <w:r w:rsidRPr="00B90685">
        <w:t>Hippolyte</w:t>
      </w:r>
      <w:r w:rsidR="008C6777">
        <w:t xml:space="preserve">, </w:t>
      </w:r>
      <w:r w:rsidRPr="00B90685">
        <w:t>ô ma sœur</w:t>
      </w:r>
      <w:r w:rsidR="008C6777">
        <w:t xml:space="preserve"> ! </w:t>
      </w:r>
      <w:r w:rsidRPr="00B90685">
        <w:t>tourne donc ton visage</w:t>
      </w:r>
      <w:r w:rsidR="008C6777">
        <w:t>,</w:t>
      </w:r>
    </w:p>
    <w:p w14:paraId="4FE0CD12" w14:textId="77777777" w:rsidR="008C6777" w:rsidRDefault="00B86016" w:rsidP="000857B6">
      <w:pPr>
        <w:spacing w:before="0" w:after="0"/>
      </w:pPr>
      <w:r w:rsidRPr="00B90685">
        <w:t>Toi mon âme et mon cœur</w:t>
      </w:r>
      <w:r w:rsidR="008C6777">
        <w:t xml:space="preserve">, </w:t>
      </w:r>
      <w:r w:rsidRPr="00B90685">
        <w:t>mon tout et ma moitié</w:t>
      </w:r>
      <w:r w:rsidR="008C6777">
        <w:t>.</w:t>
      </w:r>
    </w:p>
    <w:p w14:paraId="40824828" w14:textId="77777777" w:rsidR="000857B6" w:rsidRDefault="000857B6" w:rsidP="000857B6">
      <w:pPr>
        <w:spacing w:before="0" w:after="0"/>
      </w:pPr>
    </w:p>
    <w:p w14:paraId="6400C244" w14:textId="34126390" w:rsidR="008C6777" w:rsidRDefault="00B86016" w:rsidP="000857B6">
      <w:pPr>
        <w:spacing w:before="0" w:after="0"/>
      </w:pPr>
      <w:r w:rsidRPr="00B90685">
        <w:t>Tourne vers moi tes yeux pleins d</w:t>
      </w:r>
      <w:r w:rsidR="008C6777">
        <w:t>’</w:t>
      </w:r>
      <w:r w:rsidRPr="00B90685">
        <w:t>azur et d</w:t>
      </w:r>
      <w:r w:rsidR="008C6777">
        <w:t>’</w:t>
      </w:r>
      <w:r w:rsidRPr="00B90685">
        <w:t>étoiles</w:t>
      </w:r>
      <w:r w:rsidR="008C6777">
        <w:t> !</w:t>
      </w:r>
    </w:p>
    <w:p w14:paraId="3218FFC9" w14:textId="77777777" w:rsidR="008C6777" w:rsidRDefault="00B86016" w:rsidP="000857B6">
      <w:pPr>
        <w:spacing w:before="0" w:after="0"/>
      </w:pPr>
      <w:r w:rsidRPr="00B90685">
        <w:t>Pour un de ces regards charmants</w:t>
      </w:r>
      <w:r w:rsidR="008C6777">
        <w:t xml:space="preserve">, </w:t>
      </w:r>
      <w:r w:rsidRPr="00B90685">
        <w:t>baume divin</w:t>
      </w:r>
      <w:r w:rsidR="008C6777">
        <w:t>,</w:t>
      </w:r>
    </w:p>
    <w:p w14:paraId="5CBAA446" w14:textId="0C2993D5" w:rsidR="00B86016" w:rsidRPr="00B90685" w:rsidRDefault="00B86016" w:rsidP="000857B6">
      <w:pPr>
        <w:spacing w:before="0" w:after="0"/>
      </w:pPr>
      <w:r w:rsidRPr="00B90685">
        <w:t>Des plaisirs plus obscurs je lèverai les voiles</w:t>
      </w:r>
    </w:p>
    <w:p w14:paraId="07D647A4" w14:textId="10714FF1" w:rsidR="008C6777" w:rsidRDefault="00B86016" w:rsidP="000857B6">
      <w:pPr>
        <w:spacing w:before="0" w:after="0"/>
      </w:pPr>
      <w:r w:rsidRPr="00B90685">
        <w:t>Et je t</w:t>
      </w:r>
      <w:r w:rsidR="008C6777">
        <w:t>’</w:t>
      </w:r>
      <w:r w:rsidRPr="00B90685">
        <w:t>endormirai dans un rêve sans fin</w:t>
      </w:r>
      <w:r w:rsidR="008C6777">
        <w:t> ! »</w:t>
      </w:r>
    </w:p>
    <w:p w14:paraId="478AAFCF" w14:textId="77777777" w:rsidR="000857B6" w:rsidRDefault="000857B6" w:rsidP="000857B6">
      <w:pPr>
        <w:spacing w:before="0" w:after="0"/>
      </w:pPr>
    </w:p>
    <w:p w14:paraId="65EA53AD" w14:textId="6116ECE3" w:rsidR="008C6777" w:rsidRDefault="00B86016" w:rsidP="000857B6">
      <w:pPr>
        <w:spacing w:before="0" w:after="0"/>
      </w:pPr>
      <w:r w:rsidRPr="00B90685">
        <w:t>Mais Hippolyte alors levant sa jeune tête</w:t>
      </w:r>
      <w:r w:rsidR="008C6777">
        <w:t> :</w:t>
      </w:r>
    </w:p>
    <w:p w14:paraId="30190E9A" w14:textId="77777777" w:rsidR="008C6777" w:rsidRDefault="008C6777" w:rsidP="000857B6">
      <w:pPr>
        <w:spacing w:before="0" w:after="0"/>
      </w:pPr>
      <w:r>
        <w:t>« </w:t>
      </w:r>
      <w:r w:rsidR="00B86016" w:rsidRPr="00B90685">
        <w:t>Je ne suis point ingrate et ne me repens pas</w:t>
      </w:r>
      <w:r>
        <w:t> ;</w:t>
      </w:r>
    </w:p>
    <w:p w14:paraId="4B4A7EB8" w14:textId="69991074" w:rsidR="00B86016" w:rsidRPr="00B90685" w:rsidRDefault="00B86016" w:rsidP="000857B6">
      <w:pPr>
        <w:spacing w:before="0" w:after="0"/>
      </w:pPr>
      <w:r w:rsidRPr="00B90685">
        <w:t>Ma Delphine</w:t>
      </w:r>
      <w:r w:rsidR="008C6777">
        <w:t xml:space="preserve">, </w:t>
      </w:r>
      <w:r w:rsidRPr="00B90685">
        <w:t>je souffre et je suis inquiète</w:t>
      </w:r>
    </w:p>
    <w:p w14:paraId="023CBE20" w14:textId="77777777" w:rsidR="008C6777" w:rsidRDefault="00B86016" w:rsidP="000857B6">
      <w:pPr>
        <w:spacing w:before="0" w:after="0"/>
      </w:pPr>
      <w:r w:rsidRPr="00B90685">
        <w:t>Comme après un nocturne et terrible trépas</w:t>
      </w:r>
      <w:r w:rsidR="008C6777">
        <w:t>.</w:t>
      </w:r>
    </w:p>
    <w:p w14:paraId="1CB600BD" w14:textId="77777777" w:rsidR="000857B6" w:rsidRDefault="000857B6" w:rsidP="000857B6">
      <w:pPr>
        <w:spacing w:before="0" w:after="0"/>
      </w:pPr>
    </w:p>
    <w:p w14:paraId="5E3BCFF9" w14:textId="2E876EE5" w:rsidR="00B86016" w:rsidRPr="00B90685" w:rsidRDefault="00B86016" w:rsidP="000857B6">
      <w:pPr>
        <w:spacing w:before="0" w:after="0"/>
      </w:pPr>
      <w:r w:rsidRPr="00B90685">
        <w:t>Je sens fondre sur moi de lourdes épouvantes</w:t>
      </w:r>
    </w:p>
    <w:p w14:paraId="37A65E59" w14:textId="77777777" w:rsidR="00B86016" w:rsidRPr="00B90685" w:rsidRDefault="00B86016" w:rsidP="000857B6">
      <w:pPr>
        <w:spacing w:before="0" w:after="0"/>
      </w:pPr>
      <w:r w:rsidRPr="00B90685">
        <w:t>Et de noirs bataillons de fantômes épars</w:t>
      </w:r>
    </w:p>
    <w:p w14:paraId="047E3C7A" w14:textId="77777777" w:rsidR="00B86016" w:rsidRPr="00B90685" w:rsidRDefault="00B86016" w:rsidP="000857B6">
      <w:pPr>
        <w:spacing w:before="0" w:after="0"/>
      </w:pPr>
      <w:r w:rsidRPr="00B90685">
        <w:t>Qui veulent me conduire en des routes mouvantes</w:t>
      </w:r>
    </w:p>
    <w:p w14:paraId="65768588" w14:textId="77777777" w:rsidR="008C6777" w:rsidRDefault="00B86016" w:rsidP="000857B6">
      <w:pPr>
        <w:spacing w:before="0" w:after="0"/>
      </w:pPr>
      <w:r w:rsidRPr="00B90685">
        <w:t>Qu</w:t>
      </w:r>
      <w:r w:rsidR="008C6777">
        <w:t>’</w:t>
      </w:r>
      <w:r w:rsidRPr="00B90685">
        <w:t>un horizon sanglant ferme de toutes parts</w:t>
      </w:r>
      <w:r w:rsidR="008C6777">
        <w:t>.</w:t>
      </w:r>
    </w:p>
    <w:p w14:paraId="7BA31D47" w14:textId="77777777" w:rsidR="000857B6" w:rsidRDefault="000857B6" w:rsidP="000857B6">
      <w:pPr>
        <w:spacing w:before="0" w:after="0"/>
      </w:pPr>
    </w:p>
    <w:p w14:paraId="4CB3C155" w14:textId="0D471952" w:rsidR="008C6777" w:rsidRDefault="00B86016" w:rsidP="000857B6">
      <w:pPr>
        <w:spacing w:before="0" w:after="0"/>
      </w:pPr>
      <w:r w:rsidRPr="00B90685">
        <w:t>Avons-nous donc commis une action étrange</w:t>
      </w:r>
      <w:r w:rsidR="008C6777">
        <w:t> ?</w:t>
      </w:r>
    </w:p>
    <w:p w14:paraId="2BADFEA8" w14:textId="77777777" w:rsidR="008C6777" w:rsidRDefault="00B86016" w:rsidP="000857B6">
      <w:pPr>
        <w:spacing w:before="0" w:after="0"/>
      </w:pPr>
      <w:r w:rsidRPr="00B90685">
        <w:t>Explique si tu peux mon trouble et mon effroi</w:t>
      </w:r>
      <w:r w:rsidR="008C6777">
        <w:t>.</w:t>
      </w:r>
    </w:p>
    <w:p w14:paraId="670B3A9C" w14:textId="270CA8A1" w:rsidR="00B86016" w:rsidRPr="00B90685" w:rsidRDefault="00B86016" w:rsidP="000857B6">
      <w:pPr>
        <w:spacing w:before="0" w:after="0"/>
      </w:pPr>
      <w:r w:rsidRPr="00B90685">
        <w:lastRenderedPageBreak/>
        <w:t>Je frissonne de peur quand tu me dis</w:t>
      </w:r>
      <w:r w:rsidR="008C6777">
        <w:t> : « </w:t>
      </w:r>
      <w:r w:rsidRPr="00B90685">
        <w:t>Mon ange</w:t>
      </w:r>
      <w:r w:rsidR="008C6777">
        <w:t> ! »</w:t>
      </w:r>
    </w:p>
    <w:p w14:paraId="5E5E202F" w14:textId="77777777" w:rsidR="008C6777" w:rsidRDefault="00B86016" w:rsidP="000857B6">
      <w:pPr>
        <w:spacing w:before="0" w:after="0"/>
      </w:pPr>
      <w:r w:rsidRPr="00B90685">
        <w:t>Et cependant je sens ma bouche aller vers toi</w:t>
      </w:r>
      <w:r w:rsidR="008C6777">
        <w:t> !</w:t>
      </w:r>
    </w:p>
    <w:p w14:paraId="1484E645" w14:textId="77777777" w:rsidR="000857B6" w:rsidRDefault="000857B6" w:rsidP="000857B6">
      <w:pPr>
        <w:spacing w:before="0" w:after="0"/>
      </w:pPr>
    </w:p>
    <w:p w14:paraId="5C0AC832" w14:textId="3BA7195D" w:rsidR="008C6777" w:rsidRDefault="00B86016" w:rsidP="000857B6">
      <w:pPr>
        <w:spacing w:before="0" w:after="0"/>
      </w:pPr>
      <w:r w:rsidRPr="00B90685">
        <w:t>Ne me regarde pas ainsi</w:t>
      </w:r>
      <w:r w:rsidR="008C6777">
        <w:t xml:space="preserve">, </w:t>
      </w:r>
      <w:r w:rsidRPr="00B90685">
        <w:t>toi</w:t>
      </w:r>
      <w:r w:rsidR="008C6777">
        <w:t xml:space="preserve">, </w:t>
      </w:r>
      <w:r w:rsidRPr="00B90685">
        <w:t>ma pensée</w:t>
      </w:r>
      <w:r w:rsidR="008C6777">
        <w:t>,</w:t>
      </w:r>
    </w:p>
    <w:p w14:paraId="6860BAE1" w14:textId="77777777" w:rsidR="008C6777" w:rsidRDefault="00B86016" w:rsidP="000857B6">
      <w:pPr>
        <w:spacing w:before="0" w:after="0"/>
      </w:pPr>
      <w:r w:rsidRPr="00B90685">
        <w:t>Toi que j</w:t>
      </w:r>
      <w:r w:rsidR="008C6777">
        <w:t>’</w:t>
      </w:r>
      <w:r w:rsidRPr="00B90685">
        <w:t>aime à jamais</w:t>
      </w:r>
      <w:r w:rsidR="008C6777">
        <w:t xml:space="preserve">, </w:t>
      </w:r>
      <w:r w:rsidRPr="00B90685">
        <w:t>ma sœur d</w:t>
      </w:r>
      <w:r w:rsidR="008C6777">
        <w:t>’</w:t>
      </w:r>
      <w:r w:rsidRPr="00B90685">
        <w:t>élection</w:t>
      </w:r>
      <w:r w:rsidR="008C6777">
        <w:t>,</w:t>
      </w:r>
    </w:p>
    <w:p w14:paraId="4EB37F9F" w14:textId="24AEFE5B" w:rsidR="00B86016" w:rsidRPr="00B90685" w:rsidRDefault="00B86016" w:rsidP="000857B6">
      <w:pPr>
        <w:spacing w:before="0" w:after="0"/>
      </w:pPr>
      <w:r w:rsidRPr="00B90685">
        <w:t>Quand même tu serais une embûche dressée</w:t>
      </w:r>
    </w:p>
    <w:p w14:paraId="0DD89CAE" w14:textId="5657D2B7" w:rsidR="008C6777" w:rsidRDefault="00B86016" w:rsidP="000857B6">
      <w:pPr>
        <w:spacing w:before="0" w:after="0"/>
      </w:pPr>
      <w:r w:rsidRPr="00B90685">
        <w:t>Et le commencement de ma perdition</w:t>
      </w:r>
      <w:r w:rsidR="008C6777">
        <w:t>. »</w:t>
      </w:r>
    </w:p>
    <w:p w14:paraId="33F1A959" w14:textId="77777777" w:rsidR="000857B6" w:rsidRDefault="000857B6" w:rsidP="000857B6">
      <w:pPr>
        <w:spacing w:before="0" w:after="0"/>
      </w:pPr>
    </w:p>
    <w:p w14:paraId="09DD1F2A" w14:textId="4982A49B" w:rsidR="008C6777" w:rsidRDefault="00B86016" w:rsidP="000857B6">
      <w:pPr>
        <w:spacing w:before="0" w:after="0"/>
      </w:pPr>
      <w:r w:rsidRPr="00B90685">
        <w:t>Delphine</w:t>
      </w:r>
      <w:r w:rsidR="008C6777">
        <w:t xml:space="preserve">, </w:t>
      </w:r>
      <w:r w:rsidRPr="00B90685">
        <w:t>secouant sa crinière tragique</w:t>
      </w:r>
      <w:r w:rsidR="008C6777">
        <w:t>,</w:t>
      </w:r>
    </w:p>
    <w:p w14:paraId="6043F1FD" w14:textId="77777777" w:rsidR="008C6777" w:rsidRDefault="00B86016" w:rsidP="000857B6">
      <w:pPr>
        <w:spacing w:before="0" w:after="0"/>
      </w:pPr>
      <w:r w:rsidRPr="00B90685">
        <w:t>Et comme trépignant sur le trépied de fer</w:t>
      </w:r>
      <w:r w:rsidR="008C6777">
        <w:t>,</w:t>
      </w:r>
    </w:p>
    <w:p w14:paraId="1372B730" w14:textId="77777777" w:rsidR="008C6777" w:rsidRDefault="00B86016" w:rsidP="000857B6">
      <w:pPr>
        <w:spacing w:before="0" w:after="0"/>
      </w:pPr>
      <w:r w:rsidRPr="00B90685">
        <w:t>L</w:t>
      </w:r>
      <w:r w:rsidR="008C6777">
        <w:t>’</w:t>
      </w:r>
      <w:r w:rsidRPr="00B90685">
        <w:t>œil fatal</w:t>
      </w:r>
      <w:r w:rsidR="008C6777">
        <w:t xml:space="preserve">, </w:t>
      </w:r>
      <w:r w:rsidRPr="00B90685">
        <w:t>répondit d</w:t>
      </w:r>
      <w:r w:rsidR="008C6777">
        <w:t>’</w:t>
      </w:r>
      <w:r w:rsidRPr="00B90685">
        <w:t>une voix despotique</w:t>
      </w:r>
      <w:r w:rsidR="008C6777">
        <w:t> :</w:t>
      </w:r>
    </w:p>
    <w:p w14:paraId="62EA5723" w14:textId="77777777" w:rsidR="008C6777" w:rsidRDefault="008C6777" w:rsidP="000857B6">
      <w:pPr>
        <w:spacing w:before="0" w:after="0"/>
      </w:pPr>
      <w:r>
        <w:t>« </w:t>
      </w:r>
      <w:r w:rsidR="00B86016" w:rsidRPr="00B90685">
        <w:t>Qui donc devant l</w:t>
      </w:r>
      <w:r>
        <w:t>’</w:t>
      </w:r>
      <w:r w:rsidR="00B86016" w:rsidRPr="00B90685">
        <w:t>amour ose parler d</w:t>
      </w:r>
      <w:r>
        <w:t>’</w:t>
      </w:r>
      <w:r w:rsidR="00B86016" w:rsidRPr="00B90685">
        <w:t>enfer</w:t>
      </w:r>
      <w:r>
        <w:t> ?</w:t>
      </w:r>
    </w:p>
    <w:p w14:paraId="1E763EF6" w14:textId="77777777" w:rsidR="000857B6" w:rsidRDefault="000857B6" w:rsidP="000857B6">
      <w:pPr>
        <w:spacing w:before="0" w:after="0"/>
      </w:pPr>
    </w:p>
    <w:p w14:paraId="5F9EEB7E" w14:textId="58FA8968" w:rsidR="00B86016" w:rsidRPr="00B90685" w:rsidRDefault="00B86016" w:rsidP="000857B6">
      <w:pPr>
        <w:spacing w:before="0" w:after="0"/>
      </w:pPr>
      <w:r w:rsidRPr="00B90685">
        <w:t>Maudit soit à jamais le rêveur inutile</w:t>
      </w:r>
    </w:p>
    <w:p w14:paraId="384F9FCC" w14:textId="77777777" w:rsidR="008C6777" w:rsidRDefault="00B86016" w:rsidP="000857B6">
      <w:pPr>
        <w:spacing w:before="0" w:after="0"/>
      </w:pPr>
      <w:r w:rsidRPr="00B90685">
        <w:t>Qui voulut le premier</w:t>
      </w:r>
      <w:r w:rsidR="008C6777">
        <w:t xml:space="preserve">, </w:t>
      </w:r>
      <w:r w:rsidRPr="00B90685">
        <w:t>dans sa stupidité</w:t>
      </w:r>
      <w:r w:rsidR="008C6777">
        <w:t>,</w:t>
      </w:r>
    </w:p>
    <w:p w14:paraId="0BE55045" w14:textId="77777777" w:rsidR="008C6777" w:rsidRDefault="00B86016" w:rsidP="000857B6">
      <w:pPr>
        <w:spacing w:before="0" w:after="0"/>
      </w:pPr>
      <w:r w:rsidRPr="00B90685">
        <w:t>S</w:t>
      </w:r>
      <w:r w:rsidR="008C6777">
        <w:t>’</w:t>
      </w:r>
      <w:r w:rsidRPr="00B90685">
        <w:t>éprenant d</w:t>
      </w:r>
      <w:r w:rsidR="008C6777">
        <w:t>’</w:t>
      </w:r>
      <w:r w:rsidRPr="00B90685">
        <w:t>un problème insoluble et stérile</w:t>
      </w:r>
      <w:r w:rsidR="008C6777">
        <w:t>,</w:t>
      </w:r>
    </w:p>
    <w:p w14:paraId="347F10FC" w14:textId="77777777" w:rsidR="008C6777" w:rsidRDefault="00B86016" w:rsidP="000857B6">
      <w:pPr>
        <w:spacing w:before="0" w:after="0"/>
      </w:pPr>
      <w:r w:rsidRPr="00B90685">
        <w:t>Aux choses de l</w:t>
      </w:r>
      <w:r w:rsidR="008C6777">
        <w:t>’</w:t>
      </w:r>
      <w:r w:rsidRPr="00B90685">
        <w:t>amour mêler l</w:t>
      </w:r>
      <w:r w:rsidR="008C6777">
        <w:t>’</w:t>
      </w:r>
      <w:r w:rsidRPr="00B90685">
        <w:t>honnêteté</w:t>
      </w:r>
      <w:r w:rsidR="008C6777">
        <w:t> !</w:t>
      </w:r>
    </w:p>
    <w:p w14:paraId="551355A0" w14:textId="77777777" w:rsidR="000857B6" w:rsidRDefault="000857B6" w:rsidP="000857B6">
      <w:pPr>
        <w:spacing w:before="0" w:after="0"/>
      </w:pPr>
    </w:p>
    <w:p w14:paraId="18F2C6F0" w14:textId="395A3796" w:rsidR="00B86016" w:rsidRPr="00B90685" w:rsidRDefault="00B86016" w:rsidP="000857B6">
      <w:pPr>
        <w:spacing w:before="0" w:after="0"/>
      </w:pPr>
      <w:r w:rsidRPr="00B90685">
        <w:t>Celui qui veut unir dans un accord mystique</w:t>
      </w:r>
    </w:p>
    <w:p w14:paraId="732A259F" w14:textId="77777777" w:rsidR="008C6777" w:rsidRDefault="00B86016" w:rsidP="000857B6">
      <w:pPr>
        <w:spacing w:before="0" w:after="0"/>
      </w:pPr>
      <w:r w:rsidRPr="00B90685">
        <w:t>L</w:t>
      </w:r>
      <w:r w:rsidR="008C6777">
        <w:t>’</w:t>
      </w:r>
      <w:r w:rsidRPr="00B90685">
        <w:t>ombre avec la chaleur</w:t>
      </w:r>
      <w:r w:rsidR="008C6777">
        <w:t xml:space="preserve">, </w:t>
      </w:r>
      <w:r w:rsidRPr="00B90685">
        <w:t>la nuit avec le jour</w:t>
      </w:r>
      <w:r w:rsidR="008C6777">
        <w:t>,</w:t>
      </w:r>
    </w:p>
    <w:p w14:paraId="4387D029" w14:textId="09BB57F6" w:rsidR="00B86016" w:rsidRPr="00B90685" w:rsidRDefault="00B86016" w:rsidP="000857B6">
      <w:pPr>
        <w:spacing w:before="0" w:after="0"/>
      </w:pPr>
      <w:r w:rsidRPr="00B90685">
        <w:t>Ne chauffera jamais son corps paralytique</w:t>
      </w:r>
    </w:p>
    <w:p w14:paraId="11A31C9F" w14:textId="77777777" w:rsidR="008C6777" w:rsidRDefault="00B86016" w:rsidP="000857B6">
      <w:pPr>
        <w:spacing w:before="0" w:after="0"/>
      </w:pPr>
      <w:r w:rsidRPr="00B90685">
        <w:t>À ce rouge soleil que l</w:t>
      </w:r>
      <w:r w:rsidR="008C6777">
        <w:t>’</w:t>
      </w:r>
      <w:r w:rsidRPr="00B90685">
        <w:t>on nomme l</w:t>
      </w:r>
      <w:r w:rsidR="008C6777">
        <w:t>’</w:t>
      </w:r>
      <w:r w:rsidRPr="00B90685">
        <w:t>amour</w:t>
      </w:r>
      <w:r w:rsidR="008C6777">
        <w:t> !</w:t>
      </w:r>
    </w:p>
    <w:p w14:paraId="6C15566D" w14:textId="77777777" w:rsidR="000857B6" w:rsidRDefault="000857B6" w:rsidP="000857B6">
      <w:pPr>
        <w:spacing w:before="0" w:after="0"/>
      </w:pPr>
    </w:p>
    <w:p w14:paraId="0C86984F" w14:textId="61C8B6B0" w:rsidR="008C6777" w:rsidRDefault="00B86016" w:rsidP="000857B6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si tu veux</w:t>
      </w:r>
      <w:r w:rsidR="008C6777">
        <w:t xml:space="preserve">, </w:t>
      </w:r>
      <w:r w:rsidRPr="00B90685">
        <w:t>chercher un fiancé stupide</w:t>
      </w:r>
      <w:r w:rsidR="008C6777">
        <w:t>,</w:t>
      </w:r>
    </w:p>
    <w:p w14:paraId="34AF5AE4" w14:textId="77777777" w:rsidR="008C6777" w:rsidRDefault="00B86016" w:rsidP="000857B6">
      <w:pPr>
        <w:spacing w:before="0" w:after="0"/>
      </w:pPr>
      <w:r w:rsidRPr="00B90685">
        <w:t>Cours offrir un cœur vierge à ses cruels baisers</w:t>
      </w:r>
      <w:r w:rsidR="008C6777">
        <w:t> ;</w:t>
      </w:r>
    </w:p>
    <w:p w14:paraId="6B9CD633" w14:textId="77777777" w:rsidR="008C6777" w:rsidRDefault="00B86016" w:rsidP="000857B6">
      <w:pPr>
        <w:spacing w:before="0" w:after="0"/>
      </w:pPr>
      <w:r w:rsidRPr="00B90685">
        <w:t>Et pleine de remords et d</w:t>
      </w:r>
      <w:r w:rsidR="008C6777">
        <w:t>’</w:t>
      </w:r>
      <w:r w:rsidRPr="00B90685">
        <w:t>horreur</w:t>
      </w:r>
      <w:r w:rsidR="008C6777">
        <w:t xml:space="preserve">, </w:t>
      </w:r>
      <w:r w:rsidRPr="00B90685">
        <w:t>et livide</w:t>
      </w:r>
      <w:r w:rsidR="008C6777">
        <w:t>,</w:t>
      </w:r>
    </w:p>
    <w:p w14:paraId="738458B7" w14:textId="77777777" w:rsidR="008C6777" w:rsidRDefault="00B86016" w:rsidP="000857B6">
      <w:pPr>
        <w:spacing w:before="0" w:after="0"/>
      </w:pPr>
      <w:r w:rsidRPr="00B90685">
        <w:t>Tu me rapporteras tes seins stigmatisés</w:t>
      </w:r>
      <w:r w:rsidR="008C6777">
        <w:t>.</w:t>
      </w:r>
    </w:p>
    <w:p w14:paraId="13E9F117" w14:textId="77777777" w:rsidR="000857B6" w:rsidRDefault="000857B6" w:rsidP="000857B6">
      <w:pPr>
        <w:spacing w:before="0" w:after="0"/>
      </w:pPr>
    </w:p>
    <w:p w14:paraId="2577D286" w14:textId="09A1814C" w:rsidR="00B86016" w:rsidRPr="00B90685" w:rsidRDefault="00B86016" w:rsidP="000857B6">
      <w:pPr>
        <w:spacing w:before="0" w:after="0"/>
      </w:pPr>
      <w:r w:rsidRPr="00B90685">
        <w:t>On ne peut ici-bas contenter qu</w:t>
      </w:r>
      <w:r w:rsidR="008C6777">
        <w:t>’</w:t>
      </w:r>
      <w:r w:rsidRPr="00B90685">
        <w:t>un seul maître</w:t>
      </w:r>
      <w:r w:rsidR="008C6777">
        <w:t> ! »</w:t>
      </w:r>
    </w:p>
    <w:p w14:paraId="0829E60D" w14:textId="77777777" w:rsidR="008C6777" w:rsidRDefault="00B86016" w:rsidP="000857B6">
      <w:pPr>
        <w:spacing w:before="0" w:after="0"/>
      </w:pPr>
      <w:r w:rsidRPr="00B90685">
        <w:t>Mais l</w:t>
      </w:r>
      <w:r w:rsidR="008C6777">
        <w:t>’</w:t>
      </w:r>
      <w:r w:rsidRPr="00B90685">
        <w:t>enfant</w:t>
      </w:r>
      <w:r w:rsidR="008C6777">
        <w:t xml:space="preserve">, </w:t>
      </w:r>
      <w:r w:rsidRPr="00B90685">
        <w:t>épanchant une immense douleur</w:t>
      </w:r>
      <w:r w:rsidR="008C6777">
        <w:t>,</w:t>
      </w:r>
    </w:p>
    <w:p w14:paraId="63227631" w14:textId="374C60CA" w:rsidR="00B86016" w:rsidRPr="00B90685" w:rsidRDefault="00B86016" w:rsidP="000857B6">
      <w:pPr>
        <w:spacing w:before="0" w:after="0"/>
      </w:pPr>
      <w:r w:rsidRPr="00B90685">
        <w:t>Cria soudain</w:t>
      </w:r>
      <w:r w:rsidR="008C6777">
        <w:t> : « </w:t>
      </w:r>
      <w:r w:rsidRPr="00B90685">
        <w:t>Je sens s</w:t>
      </w:r>
      <w:r w:rsidR="008C6777">
        <w:t>’</w:t>
      </w:r>
      <w:r w:rsidRPr="00B90685">
        <w:t>élargir dans mon être</w:t>
      </w:r>
    </w:p>
    <w:p w14:paraId="0C570A5E" w14:textId="77777777" w:rsidR="008C6777" w:rsidRDefault="00B86016" w:rsidP="000857B6">
      <w:pPr>
        <w:spacing w:before="0" w:after="0"/>
      </w:pPr>
      <w:r w:rsidRPr="00B90685">
        <w:t>Un abîme béant</w:t>
      </w:r>
      <w:r w:rsidR="008C6777">
        <w:t xml:space="preserve"> : </w:t>
      </w:r>
      <w:r w:rsidRPr="00B90685">
        <w:t>cet abîme est mon cœur</w:t>
      </w:r>
      <w:r w:rsidR="008C6777">
        <w:t>.</w:t>
      </w:r>
    </w:p>
    <w:p w14:paraId="0122E486" w14:textId="77777777" w:rsidR="000857B6" w:rsidRDefault="000857B6" w:rsidP="000857B6">
      <w:pPr>
        <w:spacing w:before="0" w:after="0"/>
      </w:pPr>
    </w:p>
    <w:p w14:paraId="58D2EF40" w14:textId="10D2C6D7" w:rsidR="008C6777" w:rsidRDefault="00B86016" w:rsidP="000857B6">
      <w:pPr>
        <w:spacing w:before="0" w:after="0"/>
      </w:pPr>
      <w:r w:rsidRPr="00B90685">
        <w:lastRenderedPageBreak/>
        <w:t>Brûlant comme un volcan</w:t>
      </w:r>
      <w:r w:rsidR="008C6777">
        <w:t xml:space="preserve">, </w:t>
      </w:r>
      <w:r w:rsidRPr="00B90685">
        <w:t>profond comme le vide</w:t>
      </w:r>
      <w:r w:rsidR="008C6777">
        <w:t>,</w:t>
      </w:r>
    </w:p>
    <w:p w14:paraId="0AAD8769" w14:textId="02357B97" w:rsidR="00B86016" w:rsidRPr="00B90685" w:rsidRDefault="00B86016" w:rsidP="000857B6">
      <w:pPr>
        <w:spacing w:before="0" w:after="0"/>
      </w:pPr>
      <w:r w:rsidRPr="00B90685">
        <w:t>Rien ne rassasiera ce monstre gémissant</w:t>
      </w:r>
    </w:p>
    <w:p w14:paraId="10AC27EC" w14:textId="77777777" w:rsidR="008C6777" w:rsidRDefault="00B86016" w:rsidP="000857B6">
      <w:pPr>
        <w:spacing w:before="0" w:after="0"/>
      </w:pPr>
      <w:r w:rsidRPr="00B90685">
        <w:t>Et ne rafraîchira la soif de l</w:t>
      </w:r>
      <w:r w:rsidR="008C6777">
        <w:t>’</w:t>
      </w:r>
      <w:r w:rsidRPr="00B90685">
        <w:t>Euménide</w:t>
      </w:r>
      <w:r w:rsidR="008C6777">
        <w:t>,</w:t>
      </w:r>
    </w:p>
    <w:p w14:paraId="6620BFA2" w14:textId="77777777" w:rsidR="008C6777" w:rsidRDefault="00B86016" w:rsidP="000857B6">
      <w:pPr>
        <w:spacing w:before="0" w:after="0"/>
      </w:pPr>
      <w:r w:rsidRPr="00B90685">
        <w:t>Qui</w:t>
      </w:r>
      <w:r w:rsidR="008C6777">
        <w:t xml:space="preserve">, </w:t>
      </w:r>
      <w:r w:rsidRPr="00B90685">
        <w:t>la torche à la main</w:t>
      </w:r>
      <w:r w:rsidR="008C6777">
        <w:t xml:space="preserve">, </w:t>
      </w:r>
      <w:r w:rsidRPr="00B90685">
        <w:t>le brûle jusqu</w:t>
      </w:r>
      <w:r w:rsidR="008C6777">
        <w:t>’</w:t>
      </w:r>
      <w:r w:rsidRPr="00B90685">
        <w:t>au sang</w:t>
      </w:r>
      <w:r w:rsidR="008C6777">
        <w:t>.</w:t>
      </w:r>
    </w:p>
    <w:p w14:paraId="1827C7E7" w14:textId="77777777" w:rsidR="000857B6" w:rsidRDefault="000857B6" w:rsidP="000857B6">
      <w:pPr>
        <w:spacing w:before="0" w:after="0"/>
      </w:pPr>
    </w:p>
    <w:p w14:paraId="352F8C94" w14:textId="32A5A7EC" w:rsidR="00B86016" w:rsidRPr="00B90685" w:rsidRDefault="00B86016" w:rsidP="000857B6">
      <w:pPr>
        <w:spacing w:before="0" w:after="0"/>
      </w:pPr>
      <w:r w:rsidRPr="00B90685">
        <w:t>Que nos rideaux fermés nous séparent du monde</w:t>
      </w:r>
    </w:p>
    <w:p w14:paraId="5B75886F" w14:textId="77777777" w:rsidR="008C6777" w:rsidRDefault="00B86016" w:rsidP="000857B6">
      <w:pPr>
        <w:spacing w:before="0" w:after="0"/>
      </w:pPr>
      <w:r w:rsidRPr="00B90685">
        <w:t>Et que la lassitude amène le repos</w:t>
      </w:r>
      <w:r w:rsidR="008C6777">
        <w:t> !</w:t>
      </w:r>
    </w:p>
    <w:p w14:paraId="7881DB08" w14:textId="11649A06" w:rsidR="00B86016" w:rsidRPr="00B90685" w:rsidRDefault="00B86016" w:rsidP="000857B6">
      <w:pPr>
        <w:spacing w:before="0" w:after="0"/>
      </w:pPr>
      <w:r w:rsidRPr="00B90685">
        <w:t>Je veux m</w:t>
      </w:r>
      <w:r w:rsidR="008C6777">
        <w:t>’</w:t>
      </w:r>
      <w:r w:rsidRPr="00B90685">
        <w:t>anéantir dans ta gorge profonde</w:t>
      </w:r>
    </w:p>
    <w:p w14:paraId="35659401" w14:textId="291C2B4E" w:rsidR="008C6777" w:rsidRDefault="00B86016" w:rsidP="000857B6">
      <w:pPr>
        <w:spacing w:before="0" w:after="0"/>
      </w:pPr>
      <w:r w:rsidRPr="00B90685">
        <w:t>Et trouver dans ton sein la fraîcheur des tombeaux</w:t>
      </w:r>
      <w:r w:rsidR="008C6777">
        <w:t>. »</w:t>
      </w:r>
    </w:p>
    <w:p w14:paraId="51E6F45D" w14:textId="77777777" w:rsidR="000857B6" w:rsidRDefault="000857B6" w:rsidP="000857B6">
      <w:pPr>
        <w:spacing w:before="0" w:after="0"/>
      </w:pPr>
    </w:p>
    <w:p w14:paraId="61BE727B" w14:textId="492CAC9E" w:rsidR="008C6777" w:rsidRDefault="00B86016" w:rsidP="000857B6">
      <w:pPr>
        <w:spacing w:before="0" w:after="0"/>
      </w:pPr>
      <w:r w:rsidRPr="00B90685">
        <w:t>Descendez</w:t>
      </w:r>
      <w:r w:rsidR="008C6777">
        <w:t xml:space="preserve">, </w:t>
      </w:r>
      <w:r w:rsidRPr="00B90685">
        <w:t>descendez</w:t>
      </w:r>
      <w:r w:rsidR="008C6777">
        <w:t xml:space="preserve">, </w:t>
      </w:r>
      <w:r w:rsidRPr="00B90685">
        <w:t>lamentables victimes</w:t>
      </w:r>
      <w:r w:rsidR="008C6777">
        <w:t>,</w:t>
      </w:r>
    </w:p>
    <w:p w14:paraId="0277BDFE" w14:textId="77777777" w:rsidR="008C6777" w:rsidRDefault="00B86016" w:rsidP="000857B6">
      <w:pPr>
        <w:spacing w:before="0" w:after="0"/>
      </w:pPr>
      <w:r w:rsidRPr="00B90685">
        <w:t>Descendez le chemin de l</w:t>
      </w:r>
      <w:r w:rsidR="008C6777">
        <w:t>’</w:t>
      </w:r>
      <w:r w:rsidRPr="00B90685">
        <w:t>enfer éternel</w:t>
      </w:r>
      <w:r w:rsidR="008C6777">
        <w:t> ;</w:t>
      </w:r>
    </w:p>
    <w:p w14:paraId="5D91E503" w14:textId="77777777" w:rsidR="008C6777" w:rsidRDefault="00B86016" w:rsidP="000857B6">
      <w:pPr>
        <w:spacing w:before="0" w:after="0"/>
      </w:pPr>
      <w:r w:rsidRPr="00B90685">
        <w:t>Plongez au plus profond du gouffre où tous les crimes</w:t>
      </w:r>
      <w:r w:rsidR="008C6777">
        <w:t>,</w:t>
      </w:r>
    </w:p>
    <w:p w14:paraId="720D3811" w14:textId="77777777" w:rsidR="008C6777" w:rsidRDefault="00B86016" w:rsidP="000857B6">
      <w:pPr>
        <w:spacing w:before="0" w:after="0"/>
      </w:pPr>
      <w:r w:rsidRPr="00B90685">
        <w:t>Flagellés par un vent qui ne vient pas du ciel</w:t>
      </w:r>
      <w:r w:rsidR="008C6777">
        <w:t>,</w:t>
      </w:r>
    </w:p>
    <w:p w14:paraId="4B857568" w14:textId="77777777" w:rsidR="000857B6" w:rsidRDefault="000857B6" w:rsidP="000857B6">
      <w:pPr>
        <w:spacing w:before="0" w:after="0"/>
      </w:pPr>
    </w:p>
    <w:p w14:paraId="560E45E0" w14:textId="2439768B" w:rsidR="008C6777" w:rsidRDefault="00B86016" w:rsidP="000857B6">
      <w:pPr>
        <w:spacing w:before="0" w:after="0"/>
      </w:pPr>
      <w:r w:rsidRPr="00B90685">
        <w:t>Bouillonnent pêle-mêle avec un bruit d</w:t>
      </w:r>
      <w:r w:rsidR="008C6777">
        <w:t>’</w:t>
      </w:r>
      <w:r w:rsidRPr="00B90685">
        <w:t>orage</w:t>
      </w:r>
      <w:r w:rsidR="008C6777">
        <w:t> ;</w:t>
      </w:r>
    </w:p>
    <w:p w14:paraId="78239A0E" w14:textId="77777777" w:rsidR="008C6777" w:rsidRDefault="00B86016" w:rsidP="000857B6">
      <w:pPr>
        <w:spacing w:before="0" w:after="0"/>
      </w:pPr>
      <w:r w:rsidRPr="00B90685">
        <w:t>Ombres folles</w:t>
      </w:r>
      <w:r w:rsidR="008C6777">
        <w:t xml:space="preserve">, </w:t>
      </w:r>
      <w:r w:rsidRPr="00B90685">
        <w:t>courez au but de vos désirs</w:t>
      </w:r>
      <w:r w:rsidR="008C6777">
        <w:t> ;</w:t>
      </w:r>
    </w:p>
    <w:p w14:paraId="300126DB" w14:textId="77777777" w:rsidR="008C6777" w:rsidRDefault="00B86016" w:rsidP="000857B6">
      <w:pPr>
        <w:spacing w:before="0" w:after="0"/>
      </w:pPr>
      <w:r w:rsidRPr="00B90685">
        <w:t>Jamais vous ne pourrez assouvir votre rage</w:t>
      </w:r>
      <w:r w:rsidR="008C6777">
        <w:t>,</w:t>
      </w:r>
    </w:p>
    <w:p w14:paraId="234F8F28" w14:textId="77777777" w:rsidR="008C6777" w:rsidRDefault="00B86016" w:rsidP="000857B6">
      <w:pPr>
        <w:spacing w:before="0" w:after="0"/>
      </w:pPr>
      <w:r w:rsidRPr="00B90685">
        <w:t>Et votre châtiment naîtra de vos plaisirs</w:t>
      </w:r>
      <w:r w:rsidR="008C6777">
        <w:t>.</w:t>
      </w:r>
    </w:p>
    <w:p w14:paraId="4C4AA7DB" w14:textId="77777777" w:rsidR="000857B6" w:rsidRDefault="000857B6" w:rsidP="000857B6">
      <w:pPr>
        <w:spacing w:before="0" w:after="0"/>
      </w:pPr>
    </w:p>
    <w:p w14:paraId="5ED52952" w14:textId="59F5F87D" w:rsidR="008C6777" w:rsidRDefault="00B86016" w:rsidP="000857B6">
      <w:pPr>
        <w:spacing w:before="0" w:after="0"/>
      </w:pPr>
      <w:r w:rsidRPr="00B90685">
        <w:t>Jamais un rayon frais n</w:t>
      </w:r>
      <w:r w:rsidR="008C6777">
        <w:t>’</w:t>
      </w:r>
      <w:r w:rsidRPr="00B90685">
        <w:t>éclaira vos cavernes</w:t>
      </w:r>
      <w:r w:rsidR="008C6777">
        <w:t> ;</w:t>
      </w:r>
    </w:p>
    <w:p w14:paraId="5BF4C407" w14:textId="3E33A887" w:rsidR="00B86016" w:rsidRPr="00B90685" w:rsidRDefault="00B86016" w:rsidP="000857B6">
      <w:pPr>
        <w:spacing w:before="0" w:after="0"/>
      </w:pPr>
      <w:r w:rsidRPr="00B90685">
        <w:t>Par les fentes des murs des miasmes fiévreux</w:t>
      </w:r>
    </w:p>
    <w:p w14:paraId="5811276B" w14:textId="4ED9F46B" w:rsidR="00B86016" w:rsidRPr="00B90685" w:rsidRDefault="00B86016" w:rsidP="000857B6">
      <w:pPr>
        <w:spacing w:before="0" w:after="0"/>
      </w:pPr>
      <w:r w:rsidRPr="00B90685">
        <w:t>Filent en s</w:t>
      </w:r>
      <w:r w:rsidR="008C6777">
        <w:t>’</w:t>
      </w:r>
      <w:r w:rsidRPr="00B90685">
        <w:t>enflammant ainsi que des lanternes</w:t>
      </w:r>
    </w:p>
    <w:p w14:paraId="19C1BE2C" w14:textId="77777777" w:rsidR="008C6777" w:rsidRDefault="00B86016" w:rsidP="000857B6">
      <w:pPr>
        <w:spacing w:before="0" w:after="0"/>
      </w:pPr>
      <w:r w:rsidRPr="00B90685">
        <w:t>Et pénètrent vos corps de leurs parfums affreux</w:t>
      </w:r>
      <w:r w:rsidR="008C6777">
        <w:t>.</w:t>
      </w:r>
    </w:p>
    <w:p w14:paraId="5D510BFF" w14:textId="77777777" w:rsidR="000857B6" w:rsidRDefault="000857B6" w:rsidP="000857B6">
      <w:pPr>
        <w:spacing w:before="0" w:after="0"/>
      </w:pPr>
    </w:p>
    <w:p w14:paraId="7FC3D2CB" w14:textId="67164B3B" w:rsidR="00B86016" w:rsidRPr="00B90685" w:rsidRDefault="00B86016" w:rsidP="000857B6">
      <w:pPr>
        <w:spacing w:before="0" w:after="0"/>
      </w:pPr>
      <w:r w:rsidRPr="00B90685">
        <w:t>L</w:t>
      </w:r>
      <w:r w:rsidR="008C6777">
        <w:t>’</w:t>
      </w:r>
      <w:r w:rsidRPr="00B90685">
        <w:t>âpre stérilité de votre jouissance</w:t>
      </w:r>
    </w:p>
    <w:p w14:paraId="547B7875" w14:textId="77777777" w:rsidR="008C6777" w:rsidRDefault="00B86016" w:rsidP="000857B6">
      <w:pPr>
        <w:spacing w:before="0" w:after="0"/>
      </w:pPr>
      <w:r w:rsidRPr="00B90685">
        <w:t>Altère votre soif et raidit votre peau</w:t>
      </w:r>
      <w:r w:rsidR="008C6777">
        <w:t>,</w:t>
      </w:r>
    </w:p>
    <w:p w14:paraId="7AAED386" w14:textId="38A95DAD" w:rsidR="00B86016" w:rsidRPr="00B90685" w:rsidRDefault="00B86016" w:rsidP="000857B6">
      <w:pPr>
        <w:spacing w:before="0" w:after="0"/>
      </w:pPr>
      <w:r w:rsidRPr="00B90685">
        <w:t>Et le vent furibond de la concupiscence</w:t>
      </w:r>
    </w:p>
    <w:p w14:paraId="7EF913F4" w14:textId="77777777" w:rsidR="008C6777" w:rsidRDefault="00B86016" w:rsidP="000857B6">
      <w:pPr>
        <w:spacing w:before="0" w:after="0"/>
      </w:pPr>
      <w:r w:rsidRPr="00B90685">
        <w:t>Fait claquer votre chair ainsi qu</w:t>
      </w:r>
      <w:r w:rsidR="008C6777">
        <w:t>’</w:t>
      </w:r>
      <w:r w:rsidRPr="00B90685">
        <w:t>un vieux drapeau</w:t>
      </w:r>
      <w:r w:rsidR="008C6777">
        <w:t>.</w:t>
      </w:r>
    </w:p>
    <w:p w14:paraId="304BE860" w14:textId="77777777" w:rsidR="000857B6" w:rsidRDefault="000857B6" w:rsidP="000857B6">
      <w:pPr>
        <w:spacing w:before="0" w:after="0"/>
      </w:pPr>
    </w:p>
    <w:p w14:paraId="173FA126" w14:textId="7A7687FD" w:rsidR="008C6777" w:rsidRDefault="00B86016" w:rsidP="000857B6">
      <w:pPr>
        <w:spacing w:before="0" w:after="0"/>
      </w:pPr>
      <w:r w:rsidRPr="00B90685">
        <w:t>Loin des peuples vivants</w:t>
      </w:r>
      <w:r w:rsidR="008C6777">
        <w:t xml:space="preserve">, </w:t>
      </w:r>
      <w:r w:rsidRPr="00B90685">
        <w:t>errantes</w:t>
      </w:r>
      <w:r w:rsidR="008C6777">
        <w:t xml:space="preserve">, </w:t>
      </w:r>
      <w:r w:rsidRPr="00B90685">
        <w:t>condamnées</w:t>
      </w:r>
      <w:r w:rsidR="008C6777">
        <w:t>,</w:t>
      </w:r>
    </w:p>
    <w:p w14:paraId="087F3456" w14:textId="09460F41" w:rsidR="008C6777" w:rsidRDefault="00B86016" w:rsidP="000857B6">
      <w:pPr>
        <w:spacing w:before="0" w:after="0"/>
      </w:pPr>
      <w:r w:rsidRPr="00B90685">
        <w:t>À travers les déserts courez comme les loups</w:t>
      </w:r>
      <w:r w:rsidR="008C6777">
        <w:t>,</w:t>
      </w:r>
    </w:p>
    <w:p w14:paraId="21F2EB65" w14:textId="77777777" w:rsidR="008C6777" w:rsidRDefault="00B86016" w:rsidP="000857B6">
      <w:pPr>
        <w:spacing w:before="0" w:after="0"/>
      </w:pPr>
      <w:r w:rsidRPr="00B90685">
        <w:t>Faites votre destin</w:t>
      </w:r>
      <w:r w:rsidR="008C6777">
        <w:t xml:space="preserve">, </w:t>
      </w:r>
      <w:r w:rsidRPr="00B90685">
        <w:t>âmes désordonnées</w:t>
      </w:r>
      <w:r w:rsidR="008C6777">
        <w:t>,</w:t>
      </w:r>
    </w:p>
    <w:p w14:paraId="6E7D52A1" w14:textId="77777777" w:rsidR="008C6777" w:rsidRDefault="00B86016" w:rsidP="000857B6">
      <w:pPr>
        <w:spacing w:before="0" w:after="0"/>
      </w:pPr>
      <w:r w:rsidRPr="00B90685">
        <w:lastRenderedPageBreak/>
        <w:t>Et fuyez l</w:t>
      </w:r>
      <w:r w:rsidR="008C6777">
        <w:t>’</w:t>
      </w:r>
      <w:r w:rsidRPr="00B90685">
        <w:t>infini que vous portez en vous</w:t>
      </w:r>
      <w:r w:rsidR="008C6777">
        <w:t>.</w:t>
      </w:r>
    </w:p>
    <w:p w14:paraId="6CD7EB1E" w14:textId="77777777" w:rsidR="008C6777" w:rsidRDefault="00B86016" w:rsidP="008C6777">
      <w:pPr>
        <w:jc w:val="right"/>
      </w:pPr>
      <w:r w:rsidRPr="008C6777">
        <w:t>Charles B</w:t>
      </w:r>
      <w:r w:rsidRPr="000857B6">
        <w:rPr>
          <w:rStyle w:val="Taille-1Caracteres"/>
        </w:rPr>
        <w:t>AUDELAIRE</w:t>
      </w:r>
      <w:r w:rsidR="008C6777">
        <w:t>.</w:t>
      </w:r>
    </w:p>
    <w:p w14:paraId="6976600D" w14:textId="58D7E0CD" w:rsidR="00B86016" w:rsidRPr="00B90685" w:rsidRDefault="00B86016" w:rsidP="008C6777">
      <w:pPr>
        <w:pStyle w:val="Titre2"/>
        <w:rPr>
          <w:szCs w:val="44"/>
        </w:rPr>
      </w:pPr>
      <w:bookmarkStart w:id="383" w:name="_Toc275359300"/>
      <w:bookmarkStart w:id="384" w:name="_Toc199525954"/>
      <w:r w:rsidRPr="00B90685">
        <w:rPr>
          <w:szCs w:val="44"/>
        </w:rPr>
        <w:lastRenderedPageBreak/>
        <w:t>LES MÉTAMORPHOSES DU VAMPIRE</w:t>
      </w:r>
      <w:bookmarkEnd w:id="383"/>
      <w:bookmarkEnd w:id="384"/>
      <w:r w:rsidRPr="00B90685">
        <w:rPr>
          <w:szCs w:val="44"/>
        </w:rPr>
        <w:br/>
      </w:r>
    </w:p>
    <w:p w14:paraId="0F502CD5" w14:textId="77777777" w:rsidR="008C6777" w:rsidRDefault="00B86016" w:rsidP="005C3927">
      <w:pPr>
        <w:spacing w:before="0" w:after="0"/>
      </w:pPr>
      <w:r w:rsidRPr="00B90685">
        <w:t>La femme cependant de sa bouche de fraise</w:t>
      </w:r>
      <w:r w:rsidR="008C6777">
        <w:t>,</w:t>
      </w:r>
    </w:p>
    <w:p w14:paraId="7A250239" w14:textId="6889F385" w:rsidR="00B86016" w:rsidRPr="00B90685" w:rsidRDefault="00B86016" w:rsidP="005C3927">
      <w:pPr>
        <w:spacing w:before="0" w:after="0"/>
      </w:pPr>
      <w:r w:rsidRPr="00B90685">
        <w:t>En se tordant ainsi qu</w:t>
      </w:r>
      <w:r w:rsidR="008C6777">
        <w:t>’</w:t>
      </w:r>
      <w:r w:rsidRPr="00B90685">
        <w:t>un serpent sur la braise</w:t>
      </w:r>
    </w:p>
    <w:p w14:paraId="245C9433" w14:textId="77777777" w:rsidR="008C6777" w:rsidRDefault="00B86016" w:rsidP="005C3927">
      <w:pPr>
        <w:spacing w:before="0" w:after="0"/>
      </w:pPr>
      <w:r w:rsidRPr="00B90685">
        <w:t>Et pétrissant ses seins sur le fer de son busc</w:t>
      </w:r>
      <w:r w:rsidR="008C6777">
        <w:t>,</w:t>
      </w:r>
    </w:p>
    <w:p w14:paraId="4932DB80" w14:textId="77777777" w:rsidR="008C6777" w:rsidRDefault="00B86016" w:rsidP="005C3927">
      <w:pPr>
        <w:spacing w:before="0" w:after="0"/>
      </w:pPr>
      <w:r w:rsidRPr="00B90685">
        <w:t>Laissait couler ces mots tout imprégnés de musc</w:t>
      </w:r>
      <w:r w:rsidR="008C6777">
        <w:t> :</w:t>
      </w:r>
    </w:p>
    <w:p w14:paraId="08D62B04" w14:textId="0EAE20F4" w:rsidR="00B86016" w:rsidRPr="00B90685" w:rsidRDefault="008C6777" w:rsidP="005C3927">
      <w:pPr>
        <w:spacing w:before="0" w:after="0"/>
      </w:pPr>
      <w:r>
        <w:t>— « </w:t>
      </w:r>
      <w:r w:rsidR="00B86016" w:rsidRPr="00B90685">
        <w:t>Moi</w:t>
      </w:r>
      <w:r>
        <w:t xml:space="preserve">, </w:t>
      </w:r>
      <w:r w:rsidR="00B86016" w:rsidRPr="00B90685">
        <w:t>j</w:t>
      </w:r>
      <w:r>
        <w:t>’</w:t>
      </w:r>
      <w:r w:rsidR="00B86016" w:rsidRPr="00B90685">
        <w:t>ai la lèvre humide et je sais la science</w:t>
      </w:r>
    </w:p>
    <w:p w14:paraId="1FF43D01" w14:textId="77777777" w:rsidR="008C6777" w:rsidRDefault="00B86016" w:rsidP="005C3927">
      <w:pPr>
        <w:spacing w:before="0" w:after="0"/>
      </w:pPr>
      <w:r w:rsidRPr="00B90685">
        <w:t>De perdre au fond d</w:t>
      </w:r>
      <w:r w:rsidR="008C6777">
        <w:t>’</w:t>
      </w:r>
      <w:r w:rsidRPr="00B90685">
        <w:t>un lit l</w:t>
      </w:r>
      <w:r w:rsidR="008C6777">
        <w:t>’</w:t>
      </w:r>
      <w:r w:rsidRPr="00B90685">
        <w:t>antique conscience</w:t>
      </w:r>
      <w:r w:rsidR="008C6777">
        <w:t>.</w:t>
      </w:r>
    </w:p>
    <w:p w14:paraId="0AC97FEC" w14:textId="3F1B9371" w:rsidR="00B86016" w:rsidRPr="00B90685" w:rsidRDefault="00B86016" w:rsidP="005C3927">
      <w:pPr>
        <w:spacing w:before="0" w:after="0"/>
      </w:pPr>
      <w:r w:rsidRPr="00B90685">
        <w:t>Je sèche tous les pleurs sur mes seins triomphants</w:t>
      </w:r>
    </w:p>
    <w:p w14:paraId="4527DDC1" w14:textId="77777777" w:rsidR="008C6777" w:rsidRDefault="00B86016" w:rsidP="005C3927">
      <w:pPr>
        <w:spacing w:before="0" w:after="0"/>
      </w:pPr>
      <w:r w:rsidRPr="00B90685">
        <w:t>Et fais rire les vieux du rire des enfants</w:t>
      </w:r>
      <w:r w:rsidR="008C6777">
        <w:t>.</w:t>
      </w:r>
    </w:p>
    <w:p w14:paraId="4C675D6A" w14:textId="77777777" w:rsidR="008C6777" w:rsidRDefault="00B86016" w:rsidP="005C3927">
      <w:pPr>
        <w:spacing w:before="0" w:after="0"/>
      </w:pPr>
      <w:r w:rsidRPr="00B90685">
        <w:t>Je remplace</w:t>
      </w:r>
      <w:r w:rsidR="008C6777">
        <w:t xml:space="preserve">, </w:t>
      </w:r>
      <w:r w:rsidRPr="00B90685">
        <w:t>pour qui me voit nue et sans voiles</w:t>
      </w:r>
      <w:r w:rsidR="008C6777">
        <w:t>,</w:t>
      </w:r>
    </w:p>
    <w:p w14:paraId="6638508A" w14:textId="77777777" w:rsidR="008C6777" w:rsidRDefault="00B86016" w:rsidP="005C3927">
      <w:pPr>
        <w:spacing w:before="0" w:after="0"/>
      </w:pPr>
      <w:r w:rsidRPr="00B90685">
        <w:t>La lune</w:t>
      </w:r>
      <w:r w:rsidR="008C6777">
        <w:t xml:space="preserve">, </w:t>
      </w:r>
      <w:r w:rsidRPr="00B90685">
        <w:t>le soleil</w:t>
      </w:r>
      <w:r w:rsidR="008C6777">
        <w:t xml:space="preserve">, </w:t>
      </w:r>
      <w:r w:rsidRPr="00B90685">
        <w:t>le ciel et les étoiles</w:t>
      </w:r>
      <w:r w:rsidR="008C6777">
        <w:t> !</w:t>
      </w:r>
    </w:p>
    <w:p w14:paraId="78CA596F" w14:textId="77777777" w:rsidR="008C6777" w:rsidRDefault="00B86016" w:rsidP="005C3927">
      <w:pPr>
        <w:spacing w:before="0" w:after="0"/>
      </w:pPr>
      <w:r w:rsidRPr="00B90685">
        <w:t>Je suis</w:t>
      </w:r>
      <w:r w:rsidR="008C6777">
        <w:t xml:space="preserve">, </w:t>
      </w:r>
      <w:r w:rsidRPr="00B90685">
        <w:t>mon cher savant</w:t>
      </w:r>
      <w:r w:rsidR="008C6777">
        <w:t xml:space="preserve">, </w:t>
      </w:r>
      <w:r w:rsidRPr="00B90685">
        <w:t>si docte aux voluptés</w:t>
      </w:r>
      <w:r w:rsidR="008C6777">
        <w:t>,</w:t>
      </w:r>
    </w:p>
    <w:p w14:paraId="336416AA" w14:textId="1976ACA8" w:rsidR="00B86016" w:rsidRPr="00B90685" w:rsidRDefault="00B86016" w:rsidP="005C3927">
      <w:pPr>
        <w:spacing w:before="0" w:after="0"/>
      </w:pPr>
      <w:r w:rsidRPr="00B90685">
        <w:t>Lorsque j</w:t>
      </w:r>
      <w:r w:rsidR="008C6777">
        <w:t>’</w:t>
      </w:r>
      <w:r w:rsidRPr="00B90685">
        <w:t>étouffe un homme en mes bras veloutés</w:t>
      </w:r>
    </w:p>
    <w:p w14:paraId="78BA3380" w14:textId="77777777" w:rsidR="008C6777" w:rsidRDefault="00B86016" w:rsidP="005C3927">
      <w:pPr>
        <w:spacing w:before="0" w:after="0"/>
      </w:pPr>
      <w:r w:rsidRPr="00B90685">
        <w:t>Ou lorsque j</w:t>
      </w:r>
      <w:r w:rsidR="008C6777">
        <w:t>’</w:t>
      </w:r>
      <w:r w:rsidRPr="00B90685">
        <w:t>abandonne aux morsures mon buste</w:t>
      </w:r>
      <w:r w:rsidR="008C6777">
        <w:t>,</w:t>
      </w:r>
    </w:p>
    <w:p w14:paraId="08860E99" w14:textId="77777777" w:rsidR="008C6777" w:rsidRDefault="00B86016" w:rsidP="005C3927">
      <w:pPr>
        <w:spacing w:before="0" w:after="0"/>
      </w:pPr>
      <w:r w:rsidRPr="00B90685">
        <w:t>Timide et libertine</w:t>
      </w:r>
      <w:r w:rsidR="008C6777">
        <w:t xml:space="preserve">, </w:t>
      </w:r>
      <w:r w:rsidRPr="00B90685">
        <w:t>et fragile et robuste</w:t>
      </w:r>
      <w:r w:rsidR="008C6777">
        <w:t>,</w:t>
      </w:r>
    </w:p>
    <w:p w14:paraId="5A97C1FA" w14:textId="77777777" w:rsidR="008C6777" w:rsidRDefault="00B86016" w:rsidP="005C3927">
      <w:pPr>
        <w:spacing w:before="0" w:after="0"/>
      </w:pPr>
      <w:r w:rsidRPr="00B90685">
        <w:t>Que sur ces matelas qui se pâment d</w:t>
      </w:r>
      <w:r w:rsidR="008C6777">
        <w:t>’</w:t>
      </w:r>
      <w:r w:rsidRPr="00B90685">
        <w:t>émoi</w:t>
      </w:r>
      <w:r w:rsidR="008C6777">
        <w:t>,</w:t>
      </w:r>
    </w:p>
    <w:p w14:paraId="5450CF2A" w14:textId="19EAAA66" w:rsidR="008C6777" w:rsidRDefault="00B86016" w:rsidP="005C3927">
      <w:pPr>
        <w:spacing w:before="0" w:after="0"/>
      </w:pPr>
      <w:r w:rsidRPr="00B90685">
        <w:t>Les anges impuissants se damneraient pour moi</w:t>
      </w:r>
      <w:r w:rsidR="008C6777">
        <w:t> ! »</w:t>
      </w:r>
    </w:p>
    <w:p w14:paraId="1B0F8A8D" w14:textId="77777777" w:rsidR="005C3927" w:rsidRDefault="005C3927" w:rsidP="005C3927">
      <w:pPr>
        <w:spacing w:before="0" w:after="0"/>
      </w:pPr>
    </w:p>
    <w:p w14:paraId="5EEA41AA" w14:textId="465DE463" w:rsidR="00B86016" w:rsidRPr="00B90685" w:rsidRDefault="00B86016" w:rsidP="005C3927">
      <w:pPr>
        <w:spacing w:before="0" w:after="0"/>
      </w:pPr>
      <w:r w:rsidRPr="00B90685">
        <w:t xml:space="preserve">Quand elle eut de mes os sucé toute la </w:t>
      </w:r>
      <w:r w:rsidR="008C6777">
        <w:t>moel</w:t>
      </w:r>
      <w:r w:rsidRPr="00B90685">
        <w:t>le</w:t>
      </w:r>
    </w:p>
    <w:p w14:paraId="5BE6049A" w14:textId="433E9F06" w:rsidR="00B86016" w:rsidRPr="00B90685" w:rsidRDefault="00B86016" w:rsidP="005C3927">
      <w:pPr>
        <w:spacing w:before="0" w:after="0"/>
      </w:pPr>
      <w:r w:rsidRPr="00B90685">
        <w:t>Et que</w:t>
      </w:r>
      <w:r w:rsidR="008C6777">
        <w:t xml:space="preserve">, </w:t>
      </w:r>
      <w:r w:rsidRPr="00B90685">
        <w:t>languissamment</w:t>
      </w:r>
      <w:r w:rsidR="008C6777">
        <w:t xml:space="preserve">, </w:t>
      </w:r>
      <w:r w:rsidRPr="00B90685">
        <w:t>je me tournai vers elle</w:t>
      </w:r>
    </w:p>
    <w:p w14:paraId="224B6CBA" w14:textId="4DE5D4D4" w:rsidR="00B86016" w:rsidRPr="00B90685" w:rsidRDefault="00B86016" w:rsidP="005C3927">
      <w:pPr>
        <w:spacing w:before="0" w:after="0"/>
      </w:pPr>
      <w:r w:rsidRPr="00B90685">
        <w:t>Pour lui rendre un baiser d</w:t>
      </w:r>
      <w:r w:rsidR="008C6777">
        <w:t>’</w:t>
      </w:r>
      <w:r w:rsidRPr="00B90685">
        <w:t>amour</w:t>
      </w:r>
      <w:r w:rsidR="008C6777">
        <w:t xml:space="preserve">, </w:t>
      </w:r>
      <w:r w:rsidRPr="00B90685">
        <w:t>je ne vis plus</w:t>
      </w:r>
    </w:p>
    <w:p w14:paraId="1EC294A1" w14:textId="77777777" w:rsidR="008C6777" w:rsidRDefault="00B86016" w:rsidP="005C3927">
      <w:pPr>
        <w:spacing w:before="0" w:after="0"/>
      </w:pPr>
      <w:r w:rsidRPr="00B90685">
        <w:t>Qu</w:t>
      </w:r>
      <w:r w:rsidR="008C6777">
        <w:t>’</w:t>
      </w:r>
      <w:r w:rsidRPr="00B90685">
        <w:t>une outre aux flancs gluants</w:t>
      </w:r>
      <w:r w:rsidR="008C6777">
        <w:t xml:space="preserve">, </w:t>
      </w:r>
      <w:r w:rsidRPr="00B90685">
        <w:t>toute pleine de pus</w:t>
      </w:r>
      <w:r w:rsidR="008C6777">
        <w:t> !</w:t>
      </w:r>
    </w:p>
    <w:p w14:paraId="29C646B4" w14:textId="77777777" w:rsidR="008C6777" w:rsidRDefault="00B86016" w:rsidP="005C3927">
      <w:pPr>
        <w:spacing w:before="0" w:after="0"/>
      </w:pPr>
      <w:r w:rsidRPr="00B90685">
        <w:t>Je fermai les deux yeux dans ma froide épouvante</w:t>
      </w:r>
      <w:r w:rsidR="008C6777">
        <w:t> ;</w:t>
      </w:r>
    </w:p>
    <w:p w14:paraId="49D5AAA2" w14:textId="77777777" w:rsidR="008C6777" w:rsidRDefault="00B86016" w:rsidP="005C3927">
      <w:pPr>
        <w:spacing w:before="0" w:after="0"/>
      </w:pPr>
      <w:r w:rsidRPr="00B90685">
        <w:t>Et quand je les rouvris à la clarté vivante</w:t>
      </w:r>
      <w:r w:rsidR="008C6777">
        <w:t>,</w:t>
      </w:r>
    </w:p>
    <w:p w14:paraId="3191D6AC" w14:textId="36933E9C" w:rsidR="00B86016" w:rsidRPr="00B90685" w:rsidRDefault="00B86016" w:rsidP="005C3927">
      <w:pPr>
        <w:spacing w:before="0" w:after="0"/>
      </w:pPr>
      <w:r w:rsidRPr="00B90685">
        <w:t>À mes côtés</w:t>
      </w:r>
      <w:r w:rsidR="008C6777">
        <w:t xml:space="preserve">, </w:t>
      </w:r>
      <w:r w:rsidRPr="00B90685">
        <w:t>au lieu du mannequin puissant</w:t>
      </w:r>
    </w:p>
    <w:p w14:paraId="0635A2A9" w14:textId="77777777" w:rsidR="008C6777" w:rsidRDefault="00B86016" w:rsidP="005C3927">
      <w:pPr>
        <w:spacing w:before="0" w:after="0"/>
      </w:pPr>
      <w:r w:rsidRPr="00B90685">
        <w:t>Qui semblait avoir fait provision de sang</w:t>
      </w:r>
      <w:r w:rsidR="008C6777">
        <w:t>,</w:t>
      </w:r>
    </w:p>
    <w:p w14:paraId="6FE57B6C" w14:textId="24FFD907" w:rsidR="00B86016" w:rsidRPr="00B90685" w:rsidRDefault="00B86016" w:rsidP="005C3927">
      <w:pPr>
        <w:spacing w:before="0" w:after="0"/>
      </w:pPr>
      <w:r w:rsidRPr="00B90685">
        <w:t>Tremblaient confusément des débris de squelette</w:t>
      </w:r>
    </w:p>
    <w:p w14:paraId="72B586E6" w14:textId="77777777" w:rsidR="008C6777" w:rsidRDefault="00B86016" w:rsidP="005C3927">
      <w:pPr>
        <w:spacing w:before="0" w:after="0"/>
      </w:pPr>
      <w:r w:rsidRPr="00B90685">
        <w:t>Qui d</w:t>
      </w:r>
      <w:r w:rsidR="008C6777">
        <w:t>’</w:t>
      </w:r>
      <w:r w:rsidRPr="00B90685">
        <w:t>eux-mêmes rendaient le cri d</w:t>
      </w:r>
      <w:r w:rsidR="008C6777">
        <w:t>’</w:t>
      </w:r>
      <w:r w:rsidRPr="00B90685">
        <w:t>une girouette</w:t>
      </w:r>
      <w:r w:rsidR="008C6777">
        <w:t>,</w:t>
      </w:r>
    </w:p>
    <w:p w14:paraId="54D0EA77" w14:textId="52ADDAF3" w:rsidR="00B86016" w:rsidRPr="00B90685" w:rsidRDefault="00B86016" w:rsidP="005C3927">
      <w:pPr>
        <w:spacing w:before="0" w:after="0"/>
      </w:pPr>
      <w:r w:rsidRPr="00B90685">
        <w:t>Ou d</w:t>
      </w:r>
      <w:r w:rsidR="008C6777">
        <w:t>’</w:t>
      </w:r>
      <w:r w:rsidRPr="00B90685">
        <w:t>une enseigne au bout d</w:t>
      </w:r>
      <w:r w:rsidR="008C6777">
        <w:t>’</w:t>
      </w:r>
      <w:r w:rsidRPr="00B90685">
        <w:t>une tringle de fer</w:t>
      </w:r>
    </w:p>
    <w:p w14:paraId="12811817" w14:textId="77777777" w:rsidR="008C6777" w:rsidRDefault="00B86016" w:rsidP="005C3927">
      <w:pPr>
        <w:keepNext/>
        <w:spacing w:before="0" w:after="0"/>
      </w:pPr>
      <w:r w:rsidRPr="00B90685">
        <w:lastRenderedPageBreak/>
        <w:t>Que balance le vent pendant les nuits d</w:t>
      </w:r>
      <w:r w:rsidR="008C6777">
        <w:t>’</w:t>
      </w:r>
      <w:r w:rsidRPr="00B90685">
        <w:t>hiver</w:t>
      </w:r>
      <w:r w:rsidR="008C6777">
        <w:t>.</w:t>
      </w:r>
    </w:p>
    <w:p w14:paraId="150915A1" w14:textId="77777777" w:rsidR="008C6777" w:rsidRDefault="00B86016" w:rsidP="008C6777">
      <w:pPr>
        <w:jc w:val="right"/>
      </w:pPr>
      <w:r w:rsidRPr="008C6777">
        <w:t>Charles B</w:t>
      </w:r>
      <w:r w:rsidRPr="005C3927">
        <w:rPr>
          <w:rStyle w:val="Taille-1Caracteres"/>
        </w:rPr>
        <w:t>AUDELAIRE</w:t>
      </w:r>
      <w:r w:rsidR="008C6777">
        <w:t>.</w:t>
      </w:r>
    </w:p>
    <w:p w14:paraId="6607C4DD" w14:textId="7D85E758" w:rsidR="00B86016" w:rsidRPr="00B90685" w:rsidRDefault="00B86016" w:rsidP="008C6777">
      <w:pPr>
        <w:pStyle w:val="Titre2"/>
        <w:rPr>
          <w:szCs w:val="44"/>
        </w:rPr>
      </w:pPr>
      <w:bookmarkStart w:id="385" w:name="_Toc275359301"/>
      <w:bookmarkStart w:id="386" w:name="_Toc199525955"/>
      <w:r w:rsidRPr="00B90685">
        <w:rPr>
          <w:szCs w:val="44"/>
        </w:rPr>
        <w:lastRenderedPageBreak/>
        <w:t>LES BIJOUX</w:t>
      </w:r>
      <w:bookmarkEnd w:id="385"/>
      <w:bookmarkEnd w:id="386"/>
      <w:r w:rsidRPr="00B90685">
        <w:rPr>
          <w:szCs w:val="44"/>
        </w:rPr>
        <w:br/>
      </w:r>
    </w:p>
    <w:p w14:paraId="460E0291" w14:textId="77777777" w:rsidR="008C6777" w:rsidRDefault="00B86016" w:rsidP="00BA2422">
      <w:pPr>
        <w:spacing w:before="0" w:after="0"/>
      </w:pPr>
      <w:r w:rsidRPr="00B90685">
        <w:t>La très chère était nue et</w:t>
      </w:r>
      <w:r w:rsidR="008C6777">
        <w:t xml:space="preserve">, </w:t>
      </w:r>
      <w:r w:rsidRPr="00B90685">
        <w:t>connaissant mon cœur</w:t>
      </w:r>
      <w:r w:rsidR="008C6777">
        <w:t>,</w:t>
      </w:r>
    </w:p>
    <w:p w14:paraId="628C8BD8" w14:textId="48858A0D" w:rsidR="00B86016" w:rsidRPr="00B90685" w:rsidRDefault="00B86016" w:rsidP="00BA2422">
      <w:pPr>
        <w:spacing w:before="0" w:after="0"/>
      </w:pPr>
      <w:r w:rsidRPr="00B90685">
        <w:t>Elle n</w:t>
      </w:r>
      <w:r w:rsidR="008C6777">
        <w:t>’</w:t>
      </w:r>
      <w:r w:rsidRPr="00B90685">
        <w:t>avait gardé que ses bijoux sonores</w:t>
      </w:r>
    </w:p>
    <w:p w14:paraId="44DDD6A1" w14:textId="72E1EA2E" w:rsidR="00B86016" w:rsidRPr="00B90685" w:rsidRDefault="00B86016" w:rsidP="00BA2422">
      <w:pPr>
        <w:spacing w:before="0" w:after="0"/>
      </w:pPr>
      <w:r w:rsidRPr="00B90685">
        <w:t>Dont le riche attirail lui donnait l</w:t>
      </w:r>
      <w:r w:rsidR="008C6777">
        <w:t>’</w:t>
      </w:r>
      <w:r w:rsidRPr="00B90685">
        <w:t>air vainqueur</w:t>
      </w:r>
    </w:p>
    <w:p w14:paraId="70C59CBE" w14:textId="77777777" w:rsidR="008C6777" w:rsidRDefault="00B86016" w:rsidP="00BA2422">
      <w:pPr>
        <w:spacing w:before="0" w:after="0"/>
      </w:pPr>
      <w:r w:rsidRPr="00B90685">
        <w:t>Qu</w:t>
      </w:r>
      <w:r w:rsidR="008C6777">
        <w:t>’</w:t>
      </w:r>
      <w:r w:rsidRPr="00B90685">
        <w:t>ont dans leurs jours heureux les esclaves des Maures</w:t>
      </w:r>
      <w:r w:rsidR="008C6777">
        <w:t>.</w:t>
      </w:r>
    </w:p>
    <w:p w14:paraId="1545AD4C" w14:textId="77777777" w:rsidR="002E080D" w:rsidRDefault="002E080D" w:rsidP="00BA2422">
      <w:pPr>
        <w:spacing w:before="0" w:after="0"/>
      </w:pPr>
    </w:p>
    <w:p w14:paraId="7070A1DB" w14:textId="1D99184B" w:rsidR="008C6777" w:rsidRDefault="00B86016" w:rsidP="00BA2422">
      <w:pPr>
        <w:spacing w:before="0" w:after="0"/>
      </w:pPr>
      <w:r w:rsidRPr="00B90685">
        <w:t>Quand il jette en dansant son bruit vif et moqueur</w:t>
      </w:r>
      <w:r w:rsidR="008C6777">
        <w:t>,</w:t>
      </w:r>
    </w:p>
    <w:p w14:paraId="5A176795" w14:textId="681B0A8D" w:rsidR="00B86016" w:rsidRPr="00B90685" w:rsidRDefault="00B86016" w:rsidP="00BA2422">
      <w:pPr>
        <w:spacing w:before="0" w:after="0"/>
      </w:pPr>
      <w:r w:rsidRPr="00B90685">
        <w:t>Ce monde rayonnant de métal et de pierre</w:t>
      </w:r>
    </w:p>
    <w:p w14:paraId="4EEDABC6" w14:textId="0D88C292" w:rsidR="00B86016" w:rsidRPr="00B90685" w:rsidRDefault="00B86016" w:rsidP="00BA2422">
      <w:pPr>
        <w:spacing w:before="0" w:after="0"/>
      </w:pPr>
      <w:r w:rsidRPr="00B90685">
        <w:t>Me ravit en extase</w:t>
      </w:r>
      <w:r w:rsidR="008C6777">
        <w:t xml:space="preserve">, </w:t>
      </w:r>
      <w:r w:rsidRPr="00B90685">
        <w:t>et j</w:t>
      </w:r>
      <w:r w:rsidR="008C6777">
        <w:t>’</w:t>
      </w:r>
      <w:r w:rsidRPr="00B90685">
        <w:t>aime avec fureur</w:t>
      </w:r>
    </w:p>
    <w:p w14:paraId="52BF2796" w14:textId="77777777" w:rsidR="008C6777" w:rsidRDefault="00B86016" w:rsidP="00BA2422">
      <w:pPr>
        <w:spacing w:before="0" w:after="0"/>
      </w:pPr>
      <w:r w:rsidRPr="00B90685">
        <w:t>Les choses où le son se mêle à la lumière</w:t>
      </w:r>
      <w:r w:rsidR="008C6777">
        <w:t>.</w:t>
      </w:r>
    </w:p>
    <w:p w14:paraId="3CE4D675" w14:textId="77777777" w:rsidR="002E080D" w:rsidRDefault="002E080D" w:rsidP="00BA2422">
      <w:pPr>
        <w:spacing w:before="0" w:after="0"/>
      </w:pPr>
    </w:p>
    <w:p w14:paraId="6A38A428" w14:textId="2D15EAFE" w:rsidR="008C6777" w:rsidRDefault="00B86016" w:rsidP="00BA2422">
      <w:pPr>
        <w:spacing w:before="0" w:after="0"/>
      </w:pPr>
      <w:r w:rsidRPr="00B90685">
        <w:t>Elle était donc couchée et se laissait aimer</w:t>
      </w:r>
      <w:r w:rsidR="008C6777">
        <w:t>,</w:t>
      </w:r>
    </w:p>
    <w:p w14:paraId="038D22CA" w14:textId="0A5E99A2" w:rsidR="00B86016" w:rsidRPr="00B90685" w:rsidRDefault="00B86016" w:rsidP="00BA2422">
      <w:pPr>
        <w:spacing w:before="0" w:after="0"/>
      </w:pPr>
      <w:r w:rsidRPr="00B90685">
        <w:t>Et du haut du divan</w:t>
      </w:r>
      <w:r w:rsidR="008C6777">
        <w:t xml:space="preserve">, </w:t>
      </w:r>
      <w:r w:rsidRPr="00B90685">
        <w:t>elle souriait d</w:t>
      </w:r>
      <w:r w:rsidR="008C6777">
        <w:t>’</w:t>
      </w:r>
      <w:r w:rsidRPr="00B90685">
        <w:t>aise</w:t>
      </w:r>
    </w:p>
    <w:p w14:paraId="587C4C44" w14:textId="77777777" w:rsidR="00B86016" w:rsidRPr="00B90685" w:rsidRDefault="00B86016" w:rsidP="00BA2422">
      <w:pPr>
        <w:spacing w:before="0" w:after="0"/>
      </w:pPr>
      <w:r w:rsidRPr="00B90685">
        <w:t>À mon amour profond et doux comme la mer</w:t>
      </w:r>
    </w:p>
    <w:p w14:paraId="5231176E" w14:textId="77777777" w:rsidR="008C6777" w:rsidRDefault="00B86016" w:rsidP="00BA2422">
      <w:pPr>
        <w:spacing w:before="0" w:after="0"/>
      </w:pPr>
      <w:r w:rsidRPr="00B90685">
        <w:t>Qui vers elle montait comme vers sa falaise</w:t>
      </w:r>
      <w:r w:rsidR="008C6777">
        <w:t>.</w:t>
      </w:r>
    </w:p>
    <w:p w14:paraId="6508CE3D" w14:textId="77777777" w:rsidR="002E080D" w:rsidRDefault="002E080D" w:rsidP="00BA2422">
      <w:pPr>
        <w:spacing w:before="0" w:after="0"/>
      </w:pPr>
    </w:p>
    <w:p w14:paraId="4155FEDB" w14:textId="32042B95" w:rsidR="008C6777" w:rsidRDefault="00B86016" w:rsidP="00BA2422">
      <w:pPr>
        <w:spacing w:before="0" w:after="0"/>
      </w:pPr>
      <w:r w:rsidRPr="00B90685">
        <w:t>Les yeux fixés sur moi comme un tigre dompté</w:t>
      </w:r>
      <w:r w:rsidR="008C6777">
        <w:t>,</w:t>
      </w:r>
    </w:p>
    <w:p w14:paraId="0EF9F264" w14:textId="77777777" w:rsidR="008C6777" w:rsidRDefault="00B86016" w:rsidP="00BA2422">
      <w:pPr>
        <w:spacing w:before="0" w:after="0"/>
      </w:pPr>
      <w:r w:rsidRPr="00B90685">
        <w:t>D</w:t>
      </w:r>
      <w:r w:rsidR="008C6777">
        <w:t>’</w:t>
      </w:r>
      <w:r w:rsidRPr="00B90685">
        <w:t>un air vague et rêveur elle essayait des poses</w:t>
      </w:r>
      <w:r w:rsidR="008C6777">
        <w:t> ;</w:t>
      </w:r>
    </w:p>
    <w:p w14:paraId="5FAF3AE8" w14:textId="1B1EFDC3" w:rsidR="00B86016" w:rsidRPr="00B90685" w:rsidRDefault="00B86016" w:rsidP="00BA2422">
      <w:pPr>
        <w:spacing w:before="0" w:after="0"/>
      </w:pPr>
      <w:r w:rsidRPr="00B90685">
        <w:t>Et la candeur unie à la lubricité</w:t>
      </w:r>
    </w:p>
    <w:p w14:paraId="69A1540C" w14:textId="77777777" w:rsidR="008C6777" w:rsidRDefault="00B86016" w:rsidP="00BA2422">
      <w:pPr>
        <w:spacing w:before="0" w:after="0"/>
      </w:pPr>
      <w:r w:rsidRPr="00B90685">
        <w:t>Donnait un charme neuf à ses métamorphoses</w:t>
      </w:r>
      <w:r w:rsidR="008C6777">
        <w:t>.</w:t>
      </w:r>
    </w:p>
    <w:p w14:paraId="40C59BBC" w14:textId="77777777" w:rsidR="002E080D" w:rsidRDefault="002E080D" w:rsidP="00BA2422">
      <w:pPr>
        <w:spacing w:before="0" w:after="0"/>
      </w:pPr>
    </w:p>
    <w:p w14:paraId="558577FF" w14:textId="1DDCF592" w:rsidR="008C6777" w:rsidRDefault="00B86016" w:rsidP="00BA2422">
      <w:pPr>
        <w:spacing w:before="0" w:after="0"/>
      </w:pPr>
      <w:r w:rsidRPr="00B90685">
        <w:t>Et son bras et sa jambe et ses cuisses et ses reins</w:t>
      </w:r>
      <w:r w:rsidR="008C6777">
        <w:t>,</w:t>
      </w:r>
    </w:p>
    <w:p w14:paraId="0A15C8F6" w14:textId="77777777" w:rsidR="008C6777" w:rsidRDefault="00B86016" w:rsidP="00BA2422">
      <w:pPr>
        <w:spacing w:before="0" w:after="0"/>
      </w:pPr>
      <w:r w:rsidRPr="00B90685">
        <w:t>Polis comme de l</w:t>
      </w:r>
      <w:r w:rsidR="008C6777">
        <w:t>’</w:t>
      </w:r>
      <w:r w:rsidRPr="00B90685">
        <w:t>huile</w:t>
      </w:r>
      <w:r w:rsidR="008C6777">
        <w:t xml:space="preserve">, </w:t>
      </w:r>
      <w:r w:rsidRPr="00B90685">
        <w:t>onduleux comme un cygne</w:t>
      </w:r>
      <w:r w:rsidR="008C6777">
        <w:t>,</w:t>
      </w:r>
    </w:p>
    <w:p w14:paraId="0D6D9DDF" w14:textId="77777777" w:rsidR="008C6777" w:rsidRDefault="00B86016" w:rsidP="00BA2422">
      <w:pPr>
        <w:spacing w:before="0" w:after="0"/>
      </w:pPr>
      <w:r w:rsidRPr="00B90685">
        <w:t>Passant devant mes yeux clairvoyants et sereins</w:t>
      </w:r>
      <w:r w:rsidR="008C6777">
        <w:t>,</w:t>
      </w:r>
    </w:p>
    <w:p w14:paraId="6E818141" w14:textId="77777777" w:rsidR="008C6777" w:rsidRDefault="00B86016" w:rsidP="00BA2422">
      <w:pPr>
        <w:spacing w:before="0" w:after="0"/>
      </w:pPr>
      <w:r w:rsidRPr="00B90685">
        <w:t>Et son ventre et ses seins</w:t>
      </w:r>
      <w:r w:rsidR="008C6777">
        <w:t xml:space="preserve">, </w:t>
      </w:r>
      <w:r w:rsidRPr="00B90685">
        <w:t>ces grappes de ma vigne</w:t>
      </w:r>
      <w:r w:rsidR="008C6777">
        <w:t>,</w:t>
      </w:r>
    </w:p>
    <w:p w14:paraId="72A9BA70" w14:textId="77777777" w:rsidR="002E080D" w:rsidRDefault="002E080D" w:rsidP="00BA2422">
      <w:pPr>
        <w:spacing w:before="0" w:after="0"/>
      </w:pPr>
    </w:p>
    <w:p w14:paraId="1B13DC0A" w14:textId="77F44FE3" w:rsidR="00B86016" w:rsidRPr="00B90685" w:rsidRDefault="00B86016" w:rsidP="00BA2422">
      <w:pPr>
        <w:spacing w:before="0" w:after="0"/>
      </w:pPr>
      <w:r w:rsidRPr="00B90685">
        <w:t>S</w:t>
      </w:r>
      <w:r w:rsidR="008C6777">
        <w:t>’</w:t>
      </w:r>
      <w:r w:rsidRPr="00B90685">
        <w:t>avançaient plus calmes que les anges du mal</w:t>
      </w:r>
    </w:p>
    <w:p w14:paraId="63ED3822" w14:textId="77777777" w:rsidR="00B86016" w:rsidRPr="00B90685" w:rsidRDefault="00B86016" w:rsidP="00BA2422">
      <w:pPr>
        <w:spacing w:before="0" w:after="0"/>
      </w:pPr>
      <w:r w:rsidRPr="00B90685">
        <w:t>Pour troubler le repos où mon âme était mise</w:t>
      </w:r>
    </w:p>
    <w:p w14:paraId="1E8F5BA7" w14:textId="77777777" w:rsidR="00B86016" w:rsidRPr="00B90685" w:rsidRDefault="00B86016" w:rsidP="00BA2422">
      <w:pPr>
        <w:spacing w:before="0" w:after="0"/>
      </w:pPr>
      <w:r w:rsidRPr="00B90685">
        <w:t>Et pour la déranger du rocher de cristal</w:t>
      </w:r>
    </w:p>
    <w:p w14:paraId="6E295B1F" w14:textId="77777777" w:rsidR="008C6777" w:rsidRDefault="00B86016" w:rsidP="00BA2422">
      <w:pPr>
        <w:spacing w:before="0" w:after="0"/>
      </w:pPr>
      <w:r w:rsidRPr="00B90685">
        <w:t>Où calme et solitaire elle s</w:t>
      </w:r>
      <w:r w:rsidR="008C6777">
        <w:t>’</w:t>
      </w:r>
      <w:r w:rsidRPr="00B90685">
        <w:t>était assise</w:t>
      </w:r>
      <w:r w:rsidR="008C6777">
        <w:t>.</w:t>
      </w:r>
    </w:p>
    <w:p w14:paraId="79714F29" w14:textId="77777777" w:rsidR="002E080D" w:rsidRDefault="002E080D" w:rsidP="00BA2422">
      <w:pPr>
        <w:spacing w:before="0" w:after="0"/>
      </w:pPr>
    </w:p>
    <w:p w14:paraId="7737B2CE" w14:textId="74624801" w:rsidR="008C6777" w:rsidRDefault="00B86016" w:rsidP="00BA2422">
      <w:pPr>
        <w:spacing w:before="0" w:after="0"/>
      </w:pPr>
      <w:r w:rsidRPr="00B90685">
        <w:t>Je croyais voir unis</w:t>
      </w:r>
      <w:r w:rsidR="008C6777">
        <w:t xml:space="preserve">, </w:t>
      </w:r>
      <w:r w:rsidRPr="00B90685">
        <w:t>par un nouveau dessin</w:t>
      </w:r>
      <w:r w:rsidR="008C6777">
        <w:t>,</w:t>
      </w:r>
    </w:p>
    <w:p w14:paraId="05B5A584" w14:textId="77777777" w:rsidR="008C6777" w:rsidRDefault="00B86016" w:rsidP="00BA2422">
      <w:pPr>
        <w:spacing w:before="0" w:after="0"/>
      </w:pPr>
      <w:r w:rsidRPr="00B90685">
        <w:t>Les hanches de l</w:t>
      </w:r>
      <w:r w:rsidR="008C6777">
        <w:t>’</w:t>
      </w:r>
      <w:r w:rsidRPr="00B90685">
        <w:t>Antiope au buste d</w:t>
      </w:r>
      <w:r w:rsidR="008C6777">
        <w:t>’</w:t>
      </w:r>
      <w:r w:rsidRPr="00B90685">
        <w:t>un imberbe</w:t>
      </w:r>
      <w:r w:rsidR="008C6777">
        <w:t>,</w:t>
      </w:r>
    </w:p>
    <w:p w14:paraId="7B369723" w14:textId="77777777" w:rsidR="008C6777" w:rsidRDefault="00B86016" w:rsidP="00BA2422">
      <w:pPr>
        <w:spacing w:before="0" w:after="0"/>
      </w:pPr>
      <w:r w:rsidRPr="00B90685">
        <w:t>Tant sa taille faisait ressortir son bassin</w:t>
      </w:r>
      <w:r w:rsidR="008C6777">
        <w:t>.</w:t>
      </w:r>
    </w:p>
    <w:p w14:paraId="583716BE" w14:textId="77777777" w:rsidR="008C6777" w:rsidRDefault="00B86016" w:rsidP="00BA2422">
      <w:pPr>
        <w:spacing w:before="0" w:after="0"/>
      </w:pPr>
      <w:r w:rsidRPr="00B90685">
        <w:t>Sur ce teint fauve et brun le fard était superbe</w:t>
      </w:r>
      <w:r w:rsidR="008C6777">
        <w:t>.</w:t>
      </w:r>
    </w:p>
    <w:p w14:paraId="3C3178CB" w14:textId="77777777" w:rsidR="002E080D" w:rsidRDefault="002E080D" w:rsidP="00BA2422">
      <w:pPr>
        <w:spacing w:before="0" w:after="0"/>
      </w:pPr>
    </w:p>
    <w:p w14:paraId="76C65E54" w14:textId="0AF6E164" w:rsidR="008C6777" w:rsidRDefault="00B86016" w:rsidP="00BA2422">
      <w:pPr>
        <w:spacing w:before="0" w:after="0"/>
      </w:pPr>
      <w:r w:rsidRPr="00B90685">
        <w:t>Et la lampe s</w:t>
      </w:r>
      <w:r w:rsidR="008C6777">
        <w:t>’</w:t>
      </w:r>
      <w:r w:rsidRPr="00B90685">
        <w:t>étant résignée à mourir</w:t>
      </w:r>
      <w:r w:rsidR="008C6777">
        <w:t>,</w:t>
      </w:r>
    </w:p>
    <w:p w14:paraId="1733ECB7" w14:textId="77777777" w:rsidR="008C6777" w:rsidRDefault="00B86016" w:rsidP="00BA2422">
      <w:pPr>
        <w:spacing w:before="0" w:after="0"/>
      </w:pPr>
      <w:r w:rsidRPr="00B90685">
        <w:t>Comme le foyer seul illuminait la chambre</w:t>
      </w:r>
      <w:r w:rsidR="008C6777">
        <w:t>,</w:t>
      </w:r>
    </w:p>
    <w:p w14:paraId="0E117B2C" w14:textId="77777777" w:rsidR="008C6777" w:rsidRDefault="00B86016" w:rsidP="00BA2422">
      <w:pPr>
        <w:spacing w:before="0" w:after="0"/>
      </w:pPr>
      <w:r w:rsidRPr="00B90685">
        <w:t>Chaque fois qu</w:t>
      </w:r>
      <w:r w:rsidR="008C6777">
        <w:t>’</w:t>
      </w:r>
      <w:r w:rsidRPr="00B90685">
        <w:t>il poussait un flamboyant soupir</w:t>
      </w:r>
      <w:r w:rsidR="008C6777">
        <w:t>,</w:t>
      </w:r>
    </w:p>
    <w:p w14:paraId="062779EA" w14:textId="77777777" w:rsidR="008C6777" w:rsidRDefault="00B86016" w:rsidP="00BA2422">
      <w:pPr>
        <w:spacing w:before="0" w:after="0"/>
      </w:pPr>
      <w:r w:rsidRPr="00B90685">
        <w:t>Il inondait de sang cette peau couleur d</w:t>
      </w:r>
      <w:r w:rsidR="008C6777">
        <w:t>’</w:t>
      </w:r>
      <w:r w:rsidRPr="00B90685">
        <w:t>ambre</w:t>
      </w:r>
      <w:r w:rsidR="008C6777">
        <w:t>.</w:t>
      </w:r>
    </w:p>
    <w:p w14:paraId="53887459" w14:textId="77777777" w:rsidR="008C6777" w:rsidRDefault="00B86016" w:rsidP="008C6777">
      <w:pPr>
        <w:jc w:val="right"/>
      </w:pPr>
      <w:r w:rsidRPr="008C6777">
        <w:t>Charles B</w:t>
      </w:r>
      <w:r w:rsidRPr="00BA2422">
        <w:rPr>
          <w:rStyle w:val="Taille-1Caracteres"/>
        </w:rPr>
        <w:t>AUDELAIRE</w:t>
      </w:r>
      <w:r w:rsidR="008C6777">
        <w:t>.</w:t>
      </w:r>
    </w:p>
    <w:p w14:paraId="3C1FB43B" w14:textId="337CBDC1" w:rsidR="00B86016" w:rsidRPr="00B90685" w:rsidRDefault="00B86016" w:rsidP="008C6777">
      <w:pPr>
        <w:pStyle w:val="Titre2"/>
        <w:rPr>
          <w:szCs w:val="44"/>
        </w:rPr>
      </w:pPr>
      <w:bookmarkStart w:id="387" w:name="_Toc275359302"/>
      <w:bookmarkStart w:id="388" w:name="_Toc199525956"/>
      <w:r w:rsidRPr="00B90685">
        <w:rPr>
          <w:szCs w:val="44"/>
        </w:rPr>
        <w:lastRenderedPageBreak/>
        <w:t>À CELLE QUI EST TROP GAIE</w:t>
      </w:r>
      <w:bookmarkEnd w:id="387"/>
      <w:bookmarkEnd w:id="388"/>
      <w:r w:rsidRPr="00B90685">
        <w:rPr>
          <w:szCs w:val="44"/>
        </w:rPr>
        <w:br/>
      </w:r>
    </w:p>
    <w:p w14:paraId="27521340" w14:textId="365E11AD" w:rsidR="00B86016" w:rsidRPr="008C6777" w:rsidRDefault="00B86016" w:rsidP="002E080D">
      <w:pPr>
        <w:spacing w:before="0" w:after="0"/>
      </w:pPr>
      <w:r w:rsidRPr="008C6777">
        <w:t>Ta tête</w:t>
      </w:r>
      <w:r w:rsidR="008C6777">
        <w:t xml:space="preserve">, </w:t>
      </w:r>
      <w:r w:rsidRPr="008C6777">
        <w:t>ton geste</w:t>
      </w:r>
      <w:r w:rsidR="008C6777">
        <w:t xml:space="preserve">, </w:t>
      </w:r>
      <w:r w:rsidRPr="008C6777">
        <w:t>ton air</w:t>
      </w:r>
    </w:p>
    <w:p w14:paraId="03FA9054" w14:textId="77777777" w:rsidR="008C6777" w:rsidRDefault="00B86016" w:rsidP="002E080D">
      <w:pPr>
        <w:spacing w:before="0" w:after="0"/>
      </w:pPr>
      <w:r w:rsidRPr="00B90685">
        <w:t>Sont beaux comme un beau paysage</w:t>
      </w:r>
      <w:r w:rsidR="008C6777">
        <w:t>.</w:t>
      </w:r>
    </w:p>
    <w:p w14:paraId="6AC8C3C9" w14:textId="55219268" w:rsidR="00B86016" w:rsidRPr="00B90685" w:rsidRDefault="00B86016" w:rsidP="002E080D">
      <w:pPr>
        <w:spacing w:before="0" w:after="0"/>
      </w:pPr>
      <w:r w:rsidRPr="00B90685">
        <w:t>Le rire joue en ton visage</w:t>
      </w:r>
    </w:p>
    <w:p w14:paraId="3F40C296" w14:textId="77777777" w:rsidR="008C6777" w:rsidRDefault="00B86016" w:rsidP="002E080D">
      <w:pPr>
        <w:spacing w:before="0" w:after="0"/>
      </w:pPr>
      <w:r w:rsidRPr="00B90685">
        <w:t>Comme un vent frais dans un ciel clair</w:t>
      </w:r>
      <w:r w:rsidR="008C6777">
        <w:t>.</w:t>
      </w:r>
    </w:p>
    <w:p w14:paraId="54A5E0F1" w14:textId="77777777" w:rsidR="0028399A" w:rsidRDefault="0028399A" w:rsidP="002E080D">
      <w:pPr>
        <w:spacing w:before="0" w:after="0"/>
      </w:pPr>
    </w:p>
    <w:p w14:paraId="24C6E035" w14:textId="3E7F9340" w:rsidR="00B86016" w:rsidRPr="00B90685" w:rsidRDefault="00B86016" w:rsidP="002E080D">
      <w:pPr>
        <w:spacing w:before="0" w:after="0"/>
      </w:pPr>
      <w:r w:rsidRPr="00B90685">
        <w:t>Le passant chagrin que tu frôles</w:t>
      </w:r>
    </w:p>
    <w:p w14:paraId="7C9421CC" w14:textId="77777777" w:rsidR="00B86016" w:rsidRPr="00B90685" w:rsidRDefault="00B86016" w:rsidP="002E080D">
      <w:pPr>
        <w:spacing w:before="0" w:after="0"/>
      </w:pPr>
      <w:r w:rsidRPr="00B90685">
        <w:t>Est ébloui par la santé</w:t>
      </w:r>
    </w:p>
    <w:p w14:paraId="59E1996D" w14:textId="77777777" w:rsidR="00B86016" w:rsidRPr="00B90685" w:rsidRDefault="00B86016" w:rsidP="002E080D">
      <w:pPr>
        <w:spacing w:before="0" w:after="0"/>
      </w:pPr>
      <w:r w:rsidRPr="00B90685">
        <w:t>Qui jaillit comme une clarté</w:t>
      </w:r>
    </w:p>
    <w:p w14:paraId="6A7F7B4F" w14:textId="77777777" w:rsidR="008C6777" w:rsidRDefault="00B86016" w:rsidP="002E080D">
      <w:pPr>
        <w:spacing w:before="0" w:after="0"/>
      </w:pPr>
      <w:r w:rsidRPr="00B90685">
        <w:t>De tes bras et de tes épaules</w:t>
      </w:r>
      <w:r w:rsidR="008C6777">
        <w:t>.</w:t>
      </w:r>
    </w:p>
    <w:p w14:paraId="4E9F3851" w14:textId="77777777" w:rsidR="0028399A" w:rsidRDefault="0028399A" w:rsidP="002E080D">
      <w:pPr>
        <w:spacing w:before="0" w:after="0"/>
      </w:pPr>
    </w:p>
    <w:p w14:paraId="4846A751" w14:textId="3275C125" w:rsidR="00B86016" w:rsidRPr="00B90685" w:rsidRDefault="00B86016" w:rsidP="002E080D">
      <w:pPr>
        <w:spacing w:before="0" w:after="0"/>
      </w:pPr>
      <w:r w:rsidRPr="00B90685">
        <w:t>Les retentissantes couleurs</w:t>
      </w:r>
    </w:p>
    <w:p w14:paraId="598DB23B" w14:textId="77777777" w:rsidR="00B86016" w:rsidRPr="00B90685" w:rsidRDefault="00B86016" w:rsidP="002E080D">
      <w:pPr>
        <w:spacing w:before="0" w:after="0"/>
      </w:pPr>
      <w:r w:rsidRPr="00B90685">
        <w:t>Dont tu parsèmes tes toilettes</w:t>
      </w:r>
    </w:p>
    <w:p w14:paraId="2BFB592D" w14:textId="7CE35CE2" w:rsidR="00B86016" w:rsidRPr="00B90685" w:rsidRDefault="00B86016" w:rsidP="002E080D">
      <w:pPr>
        <w:spacing w:before="0" w:after="0"/>
      </w:pPr>
      <w:r w:rsidRPr="00B90685">
        <w:t>Jettent dans l</w:t>
      </w:r>
      <w:r w:rsidR="008C6777">
        <w:t>’</w:t>
      </w:r>
      <w:r w:rsidRPr="00B90685">
        <w:t>esprit des poètes</w:t>
      </w:r>
    </w:p>
    <w:p w14:paraId="23448793" w14:textId="77777777" w:rsidR="008C6777" w:rsidRDefault="00B86016" w:rsidP="002E080D">
      <w:pPr>
        <w:spacing w:before="0" w:after="0"/>
      </w:pPr>
      <w:r w:rsidRPr="00B90685">
        <w:t>L</w:t>
      </w:r>
      <w:r w:rsidR="008C6777">
        <w:t>’</w:t>
      </w:r>
      <w:r w:rsidRPr="00B90685">
        <w:t>image d</w:t>
      </w:r>
      <w:r w:rsidR="008C6777">
        <w:t>’</w:t>
      </w:r>
      <w:r w:rsidRPr="00B90685">
        <w:t>un ballet de fleurs</w:t>
      </w:r>
      <w:r w:rsidR="008C6777">
        <w:t>.</w:t>
      </w:r>
    </w:p>
    <w:p w14:paraId="38D75A95" w14:textId="77777777" w:rsidR="0028399A" w:rsidRDefault="0028399A" w:rsidP="002E080D">
      <w:pPr>
        <w:spacing w:before="0" w:after="0"/>
      </w:pPr>
    </w:p>
    <w:p w14:paraId="37BDEE4A" w14:textId="37AA81DB" w:rsidR="00B86016" w:rsidRPr="00B90685" w:rsidRDefault="00B86016" w:rsidP="002E080D">
      <w:pPr>
        <w:spacing w:before="0" w:after="0"/>
      </w:pPr>
      <w:r w:rsidRPr="00B90685">
        <w:t>Ces robes folles sont l</w:t>
      </w:r>
      <w:r w:rsidR="008C6777">
        <w:t>’</w:t>
      </w:r>
      <w:r w:rsidRPr="00B90685">
        <w:t>emblème</w:t>
      </w:r>
    </w:p>
    <w:p w14:paraId="246A662A" w14:textId="77777777" w:rsidR="008C6777" w:rsidRDefault="00B86016" w:rsidP="002E080D">
      <w:pPr>
        <w:spacing w:before="0" w:after="0"/>
      </w:pPr>
      <w:r w:rsidRPr="00B90685">
        <w:t>De ton esprit bariolé</w:t>
      </w:r>
      <w:r w:rsidR="008C6777">
        <w:t>,</w:t>
      </w:r>
    </w:p>
    <w:p w14:paraId="04FF72EB" w14:textId="77777777" w:rsidR="008C6777" w:rsidRDefault="00B86016" w:rsidP="002E080D">
      <w:pPr>
        <w:spacing w:before="0" w:after="0"/>
      </w:pPr>
      <w:r w:rsidRPr="00B90685">
        <w:t>Folle dont je suis affolé</w:t>
      </w:r>
      <w:r w:rsidR="008C6777">
        <w:t>,</w:t>
      </w:r>
    </w:p>
    <w:p w14:paraId="2770F882" w14:textId="77777777" w:rsidR="008C6777" w:rsidRDefault="00B86016" w:rsidP="002E080D">
      <w:pPr>
        <w:spacing w:before="0" w:after="0"/>
      </w:pPr>
      <w:r w:rsidRPr="00B90685">
        <w:t>Je te hais autant que je t</w:t>
      </w:r>
      <w:r w:rsidR="008C6777">
        <w:t>’</w:t>
      </w:r>
      <w:r w:rsidRPr="00B90685">
        <w:t>aime</w:t>
      </w:r>
      <w:r w:rsidR="008C6777">
        <w:t>.</w:t>
      </w:r>
    </w:p>
    <w:p w14:paraId="725D53B7" w14:textId="77777777" w:rsidR="0028399A" w:rsidRDefault="0028399A" w:rsidP="002E080D">
      <w:pPr>
        <w:spacing w:before="0" w:after="0"/>
      </w:pPr>
    </w:p>
    <w:p w14:paraId="374F191C" w14:textId="38BAD3D5" w:rsidR="00B86016" w:rsidRPr="00B90685" w:rsidRDefault="00B86016" w:rsidP="002E080D">
      <w:pPr>
        <w:spacing w:before="0" w:after="0"/>
      </w:pPr>
      <w:r w:rsidRPr="00B90685">
        <w:t>Quelquefois dans un beau jardin</w:t>
      </w:r>
    </w:p>
    <w:p w14:paraId="28B2BCCC" w14:textId="77777777" w:rsidR="008C6777" w:rsidRDefault="00B86016" w:rsidP="002E080D">
      <w:pPr>
        <w:spacing w:before="0" w:after="0"/>
      </w:pPr>
      <w:r w:rsidRPr="00B90685">
        <w:t>Où je traînais mon atonie</w:t>
      </w:r>
      <w:r w:rsidR="008C6777">
        <w:t>,</w:t>
      </w:r>
    </w:p>
    <w:p w14:paraId="18933B9C" w14:textId="77777777" w:rsidR="008C6777" w:rsidRDefault="00B86016" w:rsidP="002E080D">
      <w:pPr>
        <w:spacing w:before="0" w:after="0"/>
      </w:pPr>
      <w:r w:rsidRPr="00B90685">
        <w:t>J</w:t>
      </w:r>
      <w:r w:rsidR="008C6777">
        <w:t>’</w:t>
      </w:r>
      <w:r w:rsidRPr="00B90685">
        <w:t>ai senti</w:t>
      </w:r>
      <w:r w:rsidR="008C6777">
        <w:t xml:space="preserve">, </w:t>
      </w:r>
      <w:r w:rsidRPr="00B90685">
        <w:t>comme une ironie</w:t>
      </w:r>
      <w:r w:rsidR="008C6777">
        <w:t>,</w:t>
      </w:r>
    </w:p>
    <w:p w14:paraId="547F23C9" w14:textId="77777777" w:rsidR="008C6777" w:rsidRDefault="00B86016" w:rsidP="002E080D">
      <w:pPr>
        <w:spacing w:before="0" w:after="0"/>
      </w:pPr>
      <w:r w:rsidRPr="00B90685">
        <w:t>Le soleil déchirer mon sein</w:t>
      </w:r>
      <w:r w:rsidR="008C6777">
        <w:t>.</w:t>
      </w:r>
    </w:p>
    <w:p w14:paraId="13EA9AAC" w14:textId="77777777" w:rsidR="0028399A" w:rsidRDefault="0028399A" w:rsidP="002E080D">
      <w:pPr>
        <w:spacing w:before="0" w:after="0"/>
      </w:pPr>
    </w:p>
    <w:p w14:paraId="28D4B04A" w14:textId="01617C4F" w:rsidR="00B86016" w:rsidRPr="00B90685" w:rsidRDefault="00B86016" w:rsidP="002E080D">
      <w:pPr>
        <w:spacing w:before="0" w:after="0"/>
      </w:pPr>
      <w:r w:rsidRPr="00B90685">
        <w:t>Et le printemps et la verdure</w:t>
      </w:r>
    </w:p>
    <w:p w14:paraId="027BCA53" w14:textId="77777777" w:rsidR="00B86016" w:rsidRPr="00B90685" w:rsidRDefault="00B86016" w:rsidP="002E080D">
      <w:pPr>
        <w:spacing w:before="0" w:after="0"/>
      </w:pPr>
      <w:r w:rsidRPr="00B90685">
        <w:t>Ont tant humilié mon cœur</w:t>
      </w:r>
    </w:p>
    <w:p w14:paraId="620D718C" w14:textId="42FA45E3" w:rsidR="00B86016" w:rsidRPr="00B90685" w:rsidRDefault="00B86016" w:rsidP="002E080D">
      <w:pPr>
        <w:spacing w:before="0" w:after="0"/>
      </w:pPr>
      <w:r w:rsidRPr="00B90685">
        <w:t>Que j</w:t>
      </w:r>
      <w:r w:rsidR="008C6777">
        <w:t>’</w:t>
      </w:r>
      <w:r w:rsidRPr="00B90685">
        <w:t>ai puni sur une fleur</w:t>
      </w:r>
    </w:p>
    <w:p w14:paraId="306AECBF" w14:textId="77777777" w:rsidR="008C6777" w:rsidRDefault="00B86016" w:rsidP="002E080D">
      <w:pPr>
        <w:spacing w:before="0" w:after="0"/>
      </w:pPr>
      <w:r w:rsidRPr="00B90685">
        <w:t>L</w:t>
      </w:r>
      <w:r w:rsidR="008C6777">
        <w:t>’</w:t>
      </w:r>
      <w:r w:rsidRPr="00B90685">
        <w:t>insolence de la nature</w:t>
      </w:r>
      <w:r w:rsidR="008C6777">
        <w:t>.</w:t>
      </w:r>
    </w:p>
    <w:p w14:paraId="6EF78C25" w14:textId="77777777" w:rsidR="0028399A" w:rsidRDefault="0028399A" w:rsidP="002E080D">
      <w:pPr>
        <w:spacing w:before="0" w:after="0"/>
      </w:pPr>
    </w:p>
    <w:p w14:paraId="24F075EC" w14:textId="2A3C8643" w:rsidR="008C6777" w:rsidRDefault="00B86016" w:rsidP="002E080D">
      <w:pPr>
        <w:spacing w:before="0" w:after="0"/>
      </w:pPr>
      <w:r w:rsidRPr="00B90685">
        <w:t>Ainsi</w:t>
      </w:r>
      <w:r w:rsidR="008C6777">
        <w:t xml:space="preserve">, </w:t>
      </w:r>
      <w:r w:rsidRPr="00B90685">
        <w:t>je voudrais une nuit</w:t>
      </w:r>
      <w:r w:rsidR="008C6777">
        <w:t>,</w:t>
      </w:r>
    </w:p>
    <w:p w14:paraId="7415070F" w14:textId="77777777" w:rsidR="008C6777" w:rsidRDefault="00B86016" w:rsidP="002E080D">
      <w:pPr>
        <w:spacing w:before="0" w:after="0"/>
      </w:pPr>
      <w:r w:rsidRPr="00B90685">
        <w:t>Quand l</w:t>
      </w:r>
      <w:r w:rsidR="008C6777">
        <w:t>’</w:t>
      </w:r>
      <w:r w:rsidRPr="00B90685">
        <w:t>heure des voluptés sonne</w:t>
      </w:r>
      <w:r w:rsidR="008C6777">
        <w:t>,</w:t>
      </w:r>
    </w:p>
    <w:p w14:paraId="6FE70A60" w14:textId="37E8ABD6" w:rsidR="00B86016" w:rsidRPr="00B90685" w:rsidRDefault="00B86016" w:rsidP="002E080D">
      <w:pPr>
        <w:spacing w:before="0" w:after="0"/>
      </w:pPr>
      <w:r w:rsidRPr="00B90685">
        <w:t>Vers les trésors de ta personne</w:t>
      </w:r>
    </w:p>
    <w:p w14:paraId="12676C14" w14:textId="77777777" w:rsidR="008C6777" w:rsidRDefault="00B86016" w:rsidP="002E080D">
      <w:pPr>
        <w:spacing w:before="0" w:after="0"/>
      </w:pPr>
      <w:r w:rsidRPr="00B90685">
        <w:t>Comme un lâche ramper sans bruit</w:t>
      </w:r>
      <w:r w:rsidR="008C6777">
        <w:t>,</w:t>
      </w:r>
    </w:p>
    <w:p w14:paraId="064FFCD5" w14:textId="77777777" w:rsidR="0028399A" w:rsidRDefault="0028399A" w:rsidP="002E080D">
      <w:pPr>
        <w:spacing w:before="0" w:after="0"/>
      </w:pPr>
    </w:p>
    <w:p w14:paraId="28A2C4E4" w14:textId="29C85ACC" w:rsidR="008C6777" w:rsidRDefault="00B86016" w:rsidP="002E080D">
      <w:pPr>
        <w:spacing w:before="0" w:after="0"/>
      </w:pPr>
      <w:r w:rsidRPr="00B90685">
        <w:t>Pour châtier ta chair joyeuse</w:t>
      </w:r>
      <w:r w:rsidR="008C6777">
        <w:t>,</w:t>
      </w:r>
    </w:p>
    <w:p w14:paraId="5F6D7C45" w14:textId="24A9FEDA" w:rsidR="00B86016" w:rsidRPr="00B90685" w:rsidRDefault="00B86016" w:rsidP="002E080D">
      <w:pPr>
        <w:spacing w:before="0" w:after="0"/>
      </w:pPr>
      <w:r w:rsidRPr="00B90685">
        <w:t>Pour meurtrir ton sein pardonné</w:t>
      </w:r>
    </w:p>
    <w:p w14:paraId="0645532A" w14:textId="77777777" w:rsidR="00B86016" w:rsidRPr="00B90685" w:rsidRDefault="00B86016" w:rsidP="002E080D">
      <w:pPr>
        <w:spacing w:before="0" w:after="0"/>
      </w:pPr>
      <w:r w:rsidRPr="00B90685">
        <w:t>Et faire à ton flanc étonné</w:t>
      </w:r>
    </w:p>
    <w:p w14:paraId="43B4B0E8" w14:textId="77777777" w:rsidR="008C6777" w:rsidRDefault="00B86016" w:rsidP="002E080D">
      <w:pPr>
        <w:spacing w:before="0" w:after="0"/>
      </w:pPr>
      <w:r w:rsidRPr="00B90685">
        <w:t>Une blessure large et creuse</w:t>
      </w:r>
      <w:r w:rsidR="008C6777">
        <w:t>.</w:t>
      </w:r>
    </w:p>
    <w:p w14:paraId="2292A3FF" w14:textId="77777777" w:rsidR="0028399A" w:rsidRDefault="0028399A" w:rsidP="002E080D">
      <w:pPr>
        <w:spacing w:before="0" w:after="0"/>
      </w:pPr>
    </w:p>
    <w:p w14:paraId="73DDB85A" w14:textId="45A33E1C" w:rsidR="00B86016" w:rsidRPr="00B90685" w:rsidRDefault="00B86016" w:rsidP="002E080D">
      <w:pPr>
        <w:spacing w:before="0" w:after="0"/>
      </w:pPr>
      <w:r w:rsidRPr="00B90685">
        <w:t>Et</w:t>
      </w:r>
      <w:r w:rsidR="008C6777">
        <w:t xml:space="preserve">, </w:t>
      </w:r>
      <w:r w:rsidRPr="00B90685">
        <w:t>vertigineuse douceur</w:t>
      </w:r>
    </w:p>
    <w:p w14:paraId="6B07B3C9" w14:textId="77777777" w:rsidR="008C6777" w:rsidRDefault="00B86016" w:rsidP="002E080D">
      <w:pPr>
        <w:spacing w:before="0" w:after="0"/>
      </w:pPr>
      <w:r w:rsidRPr="00B90685">
        <w:t>À travers ces lèvres nouvelles</w:t>
      </w:r>
      <w:r w:rsidR="008C6777">
        <w:t>,</w:t>
      </w:r>
    </w:p>
    <w:p w14:paraId="23B79F76" w14:textId="77777777" w:rsidR="008C6777" w:rsidRDefault="00B86016" w:rsidP="002E080D">
      <w:pPr>
        <w:spacing w:before="0" w:after="0"/>
      </w:pPr>
      <w:r w:rsidRPr="00B90685">
        <w:t>Plus éclatantes et plus belles</w:t>
      </w:r>
      <w:r w:rsidR="008C6777">
        <w:t>,</w:t>
      </w:r>
    </w:p>
    <w:p w14:paraId="371B71AA" w14:textId="77777777" w:rsidR="008C6777" w:rsidRDefault="00B86016" w:rsidP="002E080D">
      <w:pPr>
        <w:spacing w:before="0" w:after="0"/>
      </w:pPr>
      <w:r w:rsidRPr="00B90685">
        <w:t>T</w:t>
      </w:r>
      <w:r w:rsidR="008C6777">
        <w:t>’</w:t>
      </w:r>
      <w:r w:rsidRPr="00B90685">
        <w:t>infuser mon venin</w:t>
      </w:r>
      <w:r w:rsidR="008C6777">
        <w:t xml:space="preserve">, </w:t>
      </w:r>
      <w:r w:rsidRPr="00B90685">
        <w:t>ma sœur</w:t>
      </w:r>
      <w:r w:rsidR="008C6777">
        <w:t> !</w:t>
      </w:r>
    </w:p>
    <w:p w14:paraId="7C079A05" w14:textId="77777777" w:rsidR="008C6777" w:rsidRDefault="00B86016" w:rsidP="008C6777">
      <w:pPr>
        <w:jc w:val="right"/>
      </w:pPr>
      <w:r w:rsidRPr="008C6777">
        <w:t>Charles B</w:t>
      </w:r>
      <w:r w:rsidRPr="002E080D">
        <w:rPr>
          <w:rStyle w:val="Taille-1Caracteres"/>
        </w:rPr>
        <w:t>AUDELAIRE</w:t>
      </w:r>
      <w:r w:rsidR="008C6777">
        <w:t>.</w:t>
      </w:r>
    </w:p>
    <w:p w14:paraId="242BC0D2" w14:textId="32E45116" w:rsidR="00B86016" w:rsidRPr="00B90685" w:rsidRDefault="00B86016" w:rsidP="008C6777">
      <w:pPr>
        <w:pStyle w:val="Titre2"/>
        <w:rPr>
          <w:szCs w:val="44"/>
        </w:rPr>
      </w:pPr>
      <w:bookmarkStart w:id="389" w:name="_Toc275359303"/>
      <w:bookmarkStart w:id="390" w:name="_Toc199525957"/>
      <w:r w:rsidRPr="00B90685">
        <w:rPr>
          <w:szCs w:val="44"/>
        </w:rPr>
        <w:lastRenderedPageBreak/>
        <w:t>LE LÉTHÉ</w:t>
      </w:r>
      <w:bookmarkEnd w:id="389"/>
      <w:bookmarkEnd w:id="390"/>
      <w:r w:rsidRPr="00B90685">
        <w:rPr>
          <w:szCs w:val="44"/>
        </w:rPr>
        <w:br/>
      </w:r>
    </w:p>
    <w:p w14:paraId="39921B13" w14:textId="77777777" w:rsidR="008C6777" w:rsidRDefault="00B86016" w:rsidP="0028399A">
      <w:pPr>
        <w:spacing w:before="0" w:after="0"/>
      </w:pPr>
      <w:r w:rsidRPr="00B90685">
        <w:t>Viens sur mon cœur</w:t>
      </w:r>
      <w:r w:rsidR="008C6777">
        <w:t xml:space="preserve">, </w:t>
      </w:r>
      <w:r w:rsidRPr="00B90685">
        <w:t>âme cruelle et sourde</w:t>
      </w:r>
      <w:r w:rsidR="008C6777">
        <w:t>,</w:t>
      </w:r>
    </w:p>
    <w:p w14:paraId="7A932BD5" w14:textId="77777777" w:rsidR="008C6777" w:rsidRDefault="00B86016" w:rsidP="0028399A">
      <w:pPr>
        <w:spacing w:before="0" w:after="0"/>
      </w:pPr>
      <w:r w:rsidRPr="00B90685">
        <w:t>Tigre adoré</w:t>
      </w:r>
      <w:r w:rsidR="008C6777">
        <w:t xml:space="preserve">, </w:t>
      </w:r>
      <w:r w:rsidRPr="00B90685">
        <w:t>monstre aux airs indolents</w:t>
      </w:r>
      <w:r w:rsidR="008C6777">
        <w:t>,</w:t>
      </w:r>
    </w:p>
    <w:p w14:paraId="61DD5B6C" w14:textId="35257F58" w:rsidR="00B86016" w:rsidRPr="00B90685" w:rsidRDefault="00B86016" w:rsidP="0028399A">
      <w:pPr>
        <w:spacing w:before="0" w:after="0"/>
      </w:pPr>
      <w:r w:rsidRPr="00B90685">
        <w:t>Je veux longtemps plonger mes doigts tremblants</w:t>
      </w:r>
    </w:p>
    <w:p w14:paraId="1B552DE6" w14:textId="77777777" w:rsidR="008C6777" w:rsidRDefault="00B86016" w:rsidP="0028399A">
      <w:pPr>
        <w:spacing w:before="0" w:after="0"/>
      </w:pPr>
      <w:r w:rsidRPr="00B90685">
        <w:t>Dans l</w:t>
      </w:r>
      <w:r w:rsidR="008C6777">
        <w:t>’</w:t>
      </w:r>
      <w:r w:rsidRPr="00B90685">
        <w:t>épaisseur de ta crinière lourde</w:t>
      </w:r>
      <w:r w:rsidR="008C6777">
        <w:t> ;</w:t>
      </w:r>
    </w:p>
    <w:p w14:paraId="740AB141" w14:textId="77777777" w:rsidR="0028399A" w:rsidRDefault="0028399A" w:rsidP="0028399A">
      <w:pPr>
        <w:spacing w:before="0" w:after="0"/>
      </w:pPr>
    </w:p>
    <w:p w14:paraId="6B0186A8" w14:textId="67A65B55" w:rsidR="008C6777" w:rsidRDefault="00B86016" w:rsidP="0028399A">
      <w:pPr>
        <w:spacing w:before="0" w:after="0"/>
      </w:pPr>
      <w:r w:rsidRPr="00B90685">
        <w:t>Dans tes jupons remplis de ton parfum</w:t>
      </w:r>
      <w:r w:rsidR="008C6777">
        <w:t>,</w:t>
      </w:r>
    </w:p>
    <w:p w14:paraId="015D27A0" w14:textId="2DCEA0F4" w:rsidR="00B86016" w:rsidRPr="00B90685" w:rsidRDefault="00B86016" w:rsidP="0028399A">
      <w:pPr>
        <w:spacing w:before="0" w:after="0"/>
      </w:pPr>
      <w:r w:rsidRPr="00B90685">
        <w:t>Ensevelir ma tête endolorie</w:t>
      </w:r>
    </w:p>
    <w:p w14:paraId="6DC5E543" w14:textId="77777777" w:rsidR="00B86016" w:rsidRPr="00B90685" w:rsidRDefault="00B86016" w:rsidP="0028399A">
      <w:pPr>
        <w:spacing w:before="0" w:after="0"/>
      </w:pPr>
      <w:r w:rsidRPr="00B90685">
        <w:t>Et respirer comme une fleur flétrie</w:t>
      </w:r>
    </w:p>
    <w:p w14:paraId="3E04FE19" w14:textId="77777777" w:rsidR="008C6777" w:rsidRDefault="00B86016" w:rsidP="0028399A">
      <w:pPr>
        <w:spacing w:before="0" w:after="0"/>
      </w:pPr>
      <w:r w:rsidRPr="00B90685">
        <w:t>Le doux relent de mon amour défunt</w:t>
      </w:r>
      <w:r w:rsidR="008C6777">
        <w:t>.</w:t>
      </w:r>
    </w:p>
    <w:p w14:paraId="612D3581" w14:textId="77777777" w:rsidR="0028399A" w:rsidRDefault="0028399A" w:rsidP="0028399A">
      <w:pPr>
        <w:spacing w:before="0" w:after="0"/>
      </w:pPr>
    </w:p>
    <w:p w14:paraId="7A4F44D4" w14:textId="593F0199" w:rsidR="00B86016" w:rsidRPr="00B90685" w:rsidRDefault="00B86016" w:rsidP="0028399A">
      <w:pPr>
        <w:spacing w:before="0" w:after="0"/>
      </w:pPr>
      <w:r w:rsidRPr="00B90685">
        <w:t>Je veux dormir</w:t>
      </w:r>
      <w:r w:rsidR="008C6777">
        <w:t xml:space="preserve"> ! </w:t>
      </w:r>
      <w:r w:rsidRPr="00B90685">
        <w:t>Dormir plutôt que vivre</w:t>
      </w:r>
    </w:p>
    <w:p w14:paraId="4E1064D7" w14:textId="77777777" w:rsidR="00B86016" w:rsidRPr="00B90685" w:rsidRDefault="00B86016" w:rsidP="0028399A">
      <w:pPr>
        <w:spacing w:before="0" w:after="0"/>
      </w:pPr>
      <w:r w:rsidRPr="00B90685">
        <w:t>Dans un sommeil douteux comme la mort</w:t>
      </w:r>
    </w:p>
    <w:p w14:paraId="65F959CE" w14:textId="17518AAB" w:rsidR="00B86016" w:rsidRPr="00B90685" w:rsidRDefault="00B86016" w:rsidP="0028399A">
      <w:pPr>
        <w:spacing w:before="0" w:after="0"/>
      </w:pPr>
      <w:r w:rsidRPr="00B90685">
        <w:t>J</w:t>
      </w:r>
      <w:r w:rsidR="008C6777">
        <w:t>’</w:t>
      </w:r>
      <w:r w:rsidRPr="00B90685">
        <w:t>étalerai mes baisers sans remords</w:t>
      </w:r>
    </w:p>
    <w:p w14:paraId="4C695C30" w14:textId="77777777" w:rsidR="008C6777" w:rsidRDefault="00B86016" w:rsidP="0028399A">
      <w:pPr>
        <w:spacing w:before="0" w:after="0"/>
      </w:pPr>
      <w:r w:rsidRPr="00B90685">
        <w:t>Sur ton beau corps poli comme le cuivre</w:t>
      </w:r>
      <w:r w:rsidR="008C6777">
        <w:t>.</w:t>
      </w:r>
    </w:p>
    <w:p w14:paraId="757430BD" w14:textId="77777777" w:rsidR="0028399A" w:rsidRDefault="0028399A" w:rsidP="0028399A">
      <w:pPr>
        <w:spacing w:before="0" w:after="0"/>
      </w:pPr>
    </w:p>
    <w:p w14:paraId="56E30DBF" w14:textId="1E6A776C" w:rsidR="008C6777" w:rsidRDefault="00B86016" w:rsidP="0028399A">
      <w:pPr>
        <w:spacing w:before="0" w:after="0"/>
      </w:pPr>
      <w:r w:rsidRPr="00B90685">
        <w:t>Pour engloutir mes sanglots apaisés</w:t>
      </w:r>
      <w:r w:rsidR="008C6777">
        <w:t>,</w:t>
      </w:r>
    </w:p>
    <w:p w14:paraId="3130A7B6" w14:textId="77777777" w:rsidR="008C6777" w:rsidRDefault="00B86016" w:rsidP="0028399A">
      <w:pPr>
        <w:spacing w:before="0" w:after="0"/>
      </w:pPr>
      <w:r w:rsidRPr="00B90685">
        <w:t>Rien ne vaut l</w:t>
      </w:r>
      <w:r w:rsidR="008C6777">
        <w:t>’</w:t>
      </w:r>
      <w:r w:rsidRPr="00B90685">
        <w:t>abîme de ta couche</w:t>
      </w:r>
      <w:r w:rsidR="008C6777">
        <w:t> ;</w:t>
      </w:r>
    </w:p>
    <w:p w14:paraId="57E2B746" w14:textId="5F934E53" w:rsidR="00B86016" w:rsidRPr="00B90685" w:rsidRDefault="00B86016" w:rsidP="0028399A">
      <w:pPr>
        <w:spacing w:before="0" w:after="0"/>
      </w:pPr>
      <w:r w:rsidRPr="00B90685">
        <w:t>L</w:t>
      </w:r>
      <w:r w:rsidR="008C6777">
        <w:t>’</w:t>
      </w:r>
      <w:r w:rsidRPr="00B90685">
        <w:t>oubli puissant habite sur ta bouche</w:t>
      </w:r>
    </w:p>
    <w:p w14:paraId="0DF74C0C" w14:textId="77777777" w:rsidR="008C6777" w:rsidRDefault="00B86016" w:rsidP="0028399A">
      <w:pPr>
        <w:spacing w:before="0" w:after="0"/>
      </w:pPr>
      <w:r w:rsidRPr="00B90685">
        <w:t>Et le Léthé coule dans tes baisers</w:t>
      </w:r>
      <w:r w:rsidR="008C6777">
        <w:t>.</w:t>
      </w:r>
    </w:p>
    <w:p w14:paraId="6A964F00" w14:textId="77777777" w:rsidR="0028399A" w:rsidRDefault="0028399A" w:rsidP="0028399A">
      <w:pPr>
        <w:spacing w:before="0" w:after="0"/>
      </w:pPr>
    </w:p>
    <w:p w14:paraId="52DCC612" w14:textId="057EBFF2" w:rsidR="008C6777" w:rsidRDefault="00B86016" w:rsidP="0028399A">
      <w:pPr>
        <w:spacing w:before="0" w:after="0"/>
      </w:pPr>
      <w:r w:rsidRPr="00B90685">
        <w:t>À mon destin</w:t>
      </w:r>
      <w:r w:rsidR="008C6777">
        <w:t xml:space="preserve">, </w:t>
      </w:r>
      <w:r w:rsidRPr="00B90685">
        <w:t>désormais mon délice</w:t>
      </w:r>
      <w:r w:rsidR="008C6777">
        <w:t>,</w:t>
      </w:r>
    </w:p>
    <w:p w14:paraId="07E057F7" w14:textId="77777777" w:rsidR="008C6777" w:rsidRDefault="00B86016" w:rsidP="0028399A">
      <w:pPr>
        <w:spacing w:before="0" w:after="0"/>
      </w:pPr>
      <w:r w:rsidRPr="00B90685">
        <w:t>J</w:t>
      </w:r>
      <w:r w:rsidR="008C6777">
        <w:t>’</w:t>
      </w:r>
      <w:r w:rsidRPr="00B90685">
        <w:t>obéirai comme un prédestiné</w:t>
      </w:r>
      <w:r w:rsidR="008C6777">
        <w:t>,</w:t>
      </w:r>
    </w:p>
    <w:p w14:paraId="134C2859" w14:textId="77777777" w:rsidR="008C6777" w:rsidRDefault="00B86016" w:rsidP="0028399A">
      <w:pPr>
        <w:spacing w:before="0" w:after="0"/>
      </w:pPr>
      <w:r w:rsidRPr="00B90685">
        <w:t>Martyr docile</w:t>
      </w:r>
      <w:r w:rsidR="008C6777">
        <w:t xml:space="preserve">, </w:t>
      </w:r>
      <w:r w:rsidRPr="00B90685">
        <w:t>innocent condamné</w:t>
      </w:r>
      <w:r w:rsidR="008C6777">
        <w:t>,</w:t>
      </w:r>
    </w:p>
    <w:p w14:paraId="07EBD3A7" w14:textId="77777777" w:rsidR="008C6777" w:rsidRDefault="00B86016" w:rsidP="0028399A">
      <w:pPr>
        <w:spacing w:before="0" w:after="0"/>
      </w:pPr>
      <w:r w:rsidRPr="00B90685">
        <w:t>Dont la ferveur attise le supplice</w:t>
      </w:r>
      <w:r w:rsidR="008C6777">
        <w:t>.</w:t>
      </w:r>
    </w:p>
    <w:p w14:paraId="716A7A02" w14:textId="77777777" w:rsidR="0028399A" w:rsidRDefault="0028399A" w:rsidP="0028399A">
      <w:pPr>
        <w:spacing w:before="0" w:after="0"/>
      </w:pPr>
    </w:p>
    <w:p w14:paraId="4199C826" w14:textId="236193A9" w:rsidR="00B86016" w:rsidRPr="00B90685" w:rsidRDefault="00B86016" w:rsidP="0028399A">
      <w:pPr>
        <w:spacing w:before="0" w:after="0"/>
      </w:pPr>
      <w:r w:rsidRPr="00B90685">
        <w:t>Je sucerai pour noyer ma rancœur</w:t>
      </w:r>
    </w:p>
    <w:p w14:paraId="51DC93E8" w14:textId="77777777" w:rsidR="008C6777" w:rsidRDefault="00B86016" w:rsidP="0028399A">
      <w:pPr>
        <w:spacing w:before="0" w:after="0"/>
      </w:pPr>
      <w:r w:rsidRPr="00B90685">
        <w:t>Le népenthès et la bonne ciguë</w:t>
      </w:r>
      <w:r w:rsidR="008C6777">
        <w:t>,</w:t>
      </w:r>
    </w:p>
    <w:p w14:paraId="3729B3C7" w14:textId="7D2364BD" w:rsidR="00B86016" w:rsidRPr="00B90685" w:rsidRDefault="00B86016" w:rsidP="0028399A">
      <w:pPr>
        <w:spacing w:before="0" w:after="0"/>
      </w:pPr>
      <w:r w:rsidRPr="00B90685">
        <w:t>Aux bouts charmants de cette gorge aiguë</w:t>
      </w:r>
    </w:p>
    <w:p w14:paraId="5796D2CC" w14:textId="77777777" w:rsidR="008C6777" w:rsidRDefault="00B86016" w:rsidP="0028399A">
      <w:pPr>
        <w:keepNext/>
        <w:spacing w:before="0" w:after="0"/>
      </w:pPr>
      <w:r w:rsidRPr="00B90685">
        <w:lastRenderedPageBreak/>
        <w:t>Qui n</w:t>
      </w:r>
      <w:r w:rsidR="008C6777">
        <w:t>’</w:t>
      </w:r>
      <w:r w:rsidRPr="00B90685">
        <w:t>a jamais emprisonné de cœur</w:t>
      </w:r>
      <w:r w:rsidR="008C6777">
        <w:t>.</w:t>
      </w:r>
    </w:p>
    <w:p w14:paraId="385F3C2D" w14:textId="77777777" w:rsidR="008C6777" w:rsidRDefault="00B86016" w:rsidP="008C6777">
      <w:pPr>
        <w:jc w:val="right"/>
      </w:pPr>
      <w:r w:rsidRPr="008C6777">
        <w:t>Charles B</w:t>
      </w:r>
      <w:r w:rsidRPr="0028399A">
        <w:rPr>
          <w:rStyle w:val="Taille-1Caracteres"/>
        </w:rPr>
        <w:t>AUDELAIRE</w:t>
      </w:r>
      <w:r w:rsidR="008C6777">
        <w:t>.</w:t>
      </w:r>
    </w:p>
    <w:p w14:paraId="2FB0A56C" w14:textId="5021B666" w:rsidR="00B86016" w:rsidRPr="00B90685" w:rsidRDefault="00B86016" w:rsidP="008C6777">
      <w:pPr>
        <w:pStyle w:val="Titre2"/>
        <w:rPr>
          <w:szCs w:val="44"/>
        </w:rPr>
      </w:pPr>
      <w:bookmarkStart w:id="391" w:name="_Toc275359304"/>
      <w:bookmarkStart w:id="392" w:name="_Toc199525958"/>
      <w:r w:rsidRPr="00B90685">
        <w:rPr>
          <w:szCs w:val="44"/>
        </w:rPr>
        <w:lastRenderedPageBreak/>
        <w:t>LÈVRES ROSES</w:t>
      </w:r>
      <w:bookmarkEnd w:id="391"/>
      <w:bookmarkEnd w:id="392"/>
      <w:r w:rsidRPr="00B90685">
        <w:rPr>
          <w:szCs w:val="44"/>
        </w:rPr>
        <w:br/>
      </w:r>
    </w:p>
    <w:p w14:paraId="1BAC1D42" w14:textId="77777777" w:rsidR="008C6777" w:rsidRDefault="00B86016" w:rsidP="0028399A">
      <w:pPr>
        <w:spacing w:before="0" w:after="0"/>
      </w:pPr>
      <w:r w:rsidRPr="00B90685">
        <w:t>Une négresse</w:t>
      </w:r>
      <w:r w:rsidR="008C6777">
        <w:t xml:space="preserve">, </w:t>
      </w:r>
      <w:r w:rsidRPr="00B90685">
        <w:t>par le démon secouée</w:t>
      </w:r>
      <w:r w:rsidR="008C6777">
        <w:t>,</w:t>
      </w:r>
    </w:p>
    <w:p w14:paraId="3C068B47" w14:textId="77777777" w:rsidR="008C6777" w:rsidRDefault="00B86016" w:rsidP="0028399A">
      <w:pPr>
        <w:spacing w:before="0" w:after="0"/>
      </w:pPr>
      <w:r w:rsidRPr="00B90685">
        <w:t>Veut goûter une triste enfant aux fruits nouveaux</w:t>
      </w:r>
      <w:r w:rsidR="008C6777">
        <w:t>,</w:t>
      </w:r>
    </w:p>
    <w:p w14:paraId="19682B40" w14:textId="77777777" w:rsidR="008C6777" w:rsidRDefault="00B86016" w:rsidP="0028399A">
      <w:pPr>
        <w:spacing w:before="0" w:after="0"/>
      </w:pPr>
      <w:r w:rsidRPr="00B90685">
        <w:t>Criminelle innocente en sa robe trouée</w:t>
      </w:r>
      <w:r w:rsidR="008C6777">
        <w:t>,</w:t>
      </w:r>
    </w:p>
    <w:p w14:paraId="34137039" w14:textId="77777777" w:rsidR="008C6777" w:rsidRDefault="00B86016" w:rsidP="0028399A">
      <w:pPr>
        <w:spacing w:before="0" w:after="0"/>
      </w:pPr>
      <w:r w:rsidRPr="00B90685">
        <w:t>Et la goinfre s</w:t>
      </w:r>
      <w:r w:rsidR="008C6777">
        <w:t>’</w:t>
      </w:r>
      <w:r w:rsidRPr="00B90685">
        <w:t>apprête à de rusés travaux</w:t>
      </w:r>
      <w:r w:rsidR="008C6777">
        <w:t>.</w:t>
      </w:r>
    </w:p>
    <w:p w14:paraId="2D5A4F54" w14:textId="77777777" w:rsidR="0028399A" w:rsidRDefault="0028399A" w:rsidP="0028399A">
      <w:pPr>
        <w:spacing w:before="0" w:after="0"/>
      </w:pPr>
    </w:p>
    <w:p w14:paraId="684837D8" w14:textId="6D2486F5" w:rsidR="008C6777" w:rsidRDefault="00B86016" w:rsidP="0028399A">
      <w:pPr>
        <w:spacing w:before="0" w:after="0"/>
      </w:pPr>
      <w:r w:rsidRPr="00B90685">
        <w:t>Sur son ventre elle allonge en bête ses tétines</w:t>
      </w:r>
      <w:r w:rsidR="008C6777">
        <w:t>,</w:t>
      </w:r>
    </w:p>
    <w:p w14:paraId="757FEDFC" w14:textId="68C4FDC4" w:rsidR="00B86016" w:rsidRPr="00B90685" w:rsidRDefault="00B86016" w:rsidP="0028399A">
      <w:pPr>
        <w:spacing w:before="0" w:after="0"/>
      </w:pPr>
      <w:r w:rsidRPr="00B90685">
        <w:t>Heureuse d</w:t>
      </w:r>
      <w:r w:rsidR="008C6777">
        <w:t>’</w:t>
      </w:r>
      <w:r w:rsidRPr="00B90685">
        <w:t>être nue</w:t>
      </w:r>
      <w:r w:rsidR="008C6777">
        <w:t xml:space="preserve">, </w:t>
      </w:r>
      <w:r w:rsidRPr="00B90685">
        <w:t>et s</w:t>
      </w:r>
      <w:r w:rsidR="008C6777">
        <w:t>’</w:t>
      </w:r>
      <w:r w:rsidRPr="00B90685">
        <w:t>acharne à saisir</w:t>
      </w:r>
    </w:p>
    <w:p w14:paraId="6ED8C4B1" w14:textId="77777777" w:rsidR="008C6777" w:rsidRDefault="00B86016" w:rsidP="0028399A">
      <w:pPr>
        <w:spacing w:before="0" w:after="0"/>
      </w:pPr>
      <w:r w:rsidRPr="00B90685">
        <w:t>Ses deux pieds écartés en l</w:t>
      </w:r>
      <w:r w:rsidR="008C6777">
        <w:t>’</w:t>
      </w:r>
      <w:r w:rsidRPr="00B90685">
        <w:t>air dans ses bottines</w:t>
      </w:r>
      <w:r w:rsidR="008C6777">
        <w:t>,</w:t>
      </w:r>
    </w:p>
    <w:p w14:paraId="209F5722" w14:textId="77777777" w:rsidR="008C6777" w:rsidRDefault="00B86016" w:rsidP="0028399A">
      <w:pPr>
        <w:spacing w:before="0" w:after="0"/>
      </w:pPr>
      <w:r w:rsidRPr="00B90685">
        <w:t>Dont l</w:t>
      </w:r>
      <w:r w:rsidR="008C6777">
        <w:t>’</w:t>
      </w:r>
      <w:r w:rsidRPr="00B90685">
        <w:t>indécente vue augmente son plaisir</w:t>
      </w:r>
      <w:r w:rsidR="008C6777">
        <w:t> ;</w:t>
      </w:r>
    </w:p>
    <w:p w14:paraId="71C33C48" w14:textId="77777777" w:rsidR="0028399A" w:rsidRDefault="0028399A" w:rsidP="0028399A">
      <w:pPr>
        <w:spacing w:before="0" w:after="0"/>
      </w:pPr>
    </w:p>
    <w:p w14:paraId="411B2228" w14:textId="7CA219C3" w:rsidR="008C6777" w:rsidRDefault="00B86016" w:rsidP="0028399A">
      <w:pPr>
        <w:spacing w:before="0" w:after="0"/>
      </w:pPr>
      <w:r w:rsidRPr="00B90685">
        <w:t>Puis</w:t>
      </w:r>
      <w:r w:rsidR="008C6777">
        <w:t xml:space="preserve">, </w:t>
      </w:r>
      <w:r w:rsidRPr="00B90685">
        <w:t>près de la chair blanche aux maigreurs de gazelle</w:t>
      </w:r>
      <w:r w:rsidR="008C6777">
        <w:t>,</w:t>
      </w:r>
    </w:p>
    <w:p w14:paraId="432E83E1" w14:textId="77777777" w:rsidR="008C6777" w:rsidRDefault="00B86016" w:rsidP="0028399A">
      <w:pPr>
        <w:spacing w:before="0" w:after="0"/>
      </w:pPr>
      <w:r w:rsidRPr="00B90685">
        <w:t>Qui tremble</w:t>
      </w:r>
      <w:r w:rsidR="008C6777">
        <w:t xml:space="preserve">, </w:t>
      </w:r>
      <w:r w:rsidRPr="00B90685">
        <w:t>sur le dos</w:t>
      </w:r>
      <w:r w:rsidR="008C6777">
        <w:t xml:space="preserve">, </w:t>
      </w:r>
      <w:r w:rsidRPr="00B90685">
        <w:t>comme un fol éléphant</w:t>
      </w:r>
      <w:r w:rsidR="008C6777">
        <w:t>,</w:t>
      </w:r>
    </w:p>
    <w:p w14:paraId="38849F4A" w14:textId="77777777" w:rsidR="008C6777" w:rsidRDefault="00B86016" w:rsidP="0028399A">
      <w:pPr>
        <w:spacing w:before="0" w:after="0"/>
      </w:pPr>
      <w:r w:rsidRPr="00B90685">
        <w:t>Renversée</w:t>
      </w:r>
      <w:r w:rsidR="008C6777">
        <w:t xml:space="preserve">, </w:t>
      </w:r>
      <w:r w:rsidRPr="00B90685">
        <w:t>elle attend et s</w:t>
      </w:r>
      <w:r w:rsidR="008C6777">
        <w:t>’</w:t>
      </w:r>
      <w:r w:rsidRPr="00B90685">
        <w:t>admire avec zèle</w:t>
      </w:r>
      <w:r w:rsidR="008C6777">
        <w:t>.</w:t>
      </w:r>
    </w:p>
    <w:p w14:paraId="6C436343" w14:textId="77777777" w:rsidR="008C6777" w:rsidRDefault="00B86016" w:rsidP="0028399A">
      <w:pPr>
        <w:spacing w:before="0" w:after="0"/>
      </w:pPr>
      <w:r w:rsidRPr="00B90685">
        <w:t>En riant de ses dents naïves à l</w:t>
      </w:r>
      <w:r w:rsidR="008C6777">
        <w:t>’</w:t>
      </w:r>
      <w:r w:rsidRPr="00B90685">
        <w:t>enfant</w:t>
      </w:r>
      <w:r w:rsidR="008C6777">
        <w:t> ;</w:t>
      </w:r>
    </w:p>
    <w:p w14:paraId="32D5AA3E" w14:textId="77777777" w:rsidR="0028399A" w:rsidRDefault="0028399A" w:rsidP="0028399A">
      <w:pPr>
        <w:spacing w:before="0" w:after="0"/>
      </w:pPr>
    </w:p>
    <w:p w14:paraId="06D792A1" w14:textId="69EC8C77" w:rsidR="00B86016" w:rsidRPr="00B90685" w:rsidRDefault="00B86016" w:rsidP="0028399A">
      <w:pPr>
        <w:spacing w:before="0" w:after="0"/>
      </w:pPr>
      <w:r w:rsidRPr="00B90685">
        <w:t>Et</w:t>
      </w:r>
      <w:r w:rsidR="008C6777">
        <w:t xml:space="preserve">, </w:t>
      </w:r>
      <w:r w:rsidRPr="00B90685">
        <w:t>dans ses jambes quand la victime se couche</w:t>
      </w:r>
    </w:p>
    <w:p w14:paraId="7B1EAD46" w14:textId="77777777" w:rsidR="008C6777" w:rsidRDefault="00B86016" w:rsidP="0028399A">
      <w:pPr>
        <w:spacing w:before="0" w:after="0"/>
      </w:pPr>
      <w:r w:rsidRPr="00B90685">
        <w:t>Levant une peau noire ouverte sous le crin</w:t>
      </w:r>
      <w:r w:rsidR="008C6777">
        <w:t>,</w:t>
      </w:r>
    </w:p>
    <w:p w14:paraId="65967FE1" w14:textId="7043FBC5" w:rsidR="00B86016" w:rsidRPr="00B90685" w:rsidRDefault="00B86016" w:rsidP="0028399A">
      <w:pPr>
        <w:spacing w:before="0" w:after="0"/>
      </w:pPr>
      <w:r w:rsidRPr="00B90685">
        <w:t>Avance le palais de cette infâme bouche</w:t>
      </w:r>
    </w:p>
    <w:p w14:paraId="50E26F6E" w14:textId="77777777" w:rsidR="008C6777" w:rsidRDefault="00B86016" w:rsidP="0028399A">
      <w:pPr>
        <w:spacing w:before="0" w:after="0"/>
      </w:pPr>
      <w:r w:rsidRPr="00B90685">
        <w:t>Pâle et rose comme un coquillage marin</w:t>
      </w:r>
      <w:r w:rsidR="008C6777">
        <w:t>.</w:t>
      </w:r>
    </w:p>
    <w:p w14:paraId="4CFFBFB9" w14:textId="77777777" w:rsidR="008C6777" w:rsidRDefault="00B86016" w:rsidP="008C6777">
      <w:pPr>
        <w:jc w:val="right"/>
      </w:pPr>
      <w:r w:rsidRPr="008C6777">
        <w:t>Stéphane M</w:t>
      </w:r>
      <w:r w:rsidRPr="0028399A">
        <w:rPr>
          <w:rStyle w:val="Taille-1Caracteres"/>
        </w:rPr>
        <w:t>ALLARMÉ</w:t>
      </w:r>
      <w:r w:rsidR="008C6777">
        <w:t>.</w:t>
      </w:r>
    </w:p>
    <w:p w14:paraId="3ED589D2" w14:textId="208B7FFC" w:rsidR="00B86016" w:rsidRPr="00B90685" w:rsidRDefault="00B86016" w:rsidP="008C6777">
      <w:pPr>
        <w:pStyle w:val="Titre2"/>
        <w:rPr>
          <w:szCs w:val="44"/>
        </w:rPr>
      </w:pPr>
      <w:bookmarkStart w:id="393" w:name="_Toc275359305"/>
      <w:bookmarkStart w:id="394" w:name="_Toc199525959"/>
      <w:r w:rsidRPr="00B90685">
        <w:rPr>
          <w:szCs w:val="44"/>
        </w:rPr>
        <w:lastRenderedPageBreak/>
        <w:t>À MADAME S</w:t>
      </w:r>
      <w:r w:rsidR="008C6777">
        <w:rPr>
          <w:szCs w:val="44"/>
        </w:rPr>
        <w:t>…</w:t>
      </w:r>
      <w:bookmarkEnd w:id="393"/>
      <w:bookmarkEnd w:id="394"/>
      <w:r w:rsidR="008C6777">
        <w:rPr>
          <w:szCs w:val="44"/>
        </w:rPr>
        <w:br/>
      </w:r>
    </w:p>
    <w:p w14:paraId="5DD9F25E" w14:textId="77777777" w:rsidR="008C6777" w:rsidRDefault="00B86016" w:rsidP="0028399A">
      <w:pPr>
        <w:spacing w:before="0" w:after="0"/>
      </w:pPr>
      <w:r w:rsidRPr="00B90685">
        <w:t>Madame</w:t>
      </w:r>
      <w:r w:rsidR="008C6777">
        <w:t xml:space="preserve">, </w:t>
      </w:r>
      <w:r w:rsidRPr="00B90685">
        <w:t>vous avez l</w:t>
      </w:r>
      <w:r w:rsidR="008C6777">
        <w:t>’</w:t>
      </w:r>
      <w:r w:rsidRPr="00B90685">
        <w:t>œil clair comme un beau ciel</w:t>
      </w:r>
      <w:r w:rsidR="008C6777">
        <w:t>,</w:t>
      </w:r>
    </w:p>
    <w:p w14:paraId="1B3879D3" w14:textId="77777777" w:rsidR="008C6777" w:rsidRDefault="00B86016" w:rsidP="0028399A">
      <w:pPr>
        <w:spacing w:before="0" w:after="0"/>
      </w:pPr>
      <w:r w:rsidRPr="00B90685">
        <w:t>La gorge faite au tour</w:t>
      </w:r>
      <w:r w:rsidR="008C6777">
        <w:t xml:space="preserve">. </w:t>
      </w:r>
      <w:r w:rsidRPr="00B90685">
        <w:t>Un nez substantiel</w:t>
      </w:r>
      <w:r w:rsidR="008C6777">
        <w:t>,</w:t>
      </w:r>
    </w:p>
    <w:p w14:paraId="667C493A" w14:textId="77777777" w:rsidR="008C6777" w:rsidRDefault="00B86016" w:rsidP="0028399A">
      <w:pPr>
        <w:spacing w:before="0" w:after="0"/>
      </w:pPr>
      <w:r w:rsidRPr="00B90685">
        <w:t>Malgré la lèvre mince et la bouche mignonne</w:t>
      </w:r>
      <w:r w:rsidR="008C6777">
        <w:t>,</w:t>
      </w:r>
    </w:p>
    <w:p w14:paraId="57B68FC2" w14:textId="77777777" w:rsidR="008C6777" w:rsidRDefault="00B86016" w:rsidP="0028399A">
      <w:pPr>
        <w:spacing w:before="0" w:after="0"/>
      </w:pPr>
      <w:r w:rsidRPr="00B90685">
        <w:t>Mais vous avez le cul d</w:t>
      </w:r>
      <w:r w:rsidR="008C6777">
        <w:t>’</w:t>
      </w:r>
      <w:r w:rsidRPr="00B90685">
        <w:t>une fière lionne</w:t>
      </w:r>
      <w:r w:rsidR="008C6777">
        <w:t>.</w:t>
      </w:r>
    </w:p>
    <w:p w14:paraId="0DBD04A1" w14:textId="77777777" w:rsidR="008C6777" w:rsidRDefault="00B86016" w:rsidP="008C6777">
      <w:pPr>
        <w:jc w:val="right"/>
      </w:pPr>
      <w:r w:rsidRPr="008C6777">
        <w:t>Jean M</w:t>
      </w:r>
      <w:r w:rsidRPr="0028399A">
        <w:rPr>
          <w:rStyle w:val="Taille-1Caracteres"/>
        </w:rPr>
        <w:t>ORÉAS</w:t>
      </w:r>
      <w:r w:rsidR="008C6777">
        <w:t>.</w:t>
      </w:r>
    </w:p>
    <w:p w14:paraId="04EA8530" w14:textId="11B5FD24" w:rsidR="00B86016" w:rsidRPr="00B90685" w:rsidRDefault="00B86016" w:rsidP="008C6777">
      <w:pPr>
        <w:pStyle w:val="Titre2"/>
        <w:rPr>
          <w:szCs w:val="44"/>
        </w:rPr>
      </w:pPr>
      <w:bookmarkStart w:id="395" w:name="_Toc275359306"/>
      <w:bookmarkStart w:id="396" w:name="_Toc199525960"/>
      <w:r w:rsidRPr="00B90685">
        <w:rPr>
          <w:szCs w:val="44"/>
        </w:rPr>
        <w:lastRenderedPageBreak/>
        <w:t>DEUX SONGES</w:t>
      </w:r>
      <w:bookmarkEnd w:id="395"/>
      <w:bookmarkEnd w:id="396"/>
      <w:r w:rsidRPr="00B90685">
        <w:rPr>
          <w:szCs w:val="44"/>
        </w:rPr>
        <w:br/>
      </w:r>
    </w:p>
    <w:p w14:paraId="0BDD3261" w14:textId="77777777" w:rsidR="008C6777" w:rsidRDefault="00B86016" w:rsidP="0028399A">
      <w:pPr>
        <w:pStyle w:val="Titre3"/>
      </w:pPr>
      <w:bookmarkStart w:id="397" w:name="_Toc199525961"/>
      <w:r w:rsidRPr="008C6777">
        <w:t>I</w:t>
      </w:r>
      <w:bookmarkEnd w:id="397"/>
    </w:p>
    <w:p w14:paraId="49B365EE" w14:textId="44E2F677" w:rsidR="00B86016" w:rsidRPr="00B90685" w:rsidRDefault="00B86016" w:rsidP="0028399A">
      <w:pPr>
        <w:spacing w:before="0" w:after="0"/>
      </w:pPr>
      <w:r w:rsidRPr="00B90685">
        <w:t>Cette nuit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étais seul</w:t>
      </w:r>
      <w:r w:rsidR="008C6777">
        <w:t xml:space="preserve">, </w:t>
      </w:r>
      <w:r w:rsidRPr="00B90685">
        <w:t>comme Sapphô</w:t>
      </w:r>
      <w:r w:rsidR="008C6777">
        <w:t xml:space="preserve"> ; </w:t>
      </w:r>
      <w:r w:rsidRPr="00B90685">
        <w:t>les roses</w:t>
      </w:r>
    </w:p>
    <w:p w14:paraId="1ECC7228" w14:textId="77777777" w:rsidR="008C6777" w:rsidRDefault="00B86016" w:rsidP="0028399A">
      <w:pPr>
        <w:spacing w:before="0" w:after="0"/>
      </w:pPr>
      <w:r w:rsidRPr="00B90685">
        <w:t>Transmuaient en parfum le mystère des choses</w:t>
      </w:r>
      <w:r w:rsidR="008C6777">
        <w:t> ;</w:t>
      </w:r>
    </w:p>
    <w:p w14:paraId="57D2F2A1" w14:textId="7A3F89F9" w:rsidR="00B86016" w:rsidRPr="00B90685" w:rsidRDefault="00B86016" w:rsidP="0028399A">
      <w:pPr>
        <w:spacing w:before="0" w:after="0"/>
      </w:pPr>
      <w:r w:rsidRPr="00B90685">
        <w:t>L</w:t>
      </w:r>
      <w:r w:rsidR="008C6777">
        <w:t>’</w:t>
      </w:r>
      <w:r w:rsidRPr="00B90685">
        <w:t>amoureuse Luna des so</w:t>
      </w:r>
      <w:r w:rsidR="0028399A">
        <w:t>ir</w:t>
      </w:r>
      <w:r w:rsidRPr="00B90685">
        <w:t>s de messidor</w:t>
      </w:r>
    </w:p>
    <w:p w14:paraId="6457E5DF" w14:textId="77777777" w:rsidR="008C6777" w:rsidRDefault="00B86016" w:rsidP="0028399A">
      <w:pPr>
        <w:spacing w:before="0" w:after="0"/>
      </w:pPr>
      <w:r w:rsidRPr="00B90685">
        <w:t>Se frôlait aux bouquins moirés de pourpre et d</w:t>
      </w:r>
      <w:r w:rsidR="008C6777">
        <w:t>’</w:t>
      </w:r>
      <w:r w:rsidRPr="00B90685">
        <w:t>or</w:t>
      </w:r>
      <w:r w:rsidR="008C6777">
        <w:t> ;</w:t>
      </w:r>
    </w:p>
    <w:p w14:paraId="355E42A3" w14:textId="24441EA2" w:rsidR="00B86016" w:rsidRPr="00B90685" w:rsidRDefault="00B86016" w:rsidP="0028399A">
      <w:pPr>
        <w:spacing w:before="0" w:after="0"/>
      </w:pPr>
      <w:r w:rsidRPr="00B90685">
        <w:t>Horace</w:t>
      </w:r>
      <w:r w:rsidR="008C6777">
        <w:t xml:space="preserve">, </w:t>
      </w:r>
      <w:r w:rsidRPr="00B90685">
        <w:t>Martial</w:t>
      </w:r>
      <w:r w:rsidR="008C6777">
        <w:t xml:space="preserve">, </w:t>
      </w:r>
      <w:r w:rsidRPr="00B90685">
        <w:t>Herrick</w:t>
      </w:r>
      <w:r w:rsidR="008C6777">
        <w:t xml:space="preserve">, </w:t>
      </w:r>
      <w:r w:rsidRPr="00B90685">
        <w:t>Maynard</w:t>
      </w:r>
      <w:r w:rsidR="008C6777">
        <w:t xml:space="preserve">, </w:t>
      </w:r>
      <w:r w:rsidRPr="00B90685">
        <w:t>Catulle</w:t>
      </w:r>
    </w:p>
    <w:p w14:paraId="62784EBC" w14:textId="77777777" w:rsidR="008C6777" w:rsidRDefault="00B86016" w:rsidP="0028399A">
      <w:pPr>
        <w:spacing w:before="0" w:after="0"/>
      </w:pPr>
      <w:r w:rsidRPr="00B90685">
        <w:t>Reflétaient le rayon d</w:t>
      </w:r>
      <w:r w:rsidR="008C6777">
        <w:t>’</w:t>
      </w:r>
      <w:r w:rsidRPr="00B90685">
        <w:t>argent qui les adule</w:t>
      </w:r>
      <w:r w:rsidR="008C6777">
        <w:t> ;</w:t>
      </w:r>
    </w:p>
    <w:p w14:paraId="3BE267A1" w14:textId="1B1A7E9F" w:rsidR="00B86016" w:rsidRPr="00B90685" w:rsidRDefault="00B86016" w:rsidP="0028399A">
      <w:pPr>
        <w:spacing w:before="0" w:after="0"/>
      </w:pPr>
      <w:r w:rsidRPr="00B90685">
        <w:t>Je pensais à ta bouche et je faisais des vers</w:t>
      </w:r>
    </w:p>
    <w:p w14:paraId="66528094" w14:textId="77777777" w:rsidR="008C6777" w:rsidRDefault="00B86016" w:rsidP="0028399A">
      <w:pPr>
        <w:spacing w:before="0" w:after="0"/>
      </w:pPr>
      <w:r w:rsidRPr="00B90685">
        <w:t>Sur ton double sourire</w:t>
      </w:r>
      <w:r w:rsidR="008C6777">
        <w:t xml:space="preserve">, </w:t>
      </w:r>
      <w:r w:rsidRPr="00B90685">
        <w:t>innocent et pervers</w:t>
      </w:r>
      <w:r w:rsidR="008C6777">
        <w:t> ;</w:t>
      </w:r>
    </w:p>
    <w:p w14:paraId="6E4FBBE0" w14:textId="77777777" w:rsidR="008C6777" w:rsidRDefault="00B86016" w:rsidP="0028399A">
      <w:pPr>
        <w:spacing w:before="0" w:after="0"/>
      </w:pPr>
      <w:r w:rsidRPr="00B90685">
        <w:t>Enfin</w:t>
      </w:r>
      <w:r w:rsidR="008C6777">
        <w:t xml:space="preserve">, </w:t>
      </w:r>
      <w:r w:rsidRPr="00B90685">
        <w:t>je m</w:t>
      </w:r>
      <w:r w:rsidR="008C6777">
        <w:t>’</w:t>
      </w:r>
      <w:r w:rsidRPr="00B90685">
        <w:t>endormis</w:t>
      </w:r>
      <w:r w:rsidR="008C6777">
        <w:t xml:space="preserve"> ; </w:t>
      </w:r>
      <w:r w:rsidRPr="00B90685">
        <w:t>tu visitas mon rêve</w:t>
      </w:r>
      <w:r w:rsidR="008C6777">
        <w:t> :</w:t>
      </w:r>
    </w:p>
    <w:p w14:paraId="62A42671" w14:textId="77777777" w:rsidR="008C6777" w:rsidRDefault="008C6777" w:rsidP="0028399A">
      <w:pPr>
        <w:spacing w:before="0" w:after="0"/>
      </w:pPr>
      <w:r>
        <w:t>— </w:t>
      </w:r>
      <w:r w:rsidR="00B86016" w:rsidRPr="00B90685">
        <w:t>Ton image commence</w:t>
      </w:r>
      <w:r>
        <w:t xml:space="preserve">, </w:t>
      </w:r>
      <w:r w:rsidR="00B86016" w:rsidRPr="00B90685">
        <w:t>et mon sommeil achève</w:t>
      </w:r>
      <w:r>
        <w:t>,</w:t>
      </w:r>
    </w:p>
    <w:p w14:paraId="1A1DC9E5" w14:textId="03E77C9C" w:rsidR="00B86016" w:rsidRPr="00B90685" w:rsidRDefault="00B86016" w:rsidP="0028399A">
      <w:pPr>
        <w:spacing w:before="0" w:after="0"/>
      </w:pPr>
      <w:r w:rsidRPr="00B90685">
        <w:t>D</w:t>
      </w:r>
      <w:r w:rsidR="008C6777">
        <w:t>’</w:t>
      </w:r>
      <w:r w:rsidRPr="00B90685">
        <w:t>un geste inconscient</w:t>
      </w:r>
      <w:r w:rsidR="008C6777">
        <w:t xml:space="preserve"> ; </w:t>
      </w:r>
      <w:r w:rsidRPr="00B90685">
        <w:t>la forme de ton corps</w:t>
      </w:r>
    </w:p>
    <w:p w14:paraId="5DE29786" w14:textId="77777777" w:rsidR="008C6777" w:rsidRDefault="00B86016" w:rsidP="0028399A">
      <w:pPr>
        <w:spacing w:before="0" w:after="0"/>
      </w:pPr>
      <w:r w:rsidRPr="00B90685">
        <w:t>S</w:t>
      </w:r>
      <w:r w:rsidR="008C6777">
        <w:t>’</w:t>
      </w:r>
      <w:r w:rsidRPr="00B90685">
        <w:t>empare de ma chair</w:t>
      </w:r>
      <w:r w:rsidR="008C6777">
        <w:t xml:space="preserve"> ; </w:t>
      </w:r>
      <w:r w:rsidRPr="00B90685">
        <w:t>tu m</w:t>
      </w:r>
      <w:r w:rsidR="008C6777">
        <w:t>’</w:t>
      </w:r>
      <w:r w:rsidRPr="00B90685">
        <w:t>étreins</w:t>
      </w:r>
      <w:r w:rsidR="008C6777">
        <w:t xml:space="preserve">, </w:t>
      </w:r>
      <w:r w:rsidRPr="00B90685">
        <w:t>tu me mords</w:t>
      </w:r>
      <w:r w:rsidR="008C6777">
        <w:t>,</w:t>
      </w:r>
    </w:p>
    <w:p w14:paraId="05C882B9" w14:textId="77777777" w:rsidR="008C6777" w:rsidRDefault="00B86016" w:rsidP="0028399A">
      <w:pPr>
        <w:spacing w:before="0" w:after="0"/>
      </w:pPr>
      <w:r w:rsidRPr="00B90685">
        <w:t>C</w:t>
      </w:r>
      <w:r w:rsidR="008C6777">
        <w:t>’</w:t>
      </w:r>
      <w:r w:rsidRPr="00B90685">
        <w:t>est bien toi</w:t>
      </w:r>
      <w:r w:rsidR="008C6777">
        <w:t xml:space="preserve">, </w:t>
      </w:r>
      <w:r w:rsidRPr="00B90685">
        <w:t>je te sens fondre en moi</w:t>
      </w:r>
      <w:r w:rsidR="008C6777">
        <w:t xml:space="preserve">, </w:t>
      </w:r>
      <w:r w:rsidRPr="00B90685">
        <w:t>quand tout glisse</w:t>
      </w:r>
      <w:r w:rsidR="008C6777">
        <w:t>,</w:t>
      </w:r>
    </w:p>
    <w:p w14:paraId="068618EF" w14:textId="77777777" w:rsidR="008C6777" w:rsidRDefault="00B86016" w:rsidP="0028399A">
      <w:pPr>
        <w:spacing w:before="0" w:after="0"/>
      </w:pPr>
      <w:r w:rsidRPr="00B90685">
        <w:t>Et je m</w:t>
      </w:r>
      <w:r w:rsidR="008C6777">
        <w:t>’</w:t>
      </w:r>
      <w:r w:rsidRPr="00B90685">
        <w:t>éveille en regrettant ce vain délice</w:t>
      </w:r>
      <w:r w:rsidR="008C6777">
        <w:t>.</w:t>
      </w:r>
    </w:p>
    <w:p w14:paraId="2C899404" w14:textId="784B9452" w:rsidR="008C6777" w:rsidRDefault="00B86016" w:rsidP="0028399A">
      <w:pPr>
        <w:pStyle w:val="Titre3"/>
      </w:pPr>
      <w:bookmarkStart w:id="398" w:name="_Toc199525962"/>
      <w:r w:rsidRPr="008C6777">
        <w:t>II</w:t>
      </w:r>
      <w:bookmarkEnd w:id="398"/>
    </w:p>
    <w:p w14:paraId="38175336" w14:textId="77777777" w:rsidR="008C6777" w:rsidRDefault="00B86016" w:rsidP="0028399A">
      <w:pPr>
        <w:spacing w:before="0" w:after="0"/>
      </w:pPr>
      <w:r w:rsidRPr="00B90685">
        <w:t>Quand l</w:t>
      </w:r>
      <w:r w:rsidR="008C6777">
        <w:t>’</w:t>
      </w:r>
      <w:r w:rsidRPr="00B90685">
        <w:t>aube s</w:t>
      </w:r>
      <w:r w:rsidR="008C6777">
        <w:t>’</w:t>
      </w:r>
      <w:r w:rsidRPr="00B90685">
        <w:t>éparpille en oiseaux d</w:t>
      </w:r>
      <w:r w:rsidR="008C6777">
        <w:t>’</w:t>
      </w:r>
      <w:r w:rsidRPr="00B90685">
        <w:t>écarlate</w:t>
      </w:r>
      <w:r w:rsidR="008C6777">
        <w:t>,</w:t>
      </w:r>
    </w:p>
    <w:p w14:paraId="3D2E1124" w14:textId="77777777" w:rsidR="008C6777" w:rsidRDefault="00B86016" w:rsidP="0028399A">
      <w:pPr>
        <w:spacing w:before="0" w:after="0"/>
      </w:pPr>
      <w:r w:rsidRPr="00B90685">
        <w:t>J</w:t>
      </w:r>
      <w:r w:rsidR="008C6777">
        <w:t>’</w:t>
      </w:r>
      <w:r w:rsidRPr="00B90685">
        <w:t>évoque dans l</w:t>
      </w:r>
      <w:r w:rsidR="008C6777">
        <w:t>’</w:t>
      </w:r>
      <w:r w:rsidRPr="00B90685">
        <w:t>azur le divin Polykrate</w:t>
      </w:r>
      <w:r w:rsidR="008C6777">
        <w:t> :</w:t>
      </w:r>
    </w:p>
    <w:p w14:paraId="769BA8A0" w14:textId="71E0190E" w:rsidR="00B86016" w:rsidRPr="00B90685" w:rsidRDefault="00B86016" w:rsidP="0028399A">
      <w:pPr>
        <w:spacing w:before="0" w:after="0"/>
      </w:pPr>
      <w:r w:rsidRPr="00B90685">
        <w:t>Une île à l</w:t>
      </w:r>
      <w:r w:rsidR="008C6777">
        <w:t>’</w:t>
      </w:r>
      <w:r w:rsidRPr="00B90685">
        <w:t>horizon devient Samos</w:t>
      </w:r>
      <w:r w:rsidR="008C6777">
        <w:t xml:space="preserve"> ; </w:t>
      </w:r>
      <w:r w:rsidRPr="00B90685">
        <w:t>brigand</w:t>
      </w:r>
    </w:p>
    <w:p w14:paraId="61805F3F" w14:textId="77777777" w:rsidR="008C6777" w:rsidRDefault="00B86016" w:rsidP="0028399A">
      <w:pPr>
        <w:spacing w:before="0" w:after="0"/>
      </w:pPr>
      <w:r w:rsidRPr="00B90685">
        <w:t>Rêveur</w:t>
      </w:r>
      <w:r w:rsidR="008C6777">
        <w:t xml:space="preserve">, </w:t>
      </w:r>
      <w:r w:rsidRPr="00B90685">
        <w:t>amoureux d</w:t>
      </w:r>
      <w:r w:rsidR="008C6777">
        <w:t>’</w:t>
      </w:r>
      <w:r w:rsidRPr="00B90685">
        <w:t>art</w:t>
      </w:r>
      <w:r w:rsidR="008C6777">
        <w:t xml:space="preserve">, </w:t>
      </w:r>
      <w:r w:rsidRPr="00B90685">
        <w:t>magnifique</w:t>
      </w:r>
      <w:r w:rsidR="008C6777">
        <w:t xml:space="preserve">, </w:t>
      </w:r>
      <w:r w:rsidRPr="00B90685">
        <w:t>élégant</w:t>
      </w:r>
      <w:r w:rsidR="008C6777">
        <w:t>,</w:t>
      </w:r>
    </w:p>
    <w:p w14:paraId="7A193CFA" w14:textId="77777777" w:rsidR="008C6777" w:rsidRDefault="00B86016" w:rsidP="0028399A">
      <w:pPr>
        <w:spacing w:before="0" w:after="0"/>
      </w:pPr>
      <w:r w:rsidRPr="00B90685">
        <w:t>Le bon tyran</w:t>
      </w:r>
      <w:r w:rsidR="008C6777">
        <w:t xml:space="preserve">, </w:t>
      </w:r>
      <w:r w:rsidRPr="00B90685">
        <w:t>parmi les roses de Lydie</w:t>
      </w:r>
      <w:r w:rsidR="008C6777">
        <w:t>,</w:t>
      </w:r>
    </w:p>
    <w:p w14:paraId="39A83747" w14:textId="77777777" w:rsidR="008C6777" w:rsidRDefault="00B86016" w:rsidP="0028399A">
      <w:pPr>
        <w:spacing w:before="0" w:after="0"/>
      </w:pPr>
      <w:r w:rsidRPr="00B90685">
        <w:t>Regarde ses danseurs mimer la comédie</w:t>
      </w:r>
      <w:r w:rsidR="008C6777">
        <w:t>,</w:t>
      </w:r>
    </w:p>
    <w:p w14:paraId="6C1AE558" w14:textId="77777777" w:rsidR="008C6777" w:rsidRDefault="00B86016" w:rsidP="0028399A">
      <w:pPr>
        <w:spacing w:before="0" w:after="0"/>
      </w:pPr>
      <w:r w:rsidRPr="00B90685">
        <w:t>Soupèse des bijoux</w:t>
      </w:r>
      <w:r w:rsidR="008C6777">
        <w:t xml:space="preserve">, </w:t>
      </w:r>
      <w:r w:rsidRPr="00B90685">
        <w:t>cause ou pend tour à tour</w:t>
      </w:r>
      <w:r w:rsidR="008C6777">
        <w:t> :</w:t>
      </w:r>
    </w:p>
    <w:p w14:paraId="67073522" w14:textId="055D6C93" w:rsidR="00B86016" w:rsidRPr="00B90685" w:rsidRDefault="00B86016" w:rsidP="0028399A">
      <w:pPr>
        <w:spacing w:before="0" w:after="0"/>
      </w:pPr>
      <w:r w:rsidRPr="00B90685">
        <w:t>Un Chaldéen lui fait l</w:t>
      </w:r>
      <w:r w:rsidR="008C6777">
        <w:t>’</w:t>
      </w:r>
      <w:r w:rsidRPr="00B90685">
        <w:t>horoscope</w:t>
      </w:r>
      <w:r w:rsidR="008C6777">
        <w:t xml:space="preserve"> ; </w:t>
      </w:r>
      <w:r w:rsidRPr="00B90685">
        <w:t>sa cour</w:t>
      </w:r>
    </w:p>
    <w:p w14:paraId="69C6B61E" w14:textId="77777777" w:rsidR="008C6777" w:rsidRDefault="00B86016" w:rsidP="0028399A">
      <w:pPr>
        <w:spacing w:before="0" w:after="0"/>
      </w:pPr>
      <w:r w:rsidRPr="00B90685">
        <w:t>Invente des plaisirs qui passent la pensée</w:t>
      </w:r>
      <w:r w:rsidR="008C6777">
        <w:t> ;</w:t>
      </w:r>
    </w:p>
    <w:p w14:paraId="5E0F1C4C" w14:textId="5EDD45AC" w:rsidR="00B86016" w:rsidRPr="00B90685" w:rsidRDefault="00B86016" w:rsidP="0028399A">
      <w:pPr>
        <w:spacing w:before="0" w:after="0"/>
      </w:pPr>
      <w:r w:rsidRPr="00B90685">
        <w:lastRenderedPageBreak/>
        <w:t>Tendres comme Lykos et savants comme Alcée</w:t>
      </w:r>
    </w:p>
    <w:p w14:paraId="04BD724B" w14:textId="77777777" w:rsidR="00B86016" w:rsidRPr="00B90685" w:rsidRDefault="00B86016" w:rsidP="0028399A">
      <w:pPr>
        <w:spacing w:before="0" w:after="0"/>
      </w:pPr>
      <w:r w:rsidRPr="00B90685">
        <w:t>Des poètes qui sont de beaux adolescents</w:t>
      </w:r>
    </w:p>
    <w:p w14:paraId="1147870C" w14:textId="77777777" w:rsidR="008C6777" w:rsidRDefault="00B86016" w:rsidP="0028399A">
      <w:pPr>
        <w:spacing w:before="0" w:after="0"/>
      </w:pPr>
      <w:r w:rsidRPr="00B90685">
        <w:t>Harmonisent leurs vers à leurs doigts caressants</w:t>
      </w:r>
      <w:r w:rsidR="008C6777">
        <w:t>,</w:t>
      </w:r>
    </w:p>
    <w:p w14:paraId="25A80E44" w14:textId="0745868D" w:rsidR="00B86016" w:rsidRPr="00B90685" w:rsidRDefault="00B86016" w:rsidP="0028399A">
      <w:pPr>
        <w:spacing w:before="0" w:after="0"/>
      </w:pPr>
      <w:r w:rsidRPr="00B90685">
        <w:t>Et leurs luths lesbiens enivrent de musique</w:t>
      </w:r>
    </w:p>
    <w:p w14:paraId="30F95014" w14:textId="77777777" w:rsidR="008C6777" w:rsidRDefault="00B86016" w:rsidP="0028399A">
      <w:pPr>
        <w:spacing w:before="0" w:after="0"/>
      </w:pPr>
      <w:r w:rsidRPr="00B90685">
        <w:t>Le prince trop heureux</w:t>
      </w:r>
      <w:r w:rsidR="008C6777">
        <w:t xml:space="preserve">, </w:t>
      </w:r>
      <w:r w:rsidRPr="00B90685">
        <w:t>déjà mélancolique</w:t>
      </w:r>
      <w:r w:rsidR="008C6777">
        <w:t>.</w:t>
      </w:r>
    </w:p>
    <w:p w14:paraId="799CE0DF" w14:textId="51E0DF2B" w:rsidR="008C6777" w:rsidRDefault="0028399A" w:rsidP="0028399A">
      <w:pPr>
        <w:spacing w:before="0" w:after="0"/>
      </w:pPr>
      <w:r>
        <w:t>— </w:t>
      </w:r>
      <w:r w:rsidR="00B86016" w:rsidRPr="00B90685">
        <w:t>Que m</w:t>
      </w:r>
      <w:r w:rsidR="008C6777">
        <w:t>’</w:t>
      </w:r>
      <w:r w:rsidR="00B86016" w:rsidRPr="00B90685">
        <w:t>importe comment ce règne finira</w:t>
      </w:r>
      <w:r w:rsidR="008C6777">
        <w:t> ?</w:t>
      </w:r>
    </w:p>
    <w:p w14:paraId="49C20CEF" w14:textId="77777777" w:rsidR="008C6777" w:rsidRDefault="00B86016" w:rsidP="0028399A">
      <w:pPr>
        <w:spacing w:before="0" w:after="0"/>
      </w:pPr>
      <w:r w:rsidRPr="00B90685">
        <w:t>Viens</w:t>
      </w:r>
      <w:r w:rsidR="008C6777">
        <w:t xml:space="preserve">, </w:t>
      </w:r>
      <w:r w:rsidRPr="00B90685">
        <w:t>Ibykos</w:t>
      </w:r>
      <w:r w:rsidR="008C6777">
        <w:t xml:space="preserve"> ! </w:t>
      </w:r>
      <w:r w:rsidRPr="00B90685">
        <w:t>Allons flâner dans la Laura</w:t>
      </w:r>
      <w:r w:rsidR="008C6777">
        <w:t> ?</w:t>
      </w:r>
    </w:p>
    <w:p w14:paraId="57780036" w14:textId="77777777" w:rsidR="008C6777" w:rsidRDefault="00B86016" w:rsidP="0028399A">
      <w:pPr>
        <w:spacing w:before="0" w:after="0"/>
      </w:pPr>
      <w:r w:rsidRPr="00B90685">
        <w:t>Nous pourrons essayer des vins</w:t>
      </w:r>
      <w:r w:rsidR="008C6777">
        <w:t xml:space="preserve">, </w:t>
      </w:r>
      <w:r w:rsidRPr="00B90685">
        <w:t>des courtisanes</w:t>
      </w:r>
      <w:r w:rsidR="008C6777">
        <w:t>,</w:t>
      </w:r>
    </w:p>
    <w:p w14:paraId="52F44476" w14:textId="77777777" w:rsidR="008C6777" w:rsidRDefault="00B86016" w:rsidP="0028399A">
      <w:pPr>
        <w:spacing w:before="0" w:after="0"/>
      </w:pPr>
      <w:r w:rsidRPr="00B90685">
        <w:t>Et choisir des mignons en goûtant des bananes</w:t>
      </w:r>
      <w:r w:rsidR="008C6777">
        <w:t>.</w:t>
      </w:r>
    </w:p>
    <w:p w14:paraId="2FE2EF25" w14:textId="77777777" w:rsidR="008C6777" w:rsidRDefault="00B86016" w:rsidP="008C6777">
      <w:pPr>
        <w:jc w:val="right"/>
      </w:pPr>
      <w:r w:rsidRPr="008C6777">
        <w:t>Edmond F</w:t>
      </w:r>
      <w:r w:rsidRPr="0028399A">
        <w:rPr>
          <w:rStyle w:val="Taille-1Caracteres"/>
        </w:rPr>
        <w:t>AZY</w:t>
      </w:r>
      <w:r w:rsidR="008C6777">
        <w:t>.</w:t>
      </w:r>
    </w:p>
    <w:p w14:paraId="2837F802" w14:textId="3ADE6730" w:rsidR="00B86016" w:rsidRPr="00B90685" w:rsidRDefault="00B86016" w:rsidP="008C6777">
      <w:pPr>
        <w:pStyle w:val="Titre2"/>
        <w:rPr>
          <w:szCs w:val="44"/>
        </w:rPr>
      </w:pPr>
      <w:bookmarkStart w:id="399" w:name="_Toc275359307"/>
      <w:bookmarkStart w:id="400" w:name="_Toc199525963"/>
      <w:r w:rsidRPr="00B90685">
        <w:rPr>
          <w:szCs w:val="44"/>
        </w:rPr>
        <w:lastRenderedPageBreak/>
        <w:t>SATYRE</w:t>
      </w:r>
      <w:bookmarkEnd w:id="399"/>
      <w:bookmarkEnd w:id="400"/>
    </w:p>
    <w:p w14:paraId="2A5AEA51" w14:textId="77777777" w:rsidR="008C6777" w:rsidRDefault="00B86016" w:rsidP="0028399A">
      <w:pPr>
        <w:spacing w:after="480"/>
        <w:ind w:firstLine="0"/>
        <w:jc w:val="center"/>
        <w:rPr>
          <w:i/>
        </w:rPr>
      </w:pPr>
      <w:r w:rsidRPr="008C6777">
        <w:rPr>
          <w:i/>
        </w:rPr>
        <w:t>contre une petite fille qui souriait aux lecteurs de la Bibliothèque nationale</w:t>
      </w:r>
      <w:r w:rsidR="008C6777">
        <w:rPr>
          <w:i/>
        </w:rPr>
        <w:t>.</w:t>
      </w:r>
    </w:p>
    <w:p w14:paraId="1E894921" w14:textId="77777777" w:rsidR="008C6777" w:rsidRDefault="00B86016" w:rsidP="007317B2">
      <w:pPr>
        <w:spacing w:before="0" w:after="0"/>
      </w:pPr>
      <w:r w:rsidRPr="00B90685">
        <w:t>Petite fille înelle et monde</w:t>
      </w:r>
      <w:r w:rsidR="008C6777">
        <w:t>,</w:t>
      </w:r>
    </w:p>
    <w:p w14:paraId="441B70FC" w14:textId="7CDBFD17" w:rsidR="00B86016" w:rsidRPr="00B90685" w:rsidRDefault="00B86016" w:rsidP="007317B2">
      <w:pPr>
        <w:spacing w:before="0" w:after="0"/>
      </w:pPr>
      <w:r w:rsidRPr="00B90685">
        <w:t>Vous qui riez à tout le monde</w:t>
      </w:r>
    </w:p>
    <w:p w14:paraId="5B5021EB" w14:textId="77777777" w:rsidR="008C6777" w:rsidRDefault="00B86016" w:rsidP="007317B2">
      <w:pPr>
        <w:spacing w:before="0" w:after="0"/>
      </w:pPr>
      <w:r w:rsidRPr="00B90685">
        <w:t>Des lèvres et du sadinet</w:t>
      </w:r>
      <w:r w:rsidR="008C6777">
        <w:t>,</w:t>
      </w:r>
    </w:p>
    <w:p w14:paraId="186BF2E0" w14:textId="77777777" w:rsidR="008C6777" w:rsidRDefault="00B86016" w:rsidP="007317B2">
      <w:pPr>
        <w:spacing w:before="0" w:after="0"/>
      </w:pPr>
      <w:r w:rsidRPr="00B90685">
        <w:t>Que la rougeole vous emporte</w:t>
      </w:r>
      <w:r w:rsidR="008C6777">
        <w:t>,</w:t>
      </w:r>
    </w:p>
    <w:p w14:paraId="51576ED2" w14:textId="2C321568" w:rsidR="00B86016" w:rsidRPr="00B90685" w:rsidRDefault="00B86016" w:rsidP="007317B2">
      <w:pPr>
        <w:spacing w:before="0" w:after="0"/>
      </w:pPr>
      <w:r w:rsidRPr="00B90685">
        <w:t>Que l</w:t>
      </w:r>
      <w:r w:rsidR="008C6777">
        <w:t>’</w:t>
      </w:r>
      <w:r w:rsidRPr="00B90685">
        <w:t>huissier qui veille à la porte</w:t>
      </w:r>
    </w:p>
    <w:p w14:paraId="4961C61F" w14:textId="77777777" w:rsidR="008C6777" w:rsidRDefault="00B86016" w:rsidP="007317B2">
      <w:pPr>
        <w:spacing w:before="0" w:after="0"/>
      </w:pPr>
      <w:r w:rsidRPr="00B90685">
        <w:t>Vous jette dans un cabinet</w:t>
      </w:r>
      <w:r w:rsidR="008C6777">
        <w:t> !</w:t>
      </w:r>
    </w:p>
    <w:p w14:paraId="0E6B23BA" w14:textId="77777777" w:rsidR="007317B2" w:rsidRDefault="007317B2" w:rsidP="007317B2">
      <w:pPr>
        <w:spacing w:before="0" w:after="0"/>
      </w:pPr>
    </w:p>
    <w:p w14:paraId="0F2FEA68" w14:textId="77777777" w:rsidR="008C6777" w:rsidRDefault="00B86016" w:rsidP="007317B2">
      <w:pPr>
        <w:spacing w:before="0" w:after="0"/>
      </w:pPr>
      <w:r w:rsidRPr="00B90685">
        <w:t>Naguère</w:t>
      </w:r>
      <w:r w:rsidR="008C6777">
        <w:t xml:space="preserve">, </w:t>
      </w:r>
      <w:r w:rsidRPr="00B90685">
        <w:t>avant votre venue</w:t>
      </w:r>
      <w:r w:rsidR="008C6777">
        <w:t>,</w:t>
      </w:r>
    </w:p>
    <w:p w14:paraId="081E4577" w14:textId="77777777" w:rsidR="008C6777" w:rsidRDefault="00B86016" w:rsidP="007317B2">
      <w:pPr>
        <w:spacing w:before="0" w:after="0"/>
      </w:pPr>
      <w:r w:rsidRPr="00B90685">
        <w:t>En cette salle bien tenue</w:t>
      </w:r>
      <w:r w:rsidR="008C6777">
        <w:t>,</w:t>
      </w:r>
    </w:p>
    <w:p w14:paraId="30DF8988" w14:textId="77777777" w:rsidR="008C6777" w:rsidRDefault="00B86016" w:rsidP="007317B2">
      <w:pPr>
        <w:spacing w:before="0" w:after="0"/>
      </w:pPr>
      <w:r w:rsidRPr="00B90685">
        <w:t>L</w:t>
      </w:r>
      <w:r w:rsidR="008C6777">
        <w:t>’</w:t>
      </w:r>
      <w:r w:rsidRPr="00B90685">
        <w:t>on compilait</w:t>
      </w:r>
      <w:r w:rsidR="008C6777">
        <w:t xml:space="preserve">, </w:t>
      </w:r>
      <w:r w:rsidRPr="00B90685">
        <w:t>l</w:t>
      </w:r>
      <w:r w:rsidR="008C6777">
        <w:t>’</w:t>
      </w:r>
      <w:r w:rsidRPr="00B90685">
        <w:t>on compilait</w:t>
      </w:r>
      <w:r w:rsidR="008C6777">
        <w:t>…</w:t>
      </w:r>
    </w:p>
    <w:p w14:paraId="01141F46" w14:textId="77777777" w:rsidR="008C6777" w:rsidRDefault="00B86016" w:rsidP="007317B2">
      <w:pPr>
        <w:spacing w:before="0" w:after="0"/>
      </w:pPr>
      <w:r w:rsidRPr="00B90685">
        <w:t>Nous étions trois cents pour Neuf Garces</w:t>
      </w:r>
      <w:r w:rsidR="008C6777">
        <w:t>,</w:t>
      </w:r>
    </w:p>
    <w:p w14:paraId="0302271A" w14:textId="0AABEF9D" w:rsidR="00B86016" w:rsidRPr="00B90685" w:rsidRDefault="00B86016" w:rsidP="007317B2">
      <w:pPr>
        <w:spacing w:before="0" w:after="0"/>
      </w:pPr>
      <w:r w:rsidRPr="00B90685">
        <w:t>Tassés et sages comme farce</w:t>
      </w:r>
    </w:p>
    <w:p w14:paraId="3779E7D2" w14:textId="77777777" w:rsidR="008C6777" w:rsidRDefault="00B86016" w:rsidP="007317B2">
      <w:pPr>
        <w:spacing w:before="0" w:after="0"/>
      </w:pPr>
      <w:r w:rsidRPr="00B90685">
        <w:t>Dedans le ventre d</w:t>
      </w:r>
      <w:r w:rsidR="008C6777">
        <w:t>’</w:t>
      </w:r>
      <w:r w:rsidRPr="00B90685">
        <w:t>un poulet</w:t>
      </w:r>
      <w:r w:rsidR="008C6777">
        <w:t>.</w:t>
      </w:r>
    </w:p>
    <w:p w14:paraId="09BE1B91" w14:textId="77777777" w:rsidR="007317B2" w:rsidRDefault="007317B2" w:rsidP="007317B2">
      <w:pPr>
        <w:spacing w:before="0" w:after="0"/>
      </w:pPr>
    </w:p>
    <w:p w14:paraId="71A51A2E" w14:textId="3F465F2D" w:rsidR="008C6777" w:rsidRDefault="00B86016" w:rsidP="007317B2">
      <w:pPr>
        <w:spacing w:before="0" w:after="0"/>
      </w:pPr>
      <w:r w:rsidRPr="00B90685">
        <w:t>Nous eussions</w:t>
      </w:r>
      <w:r w:rsidR="008C6777">
        <w:t xml:space="preserve">, </w:t>
      </w:r>
      <w:r w:rsidRPr="00B90685">
        <w:t>dans le même vase</w:t>
      </w:r>
      <w:r w:rsidR="008C6777">
        <w:t>,</w:t>
      </w:r>
    </w:p>
    <w:p w14:paraId="41FB263E" w14:textId="5ABF22C1" w:rsidR="00B86016" w:rsidRPr="00B90685" w:rsidRDefault="00B86016" w:rsidP="007317B2">
      <w:pPr>
        <w:spacing w:before="0" w:after="0"/>
      </w:pPr>
      <w:r w:rsidRPr="00B90685">
        <w:t>Bu le Permesse</w:t>
      </w:r>
      <w:r w:rsidR="008C6777">
        <w:t xml:space="preserve">, </w:t>
      </w:r>
      <w:r w:rsidRPr="00B90685">
        <w:t>quand Pégase</w:t>
      </w:r>
    </w:p>
    <w:p w14:paraId="68EFEDF2" w14:textId="77777777" w:rsidR="008C6777" w:rsidRDefault="00B86016" w:rsidP="007317B2">
      <w:pPr>
        <w:spacing w:before="0" w:after="0"/>
      </w:pPr>
      <w:r w:rsidRPr="00B90685">
        <w:t>Nous portait comme Fils-Aymon</w:t>
      </w:r>
      <w:r w:rsidR="008C6777">
        <w:t> ;</w:t>
      </w:r>
    </w:p>
    <w:p w14:paraId="4E4C9080" w14:textId="65EA4F45" w:rsidR="00B86016" w:rsidRPr="00B90685" w:rsidRDefault="00B86016" w:rsidP="007317B2">
      <w:pPr>
        <w:spacing w:before="0" w:after="0"/>
      </w:pPr>
      <w:r w:rsidRPr="00B90685">
        <w:t>Mais aussitôt que vous parûtes</w:t>
      </w:r>
    </w:p>
    <w:p w14:paraId="6A505F28" w14:textId="5F189095" w:rsidR="00B86016" w:rsidRPr="00B90685" w:rsidRDefault="00B86016" w:rsidP="007317B2">
      <w:pPr>
        <w:spacing w:before="0" w:after="0"/>
      </w:pPr>
      <w:r w:rsidRPr="00B90685">
        <w:t>Il s</w:t>
      </w:r>
      <w:r w:rsidR="008C6777">
        <w:t>’</w:t>
      </w:r>
      <w:r w:rsidRPr="00B90685">
        <w:t>éleva trois cents disputes</w:t>
      </w:r>
    </w:p>
    <w:p w14:paraId="20643362" w14:textId="452ED48D" w:rsidR="008C6777" w:rsidRDefault="00B86016" w:rsidP="007317B2">
      <w:pPr>
        <w:spacing w:before="0" w:after="0"/>
      </w:pPr>
      <w:r w:rsidRPr="00B90685">
        <w:t>De trois cents vits pour un seul c</w:t>
      </w:r>
      <w:r w:rsidR="008C6777">
        <w:t>.</w:t>
      </w:r>
      <w:r w:rsidRPr="00B90685">
        <w:t>n</w:t>
      </w:r>
      <w:r w:rsidR="008C6777">
        <w:t>.</w:t>
      </w:r>
    </w:p>
    <w:p w14:paraId="365A6704" w14:textId="77777777" w:rsidR="007317B2" w:rsidRDefault="007317B2" w:rsidP="007317B2">
      <w:pPr>
        <w:spacing w:before="0" w:after="0"/>
      </w:pPr>
    </w:p>
    <w:p w14:paraId="7A10728C" w14:textId="5D343176" w:rsidR="008C6777" w:rsidRDefault="00B86016" w:rsidP="007317B2">
      <w:pPr>
        <w:spacing w:before="0" w:after="0"/>
      </w:pPr>
      <w:r w:rsidRPr="00B90685">
        <w:t>Ce maudit conin de pucelle</w:t>
      </w:r>
      <w:r w:rsidR="008C6777">
        <w:t>,</w:t>
      </w:r>
    </w:p>
    <w:p w14:paraId="08D15E9A" w14:textId="77777777" w:rsidR="008C6777" w:rsidRDefault="00B86016" w:rsidP="007317B2">
      <w:pPr>
        <w:spacing w:before="0" w:after="0"/>
      </w:pPr>
      <w:r w:rsidRPr="00B90685">
        <w:t>Qui n</w:t>
      </w:r>
      <w:r w:rsidR="008C6777">
        <w:t>’</w:t>
      </w:r>
      <w:r w:rsidRPr="00B90685">
        <w:t>a plus de poils qu</w:t>
      </w:r>
      <w:r w:rsidR="008C6777">
        <w:t>’</w:t>
      </w:r>
      <w:r w:rsidRPr="00B90685">
        <w:t>une aisselle</w:t>
      </w:r>
      <w:r w:rsidR="008C6777">
        <w:t>,</w:t>
      </w:r>
    </w:p>
    <w:p w14:paraId="291C49E8" w14:textId="6407583F" w:rsidR="00B86016" w:rsidRPr="00B90685" w:rsidRDefault="00B86016" w:rsidP="007317B2">
      <w:pPr>
        <w:spacing w:before="0" w:after="0"/>
      </w:pPr>
      <w:r w:rsidRPr="00B90685">
        <w:t>À la fois voudrait avaler</w:t>
      </w:r>
    </w:p>
    <w:p w14:paraId="3D4C10D7" w14:textId="77777777" w:rsidR="00B86016" w:rsidRPr="00B90685" w:rsidRDefault="00B86016" w:rsidP="007317B2">
      <w:pPr>
        <w:spacing w:before="0" w:after="0"/>
      </w:pPr>
      <w:r w:rsidRPr="00B90685">
        <w:t>Cent cinquante nœuds de poètes</w:t>
      </w:r>
    </w:p>
    <w:p w14:paraId="697D223D" w14:textId="77777777" w:rsidR="008C6777" w:rsidRDefault="00B86016" w:rsidP="007317B2">
      <w:pPr>
        <w:spacing w:before="0" w:after="0"/>
      </w:pPr>
      <w:r w:rsidRPr="00B90685">
        <w:t>Pendant que le reste</w:t>
      </w:r>
      <w:r w:rsidR="008C6777">
        <w:t xml:space="preserve">, </w:t>
      </w:r>
      <w:r w:rsidRPr="00B90685">
        <w:t>en levrette</w:t>
      </w:r>
      <w:r w:rsidR="008C6777">
        <w:t>,</w:t>
      </w:r>
    </w:p>
    <w:p w14:paraId="4AFD93D1" w14:textId="77777777" w:rsidR="008C6777" w:rsidRDefault="00B86016" w:rsidP="007317B2">
      <w:pPr>
        <w:spacing w:before="0" w:after="0"/>
      </w:pPr>
      <w:r w:rsidRPr="00B90685">
        <w:t>Tenteraient de vous enculer</w:t>
      </w:r>
      <w:r w:rsidR="008C6777">
        <w:t> ?</w:t>
      </w:r>
    </w:p>
    <w:p w14:paraId="12F1AEFA" w14:textId="77777777" w:rsidR="007317B2" w:rsidRDefault="007317B2" w:rsidP="007317B2">
      <w:pPr>
        <w:spacing w:before="0" w:after="0"/>
      </w:pPr>
    </w:p>
    <w:p w14:paraId="4B42F155" w14:textId="77777777" w:rsidR="008C6777" w:rsidRDefault="00B86016" w:rsidP="007317B2">
      <w:pPr>
        <w:spacing w:before="0" w:after="0"/>
      </w:pPr>
      <w:r w:rsidRPr="00B90685">
        <w:t>Fi donc</w:t>
      </w:r>
      <w:r w:rsidR="008C6777">
        <w:t xml:space="preserve"> ! </w:t>
      </w:r>
      <w:r w:rsidRPr="00B90685">
        <w:t>Madame votre mère</w:t>
      </w:r>
      <w:r w:rsidR="008C6777">
        <w:t>,</w:t>
      </w:r>
    </w:p>
    <w:p w14:paraId="433D7788" w14:textId="7D1C8C65" w:rsidR="00B86016" w:rsidRPr="00B90685" w:rsidRDefault="00B86016" w:rsidP="007317B2">
      <w:pPr>
        <w:spacing w:before="0" w:after="0"/>
      </w:pPr>
      <w:r w:rsidRPr="00B90685">
        <w:t>Qui possède porte cochère</w:t>
      </w:r>
    </w:p>
    <w:p w14:paraId="11B5A136" w14:textId="77777777" w:rsidR="008C6777" w:rsidRDefault="00B86016" w:rsidP="007317B2">
      <w:pPr>
        <w:spacing w:before="0" w:after="0"/>
      </w:pPr>
      <w:r w:rsidRPr="00B90685">
        <w:t>Où votre père est fait cocu</w:t>
      </w:r>
      <w:r w:rsidR="008C6777">
        <w:t>,</w:t>
      </w:r>
    </w:p>
    <w:p w14:paraId="5B94CEB6" w14:textId="6231206B" w:rsidR="00B86016" w:rsidRPr="00B90685" w:rsidRDefault="00B86016" w:rsidP="007317B2">
      <w:pPr>
        <w:spacing w:before="0" w:after="0"/>
      </w:pPr>
      <w:r w:rsidRPr="00B90685">
        <w:t>Ne pourrait tels jeux se permettre</w:t>
      </w:r>
    </w:p>
    <w:p w14:paraId="76CAFC3F" w14:textId="600F4C99" w:rsidR="00B86016" w:rsidRPr="00B90685" w:rsidRDefault="00B86016" w:rsidP="007317B2">
      <w:pPr>
        <w:spacing w:before="0" w:after="0"/>
      </w:pPr>
      <w:r w:rsidRPr="00B90685">
        <w:t>Bien que d</w:t>
      </w:r>
      <w:r w:rsidR="008C6777">
        <w:t>’</w:t>
      </w:r>
      <w:r w:rsidRPr="00B90685">
        <w:t>un coup l</w:t>
      </w:r>
      <w:r w:rsidR="008C6777">
        <w:t>’</w:t>
      </w:r>
      <w:r w:rsidRPr="00B90685">
        <w:t>on puisse mettre</w:t>
      </w:r>
    </w:p>
    <w:p w14:paraId="2494E546" w14:textId="77777777" w:rsidR="008C6777" w:rsidRDefault="00B86016" w:rsidP="007317B2">
      <w:pPr>
        <w:spacing w:before="0" w:after="0"/>
      </w:pPr>
      <w:r w:rsidRPr="00B90685">
        <w:t>Dans sa nature et dans son cul</w:t>
      </w:r>
      <w:r w:rsidR="008C6777">
        <w:t>.</w:t>
      </w:r>
    </w:p>
    <w:p w14:paraId="103A98F6" w14:textId="77777777" w:rsidR="007317B2" w:rsidRDefault="007317B2" w:rsidP="007317B2">
      <w:pPr>
        <w:spacing w:before="0" w:after="0"/>
      </w:pPr>
    </w:p>
    <w:p w14:paraId="024A822A" w14:textId="5CD270B4" w:rsidR="00B86016" w:rsidRPr="00B90685" w:rsidRDefault="00B86016" w:rsidP="007317B2">
      <w:pPr>
        <w:spacing w:before="0" w:after="0"/>
      </w:pPr>
      <w:r w:rsidRPr="00B90685">
        <w:t>Droit n</w:t>
      </w:r>
      <w:r w:rsidR="008C6777">
        <w:t>’</w:t>
      </w:r>
      <w:r w:rsidRPr="00B90685">
        <w:t>avez qu</w:t>
      </w:r>
      <w:r w:rsidR="008C6777">
        <w:t>’</w:t>
      </w:r>
      <w:r w:rsidRPr="00B90685">
        <w:t xml:space="preserve">à la </w:t>
      </w:r>
      <w:r w:rsidR="008C6777">
        <w:t>« </w:t>
      </w:r>
      <w:r w:rsidRPr="00B90685">
        <w:t>petite oie</w:t>
      </w:r>
      <w:r w:rsidR="008C6777">
        <w:t> »</w:t>
      </w:r>
    </w:p>
    <w:p w14:paraId="6891A676" w14:textId="77777777" w:rsidR="008C6777" w:rsidRDefault="00B86016" w:rsidP="007317B2">
      <w:pPr>
        <w:spacing w:before="0" w:after="0"/>
      </w:pPr>
      <w:r w:rsidRPr="00B90685">
        <w:t>Quand</w:t>
      </w:r>
      <w:r w:rsidR="008C6777">
        <w:t xml:space="preserve">, </w:t>
      </w:r>
      <w:r w:rsidRPr="00B90685">
        <w:t>sous le laurier qui verdoie</w:t>
      </w:r>
      <w:r w:rsidR="008C6777">
        <w:t>,</w:t>
      </w:r>
    </w:p>
    <w:p w14:paraId="7F51EA9F" w14:textId="77777777" w:rsidR="008C6777" w:rsidRDefault="00B86016" w:rsidP="007317B2">
      <w:pPr>
        <w:spacing w:before="0" w:after="0"/>
      </w:pPr>
      <w:r w:rsidRPr="00B90685">
        <w:t>Les neuf Sœurs sont neuf Chastetés</w:t>
      </w:r>
      <w:r w:rsidR="008C6777">
        <w:t>,.</w:t>
      </w:r>
    </w:p>
    <w:p w14:paraId="750B8114" w14:textId="77777777" w:rsidR="008C6777" w:rsidRDefault="00B86016" w:rsidP="007317B2">
      <w:pPr>
        <w:spacing w:before="0" w:after="0"/>
      </w:pPr>
      <w:r w:rsidRPr="00B90685">
        <w:t xml:space="preserve">Et si de </w:t>
      </w:r>
      <w:r w:rsidR="008C6777">
        <w:t>« </w:t>
      </w:r>
      <w:r w:rsidRPr="00B90685">
        <w:t>garces</w:t>
      </w:r>
      <w:r w:rsidR="008C6777">
        <w:t> »</w:t>
      </w:r>
      <w:r w:rsidRPr="00B90685">
        <w:t xml:space="preserve"> je les traite</w:t>
      </w:r>
      <w:r w:rsidR="008C6777">
        <w:t>.,</w:t>
      </w:r>
    </w:p>
    <w:p w14:paraId="2DFC316F" w14:textId="04A2CFD3" w:rsidR="00B86016" w:rsidRPr="00B90685" w:rsidRDefault="00B86016" w:rsidP="007317B2">
      <w:pPr>
        <w:spacing w:before="0" w:after="0"/>
      </w:pPr>
      <w:r w:rsidRPr="00B90685">
        <w:t>C</w:t>
      </w:r>
      <w:r w:rsidR="008C6777">
        <w:t>’</w:t>
      </w:r>
      <w:r w:rsidRPr="00B90685">
        <w:t>est que j</w:t>
      </w:r>
      <w:r w:rsidR="008C6777">
        <w:t>’</w:t>
      </w:r>
      <w:r w:rsidRPr="00B90685">
        <w:t>enrage qu</w:t>
      </w:r>
      <w:r w:rsidR="008C6777">
        <w:t>’</w:t>
      </w:r>
      <w:r w:rsidRPr="00B90685">
        <w:t>un poète</w:t>
      </w:r>
    </w:p>
    <w:p w14:paraId="72EE1AAF" w14:textId="77777777" w:rsidR="008C6777" w:rsidRDefault="00B86016" w:rsidP="007317B2">
      <w:pPr>
        <w:spacing w:before="0" w:after="0"/>
      </w:pPr>
      <w:r w:rsidRPr="00B90685">
        <w:t>N</w:t>
      </w:r>
      <w:r w:rsidR="008C6777">
        <w:t>’</w:t>
      </w:r>
      <w:r w:rsidRPr="00B90685">
        <w:t>en ait que des civilités</w:t>
      </w:r>
      <w:r w:rsidR="008C6777">
        <w:t>…</w:t>
      </w:r>
    </w:p>
    <w:p w14:paraId="2A67D219" w14:textId="77777777" w:rsidR="0051557D" w:rsidRDefault="0051557D" w:rsidP="007317B2">
      <w:pPr>
        <w:spacing w:before="0" w:after="0"/>
      </w:pPr>
    </w:p>
    <w:p w14:paraId="37FED7DD" w14:textId="5F50660C" w:rsidR="008C6777" w:rsidRDefault="00B86016" w:rsidP="007317B2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vous méritez bien mon ire</w:t>
      </w:r>
      <w:r w:rsidR="008C6777">
        <w:t>,</w:t>
      </w:r>
    </w:p>
    <w:p w14:paraId="526F23E8" w14:textId="77777777" w:rsidR="008C6777" w:rsidRDefault="00B86016" w:rsidP="007317B2">
      <w:pPr>
        <w:spacing w:before="0" w:after="0"/>
      </w:pPr>
      <w:r w:rsidRPr="00B90685">
        <w:t>Ayant</w:t>
      </w:r>
      <w:r w:rsidR="008C6777">
        <w:t xml:space="preserve">, </w:t>
      </w:r>
      <w:r w:rsidRPr="00B90685">
        <w:t>plus qu</w:t>
      </w:r>
      <w:r w:rsidR="008C6777">
        <w:t>’</w:t>
      </w:r>
      <w:r w:rsidRPr="00B90685">
        <w:t>on ne saurait dire</w:t>
      </w:r>
      <w:r w:rsidR="008C6777">
        <w:t>,</w:t>
      </w:r>
    </w:p>
    <w:p w14:paraId="73BF8BD5" w14:textId="77777777" w:rsidR="008C6777" w:rsidRDefault="00B86016" w:rsidP="007317B2">
      <w:pPr>
        <w:spacing w:before="0" w:after="0"/>
      </w:pPr>
      <w:r w:rsidRPr="00B90685">
        <w:t>Renversé l</w:t>
      </w:r>
      <w:r w:rsidR="008C6777">
        <w:t>’</w:t>
      </w:r>
      <w:r w:rsidRPr="00B90685">
        <w:t>ordre vénéré</w:t>
      </w:r>
      <w:r w:rsidR="008C6777">
        <w:t> ;</w:t>
      </w:r>
    </w:p>
    <w:p w14:paraId="76777E6D" w14:textId="0CC16EAD" w:rsidR="00B86016" w:rsidRPr="00B90685" w:rsidRDefault="00B86016" w:rsidP="007317B2">
      <w:pPr>
        <w:spacing w:before="0" w:after="0"/>
      </w:pPr>
      <w:r w:rsidRPr="00B90685">
        <w:t>Pour vous d</w:t>
      </w:r>
      <w:r w:rsidR="008C6777">
        <w:t>’</w:t>
      </w:r>
      <w:r w:rsidRPr="00B90685">
        <w:t>inoffensifs bélîtres</w:t>
      </w:r>
    </w:p>
    <w:p w14:paraId="613A08C4" w14:textId="77777777" w:rsidR="00B86016" w:rsidRPr="00B90685" w:rsidRDefault="00B86016" w:rsidP="007317B2">
      <w:pPr>
        <w:spacing w:before="0" w:after="0"/>
      </w:pPr>
      <w:r w:rsidRPr="00B90685">
        <w:t>Au nez se crachèrent des huîtres</w:t>
      </w:r>
    </w:p>
    <w:p w14:paraId="21A7F280" w14:textId="77777777" w:rsidR="008C6777" w:rsidRDefault="00B86016" w:rsidP="007317B2">
      <w:pPr>
        <w:spacing w:before="0" w:after="0"/>
      </w:pPr>
      <w:r w:rsidRPr="00B90685">
        <w:t xml:space="preserve">Et le verbe </w:t>
      </w:r>
      <w:r w:rsidRPr="00B90685">
        <w:rPr>
          <w:i/>
        </w:rPr>
        <w:t>fututere</w:t>
      </w:r>
      <w:r w:rsidR="008C6777">
        <w:t>.</w:t>
      </w:r>
    </w:p>
    <w:p w14:paraId="0216BA4C" w14:textId="77777777" w:rsidR="0051557D" w:rsidRDefault="0051557D" w:rsidP="007317B2">
      <w:pPr>
        <w:spacing w:before="0" w:after="0"/>
      </w:pPr>
    </w:p>
    <w:p w14:paraId="2DB07995" w14:textId="6BF3C699" w:rsidR="008C6777" w:rsidRDefault="00B86016" w:rsidP="007317B2">
      <w:pPr>
        <w:spacing w:before="0" w:after="0"/>
      </w:pPr>
      <w:r w:rsidRPr="00B90685">
        <w:t>Bien que nourris d</w:t>
      </w:r>
      <w:r w:rsidR="008C6777">
        <w:t>’</w:t>
      </w:r>
      <w:r w:rsidRPr="00B90685">
        <w:t>ordure antique</w:t>
      </w:r>
      <w:r w:rsidR="008C6777">
        <w:t>,</w:t>
      </w:r>
    </w:p>
    <w:p w14:paraId="69CB1C89" w14:textId="430EE693" w:rsidR="00B86016" w:rsidRPr="00B90685" w:rsidRDefault="00B86016" w:rsidP="007317B2">
      <w:pPr>
        <w:spacing w:before="0" w:after="0"/>
      </w:pPr>
      <w:r w:rsidRPr="00B90685">
        <w:t>Vers votre nouvelle boutique</w:t>
      </w:r>
    </w:p>
    <w:p w14:paraId="1EB3BF78" w14:textId="77777777" w:rsidR="008C6777" w:rsidRDefault="00B86016" w:rsidP="007317B2">
      <w:pPr>
        <w:spacing w:before="0" w:after="0"/>
      </w:pPr>
      <w:r w:rsidRPr="00B90685">
        <w:t>Dévalèrent leurs morpions</w:t>
      </w:r>
      <w:r w:rsidR="008C6777">
        <w:t> ;</w:t>
      </w:r>
    </w:p>
    <w:p w14:paraId="53952B3C" w14:textId="77777777" w:rsidR="008C6777" w:rsidRDefault="00B86016" w:rsidP="007317B2">
      <w:pPr>
        <w:spacing w:before="0" w:after="0"/>
      </w:pPr>
      <w:r w:rsidRPr="00B90685">
        <w:t>Vous passez l</w:t>
      </w:r>
      <w:r w:rsidR="008C6777">
        <w:t>’</w:t>
      </w:r>
      <w:r w:rsidRPr="00B90685">
        <w:t>onguent au mercure</w:t>
      </w:r>
      <w:r w:rsidR="008C6777">
        <w:t>,</w:t>
      </w:r>
    </w:p>
    <w:p w14:paraId="08D8BA7D" w14:textId="77777777" w:rsidR="008C6777" w:rsidRDefault="00B86016" w:rsidP="007317B2">
      <w:pPr>
        <w:spacing w:before="0" w:after="0"/>
      </w:pPr>
      <w:r w:rsidRPr="00B90685">
        <w:t>Et</w:t>
      </w:r>
      <w:r w:rsidR="008C6777">
        <w:t xml:space="preserve">, </w:t>
      </w:r>
      <w:r w:rsidRPr="00B90685">
        <w:t>bouleversant la nature</w:t>
      </w:r>
      <w:r w:rsidR="008C6777">
        <w:t>,</w:t>
      </w:r>
    </w:p>
    <w:p w14:paraId="5BCB3AB8" w14:textId="77777777" w:rsidR="008C6777" w:rsidRDefault="00B86016" w:rsidP="007317B2">
      <w:pPr>
        <w:spacing w:before="0" w:after="0"/>
      </w:pPr>
      <w:r w:rsidRPr="00B90685">
        <w:t>Rendez agiles des cirons</w:t>
      </w:r>
      <w:r w:rsidR="008C6777">
        <w:t> !</w:t>
      </w:r>
    </w:p>
    <w:p w14:paraId="350E9D91" w14:textId="77777777" w:rsidR="0051557D" w:rsidRDefault="0051557D" w:rsidP="007317B2">
      <w:pPr>
        <w:spacing w:before="0" w:after="0"/>
      </w:pPr>
    </w:p>
    <w:p w14:paraId="31838594" w14:textId="3CF59980" w:rsidR="00B86016" w:rsidRPr="00B90685" w:rsidRDefault="00B86016" w:rsidP="007317B2">
      <w:pPr>
        <w:spacing w:before="0" w:after="0"/>
      </w:pPr>
      <w:r w:rsidRPr="00B90685">
        <w:t>Un quidam pris entre sa plume</w:t>
      </w:r>
    </w:p>
    <w:p w14:paraId="5C82C2C3" w14:textId="0CBF9AE5" w:rsidR="008C6777" w:rsidRDefault="00B86016" w:rsidP="007317B2">
      <w:pPr>
        <w:spacing w:before="0" w:after="0"/>
      </w:pPr>
      <w:r w:rsidRPr="00B90685">
        <w:t>Et son v</w:t>
      </w:r>
      <w:r w:rsidR="008C6777">
        <w:t>.</w:t>
      </w:r>
      <w:r w:rsidRPr="00B90685">
        <w:t>t de petit volume</w:t>
      </w:r>
      <w:r w:rsidR="008C6777">
        <w:t>,</w:t>
      </w:r>
    </w:p>
    <w:p w14:paraId="21C083BB" w14:textId="77777777" w:rsidR="008C6777" w:rsidRDefault="00B86016" w:rsidP="007317B2">
      <w:pPr>
        <w:spacing w:before="0" w:after="0"/>
      </w:pPr>
      <w:r w:rsidRPr="00B90685">
        <w:t>Tantôt l</w:t>
      </w:r>
      <w:r w:rsidR="008C6777">
        <w:t>’</w:t>
      </w:r>
      <w:r w:rsidRPr="00B90685">
        <w:t>un et l</w:t>
      </w:r>
      <w:r w:rsidR="008C6777">
        <w:t>’</w:t>
      </w:r>
      <w:r w:rsidRPr="00B90685">
        <w:t>autre alternait</w:t>
      </w:r>
      <w:r w:rsidR="008C6777">
        <w:t>,</w:t>
      </w:r>
    </w:p>
    <w:p w14:paraId="64410689" w14:textId="77777777" w:rsidR="008C6777" w:rsidRDefault="00B86016" w:rsidP="007317B2">
      <w:pPr>
        <w:spacing w:before="0" w:after="0"/>
      </w:pPr>
      <w:r w:rsidRPr="00B90685">
        <w:t>Quand</w:t>
      </w:r>
      <w:r w:rsidR="008C6777">
        <w:t xml:space="preserve">, </w:t>
      </w:r>
      <w:r w:rsidRPr="00B90685">
        <w:t>esclave de la routine</w:t>
      </w:r>
      <w:r w:rsidR="008C6777">
        <w:t>,</w:t>
      </w:r>
    </w:p>
    <w:p w14:paraId="20EBF9E4" w14:textId="77777777" w:rsidR="008C6777" w:rsidRDefault="00B86016" w:rsidP="007317B2">
      <w:pPr>
        <w:spacing w:before="0" w:after="0"/>
      </w:pPr>
      <w:r w:rsidRPr="00B90685">
        <w:lastRenderedPageBreak/>
        <w:t>Dans l</w:t>
      </w:r>
      <w:r w:rsidR="008C6777">
        <w:t>’</w:t>
      </w:r>
      <w:r w:rsidRPr="00B90685">
        <w:t>encrier trempant sa pine</w:t>
      </w:r>
      <w:r w:rsidR="008C6777">
        <w:t>,</w:t>
      </w:r>
    </w:p>
    <w:p w14:paraId="4C532DC7" w14:textId="77777777" w:rsidR="008C6777" w:rsidRDefault="00B86016" w:rsidP="007317B2">
      <w:pPr>
        <w:spacing w:before="0" w:after="0"/>
      </w:pPr>
      <w:r w:rsidRPr="00B90685">
        <w:t>Il vous écrivit un sonnet</w:t>
      </w:r>
      <w:r w:rsidR="008C6777">
        <w:t>.</w:t>
      </w:r>
    </w:p>
    <w:p w14:paraId="556D3357" w14:textId="77777777" w:rsidR="0051557D" w:rsidRDefault="0051557D" w:rsidP="007317B2">
      <w:pPr>
        <w:spacing w:before="0" w:after="0"/>
      </w:pPr>
    </w:p>
    <w:p w14:paraId="366B48FE" w14:textId="2DA60727" w:rsidR="008C6777" w:rsidRDefault="00B86016" w:rsidP="007317B2">
      <w:pPr>
        <w:spacing w:before="0" w:after="0"/>
      </w:pPr>
      <w:r w:rsidRPr="00B90685">
        <w:t>La Montifaut</w:t>
      </w:r>
      <w:r w:rsidR="008C6777">
        <w:t xml:space="preserve">, </w:t>
      </w:r>
      <w:r w:rsidRPr="00B90685">
        <w:t>vieille tribade</w:t>
      </w:r>
      <w:r w:rsidR="008C6777">
        <w:t>,</w:t>
      </w:r>
    </w:p>
    <w:p w14:paraId="0C2E18C4" w14:textId="2E0FFD0B" w:rsidR="00B86016" w:rsidRPr="00B90685" w:rsidRDefault="00B86016" w:rsidP="007317B2">
      <w:pPr>
        <w:spacing w:before="0" w:after="0"/>
      </w:pPr>
      <w:r w:rsidRPr="00B90685">
        <w:t>Voulant vous donner la saccade</w:t>
      </w:r>
    </w:p>
    <w:p w14:paraId="2F540F5E" w14:textId="77777777" w:rsidR="008C6777" w:rsidRDefault="00B86016" w:rsidP="007317B2">
      <w:pPr>
        <w:spacing w:before="0" w:after="0"/>
      </w:pPr>
      <w:r w:rsidRPr="00B90685">
        <w:t>À la manière de Psaphon</w:t>
      </w:r>
      <w:r w:rsidR="008C6777">
        <w:t>,</w:t>
      </w:r>
    </w:p>
    <w:p w14:paraId="37ED47EB" w14:textId="4CDC0261" w:rsidR="00B86016" w:rsidRPr="00B90685" w:rsidRDefault="00B86016" w:rsidP="007317B2">
      <w:pPr>
        <w:spacing w:before="0" w:after="0"/>
      </w:pPr>
      <w:r w:rsidRPr="00B90685">
        <w:t>Sur sa motte d</w:t>
      </w:r>
      <w:r w:rsidR="008C6777">
        <w:t>’</w:t>
      </w:r>
      <w:r w:rsidRPr="00B90685">
        <w:t>un grand module</w:t>
      </w:r>
    </w:p>
    <w:p w14:paraId="24ECD65E" w14:textId="77777777" w:rsidR="00B86016" w:rsidRPr="00B90685" w:rsidRDefault="00B86016" w:rsidP="007317B2">
      <w:pPr>
        <w:spacing w:before="0" w:after="0"/>
      </w:pPr>
      <w:r w:rsidRPr="00B90685">
        <w:t>Improvisait une mentule</w:t>
      </w:r>
    </w:p>
    <w:p w14:paraId="59ED7396" w14:textId="77777777" w:rsidR="008C6777" w:rsidRDefault="00B86016" w:rsidP="007317B2">
      <w:pPr>
        <w:spacing w:before="0" w:after="0"/>
      </w:pPr>
      <w:r w:rsidRPr="00B90685">
        <w:t>Avecque son porte-crayon</w:t>
      </w:r>
      <w:r w:rsidR="008C6777">
        <w:t>.</w:t>
      </w:r>
    </w:p>
    <w:p w14:paraId="0BA6918D" w14:textId="77777777" w:rsidR="0051557D" w:rsidRDefault="0051557D" w:rsidP="007317B2">
      <w:pPr>
        <w:spacing w:before="0" w:after="0"/>
      </w:pPr>
    </w:p>
    <w:p w14:paraId="6B39237F" w14:textId="77777777" w:rsidR="008C6777" w:rsidRDefault="00B86016" w:rsidP="007317B2">
      <w:pPr>
        <w:spacing w:before="0" w:after="0"/>
      </w:pPr>
      <w:r w:rsidRPr="00B90685">
        <w:t>Des espèces de Bollandistes</w:t>
      </w:r>
      <w:r w:rsidR="008C6777">
        <w:t>,</w:t>
      </w:r>
    </w:p>
    <w:p w14:paraId="3238C302" w14:textId="77777777" w:rsidR="008C6777" w:rsidRDefault="00B86016" w:rsidP="007317B2">
      <w:pPr>
        <w:spacing w:before="0" w:after="0"/>
      </w:pPr>
      <w:r w:rsidRPr="00B90685">
        <w:t>À tournure de sodomistes</w:t>
      </w:r>
      <w:r w:rsidR="008C6777">
        <w:t>.</w:t>
      </w:r>
    </w:p>
    <w:p w14:paraId="364C12E4" w14:textId="77777777" w:rsidR="008C6777" w:rsidRDefault="00B86016" w:rsidP="007317B2">
      <w:pPr>
        <w:spacing w:before="0" w:after="0"/>
      </w:pPr>
      <w:r w:rsidRPr="00B90685">
        <w:t>N</w:t>
      </w:r>
      <w:r w:rsidR="008C6777">
        <w:t>’</w:t>
      </w:r>
      <w:r w:rsidRPr="00B90685">
        <w:t>osaient ciller leurs yeux dévots</w:t>
      </w:r>
      <w:r w:rsidR="008C6777">
        <w:t>,</w:t>
      </w:r>
    </w:p>
    <w:p w14:paraId="2E896B49" w14:textId="77777777" w:rsidR="008C6777" w:rsidRDefault="00B86016" w:rsidP="007317B2">
      <w:pPr>
        <w:spacing w:before="0" w:after="0"/>
      </w:pPr>
      <w:r w:rsidRPr="00B90685">
        <w:t>Et</w:t>
      </w:r>
      <w:r w:rsidR="008C6777">
        <w:t xml:space="preserve">, </w:t>
      </w:r>
      <w:r w:rsidRPr="00B90685">
        <w:t>très humbles près de la porte</w:t>
      </w:r>
      <w:r w:rsidR="008C6777">
        <w:t>,</w:t>
      </w:r>
    </w:p>
    <w:p w14:paraId="4CFB2777" w14:textId="77777777" w:rsidR="008C6777" w:rsidRDefault="00B86016" w:rsidP="007317B2">
      <w:pPr>
        <w:spacing w:before="0" w:after="0"/>
      </w:pPr>
      <w:r w:rsidRPr="00B90685">
        <w:t>Priaient le Ciel que</w:t>
      </w:r>
      <w:r w:rsidR="008C6777">
        <w:t xml:space="preserve">, </w:t>
      </w:r>
      <w:r w:rsidRPr="00B90685">
        <w:t>de la sorte</w:t>
      </w:r>
      <w:r w:rsidR="008C6777">
        <w:t>,</w:t>
      </w:r>
    </w:p>
    <w:p w14:paraId="79CF8ED6" w14:textId="77777777" w:rsidR="008C6777" w:rsidRDefault="00B86016" w:rsidP="007317B2">
      <w:pPr>
        <w:spacing w:before="0" w:after="0"/>
      </w:pPr>
      <w:r w:rsidRPr="00B90685">
        <w:t>Vous tournassiez toujours le dos</w:t>
      </w:r>
      <w:r w:rsidR="008C6777">
        <w:t>.</w:t>
      </w:r>
    </w:p>
    <w:p w14:paraId="4C4264BB" w14:textId="77777777" w:rsidR="0051557D" w:rsidRDefault="0051557D" w:rsidP="007317B2">
      <w:pPr>
        <w:spacing w:before="0" w:after="0"/>
      </w:pPr>
    </w:p>
    <w:p w14:paraId="7C1C69A8" w14:textId="2A1F30ED" w:rsidR="008C6777" w:rsidRDefault="00B86016" w:rsidP="007317B2">
      <w:pPr>
        <w:spacing w:before="0" w:after="0"/>
      </w:pPr>
      <w:r w:rsidRPr="00B90685">
        <w:t>Enfin</w:t>
      </w:r>
      <w:r w:rsidR="008C6777">
        <w:t xml:space="preserve">, </w:t>
      </w:r>
      <w:r w:rsidRPr="00B90685">
        <w:t>tous les v</w:t>
      </w:r>
      <w:r w:rsidR="008C6777">
        <w:t>.</w:t>
      </w:r>
      <w:r w:rsidRPr="00B90685">
        <w:t>ts du Parnasse</w:t>
      </w:r>
      <w:r w:rsidR="008C6777">
        <w:t>,</w:t>
      </w:r>
    </w:p>
    <w:p w14:paraId="6419C944" w14:textId="77777777" w:rsidR="008C6777" w:rsidRDefault="00B86016" w:rsidP="007317B2">
      <w:pPr>
        <w:spacing w:before="0" w:after="0"/>
      </w:pPr>
      <w:r w:rsidRPr="00B90685">
        <w:t>Comme anguilles dedans la nasse</w:t>
      </w:r>
      <w:r w:rsidR="008C6777">
        <w:t>,</w:t>
      </w:r>
    </w:p>
    <w:p w14:paraId="78A2A204" w14:textId="77777777" w:rsidR="008C6777" w:rsidRDefault="00B86016" w:rsidP="007317B2">
      <w:pPr>
        <w:spacing w:before="0" w:after="0"/>
      </w:pPr>
      <w:r w:rsidRPr="00B90685">
        <w:t>Frétillaient dans les caleçons</w:t>
      </w:r>
      <w:r w:rsidR="008C6777">
        <w:t> ;</w:t>
      </w:r>
    </w:p>
    <w:p w14:paraId="19B6359D" w14:textId="77777777" w:rsidR="008C6777" w:rsidRDefault="00B86016" w:rsidP="007317B2">
      <w:pPr>
        <w:spacing w:before="0" w:after="0"/>
      </w:pPr>
      <w:r w:rsidRPr="00B90685">
        <w:t>Les mains qui les croyaient aveindre</w:t>
      </w:r>
      <w:r w:rsidR="008C6777">
        <w:t>,</w:t>
      </w:r>
    </w:p>
    <w:p w14:paraId="4C7B9C9B" w14:textId="122E6A71" w:rsidR="00B86016" w:rsidRPr="00B90685" w:rsidRDefault="00B86016" w:rsidP="007317B2">
      <w:pPr>
        <w:spacing w:before="0" w:after="0"/>
      </w:pPr>
      <w:r w:rsidRPr="00B90685">
        <w:t>Sous leur fuite se sentaient oindre</w:t>
      </w:r>
    </w:p>
    <w:p w14:paraId="193E34F2" w14:textId="77777777" w:rsidR="008C6777" w:rsidRDefault="00B86016" w:rsidP="007317B2">
      <w:pPr>
        <w:spacing w:before="0" w:after="0"/>
      </w:pPr>
      <w:r w:rsidRPr="00B90685">
        <w:t>Du glissant mucus des poissons</w:t>
      </w:r>
      <w:r w:rsidR="008C6777">
        <w:t>.</w:t>
      </w:r>
    </w:p>
    <w:p w14:paraId="11D3A97E" w14:textId="77777777" w:rsidR="0051557D" w:rsidRDefault="0051557D" w:rsidP="007317B2">
      <w:pPr>
        <w:spacing w:before="0" w:after="0"/>
      </w:pPr>
    </w:p>
    <w:p w14:paraId="32AC78B6" w14:textId="7E33833A" w:rsidR="00B86016" w:rsidRPr="00B90685" w:rsidRDefault="00B86016" w:rsidP="007317B2">
      <w:pPr>
        <w:spacing w:before="0" w:after="0"/>
      </w:pPr>
      <w:r w:rsidRPr="00B90685">
        <w:t>Et vous conserviez ce sourire</w:t>
      </w:r>
    </w:p>
    <w:p w14:paraId="1D9FAC58" w14:textId="67BB2A6E" w:rsidR="00B86016" w:rsidRPr="00B90685" w:rsidRDefault="00B86016" w:rsidP="007317B2">
      <w:pPr>
        <w:spacing w:before="0" w:after="0"/>
      </w:pPr>
      <w:r w:rsidRPr="00B90685">
        <w:t>Qu</w:t>
      </w:r>
      <w:r w:rsidR="008C6777">
        <w:t>’</w:t>
      </w:r>
      <w:r w:rsidRPr="00B90685">
        <w:t>ont les demoiselles de cire</w:t>
      </w:r>
    </w:p>
    <w:p w14:paraId="4A5D21EA" w14:textId="77777777" w:rsidR="008C6777" w:rsidRDefault="00B86016" w:rsidP="007317B2">
      <w:pPr>
        <w:spacing w:before="0" w:after="0"/>
      </w:pPr>
      <w:r w:rsidRPr="00B90685">
        <w:t>Aux glaces des barbiers benêts</w:t>
      </w:r>
      <w:r w:rsidR="008C6777">
        <w:t>,</w:t>
      </w:r>
    </w:p>
    <w:p w14:paraId="5C34D3DA" w14:textId="77777777" w:rsidR="008C6777" w:rsidRDefault="00B86016" w:rsidP="007317B2">
      <w:pPr>
        <w:spacing w:before="0" w:after="0"/>
      </w:pPr>
      <w:r w:rsidRPr="00B90685">
        <w:t>Ô vous</w:t>
      </w:r>
      <w:r w:rsidR="008C6777">
        <w:t xml:space="preserve">, </w:t>
      </w:r>
      <w:r w:rsidRPr="00B90685">
        <w:t>plus qu</w:t>
      </w:r>
      <w:r w:rsidR="008C6777">
        <w:t>’</w:t>
      </w:r>
      <w:r w:rsidRPr="00B90685">
        <w:t>elles vaine et bête</w:t>
      </w:r>
      <w:r w:rsidR="008C6777">
        <w:t>,</w:t>
      </w:r>
    </w:p>
    <w:p w14:paraId="4DBDABF5" w14:textId="71EAEA8B" w:rsidR="00B86016" w:rsidRPr="00B90685" w:rsidRDefault="00B86016" w:rsidP="007317B2">
      <w:pPr>
        <w:spacing w:before="0" w:after="0"/>
      </w:pPr>
      <w:r w:rsidRPr="00B90685">
        <w:t>Ô vous</w:t>
      </w:r>
      <w:r w:rsidR="008C6777">
        <w:t xml:space="preserve">, </w:t>
      </w:r>
      <w:r w:rsidRPr="00B90685">
        <w:t>plus frivole et coquette</w:t>
      </w:r>
    </w:p>
    <w:p w14:paraId="0DEF6E72" w14:textId="77777777" w:rsidR="008C6777" w:rsidRDefault="00B86016" w:rsidP="007317B2">
      <w:pPr>
        <w:spacing w:before="0" w:after="0"/>
      </w:pPr>
      <w:r w:rsidRPr="00B90685">
        <w:t>Qu</w:t>
      </w:r>
      <w:r w:rsidR="008C6777">
        <w:t>’</w:t>
      </w:r>
      <w:r w:rsidRPr="00B90685">
        <w:t>un papillon sur des genêts</w:t>
      </w:r>
      <w:r w:rsidR="008C6777">
        <w:t> !</w:t>
      </w:r>
    </w:p>
    <w:p w14:paraId="01824554" w14:textId="77777777" w:rsidR="0051557D" w:rsidRDefault="0051557D" w:rsidP="007317B2">
      <w:pPr>
        <w:spacing w:before="0" w:after="0"/>
      </w:pPr>
    </w:p>
    <w:p w14:paraId="2925F404" w14:textId="77777777" w:rsidR="008C6777" w:rsidRDefault="00B86016" w:rsidP="007317B2">
      <w:pPr>
        <w:spacing w:before="0" w:after="0"/>
      </w:pPr>
      <w:r w:rsidRPr="00B90685">
        <w:t>Stupre d</w:t>
      </w:r>
      <w:r w:rsidR="008C6777">
        <w:t>’</w:t>
      </w:r>
      <w:r w:rsidRPr="00B90685">
        <w:t>une âme poétique</w:t>
      </w:r>
      <w:r w:rsidR="008C6777">
        <w:t>,</w:t>
      </w:r>
    </w:p>
    <w:p w14:paraId="4DBE2CC3" w14:textId="77777777" w:rsidR="008C6777" w:rsidRDefault="00B86016" w:rsidP="007317B2">
      <w:pPr>
        <w:spacing w:before="0" w:after="0"/>
      </w:pPr>
      <w:r w:rsidRPr="00B90685">
        <w:t>À mon linge géographique</w:t>
      </w:r>
      <w:r w:rsidR="008C6777">
        <w:t>,</w:t>
      </w:r>
    </w:p>
    <w:p w14:paraId="7EED639A" w14:textId="77777777" w:rsidR="008C6777" w:rsidRDefault="00B86016" w:rsidP="007317B2">
      <w:pPr>
        <w:spacing w:before="0" w:after="0"/>
      </w:pPr>
      <w:r w:rsidRPr="00B90685">
        <w:lastRenderedPageBreak/>
        <w:t>J</w:t>
      </w:r>
      <w:r w:rsidR="008C6777">
        <w:t>’</w:t>
      </w:r>
      <w:r w:rsidRPr="00B90685">
        <w:t>ajoute cet art fescennin</w:t>
      </w:r>
      <w:r w:rsidR="008C6777">
        <w:t> !</w:t>
      </w:r>
    </w:p>
    <w:p w14:paraId="179FD993" w14:textId="77777777" w:rsidR="008C6777" w:rsidRDefault="00B86016" w:rsidP="007317B2">
      <w:pPr>
        <w:spacing w:before="0" w:after="0"/>
      </w:pPr>
      <w:r w:rsidRPr="00B90685">
        <w:t>Moi qui rêvais d</w:t>
      </w:r>
      <w:r w:rsidR="008C6777">
        <w:t>’</w:t>
      </w:r>
      <w:r w:rsidRPr="00B90685">
        <w:t>être un Tibulle</w:t>
      </w:r>
      <w:r w:rsidR="008C6777">
        <w:t>,</w:t>
      </w:r>
    </w:p>
    <w:p w14:paraId="3B0CA899" w14:textId="7412FDCF" w:rsidR="00B86016" w:rsidRPr="00B90685" w:rsidRDefault="00B86016" w:rsidP="007317B2">
      <w:pPr>
        <w:spacing w:before="0" w:after="0"/>
      </w:pPr>
      <w:r w:rsidRPr="00B90685">
        <w:t>Par Mananda</w:t>
      </w:r>
      <w:r w:rsidR="008C6777">
        <w:t xml:space="preserve"> ! </w:t>
      </w:r>
      <w:r w:rsidRPr="00B90685">
        <w:t>que l</w:t>
      </w:r>
      <w:r w:rsidR="008C6777">
        <w:t>’</w:t>
      </w:r>
      <w:r w:rsidRPr="00B90685">
        <w:t>on m</w:t>
      </w:r>
      <w:r w:rsidR="008C6777">
        <w:t>’</w:t>
      </w:r>
      <w:r w:rsidRPr="00B90685">
        <w:t>encule</w:t>
      </w:r>
    </w:p>
    <w:p w14:paraId="16CDA904" w14:textId="77777777" w:rsidR="008C6777" w:rsidRDefault="00B86016" w:rsidP="007317B2">
      <w:pPr>
        <w:spacing w:before="0" w:after="0"/>
      </w:pPr>
      <w:r w:rsidRPr="00B90685">
        <w:t>Si je n</w:t>
      </w:r>
      <w:r w:rsidR="008C6777">
        <w:t>’</w:t>
      </w:r>
      <w:r w:rsidRPr="00B90685">
        <w:t>égale ici Motin</w:t>
      </w:r>
      <w:r w:rsidR="008C6777">
        <w:t> !</w:t>
      </w:r>
    </w:p>
    <w:p w14:paraId="0BB97F17" w14:textId="77777777" w:rsidR="0051557D" w:rsidRDefault="0051557D" w:rsidP="007317B2">
      <w:pPr>
        <w:spacing w:before="0" w:after="0"/>
      </w:pPr>
    </w:p>
    <w:p w14:paraId="3BD3D169" w14:textId="77777777" w:rsidR="008C6777" w:rsidRDefault="00B86016" w:rsidP="007317B2">
      <w:pPr>
        <w:spacing w:before="0" w:after="0"/>
      </w:pPr>
      <w:r w:rsidRPr="00B90685">
        <w:t>Fille de la Concupiscence</w:t>
      </w:r>
      <w:r w:rsidR="008C6777">
        <w:t>,</w:t>
      </w:r>
    </w:p>
    <w:p w14:paraId="7B8B5802" w14:textId="77777777" w:rsidR="008C6777" w:rsidRDefault="00B86016" w:rsidP="007317B2">
      <w:pPr>
        <w:spacing w:before="0" w:after="0"/>
      </w:pPr>
      <w:r w:rsidRPr="00B90685">
        <w:t>Quittez ce Palais de Science</w:t>
      </w:r>
      <w:r w:rsidR="008C6777">
        <w:t>,</w:t>
      </w:r>
    </w:p>
    <w:p w14:paraId="725C5CCE" w14:textId="77777777" w:rsidR="008C6777" w:rsidRDefault="00B86016" w:rsidP="007317B2">
      <w:pPr>
        <w:spacing w:before="0" w:after="0"/>
      </w:pPr>
      <w:r w:rsidRPr="00B90685">
        <w:t>Allez-vous-en</w:t>
      </w:r>
      <w:r w:rsidR="008C6777">
        <w:t xml:space="preserve">, </w:t>
      </w:r>
      <w:r w:rsidRPr="00B90685">
        <w:t>allez</w:t>
      </w:r>
      <w:r w:rsidR="008C6777">
        <w:t xml:space="preserve">, </w:t>
      </w:r>
      <w:r w:rsidRPr="00B90685">
        <w:t>allez</w:t>
      </w:r>
      <w:r w:rsidR="008C6777">
        <w:t> !</w:t>
      </w:r>
    </w:p>
    <w:p w14:paraId="1BDBEC8F" w14:textId="77777777" w:rsidR="008C6777" w:rsidRDefault="00B86016" w:rsidP="007317B2">
      <w:pPr>
        <w:spacing w:before="0" w:after="0"/>
      </w:pPr>
      <w:r w:rsidRPr="00B90685">
        <w:t>Que la paix règne en ma culotte</w:t>
      </w:r>
      <w:r w:rsidR="008C6777">
        <w:t>,</w:t>
      </w:r>
    </w:p>
    <w:p w14:paraId="579698AD" w14:textId="77777777" w:rsidR="008C6777" w:rsidRDefault="00B86016" w:rsidP="007317B2">
      <w:pPr>
        <w:spacing w:before="0" w:after="0"/>
      </w:pPr>
      <w:r w:rsidRPr="00B90685">
        <w:t>Ou</w:t>
      </w:r>
      <w:r w:rsidR="008C6777">
        <w:t xml:space="preserve">, </w:t>
      </w:r>
      <w:r w:rsidRPr="00B90685">
        <w:t>par les Traités d</w:t>
      </w:r>
      <w:r w:rsidR="008C6777">
        <w:t>’</w:t>
      </w:r>
      <w:r w:rsidRPr="00B90685">
        <w:t>Aristote</w:t>
      </w:r>
      <w:r w:rsidR="008C6777">
        <w:t>,</w:t>
      </w:r>
    </w:p>
    <w:p w14:paraId="14EB598D" w14:textId="77777777" w:rsidR="008C6777" w:rsidRDefault="00B86016" w:rsidP="007317B2">
      <w:pPr>
        <w:spacing w:before="0" w:after="0"/>
      </w:pPr>
      <w:r w:rsidRPr="00B90685">
        <w:t>Je vous décharge sur le nez</w:t>
      </w:r>
      <w:r w:rsidR="008C6777">
        <w:t> !</w:t>
      </w:r>
    </w:p>
    <w:p w14:paraId="13DA0200" w14:textId="77777777" w:rsidR="008C6777" w:rsidRDefault="00B86016" w:rsidP="008C6777">
      <w:pPr>
        <w:jc w:val="right"/>
      </w:pPr>
      <w:r w:rsidRPr="008C6777">
        <w:t>L</w:t>
      </w:r>
      <w:r w:rsidRPr="007317B2">
        <w:rPr>
          <w:rStyle w:val="Taille-1Caracteres"/>
        </w:rPr>
        <w:t xml:space="preserve">E PETIT-NEVEU DE </w:t>
      </w:r>
      <w:r w:rsidRPr="008C6777">
        <w:t>B</w:t>
      </w:r>
      <w:r w:rsidRPr="007317B2">
        <w:rPr>
          <w:rStyle w:val="Taille-1Caracteres"/>
        </w:rPr>
        <w:t>AFFO</w:t>
      </w:r>
      <w:r w:rsidR="008C6777">
        <w:t>.</w:t>
      </w:r>
    </w:p>
    <w:p w14:paraId="3D2D7DAD" w14:textId="4A50108F" w:rsidR="00B86016" w:rsidRPr="00B90685" w:rsidRDefault="00B86016" w:rsidP="008C6777">
      <w:pPr>
        <w:pStyle w:val="Titre2"/>
        <w:rPr>
          <w:szCs w:val="44"/>
        </w:rPr>
      </w:pPr>
      <w:bookmarkStart w:id="401" w:name="_Toc275359308"/>
      <w:bookmarkStart w:id="402" w:name="_Toc199525964"/>
      <w:r w:rsidRPr="00B90685">
        <w:rPr>
          <w:szCs w:val="44"/>
        </w:rPr>
        <w:lastRenderedPageBreak/>
        <w:t>OCTOBRE</w:t>
      </w:r>
      <w:r w:rsidR="008C6777">
        <w:rPr>
          <w:szCs w:val="44"/>
        </w:rPr>
        <w:t> !</w:t>
      </w:r>
      <w:bookmarkEnd w:id="401"/>
      <w:bookmarkEnd w:id="402"/>
      <w:r w:rsidR="008C6777">
        <w:rPr>
          <w:szCs w:val="44"/>
        </w:rPr>
        <w:br/>
      </w:r>
    </w:p>
    <w:p w14:paraId="0786BFD1" w14:textId="77777777" w:rsidR="008C6777" w:rsidRDefault="00B86016" w:rsidP="003471D5">
      <w:pPr>
        <w:spacing w:before="0" w:after="0"/>
      </w:pPr>
      <w:r w:rsidRPr="00B90685">
        <w:t>Octobre</w:t>
      </w:r>
      <w:r w:rsidR="008C6777">
        <w:t xml:space="preserve"> ! </w:t>
      </w:r>
      <w:r w:rsidRPr="00B90685">
        <w:t>Une chambre d</w:t>
      </w:r>
      <w:r w:rsidR="008C6777">
        <w:t>’</w:t>
      </w:r>
      <w:r w:rsidRPr="00B90685">
        <w:t>hôtel</w:t>
      </w:r>
      <w:r w:rsidR="008C6777">
        <w:t>.</w:t>
      </w:r>
    </w:p>
    <w:p w14:paraId="17BBA5FA" w14:textId="239ADFC1" w:rsidR="00B86016" w:rsidRPr="00B90685" w:rsidRDefault="00B86016" w:rsidP="003471D5">
      <w:pPr>
        <w:spacing w:before="0" w:after="0"/>
      </w:pPr>
      <w:r w:rsidRPr="00B90685">
        <w:t>Sur la douteuse courtepointe</w:t>
      </w:r>
    </w:p>
    <w:p w14:paraId="658201CA" w14:textId="77777777" w:rsidR="008C6777" w:rsidRDefault="00B86016" w:rsidP="003471D5">
      <w:pPr>
        <w:spacing w:before="0" w:after="0"/>
      </w:pPr>
      <w:r w:rsidRPr="00B90685">
        <w:t>De quels baisers m</w:t>
      </w:r>
      <w:r w:rsidR="008C6777">
        <w:t>’</w:t>
      </w:r>
      <w:r w:rsidRPr="00B90685">
        <w:t>as-tu pas ointe</w:t>
      </w:r>
      <w:r w:rsidR="008C6777">
        <w:t>,</w:t>
      </w:r>
    </w:p>
    <w:p w14:paraId="4E300AB8" w14:textId="57795A17" w:rsidR="008C6777" w:rsidRDefault="00B86016" w:rsidP="003471D5">
      <w:pPr>
        <w:spacing w:before="0" w:after="0"/>
      </w:pPr>
      <w:r w:rsidRPr="00B90685">
        <w:t>Ô Douce</w:t>
      </w:r>
      <w:r w:rsidR="008C6777">
        <w:t xml:space="preserve"> ! </w:t>
      </w:r>
      <w:r w:rsidRPr="00B90685">
        <w:t>Je le vois bien tel</w:t>
      </w:r>
    </w:p>
    <w:p w14:paraId="0A2A6D4D" w14:textId="77777777" w:rsidR="003471D5" w:rsidRDefault="003471D5" w:rsidP="003471D5">
      <w:pPr>
        <w:spacing w:before="0" w:after="0"/>
      </w:pPr>
    </w:p>
    <w:p w14:paraId="1EBCED15" w14:textId="0B52FFC2" w:rsidR="00B86016" w:rsidRPr="00B90685" w:rsidRDefault="00B86016" w:rsidP="003471D5">
      <w:pPr>
        <w:spacing w:before="0" w:after="0"/>
      </w:pPr>
      <w:r w:rsidRPr="00B90685">
        <w:t>Ce garni</w:t>
      </w:r>
      <w:r w:rsidR="008C6777">
        <w:t xml:space="preserve">… </w:t>
      </w:r>
      <w:r w:rsidRPr="00B90685">
        <w:t>Le désir m</w:t>
      </w:r>
      <w:r w:rsidR="008C6777">
        <w:t>’</w:t>
      </w:r>
      <w:r w:rsidRPr="00B90685">
        <w:t>accointe</w:t>
      </w:r>
    </w:p>
    <w:p w14:paraId="5011E6E2" w14:textId="77777777" w:rsidR="008C6777" w:rsidRDefault="00B86016" w:rsidP="003471D5">
      <w:pPr>
        <w:spacing w:before="0" w:after="0"/>
      </w:pPr>
      <w:r w:rsidRPr="00B90685">
        <w:t>De votre corps</w:t>
      </w:r>
      <w:r w:rsidR="008C6777">
        <w:t xml:space="preserve">, </w:t>
      </w:r>
      <w:r w:rsidRPr="00B90685">
        <w:t>brumeux pastel</w:t>
      </w:r>
      <w:r w:rsidR="008C6777">
        <w:t>,</w:t>
      </w:r>
    </w:p>
    <w:p w14:paraId="3DB620AF" w14:textId="478B8FA1" w:rsidR="00B86016" w:rsidRPr="00B90685" w:rsidRDefault="00B86016" w:rsidP="003471D5">
      <w:pPr>
        <w:spacing w:before="0" w:after="0"/>
      </w:pPr>
      <w:r w:rsidRPr="00B90685">
        <w:t>Près du mien</w:t>
      </w:r>
      <w:r w:rsidR="008C6777">
        <w:t xml:space="preserve">, </w:t>
      </w:r>
      <w:r w:rsidRPr="00B90685">
        <w:t>suc brun de bétel</w:t>
      </w:r>
    </w:p>
    <w:p w14:paraId="4CD52044" w14:textId="77777777" w:rsidR="008C6777" w:rsidRDefault="00B86016" w:rsidP="003471D5">
      <w:pPr>
        <w:spacing w:before="0" w:after="0"/>
      </w:pPr>
      <w:r w:rsidRPr="00B90685">
        <w:t>De ma bouche à la vôtre jointe</w:t>
      </w:r>
    </w:p>
    <w:p w14:paraId="2E9D161D" w14:textId="77777777" w:rsidR="003471D5" w:rsidRDefault="003471D5" w:rsidP="003471D5">
      <w:pPr>
        <w:spacing w:before="0" w:after="0"/>
      </w:pPr>
    </w:p>
    <w:p w14:paraId="1A23553C" w14:textId="18AFE2D0" w:rsidR="008C6777" w:rsidRDefault="00B86016" w:rsidP="003471D5">
      <w:pPr>
        <w:spacing w:before="0" w:after="0"/>
      </w:pPr>
      <w:r w:rsidRPr="00B90685">
        <w:t>Un jour</w:t>
      </w:r>
      <w:r w:rsidR="008C6777">
        <w:t xml:space="preserve">… </w:t>
      </w:r>
      <w:r w:rsidRPr="00B90685">
        <w:t>et ce nous fut assez</w:t>
      </w:r>
      <w:r w:rsidR="008C6777">
        <w:t>,</w:t>
      </w:r>
    </w:p>
    <w:p w14:paraId="2FEB828B" w14:textId="77777777" w:rsidR="008C6777" w:rsidRDefault="00B86016" w:rsidP="003471D5">
      <w:pPr>
        <w:spacing w:before="0" w:after="0"/>
      </w:pPr>
      <w:r w:rsidRPr="00B90685">
        <w:t>Mais</w:t>
      </w:r>
      <w:r w:rsidR="008C6777">
        <w:t xml:space="preserve">, </w:t>
      </w:r>
      <w:r w:rsidRPr="00B90685">
        <w:t>de ces souvenirs tassés</w:t>
      </w:r>
      <w:r w:rsidR="008C6777">
        <w:t>,</w:t>
      </w:r>
    </w:p>
    <w:p w14:paraId="6D5F20B9" w14:textId="58898CCD" w:rsidR="008C6777" w:rsidRDefault="00B86016" w:rsidP="003471D5">
      <w:pPr>
        <w:spacing w:before="0" w:after="0"/>
      </w:pPr>
      <w:r w:rsidRPr="00B90685">
        <w:t>Des joies que nous avons connues</w:t>
      </w:r>
    </w:p>
    <w:p w14:paraId="761EF54D" w14:textId="77777777" w:rsidR="003471D5" w:rsidRDefault="003471D5" w:rsidP="003471D5">
      <w:pPr>
        <w:spacing w:before="0" w:after="0"/>
      </w:pPr>
    </w:p>
    <w:p w14:paraId="7212E82A" w14:textId="5B661420" w:rsidR="008C6777" w:rsidRDefault="00B86016" w:rsidP="003471D5">
      <w:pPr>
        <w:spacing w:before="0" w:after="0"/>
      </w:pPr>
      <w:r w:rsidRPr="00B90685">
        <w:t>Ne gardez-vous que le décor</w:t>
      </w:r>
      <w:r w:rsidR="008C6777">
        <w:t>,</w:t>
      </w:r>
    </w:p>
    <w:p w14:paraId="68919395" w14:textId="77777777" w:rsidR="008C6777" w:rsidRDefault="00B86016" w:rsidP="003471D5">
      <w:pPr>
        <w:spacing w:before="0" w:after="0"/>
      </w:pPr>
      <w:r w:rsidRPr="00B90685">
        <w:t>Dites</w:t>
      </w:r>
      <w:r w:rsidR="008C6777">
        <w:t xml:space="preserve"> ? </w:t>
      </w:r>
      <w:r w:rsidRPr="00B90685">
        <w:t>Jouerons-nous pas</w:t>
      </w:r>
      <w:r w:rsidR="008C6777">
        <w:t xml:space="preserve">, </w:t>
      </w:r>
      <w:r w:rsidRPr="00B90685">
        <w:t>encore</w:t>
      </w:r>
      <w:r w:rsidR="008C6777">
        <w:t>,</w:t>
      </w:r>
    </w:p>
    <w:p w14:paraId="747731DA" w14:textId="77777777" w:rsidR="008C6777" w:rsidRDefault="00B86016" w:rsidP="003471D5">
      <w:pPr>
        <w:spacing w:before="0" w:after="0"/>
      </w:pPr>
      <w:r w:rsidRPr="00B90685">
        <w:t>À Mesdames-les-Toutes-Nues</w:t>
      </w:r>
      <w:r w:rsidR="008C6777">
        <w:t> ?</w:t>
      </w:r>
    </w:p>
    <w:p w14:paraId="41001C6D" w14:textId="77777777" w:rsidR="008C6777" w:rsidRDefault="00B86016" w:rsidP="008C6777">
      <w:pPr>
        <w:jc w:val="right"/>
      </w:pPr>
      <w:r w:rsidRPr="008C6777">
        <w:t>Ève A</w:t>
      </w:r>
      <w:r w:rsidRPr="003471D5">
        <w:rPr>
          <w:rStyle w:val="Taille-1Caracteres"/>
        </w:rPr>
        <w:t>RRIGHI</w:t>
      </w:r>
      <w:r w:rsidR="008C6777">
        <w:t>.</w:t>
      </w:r>
    </w:p>
    <w:p w14:paraId="23898AA6" w14:textId="1BC072C8" w:rsidR="00B86016" w:rsidRPr="00B90685" w:rsidRDefault="00B86016" w:rsidP="008C6777">
      <w:pPr>
        <w:pStyle w:val="Titre2"/>
        <w:rPr>
          <w:szCs w:val="44"/>
        </w:rPr>
      </w:pPr>
      <w:bookmarkStart w:id="403" w:name="_Toc275359309"/>
      <w:bookmarkStart w:id="404" w:name="_Toc199525965"/>
      <w:r w:rsidRPr="00B90685">
        <w:rPr>
          <w:szCs w:val="44"/>
        </w:rPr>
        <w:lastRenderedPageBreak/>
        <w:t>À TOI</w:t>
      </w:r>
      <w:r w:rsidR="008C6777">
        <w:rPr>
          <w:szCs w:val="44"/>
        </w:rPr>
        <w:t xml:space="preserve">, </w:t>
      </w:r>
      <w:r w:rsidRPr="00B90685">
        <w:rPr>
          <w:szCs w:val="44"/>
        </w:rPr>
        <w:t>MARGUERITE</w:t>
      </w:r>
      <w:bookmarkEnd w:id="403"/>
      <w:bookmarkEnd w:id="404"/>
      <w:r w:rsidRPr="00B90685">
        <w:rPr>
          <w:szCs w:val="44"/>
        </w:rPr>
        <w:br/>
      </w:r>
    </w:p>
    <w:p w14:paraId="6E98D998" w14:textId="22A5A6E6" w:rsidR="00B86016" w:rsidRPr="00B90685" w:rsidRDefault="00B86016" w:rsidP="003471D5">
      <w:pPr>
        <w:spacing w:before="0" w:after="0"/>
      </w:pPr>
      <w:r w:rsidRPr="00B90685">
        <w:t>Frisons d</w:t>
      </w:r>
      <w:r w:rsidR="008C6777">
        <w:t>’</w:t>
      </w:r>
      <w:r w:rsidRPr="00B90685">
        <w:t>ébène et tache d</w:t>
      </w:r>
      <w:r w:rsidR="008C6777">
        <w:t>’</w:t>
      </w:r>
      <w:r w:rsidRPr="00B90685">
        <w:t>écarlate</w:t>
      </w:r>
    </w:p>
    <w:p w14:paraId="78E08D82" w14:textId="587473F1" w:rsidR="00B86016" w:rsidRPr="008C6777" w:rsidRDefault="00B86016" w:rsidP="003471D5">
      <w:pPr>
        <w:spacing w:before="0" w:after="0"/>
        <w:ind w:firstLine="0"/>
        <w:jc w:val="center"/>
      </w:pPr>
      <w:r w:rsidRPr="008C6777">
        <w:t>Sur fonds d</w:t>
      </w:r>
      <w:r w:rsidR="008C6777">
        <w:t>’</w:t>
      </w:r>
      <w:r w:rsidRPr="008C6777">
        <w:t>argent</w:t>
      </w:r>
    </w:p>
    <w:p w14:paraId="6D282F44" w14:textId="77777777" w:rsidR="008C6777" w:rsidRDefault="00B86016" w:rsidP="003471D5">
      <w:pPr>
        <w:spacing w:before="0" w:after="0"/>
      </w:pPr>
      <w:r w:rsidRPr="00B90685">
        <w:t>Et seins aigus d</w:t>
      </w:r>
      <w:r w:rsidR="008C6777">
        <w:t>’</w:t>
      </w:r>
      <w:r w:rsidRPr="00B90685">
        <w:t>une belle au corps gent</w:t>
      </w:r>
      <w:r w:rsidR="008C6777">
        <w:t>,</w:t>
      </w:r>
    </w:p>
    <w:p w14:paraId="532FD622" w14:textId="77777777" w:rsidR="008C6777" w:rsidRDefault="00B86016" w:rsidP="003471D5">
      <w:pPr>
        <w:spacing w:before="0" w:after="0"/>
      </w:pPr>
      <w:r w:rsidRPr="00B90685">
        <w:t>Je vous tiens pour beauté fort délicate</w:t>
      </w:r>
      <w:r w:rsidR="008C6777">
        <w:t>.</w:t>
      </w:r>
    </w:p>
    <w:p w14:paraId="34F717FB" w14:textId="77777777" w:rsidR="003471D5" w:rsidRDefault="003471D5" w:rsidP="003471D5">
      <w:pPr>
        <w:spacing w:before="0" w:after="0"/>
      </w:pPr>
    </w:p>
    <w:p w14:paraId="699B90BC" w14:textId="77777777" w:rsidR="008C6777" w:rsidRDefault="00B86016" w:rsidP="003471D5">
      <w:pPr>
        <w:spacing w:before="0" w:after="0"/>
      </w:pPr>
      <w:r w:rsidRPr="00B90685">
        <w:t>Ventre charnu</w:t>
      </w:r>
      <w:r w:rsidR="008C6777">
        <w:t xml:space="preserve">, </w:t>
      </w:r>
      <w:r w:rsidRPr="00B90685">
        <w:t>lustré comme une agate</w:t>
      </w:r>
      <w:r w:rsidR="008C6777">
        <w:t>,</w:t>
      </w:r>
    </w:p>
    <w:p w14:paraId="316262D0" w14:textId="6D36C7CA" w:rsidR="00B86016" w:rsidRPr="00B90685" w:rsidRDefault="00B86016" w:rsidP="003471D5">
      <w:pPr>
        <w:spacing w:before="0" w:after="0"/>
      </w:pPr>
      <w:r w:rsidRPr="00B90685">
        <w:t>Reins musculeux</w:t>
      </w:r>
      <w:r w:rsidR="008C6777">
        <w:t xml:space="preserve">, </w:t>
      </w:r>
      <w:r w:rsidRPr="00B90685">
        <w:t>vifs comme vif-argent</w:t>
      </w:r>
    </w:p>
    <w:p w14:paraId="2675876D" w14:textId="62B1F79D" w:rsidR="00B86016" w:rsidRPr="00B90685" w:rsidRDefault="00B86016" w:rsidP="003471D5">
      <w:pPr>
        <w:spacing w:before="0" w:after="0"/>
      </w:pPr>
      <w:r w:rsidRPr="00B90685">
        <w:t>Frisons d</w:t>
      </w:r>
      <w:r w:rsidR="008C6777">
        <w:t>’</w:t>
      </w:r>
      <w:r w:rsidRPr="00B90685">
        <w:t>ébène et tache d</w:t>
      </w:r>
      <w:r w:rsidR="008C6777">
        <w:t>’</w:t>
      </w:r>
      <w:r w:rsidRPr="00B90685">
        <w:t>écarlate</w:t>
      </w:r>
    </w:p>
    <w:p w14:paraId="4531844D" w14:textId="77777777" w:rsidR="008C6777" w:rsidRDefault="00B86016" w:rsidP="003471D5">
      <w:pPr>
        <w:spacing w:before="0" w:after="0"/>
        <w:ind w:firstLine="0"/>
        <w:jc w:val="center"/>
      </w:pPr>
      <w:r w:rsidRPr="008C6777">
        <w:t>Sur fonds d</w:t>
      </w:r>
      <w:r w:rsidR="008C6777">
        <w:t>’</w:t>
      </w:r>
      <w:r w:rsidRPr="008C6777">
        <w:t>argent</w:t>
      </w:r>
      <w:r w:rsidR="008C6777">
        <w:t>,</w:t>
      </w:r>
    </w:p>
    <w:p w14:paraId="6DCFB219" w14:textId="77777777" w:rsidR="008C6777" w:rsidRDefault="00B86016" w:rsidP="003471D5">
      <w:pPr>
        <w:spacing w:before="0" w:after="0"/>
      </w:pPr>
      <w:r w:rsidRPr="00B90685">
        <w:t>Comme un concert</w:t>
      </w:r>
      <w:r w:rsidR="008C6777">
        <w:t xml:space="preserve">, </w:t>
      </w:r>
      <w:r w:rsidRPr="00B90685">
        <w:t>votre splendeur éclate</w:t>
      </w:r>
      <w:r w:rsidR="008C6777">
        <w:t>.</w:t>
      </w:r>
    </w:p>
    <w:p w14:paraId="2106D006" w14:textId="77777777" w:rsidR="003471D5" w:rsidRDefault="003471D5" w:rsidP="003471D5">
      <w:pPr>
        <w:spacing w:before="0" w:after="0"/>
      </w:pPr>
    </w:p>
    <w:p w14:paraId="58D0ACB5" w14:textId="17AD48D4" w:rsidR="00B86016" w:rsidRPr="00B90685" w:rsidRDefault="00B86016" w:rsidP="003471D5">
      <w:pPr>
        <w:spacing w:before="0" w:after="0"/>
      </w:pPr>
      <w:r w:rsidRPr="00B90685">
        <w:t>Vous me bercez dans un rythme brûlant</w:t>
      </w:r>
    </w:p>
    <w:p w14:paraId="45FBCA2F" w14:textId="77777777" w:rsidR="008C6777" w:rsidRDefault="00B86016" w:rsidP="003471D5">
      <w:pPr>
        <w:spacing w:before="0" w:after="0"/>
      </w:pPr>
      <w:r w:rsidRPr="00B90685">
        <w:t>Et je me plais</w:t>
      </w:r>
      <w:r w:rsidR="008C6777">
        <w:t xml:space="preserve">, </w:t>
      </w:r>
      <w:r w:rsidRPr="00B90685">
        <w:t>idéal délirant</w:t>
      </w:r>
      <w:r w:rsidR="008C6777">
        <w:t>,</w:t>
      </w:r>
    </w:p>
    <w:p w14:paraId="096617E2" w14:textId="53F0550E" w:rsidR="00B86016" w:rsidRPr="00B90685" w:rsidRDefault="00B86016" w:rsidP="003471D5">
      <w:pPr>
        <w:spacing w:before="0" w:after="0"/>
      </w:pPr>
      <w:r w:rsidRPr="00B90685">
        <w:t>À caresser entre cuisses d</w:t>
      </w:r>
      <w:r w:rsidR="008C6777">
        <w:t>’</w:t>
      </w:r>
      <w:r w:rsidRPr="00B90685">
        <w:t>ouate</w:t>
      </w:r>
    </w:p>
    <w:p w14:paraId="2CAEE277" w14:textId="53E18B0C" w:rsidR="00B86016" w:rsidRPr="008C6777" w:rsidRDefault="00B86016" w:rsidP="003471D5">
      <w:pPr>
        <w:spacing w:before="0" w:after="0"/>
        <w:ind w:firstLine="0"/>
        <w:jc w:val="center"/>
      </w:pPr>
      <w:r w:rsidRPr="008C6777">
        <w:t>Sur fonds d</w:t>
      </w:r>
      <w:r w:rsidR="008C6777">
        <w:t>’</w:t>
      </w:r>
      <w:r w:rsidRPr="008C6777">
        <w:t>argent</w:t>
      </w:r>
    </w:p>
    <w:p w14:paraId="7315252B" w14:textId="77777777" w:rsidR="008C6777" w:rsidRDefault="00B86016" w:rsidP="003471D5">
      <w:pPr>
        <w:spacing w:before="0" w:after="0"/>
      </w:pPr>
      <w:r w:rsidRPr="00B90685">
        <w:t>Frisons d</w:t>
      </w:r>
      <w:r w:rsidR="008C6777">
        <w:t>’</w:t>
      </w:r>
      <w:r w:rsidRPr="00B90685">
        <w:t>ébène et tache d</w:t>
      </w:r>
      <w:r w:rsidR="008C6777">
        <w:t>’</w:t>
      </w:r>
      <w:r w:rsidRPr="00B90685">
        <w:t>écarlate</w:t>
      </w:r>
      <w:r w:rsidR="008C6777">
        <w:t>.</w:t>
      </w:r>
    </w:p>
    <w:p w14:paraId="63A3505D" w14:textId="77777777" w:rsidR="008C6777" w:rsidRDefault="00B86016" w:rsidP="008C6777">
      <w:pPr>
        <w:jc w:val="right"/>
      </w:pPr>
      <w:r w:rsidRPr="008C6777">
        <w:t>Joël D</w:t>
      </w:r>
      <w:r w:rsidR="008C6777">
        <w:t>…</w:t>
      </w:r>
    </w:p>
    <w:p w14:paraId="63B461A6" w14:textId="0D3FCCDF" w:rsidR="00B86016" w:rsidRPr="00B90685" w:rsidRDefault="00B86016" w:rsidP="008C6777">
      <w:pPr>
        <w:pStyle w:val="Titre2"/>
        <w:rPr>
          <w:szCs w:val="44"/>
        </w:rPr>
      </w:pPr>
      <w:bookmarkStart w:id="405" w:name="_Toc275359310"/>
      <w:bookmarkStart w:id="406" w:name="_Toc199525966"/>
      <w:r w:rsidRPr="00B90685">
        <w:rPr>
          <w:szCs w:val="44"/>
        </w:rPr>
        <w:lastRenderedPageBreak/>
        <w:t>LE BONHEUR</w:t>
      </w:r>
      <w:bookmarkEnd w:id="405"/>
      <w:bookmarkEnd w:id="406"/>
      <w:r w:rsidRPr="00B90685">
        <w:rPr>
          <w:szCs w:val="44"/>
        </w:rPr>
        <w:br/>
      </w:r>
    </w:p>
    <w:p w14:paraId="3C22F591" w14:textId="77777777" w:rsidR="008C6777" w:rsidRDefault="00B86016" w:rsidP="003471D5">
      <w:pPr>
        <w:spacing w:before="0" w:after="0"/>
      </w:pPr>
      <w:r w:rsidRPr="00B90685">
        <w:t>Heureux qui délaissant les plaisirs de la terre</w:t>
      </w:r>
      <w:r w:rsidR="008C6777">
        <w:t>,</w:t>
      </w:r>
    </w:p>
    <w:p w14:paraId="6AEA4FE3" w14:textId="10DA5C84" w:rsidR="008C6777" w:rsidRDefault="00B86016" w:rsidP="003471D5">
      <w:pPr>
        <w:spacing w:before="0" w:after="0"/>
      </w:pPr>
      <w:r w:rsidRPr="00B90685">
        <w:t xml:space="preserve">Baisant un petit </w:t>
      </w:r>
      <w:r w:rsidR="00D83F75">
        <w:t>c.l</w:t>
      </w:r>
      <w:r w:rsidR="008C6777">
        <w:t xml:space="preserve">, </w:t>
      </w:r>
      <w:r w:rsidRPr="00B90685">
        <w:t>buvant dans un grand verre</w:t>
      </w:r>
      <w:r w:rsidR="008C6777">
        <w:t>,</w:t>
      </w:r>
    </w:p>
    <w:p w14:paraId="72213ECB" w14:textId="24339BBC" w:rsidR="00B86016" w:rsidRPr="00B90685" w:rsidRDefault="00B86016" w:rsidP="003471D5">
      <w:pPr>
        <w:spacing w:before="0" w:after="0"/>
      </w:pPr>
      <w:r w:rsidRPr="00B90685">
        <w:t>Emplit l</w:t>
      </w:r>
      <w:r w:rsidR="008C6777">
        <w:t>’</w:t>
      </w:r>
      <w:r w:rsidRPr="00B90685">
        <w:t>un</w:t>
      </w:r>
      <w:r w:rsidR="008C6777">
        <w:t xml:space="preserve">, </w:t>
      </w:r>
      <w:r w:rsidRPr="00B90685">
        <w:t>vide l</w:t>
      </w:r>
      <w:r w:rsidR="008C6777">
        <w:t>’</w:t>
      </w:r>
      <w:r w:rsidRPr="00B90685">
        <w:t>autre et passe avec gaîté</w:t>
      </w:r>
    </w:p>
    <w:p w14:paraId="55884802" w14:textId="77777777" w:rsidR="008C6777" w:rsidRDefault="00B86016" w:rsidP="003471D5">
      <w:pPr>
        <w:spacing w:before="0" w:after="0"/>
      </w:pPr>
      <w:r w:rsidRPr="00B90685">
        <w:t>Du cul de la bouteille au cul de la beauté</w:t>
      </w:r>
      <w:r w:rsidR="008C6777">
        <w:t>.</w:t>
      </w:r>
    </w:p>
    <w:p w14:paraId="5FCA0171" w14:textId="77777777" w:rsidR="008C6777" w:rsidRDefault="00B86016" w:rsidP="008C6777">
      <w:pPr>
        <w:jc w:val="right"/>
      </w:pPr>
      <w:r w:rsidRPr="008C6777">
        <w:rPr>
          <w:i/>
        </w:rPr>
        <w:t>Anonyme</w:t>
      </w:r>
      <w:r w:rsidR="008C6777">
        <w:t>.</w:t>
      </w:r>
    </w:p>
    <w:p w14:paraId="33D4A6B5" w14:textId="683F4F17" w:rsidR="00B86016" w:rsidRPr="00B90685" w:rsidRDefault="00B86016" w:rsidP="008C6777">
      <w:pPr>
        <w:pStyle w:val="Titre2"/>
        <w:rPr>
          <w:szCs w:val="44"/>
        </w:rPr>
      </w:pPr>
      <w:bookmarkStart w:id="407" w:name="_Toc275359311"/>
      <w:bookmarkStart w:id="408" w:name="_Toc199525967"/>
      <w:r w:rsidRPr="00B90685">
        <w:rPr>
          <w:szCs w:val="44"/>
        </w:rPr>
        <w:lastRenderedPageBreak/>
        <w:t>RÊVE DÉMESURÉ</w:t>
      </w:r>
      <w:bookmarkEnd w:id="407"/>
      <w:bookmarkEnd w:id="408"/>
      <w:r w:rsidRPr="00B90685">
        <w:rPr>
          <w:szCs w:val="44"/>
        </w:rPr>
        <w:br/>
      </w:r>
    </w:p>
    <w:p w14:paraId="000C47D2" w14:textId="77777777" w:rsidR="00B86016" w:rsidRPr="00B90685" w:rsidRDefault="00B86016" w:rsidP="00527EAF">
      <w:pPr>
        <w:spacing w:before="0" w:after="0"/>
      </w:pPr>
      <w:r w:rsidRPr="00B90685">
        <w:t>Je voudrais que ma queue ait la hauteur des monts</w:t>
      </w:r>
    </w:p>
    <w:p w14:paraId="6B38D773" w14:textId="77777777" w:rsidR="008C6777" w:rsidRDefault="00B86016" w:rsidP="00527EAF">
      <w:pPr>
        <w:spacing w:before="0" w:after="0"/>
      </w:pPr>
      <w:r w:rsidRPr="00B90685">
        <w:t>Qui déchirent le ciel auguste de leurs fronts</w:t>
      </w:r>
      <w:r w:rsidR="008C6777">
        <w:t>.</w:t>
      </w:r>
    </w:p>
    <w:p w14:paraId="1D8F38E5" w14:textId="299F9C38" w:rsidR="00B86016" w:rsidRPr="00B90685" w:rsidRDefault="00B86016" w:rsidP="00527EAF">
      <w:pPr>
        <w:spacing w:before="0" w:after="0"/>
      </w:pPr>
      <w:r w:rsidRPr="00B90685">
        <w:t>On me verrait</w:t>
      </w:r>
      <w:r w:rsidR="008C6777">
        <w:t xml:space="preserve">, </w:t>
      </w:r>
      <w:r w:rsidRPr="00B90685">
        <w:t>comme eux</w:t>
      </w:r>
      <w:r w:rsidR="008C6777">
        <w:t xml:space="preserve">, </w:t>
      </w:r>
      <w:r w:rsidRPr="00B90685">
        <w:t>arrêter au passage</w:t>
      </w:r>
    </w:p>
    <w:p w14:paraId="7DB6B61B" w14:textId="77777777" w:rsidR="008C6777" w:rsidRDefault="00B86016" w:rsidP="00527EAF">
      <w:pPr>
        <w:spacing w:before="0" w:after="0"/>
        <w:ind w:firstLine="0"/>
        <w:jc w:val="center"/>
      </w:pPr>
      <w:r w:rsidRPr="008C6777">
        <w:t>Le troupeau changeant des nuages</w:t>
      </w:r>
      <w:r w:rsidR="008C6777">
        <w:t>.</w:t>
      </w:r>
    </w:p>
    <w:p w14:paraId="53604BB3" w14:textId="77777777" w:rsidR="00527EAF" w:rsidRDefault="00527EAF" w:rsidP="00527EAF">
      <w:pPr>
        <w:spacing w:before="0" w:after="0"/>
        <w:ind w:firstLine="0"/>
        <w:jc w:val="center"/>
      </w:pPr>
    </w:p>
    <w:p w14:paraId="5C54F5C4" w14:textId="77777777" w:rsidR="008C6777" w:rsidRDefault="00B86016" w:rsidP="00527EAF">
      <w:pPr>
        <w:spacing w:before="0" w:after="0"/>
      </w:pPr>
      <w:r w:rsidRPr="00B90685">
        <w:t>Contemplant</w:t>
      </w:r>
      <w:r w:rsidR="008C6777">
        <w:t xml:space="preserve">, </w:t>
      </w:r>
      <w:r w:rsidRPr="00B90685">
        <w:t>sur le dos</w:t>
      </w:r>
      <w:r w:rsidR="008C6777">
        <w:t xml:space="preserve">, </w:t>
      </w:r>
      <w:r w:rsidRPr="00B90685">
        <w:t>leurs aimables dessins</w:t>
      </w:r>
      <w:r w:rsidR="008C6777">
        <w:t>,</w:t>
      </w:r>
    </w:p>
    <w:p w14:paraId="49416BDD" w14:textId="657533E6" w:rsidR="00B86016" w:rsidRPr="00B90685" w:rsidRDefault="00B86016" w:rsidP="00527EAF">
      <w:pPr>
        <w:spacing w:before="0" w:after="0"/>
      </w:pPr>
      <w:r w:rsidRPr="00B90685">
        <w:t>J</w:t>
      </w:r>
      <w:r w:rsidR="008C6777">
        <w:t>’</w:t>
      </w:r>
      <w:r w:rsidRPr="00B90685">
        <w:t>y verrais plafonner des hanches et des seins</w:t>
      </w:r>
    </w:p>
    <w:p w14:paraId="40622A51" w14:textId="77777777" w:rsidR="008C6777" w:rsidRDefault="00B86016" w:rsidP="00527EAF">
      <w:pPr>
        <w:spacing w:before="0" w:after="0"/>
      </w:pPr>
      <w:r w:rsidRPr="00B90685">
        <w:t>Et largement repu de leurs folles caresses</w:t>
      </w:r>
      <w:r w:rsidR="008C6777">
        <w:t>,</w:t>
      </w:r>
    </w:p>
    <w:p w14:paraId="021364CE" w14:textId="77777777" w:rsidR="008C6777" w:rsidRDefault="00B86016" w:rsidP="00527EAF">
      <w:pPr>
        <w:spacing w:before="0" w:after="0"/>
        <w:ind w:firstLine="0"/>
        <w:jc w:val="center"/>
      </w:pPr>
      <w:r w:rsidRPr="008C6777">
        <w:t>Je croirais baiser des déesses</w:t>
      </w:r>
      <w:r w:rsidR="008C6777">
        <w:t>.</w:t>
      </w:r>
    </w:p>
    <w:p w14:paraId="002D76AA" w14:textId="0A71EA69" w:rsidR="008C6777" w:rsidRDefault="00B86016" w:rsidP="008C6777">
      <w:pPr>
        <w:jc w:val="right"/>
      </w:pPr>
      <w:r w:rsidRPr="008C6777">
        <w:t>Pierre L</w:t>
      </w:r>
      <w:r w:rsidRPr="00527EAF">
        <w:rPr>
          <w:rStyle w:val="Taille-1Caracteres"/>
        </w:rPr>
        <w:t>I</w:t>
      </w:r>
      <w:r w:rsidR="008C6777" w:rsidRPr="00527EAF">
        <w:rPr>
          <w:rStyle w:val="Taille-1Caracteres"/>
        </w:rPr>
        <w:t>..</w:t>
      </w:r>
      <w:r w:rsidRPr="00527EAF">
        <w:rPr>
          <w:rStyle w:val="Taille-1Caracteres"/>
        </w:rPr>
        <w:t>RE</w:t>
      </w:r>
      <w:r w:rsidR="008C6777">
        <w:t>.</w:t>
      </w:r>
    </w:p>
    <w:p w14:paraId="16012B42" w14:textId="3D0EE9D5" w:rsidR="00B86016" w:rsidRPr="00B90685" w:rsidRDefault="00B86016" w:rsidP="008C6777">
      <w:pPr>
        <w:pStyle w:val="Titre2"/>
        <w:rPr>
          <w:szCs w:val="44"/>
        </w:rPr>
      </w:pPr>
      <w:bookmarkStart w:id="409" w:name="_Toc275359312"/>
      <w:bookmarkStart w:id="410" w:name="_Toc199525968"/>
      <w:r w:rsidRPr="00B90685">
        <w:rPr>
          <w:szCs w:val="44"/>
        </w:rPr>
        <w:lastRenderedPageBreak/>
        <w:t>LES SPERMATOZOÏDES</w:t>
      </w:r>
      <w:bookmarkEnd w:id="409"/>
      <w:bookmarkEnd w:id="410"/>
      <w:r w:rsidRPr="00B90685">
        <w:rPr>
          <w:szCs w:val="44"/>
        </w:rPr>
        <w:br/>
      </w:r>
    </w:p>
    <w:p w14:paraId="6AEFBC1F" w14:textId="77777777" w:rsidR="008C6777" w:rsidRDefault="00B86016" w:rsidP="00213F3B">
      <w:pPr>
        <w:spacing w:before="0" w:after="0"/>
      </w:pPr>
      <w:r w:rsidRPr="00B90685">
        <w:t>Le corps toujours en mouvement</w:t>
      </w:r>
      <w:r w:rsidR="008C6777">
        <w:t>,</w:t>
      </w:r>
    </w:p>
    <w:p w14:paraId="46A1D8D6" w14:textId="77777777" w:rsidR="008C6777" w:rsidRDefault="00B86016" w:rsidP="00213F3B">
      <w:pPr>
        <w:spacing w:before="0" w:after="0"/>
      </w:pPr>
      <w:r w:rsidRPr="00B90685">
        <w:t>Décrivant des sinusoïdes</w:t>
      </w:r>
      <w:r w:rsidR="008C6777">
        <w:t>,</w:t>
      </w:r>
    </w:p>
    <w:p w14:paraId="3E2AC7F8" w14:textId="0A10EEB2" w:rsidR="00B86016" w:rsidRPr="00B90685" w:rsidRDefault="00B86016" w:rsidP="00213F3B">
      <w:pPr>
        <w:spacing w:before="0" w:after="0"/>
      </w:pPr>
      <w:r w:rsidRPr="00B90685">
        <w:t>Ils vont mélancoliquement</w:t>
      </w:r>
    </w:p>
    <w:p w14:paraId="40C12734" w14:textId="77777777" w:rsidR="008C6777" w:rsidRDefault="00B86016" w:rsidP="00213F3B">
      <w:pPr>
        <w:spacing w:before="0" w:after="0"/>
      </w:pPr>
      <w:r w:rsidRPr="00B90685">
        <w:t>Les pauvres spermatozoïdes</w:t>
      </w:r>
      <w:r w:rsidR="008C6777">
        <w:t>.</w:t>
      </w:r>
    </w:p>
    <w:p w14:paraId="20AE9F84" w14:textId="77777777" w:rsidR="0062256A" w:rsidRDefault="0062256A" w:rsidP="00213F3B">
      <w:pPr>
        <w:spacing w:before="0" w:after="0"/>
      </w:pPr>
    </w:p>
    <w:p w14:paraId="76C8EA77" w14:textId="7BD11F67" w:rsidR="00B86016" w:rsidRPr="00B90685" w:rsidRDefault="00B86016" w:rsidP="00213F3B">
      <w:pPr>
        <w:spacing w:before="0" w:after="0"/>
      </w:pPr>
      <w:r w:rsidRPr="00B90685">
        <w:t>Enfantés dans l</w:t>
      </w:r>
      <w:r w:rsidR="008C6777">
        <w:t>’</w:t>
      </w:r>
      <w:r w:rsidRPr="00B90685">
        <w:t>obscurité</w:t>
      </w:r>
    </w:p>
    <w:p w14:paraId="0CBAE760" w14:textId="77777777" w:rsidR="008C6777" w:rsidRDefault="00B86016" w:rsidP="00213F3B">
      <w:pPr>
        <w:spacing w:before="0" w:after="0"/>
      </w:pPr>
      <w:r w:rsidRPr="00B90685">
        <w:t>En un moment de volupté</w:t>
      </w:r>
      <w:r w:rsidR="008C6777">
        <w:t>,</w:t>
      </w:r>
    </w:p>
    <w:p w14:paraId="04F00C6D" w14:textId="4D09D19A" w:rsidR="008C6777" w:rsidRDefault="00B86016" w:rsidP="00213F3B">
      <w:pPr>
        <w:spacing w:before="0" w:after="0"/>
      </w:pPr>
      <w:r w:rsidRPr="00B90685">
        <w:t>Ils ne connaissent la clarté</w:t>
      </w:r>
    </w:p>
    <w:p w14:paraId="005BB499" w14:textId="77777777" w:rsidR="0062256A" w:rsidRDefault="0062256A" w:rsidP="00213F3B">
      <w:pPr>
        <w:spacing w:before="0" w:after="0"/>
      </w:pPr>
    </w:p>
    <w:p w14:paraId="4F3D3752" w14:textId="662A5069" w:rsidR="008C6777" w:rsidRDefault="00B86016" w:rsidP="00213F3B">
      <w:pPr>
        <w:spacing w:before="0" w:after="0"/>
      </w:pPr>
      <w:r w:rsidRPr="00B90685">
        <w:t>Que lorsqu</w:t>
      </w:r>
      <w:r w:rsidR="008C6777">
        <w:t>’</w:t>
      </w:r>
      <w:r w:rsidRPr="00B90685">
        <w:t>ils sont dans la cuvette</w:t>
      </w:r>
      <w:r w:rsidR="008C6777">
        <w:t>,</w:t>
      </w:r>
    </w:p>
    <w:p w14:paraId="2B888EFA" w14:textId="794B0CF6" w:rsidR="00B86016" w:rsidRPr="00B90685" w:rsidRDefault="00B86016" w:rsidP="00213F3B">
      <w:pPr>
        <w:spacing w:before="0" w:after="0"/>
      </w:pPr>
      <w:r w:rsidRPr="00B90685">
        <w:t>Immense et mortelle buvette</w:t>
      </w:r>
    </w:p>
    <w:p w14:paraId="221801A9" w14:textId="77777777" w:rsidR="008C6777" w:rsidRDefault="00B86016" w:rsidP="00213F3B">
      <w:pPr>
        <w:spacing w:before="0" w:after="0"/>
      </w:pPr>
      <w:r w:rsidRPr="00B90685">
        <w:t>Où notre égoïsme les jette</w:t>
      </w:r>
      <w:r w:rsidR="008C6777">
        <w:t> ;</w:t>
      </w:r>
    </w:p>
    <w:p w14:paraId="09FB946B" w14:textId="77777777" w:rsidR="0062256A" w:rsidRDefault="0062256A" w:rsidP="00213F3B">
      <w:pPr>
        <w:spacing w:before="0" w:after="0"/>
      </w:pPr>
    </w:p>
    <w:p w14:paraId="2C9FE348" w14:textId="592C0D00" w:rsidR="00B86016" w:rsidRPr="00B90685" w:rsidRDefault="00B86016" w:rsidP="00213F3B">
      <w:pPr>
        <w:spacing w:before="0" w:after="0"/>
      </w:pPr>
      <w:r w:rsidRPr="00B90685">
        <w:t>Et</w:t>
      </w:r>
      <w:r w:rsidR="008C6777">
        <w:t xml:space="preserve">, </w:t>
      </w:r>
      <w:r w:rsidRPr="00B90685">
        <w:t>pourtant</w:t>
      </w:r>
      <w:r w:rsidR="008C6777">
        <w:t xml:space="preserve">, </w:t>
      </w:r>
      <w:r w:rsidRPr="00B90685">
        <w:t>Dieu qui les créa</w:t>
      </w:r>
    </w:p>
    <w:p w14:paraId="0CDF1109" w14:textId="1FC13279" w:rsidR="00B86016" w:rsidRPr="00B90685" w:rsidRDefault="00B86016" w:rsidP="00213F3B">
      <w:pPr>
        <w:spacing w:before="0" w:after="0"/>
      </w:pPr>
      <w:r w:rsidRPr="00B90685">
        <w:t>Croyait qu</w:t>
      </w:r>
      <w:r w:rsidR="008C6777">
        <w:t>’</w:t>
      </w:r>
      <w:r w:rsidRPr="00B90685">
        <w:t>au sortir du méat</w:t>
      </w:r>
    </w:p>
    <w:p w14:paraId="5B2D2006" w14:textId="77777777" w:rsidR="008C6777" w:rsidRDefault="00B86016" w:rsidP="00213F3B">
      <w:pPr>
        <w:spacing w:before="0" w:after="0"/>
      </w:pPr>
      <w:r w:rsidRPr="00B90685">
        <w:t>Ils s</w:t>
      </w:r>
      <w:r w:rsidR="008C6777">
        <w:t>’</w:t>
      </w:r>
      <w:r w:rsidRPr="00B90685">
        <w:t>en iraient sans aléa</w:t>
      </w:r>
      <w:r w:rsidR="008C6777">
        <w:t>.</w:t>
      </w:r>
    </w:p>
    <w:p w14:paraId="371B298F" w14:textId="77777777" w:rsidR="0062256A" w:rsidRDefault="0062256A" w:rsidP="00213F3B">
      <w:pPr>
        <w:spacing w:before="0" w:after="0"/>
      </w:pPr>
    </w:p>
    <w:p w14:paraId="446605C7" w14:textId="13797F73" w:rsidR="008C6777" w:rsidRDefault="00B86016" w:rsidP="00213F3B">
      <w:pPr>
        <w:spacing w:before="0" w:after="0"/>
      </w:pPr>
      <w:r w:rsidRPr="00B90685">
        <w:t>Au fond des vagins mirifiques</w:t>
      </w:r>
      <w:r w:rsidR="008C6777">
        <w:t>,</w:t>
      </w:r>
    </w:p>
    <w:p w14:paraId="3C260DE1" w14:textId="6D327958" w:rsidR="00B86016" w:rsidRPr="00B90685" w:rsidRDefault="00B86016" w:rsidP="00213F3B">
      <w:pPr>
        <w:spacing w:before="0" w:after="0"/>
      </w:pPr>
      <w:r w:rsidRPr="00B90685">
        <w:t>Laboratoires magnifiques</w:t>
      </w:r>
    </w:p>
    <w:p w14:paraId="0E0DE83C" w14:textId="77777777" w:rsidR="008C6777" w:rsidRDefault="00B86016" w:rsidP="00213F3B">
      <w:pPr>
        <w:spacing w:before="0" w:after="0"/>
      </w:pPr>
      <w:r w:rsidRPr="00B90685">
        <w:t>De leur fonction prolifique</w:t>
      </w:r>
      <w:r w:rsidR="008C6777">
        <w:t>,</w:t>
      </w:r>
    </w:p>
    <w:p w14:paraId="719982E7" w14:textId="77777777" w:rsidR="0062256A" w:rsidRDefault="0062256A" w:rsidP="00213F3B">
      <w:pPr>
        <w:spacing w:before="0" w:after="0"/>
      </w:pPr>
    </w:p>
    <w:p w14:paraId="1C398EC2" w14:textId="28161111" w:rsidR="00B86016" w:rsidRPr="00B90685" w:rsidRDefault="00B86016" w:rsidP="00213F3B">
      <w:pPr>
        <w:spacing w:before="0" w:after="0"/>
      </w:pPr>
      <w:r w:rsidRPr="00B90685">
        <w:t>Mais combien sont rares ceux-là</w:t>
      </w:r>
    </w:p>
    <w:p w14:paraId="67265B0D" w14:textId="74E28844" w:rsidR="00B86016" w:rsidRPr="00B90685" w:rsidRDefault="00B86016" w:rsidP="00213F3B">
      <w:pPr>
        <w:spacing w:before="0" w:after="0"/>
      </w:pPr>
      <w:r w:rsidRPr="00B90685">
        <w:t>Que selon le désir d</w:t>
      </w:r>
      <w:r w:rsidR="008C6777">
        <w:t>’</w:t>
      </w:r>
      <w:r w:rsidRPr="00B90685">
        <w:t>Allah</w:t>
      </w:r>
    </w:p>
    <w:p w14:paraId="12ECDC03" w14:textId="77777777" w:rsidR="008C6777" w:rsidRDefault="00B86016" w:rsidP="00213F3B">
      <w:pPr>
        <w:spacing w:before="0" w:after="0"/>
      </w:pPr>
      <w:r w:rsidRPr="00B90685">
        <w:t>Aucun injecteur n</w:t>
      </w:r>
      <w:r w:rsidR="008C6777">
        <w:t>’</w:t>
      </w:r>
      <w:r w:rsidRPr="00B90685">
        <w:t>immola</w:t>
      </w:r>
      <w:r w:rsidR="008C6777">
        <w:t>.</w:t>
      </w:r>
    </w:p>
    <w:p w14:paraId="0FCC009A" w14:textId="77777777" w:rsidR="0062256A" w:rsidRDefault="0062256A" w:rsidP="00213F3B">
      <w:pPr>
        <w:spacing w:before="0" w:after="0"/>
      </w:pPr>
    </w:p>
    <w:p w14:paraId="44E5E8D3" w14:textId="293FCDEF" w:rsidR="008C6777" w:rsidRDefault="00B86016" w:rsidP="00213F3B">
      <w:pPr>
        <w:spacing w:before="0" w:after="0"/>
      </w:pPr>
      <w:r w:rsidRPr="00B90685">
        <w:t>Dénombrez vos infanticides</w:t>
      </w:r>
      <w:r w:rsidR="008C6777">
        <w:t>,</w:t>
      </w:r>
    </w:p>
    <w:p w14:paraId="01E527CF" w14:textId="77777777" w:rsidR="008C6777" w:rsidRDefault="00B86016" w:rsidP="00213F3B">
      <w:pPr>
        <w:spacing w:before="0" w:after="0"/>
      </w:pPr>
      <w:r w:rsidRPr="00B90685">
        <w:t>Anus rongés d</w:t>
      </w:r>
      <w:r w:rsidR="008C6777">
        <w:t>’</w:t>
      </w:r>
      <w:r w:rsidRPr="00B90685">
        <w:t>hémorroïdes</w:t>
      </w:r>
      <w:r w:rsidR="008C6777">
        <w:t>,</w:t>
      </w:r>
    </w:p>
    <w:p w14:paraId="3CE6A050" w14:textId="77777777" w:rsidR="008C6777" w:rsidRDefault="00B86016" w:rsidP="00213F3B">
      <w:pPr>
        <w:spacing w:before="0" w:after="0"/>
      </w:pPr>
      <w:r w:rsidRPr="00B90685">
        <w:t>Tombeaux des spermatozoïdes</w:t>
      </w:r>
      <w:r w:rsidR="008C6777">
        <w:t>,</w:t>
      </w:r>
    </w:p>
    <w:p w14:paraId="488D7A85" w14:textId="77777777" w:rsidR="0062256A" w:rsidRDefault="0062256A" w:rsidP="00213F3B">
      <w:pPr>
        <w:spacing w:before="0" w:after="0"/>
      </w:pPr>
    </w:p>
    <w:p w14:paraId="1801AF88" w14:textId="203FBEF5" w:rsidR="008C6777" w:rsidRDefault="00B86016" w:rsidP="00213F3B">
      <w:pPr>
        <w:spacing w:before="0" w:after="0"/>
      </w:pPr>
      <w:r w:rsidRPr="00B90685">
        <w:lastRenderedPageBreak/>
        <w:t>Et dites-nous</w:t>
      </w:r>
      <w:r w:rsidR="008C6777">
        <w:t xml:space="preserve">, </w:t>
      </w:r>
      <w:r w:rsidRPr="00B90685">
        <w:t>ô lupanars</w:t>
      </w:r>
      <w:r w:rsidR="008C6777">
        <w:t>,</w:t>
      </w:r>
    </w:p>
    <w:p w14:paraId="0B25B2F2" w14:textId="77777777" w:rsidR="008C6777" w:rsidRDefault="00B86016" w:rsidP="00213F3B">
      <w:pPr>
        <w:spacing w:before="0" w:after="0"/>
      </w:pPr>
      <w:r w:rsidRPr="00B90685">
        <w:t>Vous qui voyez des milliards</w:t>
      </w:r>
      <w:r w:rsidR="008C6777">
        <w:t>,</w:t>
      </w:r>
    </w:p>
    <w:p w14:paraId="23029178" w14:textId="77777777" w:rsidR="008C6777" w:rsidRDefault="00B86016" w:rsidP="00213F3B">
      <w:pPr>
        <w:spacing w:before="0" w:after="0"/>
      </w:pPr>
      <w:r w:rsidRPr="00B90685">
        <w:t>De milliards de braquemards</w:t>
      </w:r>
      <w:r w:rsidR="008C6777">
        <w:t>,</w:t>
      </w:r>
    </w:p>
    <w:p w14:paraId="448D19CC" w14:textId="77777777" w:rsidR="0062256A" w:rsidRDefault="0062256A" w:rsidP="00213F3B">
      <w:pPr>
        <w:spacing w:before="0" w:after="0"/>
      </w:pPr>
    </w:p>
    <w:p w14:paraId="1650D86B" w14:textId="76A21F06" w:rsidR="008C6777" w:rsidRDefault="00B86016" w:rsidP="00213F3B">
      <w:pPr>
        <w:spacing w:before="0" w:after="0"/>
      </w:pPr>
      <w:r w:rsidRPr="00B90685">
        <w:t>Combien parmi la gent qui baise</w:t>
      </w:r>
      <w:r w:rsidR="008C6777">
        <w:t>,</w:t>
      </w:r>
    </w:p>
    <w:p w14:paraId="16ABBD43" w14:textId="77777777" w:rsidR="008C6777" w:rsidRDefault="00B86016" w:rsidP="00213F3B">
      <w:pPr>
        <w:spacing w:before="0" w:after="0"/>
      </w:pPr>
      <w:r w:rsidRPr="00B90685">
        <w:t>Pour tirer leur coup plus à l</w:t>
      </w:r>
      <w:r w:rsidR="008C6777">
        <w:t>’</w:t>
      </w:r>
      <w:r w:rsidRPr="00B90685">
        <w:t>aise</w:t>
      </w:r>
      <w:r w:rsidR="008C6777">
        <w:t>,</w:t>
      </w:r>
    </w:p>
    <w:p w14:paraId="71218073" w14:textId="77777777" w:rsidR="008C6777" w:rsidRDefault="00B86016" w:rsidP="00213F3B">
      <w:pPr>
        <w:spacing w:before="0" w:after="0"/>
      </w:pPr>
      <w:r w:rsidRPr="00B90685">
        <w:t>Usent de la capote anglaise</w:t>
      </w:r>
      <w:r w:rsidR="008C6777">
        <w:t> !</w:t>
      </w:r>
    </w:p>
    <w:p w14:paraId="11223B6F" w14:textId="77777777" w:rsidR="0062256A" w:rsidRDefault="0062256A" w:rsidP="00213F3B">
      <w:pPr>
        <w:spacing w:before="0" w:after="0"/>
      </w:pPr>
    </w:p>
    <w:p w14:paraId="01B492D0" w14:textId="7423813F" w:rsidR="008C6777" w:rsidRDefault="00B86016" w:rsidP="00213F3B">
      <w:pPr>
        <w:spacing w:before="0" w:after="0"/>
      </w:pPr>
      <w:r w:rsidRPr="00B90685">
        <w:t>Et combien sont négligemment</w:t>
      </w:r>
      <w:r w:rsidR="008C6777">
        <w:t>,</w:t>
      </w:r>
    </w:p>
    <w:p w14:paraId="11445AD6" w14:textId="77777777" w:rsidR="008C6777" w:rsidRDefault="00B86016" w:rsidP="00213F3B">
      <w:pPr>
        <w:spacing w:before="0" w:after="0"/>
      </w:pPr>
      <w:r w:rsidRPr="00B90685">
        <w:t>Au collège ou bien au couvent</w:t>
      </w:r>
      <w:r w:rsidR="008C6777">
        <w:t>,</w:t>
      </w:r>
    </w:p>
    <w:p w14:paraId="4CB2BE05" w14:textId="77777777" w:rsidR="008C6777" w:rsidRDefault="00B86016" w:rsidP="00213F3B">
      <w:pPr>
        <w:spacing w:before="0" w:after="0"/>
      </w:pPr>
      <w:r w:rsidRPr="00B90685">
        <w:t>Du bout des doigts jetés au vent</w:t>
      </w:r>
      <w:r w:rsidR="008C6777">
        <w:t> !</w:t>
      </w:r>
    </w:p>
    <w:p w14:paraId="111C98E7" w14:textId="77777777" w:rsidR="0062256A" w:rsidRDefault="0062256A" w:rsidP="00213F3B">
      <w:pPr>
        <w:spacing w:before="0" w:after="0"/>
      </w:pPr>
    </w:p>
    <w:p w14:paraId="66BB56F5" w14:textId="694EDA61" w:rsidR="008C6777" w:rsidRDefault="00B86016" w:rsidP="00213F3B">
      <w:pPr>
        <w:spacing w:before="0" w:after="0"/>
      </w:pPr>
      <w:r w:rsidRPr="00B90685">
        <w:t>Ils sont l</w:t>
      </w:r>
      <w:r w:rsidR="008C6777">
        <w:t>’</w:t>
      </w:r>
      <w:r w:rsidRPr="00B90685">
        <w:t>effroi des adultères</w:t>
      </w:r>
      <w:r w:rsidR="008C6777">
        <w:t>,</w:t>
      </w:r>
    </w:p>
    <w:p w14:paraId="7D3F2531" w14:textId="77777777" w:rsidR="008C6777" w:rsidRDefault="00B86016" w:rsidP="00213F3B">
      <w:pPr>
        <w:spacing w:before="0" w:after="0"/>
      </w:pPr>
      <w:r w:rsidRPr="00B90685">
        <w:t>La terreur des maris austères</w:t>
      </w:r>
      <w:r w:rsidR="008C6777">
        <w:t>,</w:t>
      </w:r>
    </w:p>
    <w:p w14:paraId="4EE2E6AE" w14:textId="3C03EA45" w:rsidR="008C6777" w:rsidRDefault="00B86016" w:rsidP="00213F3B">
      <w:pPr>
        <w:spacing w:before="0" w:after="0"/>
      </w:pPr>
      <w:r w:rsidRPr="00B90685">
        <w:t>Et redoutés par les amants</w:t>
      </w:r>
    </w:p>
    <w:p w14:paraId="754875FF" w14:textId="77777777" w:rsidR="0062256A" w:rsidRDefault="0062256A" w:rsidP="00213F3B">
      <w:pPr>
        <w:spacing w:before="0" w:after="0"/>
      </w:pPr>
    </w:p>
    <w:p w14:paraId="03CB1B1E" w14:textId="11228B58" w:rsidR="008C6777" w:rsidRDefault="00B86016" w:rsidP="00213F3B">
      <w:pPr>
        <w:spacing w:before="0" w:after="0"/>
      </w:pPr>
      <w:r w:rsidRPr="00B90685">
        <w:t>Qui cherchent des coïts avides</w:t>
      </w:r>
      <w:r w:rsidR="008C6777">
        <w:t>.</w:t>
      </w:r>
    </w:p>
    <w:p w14:paraId="79295AAA" w14:textId="7A82B79E" w:rsidR="00B86016" w:rsidRPr="00B90685" w:rsidRDefault="00B86016" w:rsidP="00213F3B">
      <w:pPr>
        <w:spacing w:before="0" w:after="0"/>
      </w:pPr>
      <w:r w:rsidRPr="00B90685">
        <w:t>Ils sont bénis par les mamans</w:t>
      </w:r>
    </w:p>
    <w:p w14:paraId="10B78B58" w14:textId="77777777" w:rsidR="008C6777" w:rsidRDefault="00B86016" w:rsidP="00213F3B">
      <w:pPr>
        <w:spacing w:before="0" w:after="0"/>
      </w:pPr>
      <w:r w:rsidRPr="00B90685">
        <w:t>Les pauvres spermatozoïdes</w:t>
      </w:r>
      <w:r w:rsidR="008C6777">
        <w:t>.</w:t>
      </w:r>
    </w:p>
    <w:p w14:paraId="772FF7EB" w14:textId="77777777" w:rsidR="0062256A" w:rsidRDefault="0062256A" w:rsidP="00213F3B">
      <w:pPr>
        <w:spacing w:before="0" w:after="0"/>
      </w:pPr>
    </w:p>
    <w:p w14:paraId="20FB4C36" w14:textId="77E3BF54" w:rsidR="008C6777" w:rsidRDefault="00B86016" w:rsidP="00213F3B">
      <w:pPr>
        <w:spacing w:before="0" w:after="0"/>
      </w:pPr>
      <w:r w:rsidRPr="00B90685">
        <w:t>Le corps toujours en mouvement</w:t>
      </w:r>
      <w:r w:rsidR="008C6777">
        <w:t>,</w:t>
      </w:r>
    </w:p>
    <w:p w14:paraId="29784664" w14:textId="77777777" w:rsidR="008C6777" w:rsidRDefault="00B86016" w:rsidP="00213F3B">
      <w:pPr>
        <w:spacing w:before="0" w:after="0"/>
      </w:pPr>
      <w:r w:rsidRPr="00B90685">
        <w:t>Décrivant des sinusoïdes</w:t>
      </w:r>
      <w:r w:rsidR="008C6777">
        <w:t>,</w:t>
      </w:r>
    </w:p>
    <w:p w14:paraId="3C211BE6" w14:textId="63A76FC8" w:rsidR="00B86016" w:rsidRPr="00B90685" w:rsidRDefault="00B86016" w:rsidP="00213F3B">
      <w:pPr>
        <w:spacing w:before="0" w:after="0"/>
      </w:pPr>
      <w:r w:rsidRPr="00B90685">
        <w:t>Ils vont mélancoliquement</w:t>
      </w:r>
    </w:p>
    <w:p w14:paraId="28595697" w14:textId="77777777" w:rsidR="008C6777" w:rsidRDefault="00B86016" w:rsidP="00213F3B">
      <w:pPr>
        <w:spacing w:before="0" w:after="0"/>
      </w:pPr>
      <w:r w:rsidRPr="00B90685">
        <w:t>Les pauvres spermatozoïdes</w:t>
      </w:r>
      <w:r w:rsidR="008C6777">
        <w:t>.</w:t>
      </w:r>
    </w:p>
    <w:p w14:paraId="07B25760" w14:textId="77777777" w:rsidR="008C6777" w:rsidRDefault="00B86016" w:rsidP="008C6777">
      <w:pPr>
        <w:jc w:val="right"/>
      </w:pPr>
      <w:r w:rsidRPr="008C6777">
        <w:t>L</w:t>
      </w:r>
      <w:r w:rsidRPr="00213F3B">
        <w:rPr>
          <w:rStyle w:val="Taille-1Caracteres"/>
        </w:rPr>
        <w:t>E</w:t>
      </w:r>
      <w:r w:rsidRPr="008C6777">
        <w:t xml:space="preserve"> M</w:t>
      </w:r>
      <w:r w:rsidRPr="00213F3B">
        <w:rPr>
          <w:rStyle w:val="Taille-1Caracteres"/>
        </w:rPr>
        <w:t>ARIN INCONNU</w:t>
      </w:r>
      <w:r w:rsidR="008C6777">
        <w:t>.</w:t>
      </w:r>
    </w:p>
    <w:p w14:paraId="5A17EDE8" w14:textId="065BB819" w:rsidR="00B86016" w:rsidRPr="00B90685" w:rsidRDefault="00B86016" w:rsidP="008C6777">
      <w:pPr>
        <w:pStyle w:val="Titre2"/>
        <w:rPr>
          <w:szCs w:val="44"/>
        </w:rPr>
      </w:pPr>
      <w:bookmarkStart w:id="411" w:name="_Toc275359313"/>
      <w:bookmarkStart w:id="412" w:name="_Toc199525969"/>
      <w:r w:rsidRPr="00B90685">
        <w:rPr>
          <w:szCs w:val="44"/>
        </w:rPr>
        <w:lastRenderedPageBreak/>
        <w:t>LES PHARES</w:t>
      </w:r>
      <w:bookmarkEnd w:id="411"/>
      <w:bookmarkEnd w:id="412"/>
      <w:r w:rsidRPr="00B90685">
        <w:rPr>
          <w:szCs w:val="44"/>
        </w:rPr>
        <w:br/>
      </w:r>
    </w:p>
    <w:p w14:paraId="08C94DE1" w14:textId="77777777" w:rsidR="008C6777" w:rsidRDefault="00B86016" w:rsidP="00AD0416">
      <w:pPr>
        <w:spacing w:before="0" w:after="0"/>
      </w:pPr>
      <w:r w:rsidRPr="00B90685">
        <w:t>Majestueux</w:t>
      </w:r>
      <w:r w:rsidR="008C6777">
        <w:t xml:space="preserve">, </w:t>
      </w:r>
      <w:r w:rsidRPr="00B90685">
        <w:t>droits et rigides</w:t>
      </w:r>
      <w:r w:rsidR="008C6777">
        <w:t>,</w:t>
      </w:r>
    </w:p>
    <w:p w14:paraId="48237FF5" w14:textId="2C63B952" w:rsidR="00B86016" w:rsidRPr="00B90685" w:rsidRDefault="00B86016" w:rsidP="00AD0416">
      <w:pPr>
        <w:spacing w:before="0" w:after="0"/>
      </w:pPr>
      <w:r w:rsidRPr="00B90685">
        <w:t>Assis sur vos bases solides</w:t>
      </w:r>
    </w:p>
    <w:p w14:paraId="5700A4F9" w14:textId="77777777" w:rsidR="008C6777" w:rsidRDefault="00B86016" w:rsidP="00AD0416">
      <w:pPr>
        <w:spacing w:before="0" w:after="0"/>
      </w:pPr>
      <w:r w:rsidRPr="00B90685">
        <w:t>Au sein des vastes océans</w:t>
      </w:r>
      <w:r w:rsidR="008C6777">
        <w:t>,</w:t>
      </w:r>
    </w:p>
    <w:p w14:paraId="14D5B7BB" w14:textId="77777777" w:rsidR="008C6777" w:rsidRDefault="00B86016" w:rsidP="00AD0416">
      <w:pPr>
        <w:spacing w:before="0" w:after="0"/>
      </w:pPr>
      <w:r w:rsidRPr="00B90685">
        <w:t>Phares aux murailles imberbes</w:t>
      </w:r>
      <w:r w:rsidR="008C6777">
        <w:t>,</w:t>
      </w:r>
    </w:p>
    <w:p w14:paraId="3025FEC0" w14:textId="77777777" w:rsidR="008C6777" w:rsidRDefault="00B86016" w:rsidP="00AD0416">
      <w:pPr>
        <w:spacing w:before="0" w:after="0"/>
      </w:pPr>
      <w:r w:rsidRPr="00B90685">
        <w:t>Vous vous dressez</w:t>
      </w:r>
      <w:r w:rsidR="008C6777">
        <w:t xml:space="preserve">, </w:t>
      </w:r>
      <w:r w:rsidRPr="00B90685">
        <w:t>longs et superbes</w:t>
      </w:r>
      <w:r w:rsidR="008C6777">
        <w:t>,</w:t>
      </w:r>
    </w:p>
    <w:p w14:paraId="01A9F561" w14:textId="78BF8FC6" w:rsidR="008C6777" w:rsidRDefault="00B86016" w:rsidP="00AD0416">
      <w:pPr>
        <w:spacing w:before="0" w:after="0"/>
      </w:pPr>
      <w:r w:rsidRPr="00B90685">
        <w:t>Comme des p</w:t>
      </w:r>
      <w:r w:rsidR="008C6777">
        <w:t>..</w:t>
      </w:r>
      <w:r w:rsidRPr="00B90685">
        <w:t>es de géants</w:t>
      </w:r>
      <w:r w:rsidR="008C6777">
        <w:t>.</w:t>
      </w:r>
    </w:p>
    <w:p w14:paraId="4F5E8921" w14:textId="77777777" w:rsidR="00CC3B32" w:rsidRDefault="00CC3B32" w:rsidP="00AD0416">
      <w:pPr>
        <w:spacing w:before="0" w:after="0"/>
      </w:pPr>
    </w:p>
    <w:p w14:paraId="11337392" w14:textId="77777777" w:rsidR="008C6777" w:rsidRDefault="00B86016" w:rsidP="00AD0416">
      <w:pPr>
        <w:spacing w:before="0" w:after="0"/>
      </w:pPr>
      <w:r w:rsidRPr="00B90685">
        <w:t>Vos lanternes</w:t>
      </w:r>
      <w:r w:rsidR="008C6777">
        <w:t xml:space="preserve">, </w:t>
      </w:r>
      <w:r w:rsidRPr="00B90685">
        <w:t>soleil immense</w:t>
      </w:r>
      <w:r w:rsidR="008C6777">
        <w:t>,</w:t>
      </w:r>
    </w:p>
    <w:p w14:paraId="666A00CA" w14:textId="77777777" w:rsidR="008C6777" w:rsidRDefault="00B86016" w:rsidP="00AD0416">
      <w:pPr>
        <w:spacing w:before="0" w:after="0"/>
      </w:pPr>
      <w:r w:rsidRPr="00B90685">
        <w:t>S</w:t>
      </w:r>
      <w:r w:rsidR="008C6777">
        <w:t>’</w:t>
      </w:r>
      <w:r w:rsidRPr="00B90685">
        <w:t>allumant quand la nuit commence</w:t>
      </w:r>
      <w:r w:rsidR="008C6777">
        <w:t>,</w:t>
      </w:r>
    </w:p>
    <w:p w14:paraId="10C96360" w14:textId="77777777" w:rsidR="008C6777" w:rsidRDefault="00B86016" w:rsidP="00AD0416">
      <w:pPr>
        <w:spacing w:before="0" w:after="0"/>
      </w:pPr>
      <w:r w:rsidRPr="00B90685">
        <w:t>S</w:t>
      </w:r>
      <w:r w:rsidR="008C6777">
        <w:t>’</w:t>
      </w:r>
      <w:r w:rsidRPr="00B90685">
        <w:t>éteignant quand elle finit</w:t>
      </w:r>
      <w:r w:rsidR="008C6777">
        <w:t>,</w:t>
      </w:r>
    </w:p>
    <w:p w14:paraId="20DB171C" w14:textId="0BAD41FE" w:rsidR="00B86016" w:rsidRPr="00B90685" w:rsidRDefault="00B86016" w:rsidP="00AD0416">
      <w:pPr>
        <w:spacing w:before="0" w:after="0"/>
      </w:pPr>
      <w:r w:rsidRPr="00B90685">
        <w:t>Sont les glands de phallus énormes</w:t>
      </w:r>
    </w:p>
    <w:p w14:paraId="10125F85" w14:textId="77777777" w:rsidR="00B86016" w:rsidRPr="00B90685" w:rsidRDefault="00B86016" w:rsidP="00AD0416">
      <w:pPr>
        <w:spacing w:before="0" w:after="0"/>
      </w:pPr>
      <w:r w:rsidRPr="00B90685">
        <w:t>Faisant saillir leurs lourdes formes</w:t>
      </w:r>
    </w:p>
    <w:p w14:paraId="333FBDCC" w14:textId="77777777" w:rsidR="008C6777" w:rsidRDefault="00B86016" w:rsidP="00AD0416">
      <w:pPr>
        <w:spacing w:before="0" w:after="0"/>
      </w:pPr>
      <w:r w:rsidRPr="00B90685">
        <w:t>Hors des prépuces de granit</w:t>
      </w:r>
      <w:r w:rsidR="008C6777">
        <w:t>,</w:t>
      </w:r>
    </w:p>
    <w:p w14:paraId="3C7BFCDC" w14:textId="77777777" w:rsidR="00CC3B32" w:rsidRDefault="00CC3B32" w:rsidP="00AD0416">
      <w:pPr>
        <w:spacing w:before="0" w:after="0"/>
      </w:pPr>
    </w:p>
    <w:p w14:paraId="3AA6FD5D" w14:textId="77777777" w:rsidR="008C6777" w:rsidRDefault="00B86016" w:rsidP="00AD0416">
      <w:pPr>
        <w:spacing w:before="0" w:after="0"/>
      </w:pPr>
      <w:r w:rsidRPr="00B90685">
        <w:t>Vous apparaissez dans la brume</w:t>
      </w:r>
      <w:r w:rsidR="008C6777">
        <w:t>,</w:t>
      </w:r>
    </w:p>
    <w:p w14:paraId="39D87C40" w14:textId="2F611673" w:rsidR="00B86016" w:rsidRPr="00B90685" w:rsidRDefault="00B86016" w:rsidP="00AD0416">
      <w:pPr>
        <w:spacing w:before="0" w:after="0"/>
      </w:pPr>
      <w:r w:rsidRPr="00B90685">
        <w:t>Parmi les tourbillons d</w:t>
      </w:r>
      <w:r w:rsidR="008C6777">
        <w:t>’</w:t>
      </w:r>
      <w:r w:rsidRPr="00B90685">
        <w:t>écume</w:t>
      </w:r>
    </w:p>
    <w:p w14:paraId="05AFC068" w14:textId="77777777" w:rsidR="008C6777" w:rsidRDefault="00B86016" w:rsidP="00AD0416">
      <w:pPr>
        <w:spacing w:before="0" w:after="0"/>
      </w:pPr>
      <w:r w:rsidRPr="00B90685">
        <w:t>Qui vous font des pubis d</w:t>
      </w:r>
      <w:r w:rsidR="008C6777">
        <w:t>’</w:t>
      </w:r>
      <w:r w:rsidRPr="00B90685">
        <w:t>argent</w:t>
      </w:r>
      <w:r w:rsidR="008C6777">
        <w:t>.</w:t>
      </w:r>
    </w:p>
    <w:p w14:paraId="05C57819" w14:textId="3352AC7B" w:rsidR="00B86016" w:rsidRPr="00B90685" w:rsidRDefault="00B86016" w:rsidP="00AD0416">
      <w:pPr>
        <w:spacing w:before="0" w:after="0"/>
      </w:pPr>
      <w:r w:rsidRPr="00B90685">
        <w:t>Et malgré cette rude épreuve</w:t>
      </w:r>
    </w:p>
    <w:p w14:paraId="039D0158" w14:textId="5A304952" w:rsidR="00B86016" w:rsidRPr="00B90685" w:rsidRDefault="00B86016" w:rsidP="00AD0416">
      <w:pPr>
        <w:spacing w:before="0" w:after="0"/>
      </w:pPr>
      <w:r w:rsidRPr="00B90685">
        <w:t>De l</w:t>
      </w:r>
      <w:r w:rsidR="008C6777">
        <w:t>’</w:t>
      </w:r>
      <w:r w:rsidRPr="00B90685">
        <w:t>eau froide</w:t>
      </w:r>
      <w:r w:rsidR="008C6777">
        <w:t xml:space="preserve">, </w:t>
      </w:r>
      <w:r w:rsidRPr="00B90685">
        <w:t>vous faites preuve</w:t>
      </w:r>
    </w:p>
    <w:p w14:paraId="1DC6081A" w14:textId="77777777" w:rsidR="008C6777" w:rsidRDefault="00B86016" w:rsidP="00AD0416">
      <w:pPr>
        <w:spacing w:before="0" w:after="0"/>
      </w:pPr>
      <w:r w:rsidRPr="00B90685">
        <w:t>D</w:t>
      </w:r>
      <w:r w:rsidR="008C6777">
        <w:t>’</w:t>
      </w:r>
      <w:r w:rsidRPr="00B90685">
        <w:t>un priapisme encourageant</w:t>
      </w:r>
      <w:r w:rsidR="008C6777">
        <w:t>.</w:t>
      </w:r>
    </w:p>
    <w:p w14:paraId="4FB3109C" w14:textId="77777777" w:rsidR="00CC3B32" w:rsidRDefault="00CC3B32" w:rsidP="00AD0416">
      <w:pPr>
        <w:spacing w:before="0" w:after="0"/>
      </w:pPr>
    </w:p>
    <w:p w14:paraId="6AB09F73" w14:textId="42750177" w:rsidR="00B86016" w:rsidRPr="00B90685" w:rsidRDefault="00B86016" w:rsidP="00AD0416">
      <w:pPr>
        <w:spacing w:before="0" w:after="0"/>
      </w:pPr>
      <w:r w:rsidRPr="00B90685">
        <w:t>Dans les mers intertropicales</w:t>
      </w:r>
    </w:p>
    <w:p w14:paraId="741764CC" w14:textId="77777777" w:rsidR="008C6777" w:rsidRDefault="00B86016" w:rsidP="00AD0416">
      <w:pPr>
        <w:spacing w:before="0" w:after="0"/>
      </w:pPr>
      <w:r w:rsidRPr="00B90685">
        <w:t>Vous bravez les chaleurs fatales</w:t>
      </w:r>
      <w:r w:rsidR="008C6777">
        <w:t>,</w:t>
      </w:r>
    </w:p>
    <w:p w14:paraId="79D2D0E8" w14:textId="77777777" w:rsidR="008C6777" w:rsidRDefault="00B86016" w:rsidP="00AD0416">
      <w:pPr>
        <w:spacing w:before="0" w:after="0"/>
      </w:pPr>
      <w:r w:rsidRPr="00B90685">
        <w:t>Les rigueurs d</w:t>
      </w:r>
      <w:r w:rsidR="008C6777">
        <w:t>’</w:t>
      </w:r>
      <w:r w:rsidRPr="00B90685">
        <w:t>un soleil ardent</w:t>
      </w:r>
      <w:r w:rsidR="008C6777">
        <w:t>.</w:t>
      </w:r>
    </w:p>
    <w:p w14:paraId="0E4D77DC" w14:textId="77777777" w:rsidR="008C6777" w:rsidRDefault="00B86016" w:rsidP="00AD0416">
      <w:pPr>
        <w:spacing w:before="0" w:after="0"/>
      </w:pPr>
      <w:r w:rsidRPr="00B90685">
        <w:t>Pour vous il n</w:t>
      </w:r>
      <w:r w:rsidR="008C6777">
        <w:t>’</w:t>
      </w:r>
      <w:r w:rsidRPr="00B90685">
        <w:t>est point de mollesse</w:t>
      </w:r>
      <w:r w:rsidR="008C6777">
        <w:t>,</w:t>
      </w:r>
    </w:p>
    <w:p w14:paraId="3A0C1698" w14:textId="27A55F80" w:rsidR="00B86016" w:rsidRPr="00B90685" w:rsidRDefault="00B86016" w:rsidP="00AD0416">
      <w:pPr>
        <w:spacing w:before="0" w:after="0"/>
      </w:pPr>
      <w:r w:rsidRPr="00B90685">
        <w:t>Le chaud comme le froid vous laisse</w:t>
      </w:r>
    </w:p>
    <w:p w14:paraId="79FBA39B" w14:textId="77777777" w:rsidR="008C6777" w:rsidRDefault="00B86016" w:rsidP="00AD0416">
      <w:pPr>
        <w:spacing w:before="0" w:after="0"/>
      </w:pPr>
      <w:r w:rsidRPr="00B90685">
        <w:t>Toujours en l</w:t>
      </w:r>
      <w:r w:rsidR="008C6777">
        <w:t>’</w:t>
      </w:r>
      <w:r w:rsidRPr="00B90685">
        <w:t>air</w:t>
      </w:r>
      <w:r w:rsidR="008C6777">
        <w:t xml:space="preserve">, </w:t>
      </w:r>
      <w:r w:rsidRPr="00B90685">
        <w:t>toujours bandant</w:t>
      </w:r>
      <w:r w:rsidR="008C6777">
        <w:t>.</w:t>
      </w:r>
    </w:p>
    <w:p w14:paraId="0F38CAA9" w14:textId="77777777" w:rsidR="00CC3B32" w:rsidRDefault="00CC3B32" w:rsidP="00AD0416">
      <w:pPr>
        <w:spacing w:before="0" w:after="0"/>
      </w:pPr>
    </w:p>
    <w:p w14:paraId="03B855CA" w14:textId="77777777" w:rsidR="008C6777" w:rsidRDefault="00B86016" w:rsidP="00AD0416">
      <w:pPr>
        <w:spacing w:before="0" w:after="0"/>
      </w:pPr>
      <w:r w:rsidRPr="00B90685">
        <w:t>Et devant vos ardeurs oisives</w:t>
      </w:r>
      <w:r w:rsidR="008C6777">
        <w:t>,</w:t>
      </w:r>
    </w:p>
    <w:p w14:paraId="49BC2B95" w14:textId="77777777" w:rsidR="008C6777" w:rsidRDefault="00B86016" w:rsidP="00AD0416">
      <w:pPr>
        <w:spacing w:before="0" w:after="0"/>
      </w:pPr>
      <w:r w:rsidRPr="00B90685">
        <w:lastRenderedPageBreak/>
        <w:t>Les femmes demeurent pensives</w:t>
      </w:r>
      <w:r w:rsidR="008C6777">
        <w:t>,</w:t>
      </w:r>
    </w:p>
    <w:p w14:paraId="16466AB5" w14:textId="77777777" w:rsidR="008C6777" w:rsidRDefault="00B86016" w:rsidP="00AD0416">
      <w:pPr>
        <w:spacing w:before="0" w:after="0"/>
      </w:pPr>
      <w:r w:rsidRPr="00B90685">
        <w:t>Muettes d</w:t>
      </w:r>
      <w:r w:rsidR="008C6777">
        <w:t>’</w:t>
      </w:r>
      <w:r w:rsidRPr="00B90685">
        <w:t>admiration</w:t>
      </w:r>
      <w:r w:rsidR="008C6777">
        <w:t> ;</w:t>
      </w:r>
    </w:p>
    <w:p w14:paraId="75D5B957" w14:textId="52E0D489" w:rsidR="00B86016" w:rsidRPr="00B90685" w:rsidRDefault="00B86016" w:rsidP="00AD0416">
      <w:pPr>
        <w:spacing w:before="0" w:after="0"/>
      </w:pPr>
      <w:r w:rsidRPr="00B90685">
        <w:t>À moins que leurs voix éperdues</w:t>
      </w:r>
    </w:p>
    <w:p w14:paraId="2334257C" w14:textId="77777777" w:rsidR="00B86016" w:rsidRPr="00B90685" w:rsidRDefault="00B86016" w:rsidP="00AD0416">
      <w:pPr>
        <w:spacing w:before="0" w:after="0"/>
      </w:pPr>
      <w:r w:rsidRPr="00B90685">
        <w:t>Ne déplorent de voir perdues</w:t>
      </w:r>
    </w:p>
    <w:p w14:paraId="7236A0EC" w14:textId="77777777" w:rsidR="008C6777" w:rsidRDefault="00B86016" w:rsidP="00AD0416">
      <w:pPr>
        <w:spacing w:before="0" w:after="0"/>
      </w:pPr>
      <w:r w:rsidRPr="00B90685">
        <w:t>Tant de belles érections</w:t>
      </w:r>
      <w:r w:rsidR="008C6777">
        <w:t>.</w:t>
      </w:r>
    </w:p>
    <w:p w14:paraId="34A378C9" w14:textId="77777777" w:rsidR="00CC3B32" w:rsidRDefault="00CC3B32" w:rsidP="00AD0416">
      <w:pPr>
        <w:spacing w:before="0" w:after="0"/>
      </w:pPr>
    </w:p>
    <w:p w14:paraId="6365B2FF" w14:textId="26785A8D" w:rsidR="00B86016" w:rsidRPr="00B90685" w:rsidRDefault="00B86016" w:rsidP="00AD0416">
      <w:pPr>
        <w:spacing w:before="0" w:after="0"/>
      </w:pPr>
      <w:r w:rsidRPr="00B90685">
        <w:t>Mais les marins font triste mine</w:t>
      </w:r>
    </w:p>
    <w:p w14:paraId="4F90D42D" w14:textId="7D30F7DD" w:rsidR="00B86016" w:rsidRPr="00B90685" w:rsidRDefault="00B86016" w:rsidP="00AD0416">
      <w:pPr>
        <w:spacing w:before="0" w:after="0"/>
      </w:pPr>
      <w:r w:rsidRPr="00B90685">
        <w:t>En songeant à leur pauvre p</w:t>
      </w:r>
      <w:r w:rsidR="008C6777">
        <w:t>.</w:t>
      </w:r>
      <w:r w:rsidR="00590DA3">
        <w:t>n</w:t>
      </w:r>
      <w:r w:rsidRPr="00B90685">
        <w:t>e</w:t>
      </w:r>
    </w:p>
    <w:p w14:paraId="06E83C27" w14:textId="77777777" w:rsidR="008C6777" w:rsidRDefault="00B86016" w:rsidP="00AD0416">
      <w:pPr>
        <w:spacing w:before="0" w:after="0"/>
      </w:pPr>
      <w:r w:rsidRPr="00B90685">
        <w:t>Qui pend si lamentablement</w:t>
      </w:r>
      <w:r w:rsidR="008C6777">
        <w:t>.</w:t>
      </w:r>
    </w:p>
    <w:p w14:paraId="6B80E928" w14:textId="34C86570" w:rsidR="00B86016" w:rsidRPr="00B90685" w:rsidRDefault="00B86016" w:rsidP="00AD0416">
      <w:pPr>
        <w:spacing w:before="0" w:after="0"/>
      </w:pPr>
      <w:r w:rsidRPr="00B90685">
        <w:t>C</w:t>
      </w:r>
      <w:r w:rsidR="008C6777">
        <w:t>’</w:t>
      </w:r>
      <w:r w:rsidRPr="00B90685">
        <w:t>est bien en vain qu</w:t>
      </w:r>
      <w:r w:rsidR="008C6777">
        <w:t>’</w:t>
      </w:r>
      <w:r w:rsidRPr="00B90685">
        <w:t>ils se demandent</w:t>
      </w:r>
    </w:p>
    <w:p w14:paraId="4B7DA589" w14:textId="77777777" w:rsidR="00B86016" w:rsidRPr="00B90685" w:rsidRDefault="00B86016" w:rsidP="00AD0416">
      <w:pPr>
        <w:spacing w:before="0" w:after="0"/>
      </w:pPr>
      <w:r w:rsidRPr="00B90685">
        <w:t>Par quel moyen les phares bandent</w:t>
      </w:r>
    </w:p>
    <w:p w14:paraId="56D0BEFB" w14:textId="77777777" w:rsidR="008C6777" w:rsidRDefault="00B86016" w:rsidP="00AD0416">
      <w:pPr>
        <w:spacing w:before="0" w:after="0"/>
      </w:pPr>
      <w:r w:rsidRPr="00B90685">
        <w:t>Nuit et jour éternellement</w:t>
      </w:r>
      <w:r w:rsidR="008C6777">
        <w:t>.</w:t>
      </w:r>
    </w:p>
    <w:p w14:paraId="0CF94F68" w14:textId="77777777" w:rsidR="00761155" w:rsidRDefault="00761155" w:rsidP="00AD0416">
      <w:pPr>
        <w:spacing w:before="0" w:after="0"/>
      </w:pPr>
    </w:p>
    <w:p w14:paraId="05F555CA" w14:textId="77777777" w:rsidR="008C6777" w:rsidRDefault="00B86016" w:rsidP="00AD0416">
      <w:pPr>
        <w:spacing w:before="0" w:after="0"/>
      </w:pPr>
      <w:r w:rsidRPr="00B90685">
        <w:t>Morbleu</w:t>
      </w:r>
      <w:r w:rsidR="008C6777">
        <w:t xml:space="preserve"> ! </w:t>
      </w:r>
      <w:r w:rsidRPr="00B90685">
        <w:t>faut-il que je le dise</w:t>
      </w:r>
      <w:r w:rsidR="008C6777">
        <w:t> :</w:t>
      </w:r>
    </w:p>
    <w:p w14:paraId="1439B03E" w14:textId="77777777" w:rsidR="008C6777" w:rsidRDefault="00B86016" w:rsidP="00AD0416">
      <w:pPr>
        <w:spacing w:before="0" w:after="0"/>
      </w:pPr>
      <w:r w:rsidRPr="00B90685">
        <w:t>Ô grands phares</w:t>
      </w:r>
      <w:r w:rsidR="008C6777">
        <w:t xml:space="preserve">, </w:t>
      </w:r>
      <w:r w:rsidRPr="00B90685">
        <w:t>je vous méprise</w:t>
      </w:r>
      <w:r w:rsidR="008C6777">
        <w:t> !</w:t>
      </w:r>
    </w:p>
    <w:p w14:paraId="7E582367" w14:textId="5367FE47" w:rsidR="008C6777" w:rsidRDefault="00B86016" w:rsidP="00AD0416">
      <w:pPr>
        <w:spacing w:before="0" w:after="0"/>
      </w:pPr>
      <w:r w:rsidRPr="00B90685">
        <w:t>Vous n</w:t>
      </w:r>
      <w:r w:rsidR="008C6777">
        <w:t>’</w:t>
      </w:r>
      <w:r w:rsidRPr="00B90685">
        <w:t>êtes que v</w:t>
      </w:r>
      <w:r w:rsidR="008C6777">
        <w:t>.</w:t>
      </w:r>
      <w:r w:rsidRPr="00B90685">
        <w:t>ts en carton</w:t>
      </w:r>
      <w:r w:rsidR="008C6777">
        <w:t>,</w:t>
      </w:r>
    </w:p>
    <w:p w14:paraId="5D610596" w14:textId="042AF07A" w:rsidR="00B86016" w:rsidRPr="00B90685" w:rsidRDefault="00B86016" w:rsidP="00AD0416">
      <w:pPr>
        <w:spacing w:before="0" w:after="0"/>
      </w:pPr>
      <w:r w:rsidRPr="00B90685">
        <w:t>Car sous l</w:t>
      </w:r>
      <w:r w:rsidR="008C6777">
        <w:t>’</w:t>
      </w:r>
      <w:r w:rsidRPr="00B90685">
        <w:t>eau froide qui vous mouille</w:t>
      </w:r>
    </w:p>
    <w:p w14:paraId="0BCA3872" w14:textId="77777777" w:rsidR="008C6777" w:rsidRDefault="00B86016" w:rsidP="00AD0416">
      <w:pPr>
        <w:spacing w:before="0" w:after="0"/>
      </w:pPr>
      <w:r w:rsidRPr="00B90685">
        <w:t>Vous n</w:t>
      </w:r>
      <w:r w:rsidR="008C6777">
        <w:t>’</w:t>
      </w:r>
      <w:r w:rsidRPr="00B90685">
        <w:t>avez pas même une couille</w:t>
      </w:r>
      <w:r w:rsidR="008C6777">
        <w:t>,</w:t>
      </w:r>
    </w:p>
    <w:p w14:paraId="359DBEB3" w14:textId="77777777" w:rsidR="008C6777" w:rsidRDefault="00B86016" w:rsidP="00AD0416">
      <w:pPr>
        <w:spacing w:before="0" w:after="0"/>
      </w:pPr>
      <w:r w:rsidRPr="00B90685">
        <w:t>Pas le moindre petit rouston</w:t>
      </w:r>
      <w:r w:rsidR="008C6777">
        <w:t>.</w:t>
      </w:r>
    </w:p>
    <w:p w14:paraId="2B2EAC9C" w14:textId="77777777" w:rsidR="008C6777" w:rsidRDefault="00B86016" w:rsidP="008C6777">
      <w:pPr>
        <w:jc w:val="right"/>
      </w:pPr>
      <w:r w:rsidRPr="008C6777">
        <w:t>L</w:t>
      </w:r>
      <w:r w:rsidRPr="00AD0416">
        <w:rPr>
          <w:rStyle w:val="Taille-1Caracteres"/>
        </w:rPr>
        <w:t>E</w:t>
      </w:r>
      <w:r w:rsidRPr="008C6777">
        <w:t xml:space="preserve"> M</w:t>
      </w:r>
      <w:r w:rsidRPr="00AD0416">
        <w:rPr>
          <w:rStyle w:val="Taille-1Caracteres"/>
        </w:rPr>
        <w:t>ARIN INCONNU</w:t>
      </w:r>
      <w:r w:rsidR="008C6777">
        <w:t>.</w:t>
      </w:r>
    </w:p>
    <w:p w14:paraId="72DF6D0E" w14:textId="7FA9ABBF" w:rsidR="00B86016" w:rsidRPr="00B90685" w:rsidRDefault="00B86016" w:rsidP="008C6777">
      <w:pPr>
        <w:pStyle w:val="Titre2"/>
        <w:rPr>
          <w:szCs w:val="44"/>
        </w:rPr>
      </w:pPr>
      <w:bookmarkStart w:id="413" w:name="_Toc275359314"/>
      <w:bookmarkStart w:id="414" w:name="_Toc199525970"/>
      <w:r w:rsidRPr="00B90685">
        <w:rPr>
          <w:szCs w:val="44"/>
        </w:rPr>
        <w:lastRenderedPageBreak/>
        <w:t>LA VENTRILOQUE</w:t>
      </w:r>
      <w:bookmarkEnd w:id="413"/>
      <w:bookmarkEnd w:id="414"/>
      <w:r w:rsidRPr="00B90685">
        <w:rPr>
          <w:szCs w:val="44"/>
        </w:rPr>
        <w:br/>
      </w:r>
    </w:p>
    <w:p w14:paraId="3C5509CE" w14:textId="223616B6" w:rsidR="008C6777" w:rsidRDefault="00B86016" w:rsidP="00F57707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se faire s</w:t>
      </w:r>
      <w:r w:rsidR="00F57707">
        <w:t>..</w:t>
      </w:r>
      <w:r w:rsidRPr="00B90685">
        <w:t>er par une ventriloque</w:t>
      </w:r>
      <w:r w:rsidR="008C6777">
        <w:t> !</w:t>
      </w:r>
    </w:p>
    <w:p w14:paraId="249A195B" w14:textId="42F81E9A" w:rsidR="00B86016" w:rsidRPr="00B90685" w:rsidRDefault="00B86016" w:rsidP="00F57707">
      <w:pPr>
        <w:spacing w:before="0" w:after="0"/>
      </w:pPr>
      <w:r w:rsidRPr="00B90685">
        <w:t>Et tandis qu</w:t>
      </w:r>
      <w:r w:rsidR="008C6777">
        <w:t>’</w:t>
      </w:r>
      <w:r w:rsidRPr="00B90685">
        <w:t>elle aurait ma p</w:t>
      </w:r>
      <w:r w:rsidR="00F57707">
        <w:t>...</w:t>
      </w:r>
      <w:r w:rsidR="008C6777">
        <w:t xml:space="preserve"> </w:t>
      </w:r>
      <w:r w:rsidRPr="00B90685">
        <w:t>entre les dents</w:t>
      </w:r>
    </w:p>
    <w:p w14:paraId="46CB8888" w14:textId="77777777" w:rsidR="00B86016" w:rsidRPr="00B90685" w:rsidRDefault="00B86016" w:rsidP="00F57707">
      <w:pPr>
        <w:spacing w:before="0" w:after="0"/>
      </w:pPr>
      <w:r w:rsidRPr="00B90685">
        <w:t>Entendre de son ventre sortir un soliloque</w:t>
      </w:r>
    </w:p>
    <w:p w14:paraId="5332197F" w14:textId="77777777" w:rsidR="008C6777" w:rsidRDefault="00B86016" w:rsidP="00F57707">
      <w:pPr>
        <w:spacing w:before="0" w:after="0"/>
      </w:pPr>
      <w:r w:rsidRPr="00B90685">
        <w:t>Et des chansons d</w:t>
      </w:r>
      <w:r w:rsidR="008C6777">
        <w:t>’</w:t>
      </w:r>
      <w:r w:rsidRPr="00B90685">
        <w:t>amour aux distiques ardents</w:t>
      </w:r>
      <w:r w:rsidR="008C6777">
        <w:t> !</w:t>
      </w:r>
    </w:p>
    <w:p w14:paraId="7D6FEF8D" w14:textId="77777777" w:rsidR="00F57707" w:rsidRDefault="00F57707" w:rsidP="00F57707">
      <w:pPr>
        <w:spacing w:before="0" w:after="0"/>
      </w:pPr>
    </w:p>
    <w:p w14:paraId="2681CBCC" w14:textId="4A3F676F" w:rsidR="008C6777" w:rsidRDefault="00B86016" w:rsidP="00F57707">
      <w:pPr>
        <w:spacing w:before="0" w:after="0"/>
      </w:pPr>
      <w:r w:rsidRPr="00B90685">
        <w:t>Et tandis que sa lèvre humerait mon pr</w:t>
      </w:r>
      <w:r w:rsidR="008C6777">
        <w:t xml:space="preserve">. </w:t>
      </w:r>
      <w:r w:rsidRPr="00B90685">
        <w:t>p</w:t>
      </w:r>
      <w:r w:rsidR="008C6777">
        <w:t xml:space="preserve">. </w:t>
      </w:r>
      <w:r w:rsidRPr="00B90685">
        <w:t>ce</w:t>
      </w:r>
      <w:r w:rsidR="008C6777">
        <w:t>,</w:t>
      </w:r>
    </w:p>
    <w:p w14:paraId="6C22862B" w14:textId="77777777" w:rsidR="008C6777" w:rsidRDefault="00B86016" w:rsidP="00F57707">
      <w:pPr>
        <w:spacing w:before="0" w:after="0"/>
      </w:pPr>
      <w:r w:rsidRPr="00B90685">
        <w:t>Que sa langue agirait sur mon gland avec art</w:t>
      </w:r>
      <w:r w:rsidR="008C6777">
        <w:t>,</w:t>
      </w:r>
    </w:p>
    <w:p w14:paraId="2E937B70" w14:textId="77777777" w:rsidR="008C6777" w:rsidRDefault="00B86016" w:rsidP="00F57707">
      <w:pPr>
        <w:spacing w:before="0" w:after="0"/>
      </w:pPr>
      <w:r w:rsidRPr="00B90685">
        <w:t>Écouter l</w:t>
      </w:r>
      <w:r w:rsidR="008C6777">
        <w:t>’</w:t>
      </w:r>
      <w:r w:rsidRPr="00B90685">
        <w:t>estomac distiller l</w:t>
      </w:r>
      <w:r w:rsidR="008C6777">
        <w:t>’</w:t>
      </w:r>
      <w:r w:rsidRPr="00B90685">
        <w:t>hymne russe</w:t>
      </w:r>
      <w:r w:rsidR="008C6777">
        <w:t>,</w:t>
      </w:r>
    </w:p>
    <w:p w14:paraId="10EDB7DA" w14:textId="77777777" w:rsidR="008C6777" w:rsidRDefault="00B86016" w:rsidP="00F57707">
      <w:pPr>
        <w:spacing w:before="0" w:after="0"/>
      </w:pPr>
      <w:r w:rsidRPr="00B90685">
        <w:t>Et croire que je suis pour un instant le Tzar</w:t>
      </w:r>
      <w:r w:rsidR="008C6777">
        <w:t>.</w:t>
      </w:r>
    </w:p>
    <w:p w14:paraId="797F62C0" w14:textId="77777777" w:rsidR="00F57707" w:rsidRDefault="00F57707" w:rsidP="00F57707">
      <w:pPr>
        <w:spacing w:before="0" w:after="0"/>
      </w:pPr>
    </w:p>
    <w:p w14:paraId="0A722BDE" w14:textId="4A45F972" w:rsidR="008C6777" w:rsidRDefault="00B86016" w:rsidP="00F57707">
      <w:pPr>
        <w:spacing w:before="0" w:after="0"/>
      </w:pPr>
      <w:r w:rsidRPr="00B90685">
        <w:t>Et comme il serait doux pour une âme française</w:t>
      </w:r>
      <w:r w:rsidR="008C6777">
        <w:t>,</w:t>
      </w:r>
    </w:p>
    <w:p w14:paraId="5F78FDFC" w14:textId="77777777" w:rsidR="008C6777" w:rsidRDefault="00B86016" w:rsidP="00F57707">
      <w:pPr>
        <w:spacing w:before="0" w:after="0"/>
      </w:pPr>
      <w:r w:rsidRPr="00B90685">
        <w:t>Au lieu de se pâmer en un coït banal</w:t>
      </w:r>
      <w:r w:rsidR="008C6777">
        <w:t>,</w:t>
      </w:r>
    </w:p>
    <w:p w14:paraId="6CFC196C" w14:textId="590993D3" w:rsidR="00B86016" w:rsidRPr="00B90685" w:rsidRDefault="00B86016" w:rsidP="00F57707">
      <w:pPr>
        <w:spacing w:before="0" w:after="0"/>
      </w:pPr>
      <w:r w:rsidRPr="00B90685">
        <w:t>D</w:t>
      </w:r>
      <w:r w:rsidR="008C6777">
        <w:t>’</w:t>
      </w:r>
      <w:r w:rsidRPr="00B90685">
        <w:t>écouter l</w:t>
      </w:r>
      <w:r w:rsidR="008C6777">
        <w:t>’</w:t>
      </w:r>
      <w:r w:rsidRPr="00B90685">
        <w:t xml:space="preserve">estomac chanter la </w:t>
      </w:r>
      <w:r w:rsidRPr="00B90685">
        <w:rPr>
          <w:i/>
        </w:rPr>
        <w:t>Marseillaise</w:t>
      </w:r>
    </w:p>
    <w:p w14:paraId="0FB0664F" w14:textId="77777777" w:rsidR="008C6777" w:rsidRDefault="00B86016" w:rsidP="00F57707">
      <w:pPr>
        <w:spacing w:before="0" w:after="0"/>
      </w:pPr>
      <w:r w:rsidRPr="00B90685">
        <w:t>Et s</w:t>
      </w:r>
      <w:r w:rsidR="008C6777">
        <w:t>’</w:t>
      </w:r>
      <w:r w:rsidRPr="00B90685">
        <w:t>éjouir aux sons du chant national</w:t>
      </w:r>
      <w:r w:rsidR="008C6777">
        <w:t>.</w:t>
      </w:r>
    </w:p>
    <w:p w14:paraId="3BDCFB3F" w14:textId="77777777" w:rsidR="00F57707" w:rsidRDefault="00F57707" w:rsidP="00F57707">
      <w:pPr>
        <w:spacing w:before="0" w:after="0"/>
      </w:pPr>
    </w:p>
    <w:p w14:paraId="3C64DDBF" w14:textId="26FC65E0" w:rsidR="008C6777" w:rsidRDefault="00B86016" w:rsidP="00F57707">
      <w:pPr>
        <w:spacing w:before="0" w:after="0"/>
      </w:pPr>
      <w:r w:rsidRPr="00B90685">
        <w:t>Ainsi les raffinés dans Rome et dans Athènes</w:t>
      </w:r>
      <w:r w:rsidR="008C6777">
        <w:t>,</w:t>
      </w:r>
    </w:p>
    <w:p w14:paraId="66B07A27" w14:textId="77777777" w:rsidR="008C6777" w:rsidRDefault="00B86016" w:rsidP="00F57707">
      <w:pPr>
        <w:spacing w:before="0" w:after="0"/>
      </w:pPr>
      <w:r w:rsidRPr="00B90685">
        <w:t>Artistes délicats en leurs amusements</w:t>
      </w:r>
      <w:r w:rsidR="008C6777">
        <w:t>,</w:t>
      </w:r>
    </w:p>
    <w:p w14:paraId="3CA9A646" w14:textId="049BC3BA" w:rsidR="00B86016" w:rsidRPr="00B90685" w:rsidRDefault="00B86016" w:rsidP="00F57707">
      <w:pPr>
        <w:spacing w:before="0" w:after="0"/>
      </w:pPr>
      <w:r w:rsidRPr="00B90685">
        <w:t>Faisaient l</w:t>
      </w:r>
      <w:r w:rsidR="008C6777">
        <w:t>’</w:t>
      </w:r>
      <w:r w:rsidRPr="00B90685">
        <w:t>amour aux sons des musiques lointaines</w:t>
      </w:r>
    </w:p>
    <w:p w14:paraId="2CB99ACA" w14:textId="77777777" w:rsidR="008C6777" w:rsidRDefault="00B86016" w:rsidP="00F57707">
      <w:pPr>
        <w:spacing w:before="0" w:after="0"/>
      </w:pPr>
      <w:r w:rsidRPr="00B90685">
        <w:t>Et cadençaient leurs coups au son des instruments</w:t>
      </w:r>
      <w:r w:rsidR="008C6777">
        <w:t>.</w:t>
      </w:r>
    </w:p>
    <w:p w14:paraId="2B474F2B" w14:textId="77777777" w:rsidR="00F57707" w:rsidRDefault="00F57707" w:rsidP="00F57707">
      <w:pPr>
        <w:spacing w:before="0" w:after="0"/>
      </w:pPr>
    </w:p>
    <w:p w14:paraId="699A96D4" w14:textId="279F748F" w:rsidR="008C6777" w:rsidRDefault="00B86016" w:rsidP="00F57707">
      <w:pPr>
        <w:spacing w:before="0" w:after="0"/>
      </w:pPr>
      <w:r w:rsidRPr="00B90685">
        <w:t>Trop pauvre pour pouvoir me payer des tsiganes</w:t>
      </w:r>
      <w:r w:rsidR="008C6777">
        <w:t>,</w:t>
      </w:r>
    </w:p>
    <w:p w14:paraId="0FE084A1" w14:textId="77777777" w:rsidR="008C6777" w:rsidRDefault="00B86016" w:rsidP="00F57707">
      <w:pPr>
        <w:spacing w:before="0" w:after="0"/>
      </w:pPr>
      <w:r w:rsidRPr="00B90685">
        <w:t>Ou même pour m</w:t>
      </w:r>
      <w:r w:rsidR="008C6777">
        <w:t>’</w:t>
      </w:r>
      <w:r w:rsidRPr="00B90685">
        <w:t>offrir un simple accordéon</w:t>
      </w:r>
      <w:r w:rsidR="008C6777">
        <w:t>,</w:t>
      </w:r>
    </w:p>
    <w:p w14:paraId="24A89482" w14:textId="77777777" w:rsidR="008C6777" w:rsidRDefault="00B86016" w:rsidP="00F57707">
      <w:pPr>
        <w:spacing w:before="0" w:after="0"/>
      </w:pPr>
      <w:r w:rsidRPr="00B90685">
        <w:t>Je vais chercher partout</w:t>
      </w:r>
      <w:r w:rsidR="008C6777">
        <w:t xml:space="preserve">, </w:t>
      </w:r>
      <w:r w:rsidRPr="00B90685">
        <w:t>parmi les courtisanes</w:t>
      </w:r>
      <w:r w:rsidR="008C6777">
        <w:t>,</w:t>
      </w:r>
    </w:p>
    <w:p w14:paraId="66E7EE14" w14:textId="77777777" w:rsidR="008C6777" w:rsidRDefault="00B86016" w:rsidP="00F57707">
      <w:pPr>
        <w:spacing w:before="0" w:after="0"/>
      </w:pPr>
      <w:r w:rsidRPr="00B90685">
        <w:t>Celles qui dans le ventre ont tout un orphéon</w:t>
      </w:r>
      <w:r w:rsidR="008C6777">
        <w:t>.</w:t>
      </w:r>
    </w:p>
    <w:p w14:paraId="5C204E3E" w14:textId="77777777" w:rsidR="00F57707" w:rsidRDefault="00F57707" w:rsidP="00F57707">
      <w:pPr>
        <w:spacing w:before="0" w:after="0"/>
      </w:pPr>
    </w:p>
    <w:p w14:paraId="23F17541" w14:textId="69B4E774" w:rsidR="00B86016" w:rsidRPr="00B90685" w:rsidRDefault="00B86016" w:rsidP="00F57707">
      <w:pPr>
        <w:spacing w:before="0" w:after="0"/>
      </w:pPr>
      <w:r w:rsidRPr="00B90685">
        <w:t>Mais n</w:t>
      </w:r>
      <w:r w:rsidR="008C6777">
        <w:t>’</w:t>
      </w:r>
      <w:r w:rsidRPr="00B90685">
        <w:t>ayant rencontré dans ce monde équivoque</w:t>
      </w:r>
    </w:p>
    <w:p w14:paraId="63EC8410" w14:textId="77777777" w:rsidR="008C6777" w:rsidRDefault="00B86016" w:rsidP="00F57707">
      <w:pPr>
        <w:spacing w:before="0" w:after="0"/>
      </w:pPr>
      <w:r w:rsidRPr="00B90685">
        <w:t>Que des femmes faisant l</w:t>
      </w:r>
      <w:r w:rsidR="008C6777">
        <w:t>’</w:t>
      </w:r>
      <w:r w:rsidRPr="00B90685">
        <w:t>amour bourgeoisement</w:t>
      </w:r>
      <w:r w:rsidR="008C6777">
        <w:t>,</w:t>
      </w:r>
    </w:p>
    <w:p w14:paraId="0EBC64FA" w14:textId="6AA5564C" w:rsidR="00B86016" w:rsidRPr="00B90685" w:rsidRDefault="00B86016" w:rsidP="00F57707">
      <w:pPr>
        <w:spacing w:before="0" w:after="0"/>
      </w:pPr>
      <w:r w:rsidRPr="00B90685">
        <w:t>Et n</w:t>
      </w:r>
      <w:r w:rsidR="008C6777">
        <w:t>’</w:t>
      </w:r>
      <w:r w:rsidRPr="00B90685">
        <w:t>ayant point encor trouvé la ventriloque</w:t>
      </w:r>
    </w:p>
    <w:p w14:paraId="4513F298" w14:textId="77777777" w:rsidR="008C6777" w:rsidRDefault="00B86016" w:rsidP="00F57707">
      <w:pPr>
        <w:spacing w:before="0" w:after="0"/>
      </w:pPr>
      <w:r w:rsidRPr="00B90685">
        <w:t>Qui saura me sucer harmonieusement</w:t>
      </w:r>
      <w:r w:rsidR="008C6777">
        <w:t>,</w:t>
      </w:r>
    </w:p>
    <w:p w14:paraId="1C4035A8" w14:textId="77777777" w:rsidR="00F57707" w:rsidRDefault="00F57707" w:rsidP="00F57707">
      <w:pPr>
        <w:spacing w:before="0" w:after="0"/>
      </w:pPr>
    </w:p>
    <w:p w14:paraId="0BB0547F" w14:textId="5E667916" w:rsidR="00B86016" w:rsidRPr="00B90685" w:rsidRDefault="00B86016" w:rsidP="00F57707">
      <w:pPr>
        <w:spacing w:before="0" w:after="0"/>
      </w:pPr>
      <w:r w:rsidRPr="00B90685">
        <w:t>Afin de contenter le désir qui m</w:t>
      </w:r>
      <w:r w:rsidR="008C6777">
        <w:t>’</w:t>
      </w:r>
      <w:r w:rsidRPr="00B90685">
        <w:t>affole</w:t>
      </w:r>
    </w:p>
    <w:p w14:paraId="44311C05" w14:textId="77777777" w:rsidR="008C6777" w:rsidRDefault="00B86016" w:rsidP="00F57707">
      <w:pPr>
        <w:spacing w:before="0" w:after="0"/>
      </w:pPr>
      <w:r w:rsidRPr="00B90685">
        <w:t>Et me donner au moins un peu d</w:t>
      </w:r>
      <w:r w:rsidR="008C6777">
        <w:t>’</w:t>
      </w:r>
      <w:r w:rsidRPr="00B90685">
        <w:t>illusion</w:t>
      </w:r>
      <w:r w:rsidR="008C6777">
        <w:t>,</w:t>
      </w:r>
    </w:p>
    <w:p w14:paraId="2349D83E" w14:textId="77777777" w:rsidR="008C6777" w:rsidRDefault="00B86016" w:rsidP="00F57707">
      <w:pPr>
        <w:spacing w:before="0" w:after="0"/>
      </w:pPr>
      <w:r w:rsidRPr="00B90685">
        <w:t>Au risque d</w:t>
      </w:r>
      <w:r w:rsidR="008C6777">
        <w:t>’</w:t>
      </w:r>
      <w:r w:rsidRPr="00B90685">
        <w:t>attraper une bonne vérole</w:t>
      </w:r>
      <w:r w:rsidR="008C6777">
        <w:t>,</w:t>
      </w:r>
    </w:p>
    <w:p w14:paraId="17A3AA80" w14:textId="77777777" w:rsidR="008C6777" w:rsidRDefault="00B86016" w:rsidP="00F57707">
      <w:pPr>
        <w:spacing w:before="0" w:after="0"/>
      </w:pPr>
      <w:r w:rsidRPr="00B90685">
        <w:t>Ou d</w:t>
      </w:r>
      <w:r w:rsidR="008C6777">
        <w:t>’</w:t>
      </w:r>
      <w:r w:rsidRPr="00B90685">
        <w:t>en sortir couvert d</w:t>
      </w:r>
      <w:r w:rsidR="008C6777">
        <w:t>’</w:t>
      </w:r>
      <w:r w:rsidRPr="00B90685">
        <w:t>un tas de morpions</w:t>
      </w:r>
      <w:r w:rsidR="008C6777">
        <w:t>.</w:t>
      </w:r>
    </w:p>
    <w:p w14:paraId="3C5BF3F8" w14:textId="77777777" w:rsidR="00F57707" w:rsidRDefault="00F57707" w:rsidP="00F57707">
      <w:pPr>
        <w:spacing w:before="0" w:after="0"/>
      </w:pPr>
    </w:p>
    <w:p w14:paraId="6F2911B5" w14:textId="665740C0" w:rsidR="008C6777" w:rsidRDefault="00B86016" w:rsidP="00F57707">
      <w:pPr>
        <w:spacing w:before="0" w:after="0"/>
      </w:pPr>
      <w:r w:rsidRPr="00B90685">
        <w:t>Depuis le jour de l</w:t>
      </w:r>
      <w:r w:rsidR="008C6777">
        <w:t>’</w:t>
      </w:r>
      <w:r w:rsidRPr="00B90685">
        <w:t>An jusqu</w:t>
      </w:r>
      <w:r w:rsidR="008C6777">
        <w:t>’</w:t>
      </w:r>
      <w:r w:rsidRPr="00B90685">
        <w:t>à la Saint-Sylvestre</w:t>
      </w:r>
      <w:r w:rsidR="008C6777">
        <w:t>,</w:t>
      </w:r>
    </w:p>
    <w:p w14:paraId="34F0A757" w14:textId="77777777" w:rsidR="008C6777" w:rsidRDefault="00B86016" w:rsidP="00F57707">
      <w:pPr>
        <w:spacing w:before="0" w:after="0"/>
      </w:pPr>
      <w:r w:rsidRPr="00B90685">
        <w:t>Je cours obstinément les spectacles forains</w:t>
      </w:r>
      <w:r w:rsidR="008C6777">
        <w:t>,</w:t>
      </w:r>
    </w:p>
    <w:p w14:paraId="1C8A4A39" w14:textId="77777777" w:rsidR="008C6777" w:rsidRDefault="00B86016" w:rsidP="00F57707">
      <w:pPr>
        <w:spacing w:before="0" w:after="0"/>
      </w:pPr>
      <w:r w:rsidRPr="00B90685">
        <w:t>Où triomphalement j</w:t>
      </w:r>
      <w:r w:rsidR="008C6777">
        <w:t>’</w:t>
      </w:r>
      <w:r w:rsidRPr="00B90685">
        <w:t>enc</w:t>
      </w:r>
      <w:r w:rsidR="008C6777">
        <w:t xml:space="preserve">.. </w:t>
      </w:r>
      <w:r w:rsidRPr="00B90685">
        <w:t>e l</w:t>
      </w:r>
      <w:r w:rsidR="008C6777">
        <w:t>’</w:t>
      </w:r>
      <w:r w:rsidRPr="00B90685">
        <w:t>homme-orchestre</w:t>
      </w:r>
      <w:r w:rsidR="008C6777">
        <w:t>,</w:t>
      </w:r>
    </w:p>
    <w:p w14:paraId="52F5BD0F" w14:textId="77777777" w:rsidR="008C6777" w:rsidRDefault="00B86016" w:rsidP="00F57707">
      <w:pPr>
        <w:spacing w:before="0" w:after="0"/>
      </w:pPr>
      <w:r w:rsidRPr="00B90685">
        <w:t>En battant la mesure avec des coups de reins</w:t>
      </w:r>
      <w:r w:rsidR="008C6777">
        <w:t> !</w:t>
      </w:r>
    </w:p>
    <w:p w14:paraId="439E6495" w14:textId="4E5C4DB2" w:rsidR="008C6777" w:rsidRDefault="00F57707" w:rsidP="008C6777">
      <w:pPr>
        <w:jc w:val="right"/>
      </w:pPr>
      <w:r w:rsidRPr="008C6777">
        <w:t>L</w:t>
      </w:r>
      <w:r w:rsidRPr="00AD0416">
        <w:rPr>
          <w:rStyle w:val="Taille-1Caracteres"/>
        </w:rPr>
        <w:t>E</w:t>
      </w:r>
      <w:r w:rsidRPr="008C6777">
        <w:t xml:space="preserve"> M</w:t>
      </w:r>
      <w:r w:rsidRPr="00AD0416">
        <w:rPr>
          <w:rStyle w:val="Taille-1Caracteres"/>
        </w:rPr>
        <w:t>ARIN INCONNU</w:t>
      </w:r>
      <w:r>
        <w:t>.</w:t>
      </w:r>
    </w:p>
    <w:p w14:paraId="3C7E8532" w14:textId="3862DBFE" w:rsidR="00B86016" w:rsidRPr="00B90685" w:rsidRDefault="00B86016" w:rsidP="008C6777">
      <w:pPr>
        <w:pStyle w:val="Titre2"/>
        <w:rPr>
          <w:szCs w:val="44"/>
        </w:rPr>
      </w:pPr>
      <w:bookmarkStart w:id="415" w:name="_Toc275359315"/>
      <w:bookmarkStart w:id="416" w:name="_Toc199525971"/>
      <w:r w:rsidRPr="00B90685">
        <w:rPr>
          <w:szCs w:val="44"/>
        </w:rPr>
        <w:lastRenderedPageBreak/>
        <w:t>LES PROMESSES D</w:t>
      </w:r>
      <w:r w:rsidR="008C6777">
        <w:rPr>
          <w:szCs w:val="44"/>
        </w:rPr>
        <w:t>’</w:t>
      </w:r>
      <w:r w:rsidRPr="00B90685">
        <w:rPr>
          <w:szCs w:val="44"/>
        </w:rPr>
        <w:t>UN VISAGE</w:t>
      </w:r>
      <w:bookmarkEnd w:id="415"/>
      <w:bookmarkEnd w:id="416"/>
      <w:r w:rsidRPr="00B90685">
        <w:rPr>
          <w:szCs w:val="44"/>
        </w:rPr>
        <w:br/>
      </w:r>
    </w:p>
    <w:p w14:paraId="5CC89B24" w14:textId="72DD0836" w:rsidR="00B86016" w:rsidRPr="008C6777" w:rsidRDefault="00B86016" w:rsidP="00D10563">
      <w:pPr>
        <w:spacing w:before="0" w:after="0"/>
      </w:pPr>
      <w:r w:rsidRPr="008C6777">
        <w:t>J</w:t>
      </w:r>
      <w:r w:rsidR="008C6777">
        <w:t>’</w:t>
      </w:r>
      <w:r w:rsidRPr="008C6777">
        <w:t>aime</w:t>
      </w:r>
      <w:r w:rsidR="008C6777">
        <w:t xml:space="preserve">, </w:t>
      </w:r>
      <w:r w:rsidRPr="008C6777">
        <w:t>ô pâle beauté</w:t>
      </w:r>
      <w:r w:rsidR="008C6777">
        <w:t xml:space="preserve">, </w:t>
      </w:r>
      <w:r w:rsidRPr="008C6777">
        <w:t>tes sourcils surbaissés</w:t>
      </w:r>
    </w:p>
    <w:p w14:paraId="2D1ED07F" w14:textId="77777777" w:rsidR="008C6777" w:rsidRDefault="00B86016" w:rsidP="0077188B">
      <w:pPr>
        <w:spacing w:before="0" w:after="0"/>
        <w:ind w:firstLine="0"/>
        <w:jc w:val="center"/>
      </w:pPr>
      <w:r w:rsidRPr="008C6777">
        <w:t>D</w:t>
      </w:r>
      <w:r w:rsidR="008C6777">
        <w:t>’</w:t>
      </w:r>
      <w:r w:rsidRPr="008C6777">
        <w:t>où semblent couler des ténèbres</w:t>
      </w:r>
      <w:r w:rsidR="008C6777">
        <w:t> ;</w:t>
      </w:r>
    </w:p>
    <w:p w14:paraId="0E97EDDE" w14:textId="4648EBED" w:rsidR="008C6777" w:rsidRDefault="00B86016" w:rsidP="00D10563">
      <w:pPr>
        <w:spacing w:before="0" w:after="0"/>
      </w:pPr>
      <w:r w:rsidRPr="008C6777">
        <w:t>Tes yeux</w:t>
      </w:r>
      <w:r w:rsidR="008C6777">
        <w:t xml:space="preserve">, </w:t>
      </w:r>
      <w:r w:rsidRPr="008C6777">
        <w:t>quoique très noirs</w:t>
      </w:r>
      <w:r w:rsidR="008C6777">
        <w:t xml:space="preserve">, </w:t>
      </w:r>
      <w:r w:rsidRPr="008C6777">
        <w:t>m</w:t>
      </w:r>
      <w:r w:rsidR="008C6777">
        <w:t>’</w:t>
      </w:r>
      <w:r w:rsidRPr="008C6777">
        <w:t xml:space="preserve">inspirent des </w:t>
      </w:r>
      <w:r w:rsidR="00590DA3" w:rsidRPr="008C6777">
        <w:t>pensers</w:t>
      </w:r>
      <w:r w:rsidR="008C6777">
        <w:t>,</w:t>
      </w:r>
    </w:p>
    <w:p w14:paraId="3DD44172" w14:textId="77777777" w:rsidR="008C6777" w:rsidRDefault="00B86016" w:rsidP="0077188B">
      <w:pPr>
        <w:spacing w:before="0" w:after="0"/>
        <w:ind w:firstLine="0"/>
        <w:jc w:val="center"/>
      </w:pPr>
      <w:r w:rsidRPr="008C6777">
        <w:t>Qui ne sont pas du tout funèbres</w:t>
      </w:r>
      <w:r w:rsidR="008C6777">
        <w:t>.</w:t>
      </w:r>
    </w:p>
    <w:p w14:paraId="563C1BCC" w14:textId="77777777" w:rsidR="00D10563" w:rsidRDefault="00D10563" w:rsidP="0077188B">
      <w:pPr>
        <w:spacing w:before="0" w:after="0"/>
        <w:ind w:firstLine="0"/>
        <w:jc w:val="center"/>
      </w:pPr>
    </w:p>
    <w:p w14:paraId="26565CCD" w14:textId="77777777" w:rsidR="008C6777" w:rsidRDefault="00B86016" w:rsidP="00D10563">
      <w:pPr>
        <w:spacing w:before="0" w:after="0"/>
      </w:pPr>
      <w:r w:rsidRPr="008C6777">
        <w:t>Tes yeux qui sont d</w:t>
      </w:r>
      <w:r w:rsidR="008C6777">
        <w:t>’</w:t>
      </w:r>
      <w:r w:rsidRPr="008C6777">
        <w:t>accord avec tes noirs cheveux</w:t>
      </w:r>
      <w:r w:rsidR="008C6777">
        <w:t>,</w:t>
      </w:r>
    </w:p>
    <w:p w14:paraId="7113D794" w14:textId="77777777" w:rsidR="008C6777" w:rsidRDefault="00B86016" w:rsidP="0077188B">
      <w:pPr>
        <w:spacing w:before="0" w:after="0"/>
        <w:ind w:firstLine="0"/>
        <w:jc w:val="center"/>
      </w:pPr>
      <w:r w:rsidRPr="008C6777">
        <w:t>Avec ta crinière à la bique</w:t>
      </w:r>
      <w:r w:rsidR="008C6777">
        <w:t>,</w:t>
      </w:r>
    </w:p>
    <w:p w14:paraId="033BCEC8" w14:textId="77777777" w:rsidR="008C6777" w:rsidRDefault="00B86016" w:rsidP="00D10563">
      <w:pPr>
        <w:spacing w:before="0" w:after="0"/>
      </w:pPr>
      <w:r w:rsidRPr="008C6777">
        <w:t>Tes yeux languissamment me disent</w:t>
      </w:r>
      <w:r w:rsidR="008C6777">
        <w:t xml:space="preserve"> : </w:t>
      </w:r>
      <w:r w:rsidRPr="008C6777">
        <w:t>Si tu veux</w:t>
      </w:r>
      <w:r w:rsidR="008C6777">
        <w:t>,</w:t>
      </w:r>
    </w:p>
    <w:p w14:paraId="3130CF05" w14:textId="77777777" w:rsidR="008C6777" w:rsidRDefault="00B86016" w:rsidP="0077188B">
      <w:pPr>
        <w:spacing w:before="0" w:after="0"/>
        <w:ind w:firstLine="0"/>
        <w:jc w:val="center"/>
      </w:pPr>
      <w:r w:rsidRPr="008C6777">
        <w:t>Amant de la muse plastique</w:t>
      </w:r>
      <w:r w:rsidR="008C6777">
        <w:t>,</w:t>
      </w:r>
    </w:p>
    <w:p w14:paraId="28C22DE1" w14:textId="77777777" w:rsidR="00D10563" w:rsidRDefault="00D10563" w:rsidP="0077188B">
      <w:pPr>
        <w:spacing w:before="0" w:after="0"/>
        <w:ind w:firstLine="0"/>
        <w:jc w:val="center"/>
      </w:pPr>
    </w:p>
    <w:p w14:paraId="0D1FA701" w14:textId="28787BC4" w:rsidR="00B86016" w:rsidRPr="008C6777" w:rsidRDefault="00B86016" w:rsidP="00D10563">
      <w:pPr>
        <w:spacing w:before="0" w:after="0"/>
      </w:pPr>
      <w:r w:rsidRPr="008C6777">
        <w:t>Suivre l</w:t>
      </w:r>
      <w:r w:rsidR="008C6777">
        <w:t>’</w:t>
      </w:r>
      <w:r w:rsidRPr="008C6777">
        <w:t>espoir qu</w:t>
      </w:r>
      <w:r w:rsidR="008C6777">
        <w:t>’</w:t>
      </w:r>
      <w:r w:rsidRPr="008C6777">
        <w:t>en toi nous avons suscité</w:t>
      </w:r>
    </w:p>
    <w:p w14:paraId="0B542D54" w14:textId="77777777" w:rsidR="008C6777" w:rsidRDefault="00B86016" w:rsidP="0077188B">
      <w:pPr>
        <w:spacing w:before="0" w:after="0"/>
        <w:ind w:firstLine="0"/>
        <w:jc w:val="center"/>
      </w:pPr>
      <w:r w:rsidRPr="008C6777">
        <w:t>Et tous les goûts que tu professes</w:t>
      </w:r>
      <w:r w:rsidR="008C6777">
        <w:t>,</w:t>
      </w:r>
    </w:p>
    <w:p w14:paraId="1DE22A61" w14:textId="3882C1DE" w:rsidR="00B86016" w:rsidRPr="008C6777" w:rsidRDefault="00B86016" w:rsidP="00D10563">
      <w:pPr>
        <w:spacing w:before="0" w:after="0"/>
      </w:pPr>
      <w:r w:rsidRPr="008C6777">
        <w:t>Tu pourras constater notre véracité</w:t>
      </w:r>
    </w:p>
    <w:p w14:paraId="54295DAF" w14:textId="77777777" w:rsidR="008C6777" w:rsidRDefault="00B86016" w:rsidP="0077188B">
      <w:pPr>
        <w:spacing w:before="0" w:after="0"/>
        <w:ind w:firstLine="0"/>
        <w:jc w:val="center"/>
      </w:pPr>
      <w:r w:rsidRPr="008C6777">
        <w:t>Depuis le nombril jusqu</w:t>
      </w:r>
      <w:r w:rsidR="008C6777">
        <w:t>’</w:t>
      </w:r>
      <w:r w:rsidRPr="008C6777">
        <w:t>aux fesses</w:t>
      </w:r>
      <w:r w:rsidR="008C6777">
        <w:t>.</w:t>
      </w:r>
    </w:p>
    <w:p w14:paraId="4F81ECA2" w14:textId="77777777" w:rsidR="00D10563" w:rsidRDefault="00D10563" w:rsidP="0077188B">
      <w:pPr>
        <w:spacing w:before="0" w:after="0"/>
        <w:ind w:firstLine="0"/>
        <w:jc w:val="center"/>
      </w:pPr>
    </w:p>
    <w:p w14:paraId="79077492" w14:textId="375BB487" w:rsidR="00B86016" w:rsidRPr="008C6777" w:rsidRDefault="00B86016" w:rsidP="00D10563">
      <w:pPr>
        <w:spacing w:before="0" w:after="0"/>
      </w:pPr>
      <w:r w:rsidRPr="008C6777">
        <w:t>Tu trouveras au bout de deux beaux seins bien lourds</w:t>
      </w:r>
    </w:p>
    <w:p w14:paraId="45692A02" w14:textId="77777777" w:rsidR="008C6777" w:rsidRDefault="00B86016" w:rsidP="0077188B">
      <w:pPr>
        <w:spacing w:before="0" w:after="0"/>
        <w:ind w:firstLine="0"/>
        <w:jc w:val="center"/>
      </w:pPr>
      <w:r w:rsidRPr="008C6777">
        <w:t>Deux larges médailles de bronze</w:t>
      </w:r>
      <w:r w:rsidR="008C6777">
        <w:t>,</w:t>
      </w:r>
    </w:p>
    <w:p w14:paraId="5D018A42" w14:textId="77777777" w:rsidR="008C6777" w:rsidRDefault="00B86016" w:rsidP="00D10563">
      <w:pPr>
        <w:spacing w:before="0" w:after="0"/>
      </w:pPr>
      <w:r w:rsidRPr="008C6777">
        <w:t>Et sous un ventre uni</w:t>
      </w:r>
      <w:r w:rsidR="008C6777">
        <w:t xml:space="preserve">, </w:t>
      </w:r>
      <w:r w:rsidRPr="008C6777">
        <w:t>doux comme du velours</w:t>
      </w:r>
      <w:r w:rsidR="008C6777">
        <w:t>,</w:t>
      </w:r>
    </w:p>
    <w:p w14:paraId="7514FE3F" w14:textId="77777777" w:rsidR="008C6777" w:rsidRDefault="00B86016" w:rsidP="0077188B">
      <w:pPr>
        <w:spacing w:before="0" w:after="0"/>
        <w:ind w:firstLine="0"/>
        <w:jc w:val="center"/>
      </w:pPr>
      <w:r w:rsidRPr="008C6777">
        <w:t>Bistré comme la peau d</w:t>
      </w:r>
      <w:r w:rsidR="008C6777">
        <w:t>’</w:t>
      </w:r>
      <w:r w:rsidRPr="008C6777">
        <w:t>un bonze</w:t>
      </w:r>
      <w:r w:rsidR="008C6777">
        <w:t>,</w:t>
      </w:r>
    </w:p>
    <w:p w14:paraId="65DECCC4" w14:textId="77777777" w:rsidR="00D10563" w:rsidRDefault="00D10563" w:rsidP="0077188B">
      <w:pPr>
        <w:spacing w:before="0" w:after="0"/>
        <w:ind w:firstLine="0"/>
        <w:jc w:val="center"/>
      </w:pPr>
    </w:p>
    <w:p w14:paraId="3983A8F8" w14:textId="1F21F732" w:rsidR="00B86016" w:rsidRPr="008C6777" w:rsidRDefault="00B86016" w:rsidP="00D10563">
      <w:pPr>
        <w:spacing w:before="0" w:after="0"/>
      </w:pPr>
      <w:r w:rsidRPr="008C6777">
        <w:t>Une riche toison qui vraiment est la sœur</w:t>
      </w:r>
    </w:p>
    <w:p w14:paraId="32F6A205" w14:textId="77777777" w:rsidR="008C6777" w:rsidRDefault="00B86016" w:rsidP="0077188B">
      <w:pPr>
        <w:spacing w:before="0" w:after="0"/>
        <w:ind w:firstLine="0"/>
        <w:jc w:val="center"/>
      </w:pPr>
      <w:r w:rsidRPr="008C6777">
        <w:t>De cette énorme chevelure</w:t>
      </w:r>
      <w:r w:rsidR="008C6777">
        <w:t>,</w:t>
      </w:r>
    </w:p>
    <w:p w14:paraId="6C0B9A31" w14:textId="77777777" w:rsidR="008C6777" w:rsidRDefault="00B86016" w:rsidP="00D10563">
      <w:pPr>
        <w:spacing w:before="0" w:after="0"/>
      </w:pPr>
      <w:r w:rsidRPr="008C6777">
        <w:t>Souple et frisée</w:t>
      </w:r>
      <w:r w:rsidR="008C6777">
        <w:t xml:space="preserve">, </w:t>
      </w:r>
      <w:r w:rsidRPr="008C6777">
        <w:t>et qui t</w:t>
      </w:r>
      <w:r w:rsidR="008C6777">
        <w:t>’</w:t>
      </w:r>
      <w:r w:rsidRPr="008C6777">
        <w:t>égale en épaisseur</w:t>
      </w:r>
      <w:r w:rsidR="008C6777">
        <w:t>,</w:t>
      </w:r>
    </w:p>
    <w:p w14:paraId="3F04A014" w14:textId="77777777" w:rsidR="008C6777" w:rsidRDefault="00B86016" w:rsidP="0077188B">
      <w:pPr>
        <w:spacing w:before="0" w:after="0"/>
        <w:ind w:firstLine="0"/>
        <w:jc w:val="center"/>
      </w:pPr>
      <w:r w:rsidRPr="008C6777">
        <w:t>Nuit sans étoiles</w:t>
      </w:r>
      <w:r w:rsidR="008C6777">
        <w:t xml:space="preserve">, </w:t>
      </w:r>
      <w:r w:rsidRPr="008C6777">
        <w:t>nuit obscure</w:t>
      </w:r>
      <w:r w:rsidR="008C6777">
        <w:t>.</w:t>
      </w:r>
    </w:p>
    <w:p w14:paraId="0DCA7DFE" w14:textId="77777777" w:rsidR="008C6777" w:rsidRDefault="00B86016" w:rsidP="008C6777">
      <w:pPr>
        <w:jc w:val="right"/>
      </w:pPr>
      <w:r w:rsidRPr="008C6777">
        <w:t>Charles B</w:t>
      </w:r>
      <w:r w:rsidRPr="0077188B">
        <w:rPr>
          <w:rStyle w:val="Taille-1Caracteres"/>
        </w:rPr>
        <w:t>AUDELAIRE</w:t>
      </w:r>
      <w:r w:rsidR="008C6777">
        <w:t>.</w:t>
      </w:r>
    </w:p>
    <w:p w14:paraId="1CFD500E" w14:textId="2F7DF270" w:rsidR="00B86016" w:rsidRPr="00B90685" w:rsidRDefault="00B86016" w:rsidP="008C6777">
      <w:pPr>
        <w:pStyle w:val="Titre2"/>
        <w:rPr>
          <w:szCs w:val="44"/>
        </w:rPr>
      </w:pPr>
      <w:bookmarkStart w:id="417" w:name="_Toc275359316"/>
      <w:bookmarkStart w:id="418" w:name="_Toc199525972"/>
      <w:r w:rsidRPr="00B90685">
        <w:rPr>
          <w:szCs w:val="44"/>
        </w:rPr>
        <w:lastRenderedPageBreak/>
        <w:t>ODOR DI FEMINA</w:t>
      </w:r>
      <w:bookmarkEnd w:id="417"/>
      <w:bookmarkEnd w:id="418"/>
      <w:r w:rsidRPr="00B90685">
        <w:rPr>
          <w:szCs w:val="44"/>
        </w:rPr>
        <w:br/>
      </w:r>
    </w:p>
    <w:p w14:paraId="3CF4DA3D" w14:textId="77777777" w:rsidR="00B86016" w:rsidRPr="008C6777" w:rsidRDefault="00B86016" w:rsidP="000268B9">
      <w:pPr>
        <w:spacing w:before="0" w:after="0"/>
      </w:pPr>
      <w:r w:rsidRPr="008C6777">
        <w:t>Quand ta main blanche et molle en torsades enchaîne</w:t>
      </w:r>
    </w:p>
    <w:p w14:paraId="17CB722C" w14:textId="77777777" w:rsidR="008C6777" w:rsidRDefault="00B86016" w:rsidP="005F3D47">
      <w:pPr>
        <w:spacing w:before="0" w:after="0"/>
        <w:ind w:firstLine="0"/>
        <w:jc w:val="center"/>
      </w:pPr>
      <w:r w:rsidRPr="008C6777">
        <w:t>Les serpents roux de tes cheveux</w:t>
      </w:r>
      <w:r w:rsidR="008C6777">
        <w:t>,</w:t>
      </w:r>
    </w:p>
    <w:p w14:paraId="7DD53753" w14:textId="2C717613" w:rsidR="00B86016" w:rsidRPr="008C6777" w:rsidRDefault="00B86016" w:rsidP="000268B9">
      <w:pPr>
        <w:spacing w:before="0" w:after="0"/>
      </w:pPr>
      <w:r w:rsidRPr="008C6777">
        <w:t>Je ne sais quelle chaude et pantelante haleine</w:t>
      </w:r>
    </w:p>
    <w:p w14:paraId="420EB4AA" w14:textId="77777777" w:rsidR="008C6777" w:rsidRDefault="00B86016" w:rsidP="005F3D47">
      <w:pPr>
        <w:spacing w:before="0" w:after="0"/>
        <w:ind w:firstLine="0"/>
        <w:jc w:val="center"/>
      </w:pPr>
      <w:r w:rsidRPr="008C6777">
        <w:t>Ruisselle de leurs mille nœuds</w:t>
      </w:r>
      <w:r w:rsidR="008C6777">
        <w:t>.</w:t>
      </w:r>
    </w:p>
    <w:p w14:paraId="0109683B" w14:textId="77777777" w:rsidR="000268B9" w:rsidRDefault="000268B9" w:rsidP="005F3D47">
      <w:pPr>
        <w:spacing w:before="0" w:after="0"/>
        <w:ind w:firstLine="0"/>
        <w:jc w:val="center"/>
      </w:pPr>
    </w:p>
    <w:p w14:paraId="2B2D8D23" w14:textId="77777777" w:rsidR="008C6777" w:rsidRDefault="00B86016" w:rsidP="000268B9">
      <w:pPr>
        <w:spacing w:before="0" w:after="0"/>
      </w:pPr>
      <w:r w:rsidRPr="008C6777">
        <w:t>Ce n</w:t>
      </w:r>
      <w:r w:rsidR="008C6777">
        <w:t>’</w:t>
      </w:r>
      <w:r w:rsidRPr="008C6777">
        <w:t>est pas la senteur des roses ioniennes</w:t>
      </w:r>
      <w:r w:rsidR="008C6777">
        <w:t>,</w:t>
      </w:r>
    </w:p>
    <w:p w14:paraId="7087975B" w14:textId="4935ACA8" w:rsidR="00B86016" w:rsidRPr="008C6777" w:rsidRDefault="00B86016" w:rsidP="005F3D47">
      <w:pPr>
        <w:spacing w:before="0" w:after="0"/>
        <w:ind w:firstLine="0"/>
        <w:jc w:val="center"/>
      </w:pPr>
      <w:r w:rsidRPr="008C6777">
        <w:t>L</w:t>
      </w:r>
      <w:r w:rsidR="008C6777">
        <w:t>’</w:t>
      </w:r>
      <w:r w:rsidRPr="008C6777">
        <w:t>encens du baume oriental</w:t>
      </w:r>
    </w:p>
    <w:p w14:paraId="1CC65E92" w14:textId="77777777" w:rsidR="00B86016" w:rsidRPr="008C6777" w:rsidRDefault="00B86016" w:rsidP="000268B9">
      <w:pPr>
        <w:spacing w:before="0" w:after="0"/>
      </w:pPr>
      <w:r w:rsidRPr="008C6777">
        <w:t>Ni cette huile dorée où les Péris indiennes</w:t>
      </w:r>
    </w:p>
    <w:p w14:paraId="593E9BFC" w14:textId="77777777" w:rsidR="008C6777" w:rsidRDefault="00B86016" w:rsidP="005F3D47">
      <w:pPr>
        <w:spacing w:before="0" w:after="0"/>
        <w:ind w:firstLine="0"/>
        <w:jc w:val="center"/>
      </w:pPr>
      <w:r w:rsidRPr="008C6777">
        <w:t>Fondent le musc et le santal</w:t>
      </w:r>
      <w:r w:rsidR="008C6777">
        <w:t>.</w:t>
      </w:r>
    </w:p>
    <w:p w14:paraId="7BEC25DF" w14:textId="77777777" w:rsidR="000268B9" w:rsidRDefault="000268B9" w:rsidP="005F3D47">
      <w:pPr>
        <w:spacing w:before="0" w:after="0"/>
        <w:ind w:firstLine="0"/>
        <w:jc w:val="center"/>
      </w:pPr>
    </w:p>
    <w:p w14:paraId="3AD28524" w14:textId="0D8C44F8" w:rsidR="00B86016" w:rsidRPr="008C6777" w:rsidRDefault="00B86016" w:rsidP="000268B9">
      <w:pPr>
        <w:spacing w:before="0" w:after="0"/>
      </w:pPr>
      <w:r w:rsidRPr="008C6777">
        <w:t>Moins chaudes sont</w:t>
      </w:r>
      <w:r w:rsidR="008C6777">
        <w:t xml:space="preserve">, </w:t>
      </w:r>
      <w:r w:rsidRPr="008C6777">
        <w:t>l</w:t>
      </w:r>
      <w:r w:rsidR="008C6777">
        <w:t>’</w:t>
      </w:r>
      <w:r w:rsidRPr="008C6777">
        <w:t>été</w:t>
      </w:r>
      <w:r w:rsidR="008C6777">
        <w:t xml:space="preserve">, </w:t>
      </w:r>
      <w:r w:rsidRPr="008C6777">
        <w:t>les brises langoureuses</w:t>
      </w:r>
    </w:p>
    <w:p w14:paraId="6F97214E" w14:textId="77777777" w:rsidR="008C6777" w:rsidRDefault="00B86016" w:rsidP="005F3D47">
      <w:pPr>
        <w:spacing w:before="0" w:after="0"/>
        <w:ind w:firstLine="0"/>
        <w:jc w:val="center"/>
      </w:pPr>
      <w:r w:rsidRPr="008C6777">
        <w:t>Qui montent quand la lune luit</w:t>
      </w:r>
      <w:r w:rsidR="008C6777">
        <w:t>,</w:t>
      </w:r>
    </w:p>
    <w:p w14:paraId="7B214BD1" w14:textId="51F2EDBC" w:rsidR="00B86016" w:rsidRPr="008C6777" w:rsidRDefault="00B86016" w:rsidP="000268B9">
      <w:pPr>
        <w:spacing w:before="0" w:after="0"/>
      </w:pPr>
      <w:r w:rsidRPr="008C6777">
        <w:t>Quand les fleurs vont crispant leurs urnes amoureuses</w:t>
      </w:r>
    </w:p>
    <w:p w14:paraId="6D8FD542" w14:textId="77777777" w:rsidR="008C6777" w:rsidRDefault="00B86016" w:rsidP="005F3D47">
      <w:pPr>
        <w:spacing w:before="0" w:after="0"/>
        <w:ind w:firstLine="0"/>
        <w:jc w:val="center"/>
      </w:pPr>
      <w:r w:rsidRPr="008C6777">
        <w:t>Aux sombres baisers de la nuit</w:t>
      </w:r>
      <w:r w:rsidR="008C6777">
        <w:t>.</w:t>
      </w:r>
    </w:p>
    <w:p w14:paraId="1AAB3D0B" w14:textId="77777777" w:rsidR="000268B9" w:rsidRDefault="000268B9" w:rsidP="005F3D47">
      <w:pPr>
        <w:spacing w:before="0" w:after="0"/>
        <w:ind w:firstLine="0"/>
        <w:jc w:val="center"/>
      </w:pPr>
    </w:p>
    <w:p w14:paraId="749A9F03" w14:textId="77777777" w:rsidR="008C6777" w:rsidRDefault="00B86016" w:rsidP="000268B9">
      <w:pPr>
        <w:spacing w:before="0" w:after="0"/>
      </w:pPr>
      <w:r w:rsidRPr="008C6777">
        <w:t>C</w:t>
      </w:r>
      <w:r w:rsidR="008C6777">
        <w:t>’</w:t>
      </w:r>
      <w:r w:rsidRPr="008C6777">
        <w:t>est un vin capiteux dont la saveur enivre</w:t>
      </w:r>
      <w:r w:rsidR="008C6777">
        <w:t> ;</w:t>
      </w:r>
    </w:p>
    <w:p w14:paraId="4097F271" w14:textId="77777777" w:rsidR="008C6777" w:rsidRDefault="00B86016" w:rsidP="005F3D47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un sperme immatériel</w:t>
      </w:r>
      <w:r w:rsidR="008C6777">
        <w:t>,</w:t>
      </w:r>
    </w:p>
    <w:p w14:paraId="55F20C1E" w14:textId="77777777" w:rsidR="008C6777" w:rsidRDefault="00B86016" w:rsidP="000268B9">
      <w:pPr>
        <w:spacing w:before="0" w:after="0"/>
      </w:pPr>
      <w:r w:rsidRPr="008C6777">
        <w:t>Un fluide odorant qui tue et fait revivre</w:t>
      </w:r>
      <w:r w:rsidR="008C6777">
        <w:t> ;</w:t>
      </w:r>
    </w:p>
    <w:p w14:paraId="25DAC36B" w14:textId="77777777" w:rsidR="008C6777" w:rsidRDefault="00B86016" w:rsidP="005F3D47">
      <w:pPr>
        <w:spacing w:before="0" w:after="0"/>
        <w:ind w:firstLine="0"/>
        <w:jc w:val="center"/>
      </w:pPr>
      <w:r w:rsidRPr="008C6777">
        <w:t>Feu de l</w:t>
      </w:r>
      <w:r w:rsidR="008C6777">
        <w:t>’</w:t>
      </w:r>
      <w:r w:rsidRPr="008C6777">
        <w:t>enfer</w:t>
      </w:r>
      <w:r w:rsidR="008C6777">
        <w:t xml:space="preserve">, </w:t>
      </w:r>
      <w:r w:rsidRPr="008C6777">
        <w:t>ardeur du ciel</w:t>
      </w:r>
      <w:r w:rsidR="008C6777">
        <w:t> !</w:t>
      </w:r>
    </w:p>
    <w:p w14:paraId="6FCAD058" w14:textId="77777777" w:rsidR="000268B9" w:rsidRDefault="000268B9" w:rsidP="005F3D47">
      <w:pPr>
        <w:spacing w:before="0" w:after="0"/>
        <w:ind w:firstLine="0"/>
        <w:jc w:val="center"/>
      </w:pPr>
    </w:p>
    <w:p w14:paraId="756252FE" w14:textId="77777777" w:rsidR="008C6777" w:rsidRDefault="00B86016" w:rsidP="000268B9">
      <w:pPr>
        <w:spacing w:before="0" w:after="0"/>
      </w:pPr>
      <w:r w:rsidRPr="008C6777">
        <w:t>Ce parfum sensuel et nerveux qui s</w:t>
      </w:r>
      <w:r w:rsidR="008C6777">
        <w:t>’</w:t>
      </w:r>
      <w:r w:rsidRPr="008C6777">
        <w:t>exhale</w:t>
      </w:r>
      <w:r w:rsidR="008C6777">
        <w:t>,</w:t>
      </w:r>
    </w:p>
    <w:p w14:paraId="009D0280" w14:textId="77777777" w:rsidR="008C6777" w:rsidRDefault="00B86016" w:rsidP="005F3D47">
      <w:pPr>
        <w:spacing w:before="0" w:after="0"/>
        <w:ind w:firstLine="0"/>
        <w:jc w:val="center"/>
      </w:pPr>
      <w:r w:rsidRPr="008C6777">
        <w:t>Qui s</w:t>
      </w:r>
      <w:r w:rsidR="008C6777">
        <w:t>’</w:t>
      </w:r>
      <w:r w:rsidRPr="008C6777">
        <w:t>acharne à nous obséder</w:t>
      </w:r>
      <w:r w:rsidR="008C6777">
        <w:t> ;</w:t>
      </w:r>
    </w:p>
    <w:p w14:paraId="163268E2" w14:textId="77777777" w:rsidR="008C6777" w:rsidRDefault="00B86016" w:rsidP="000268B9">
      <w:pPr>
        <w:spacing w:before="0" w:after="0"/>
      </w:pPr>
      <w:r w:rsidRPr="008C6777">
        <w:t>C</w:t>
      </w:r>
      <w:r w:rsidR="008C6777">
        <w:t>’</w:t>
      </w:r>
      <w:r w:rsidRPr="008C6777">
        <w:t>est le flux d</w:t>
      </w:r>
      <w:r w:rsidR="008C6777">
        <w:t>’</w:t>
      </w:r>
      <w:r w:rsidRPr="008C6777">
        <w:t>une chair ardente et virginale</w:t>
      </w:r>
      <w:r w:rsidR="008C6777">
        <w:t>,</w:t>
      </w:r>
    </w:p>
    <w:p w14:paraId="21CB3A8C" w14:textId="77777777" w:rsidR="008C6777" w:rsidRDefault="00B86016" w:rsidP="005F3D47">
      <w:pPr>
        <w:spacing w:before="0" w:after="0"/>
        <w:ind w:firstLine="0"/>
        <w:jc w:val="center"/>
      </w:pPr>
      <w:r w:rsidRPr="008C6777">
        <w:t>C</w:t>
      </w:r>
      <w:r w:rsidR="008C6777">
        <w:t>’</w:t>
      </w:r>
      <w:r w:rsidRPr="008C6777">
        <w:t>est le parfum qui fait b</w:t>
      </w:r>
      <w:r w:rsidR="008C6777">
        <w:t>……</w:t>
      </w:r>
    </w:p>
    <w:p w14:paraId="501A9300" w14:textId="77777777" w:rsidR="008C6777" w:rsidRDefault="00B86016" w:rsidP="008C6777">
      <w:pPr>
        <w:jc w:val="right"/>
      </w:pPr>
      <w:r w:rsidRPr="008C6777">
        <w:t>Épiphane S</w:t>
      </w:r>
      <w:r w:rsidRPr="005F3D47">
        <w:rPr>
          <w:rStyle w:val="Taille-1Caracteres"/>
        </w:rPr>
        <w:t>IDREDOULX</w:t>
      </w:r>
      <w:r w:rsidR="008C6777">
        <w:t>.</w:t>
      </w:r>
    </w:p>
    <w:p w14:paraId="72A280D9" w14:textId="0C91CAB7" w:rsidR="00B86016" w:rsidRPr="00B90685" w:rsidRDefault="00B86016" w:rsidP="008C6777">
      <w:pPr>
        <w:pStyle w:val="Titre2"/>
        <w:rPr>
          <w:szCs w:val="44"/>
        </w:rPr>
      </w:pPr>
      <w:bookmarkStart w:id="419" w:name="_Toc275359317"/>
      <w:bookmarkStart w:id="420" w:name="_Toc199525973"/>
      <w:r w:rsidRPr="00B90685">
        <w:rPr>
          <w:szCs w:val="44"/>
        </w:rPr>
        <w:lastRenderedPageBreak/>
        <w:t>AUX SOUS-OFFICIERS DE LA GARNISON</w:t>
      </w:r>
      <w:bookmarkEnd w:id="419"/>
      <w:bookmarkEnd w:id="420"/>
      <w:r w:rsidRPr="00B90685">
        <w:rPr>
          <w:szCs w:val="44"/>
        </w:rPr>
        <w:br/>
      </w:r>
    </w:p>
    <w:p w14:paraId="5F35EDCE" w14:textId="77777777" w:rsidR="00B86016" w:rsidRPr="00B90685" w:rsidRDefault="00B86016" w:rsidP="000248C3">
      <w:pPr>
        <w:spacing w:before="0" w:after="0"/>
      </w:pPr>
      <w:r w:rsidRPr="00B90685">
        <w:t>Père Barbançon nous raconte</w:t>
      </w:r>
    </w:p>
    <w:p w14:paraId="38165C0B" w14:textId="77777777" w:rsidR="008C6777" w:rsidRDefault="00B86016" w:rsidP="000248C3">
      <w:pPr>
        <w:spacing w:before="0" w:after="0"/>
      </w:pPr>
      <w:r w:rsidRPr="00B90685">
        <w:t>Les jeux héroïques des rois</w:t>
      </w:r>
      <w:r w:rsidR="008C6777">
        <w:t>,</w:t>
      </w:r>
    </w:p>
    <w:p w14:paraId="44F36BDB" w14:textId="77777777" w:rsidR="008C6777" w:rsidRDefault="00B86016" w:rsidP="000248C3">
      <w:pPr>
        <w:spacing w:before="0" w:after="0"/>
      </w:pPr>
      <w:r w:rsidRPr="00B90685">
        <w:t>Les prouesses de maint vicomte</w:t>
      </w:r>
      <w:r w:rsidR="008C6777">
        <w:t>,</w:t>
      </w:r>
    </w:p>
    <w:p w14:paraId="6F3927FA" w14:textId="77777777" w:rsidR="008C6777" w:rsidRDefault="00B86016" w:rsidP="000248C3">
      <w:pPr>
        <w:spacing w:before="0" w:after="0"/>
      </w:pPr>
      <w:r w:rsidRPr="00B90685">
        <w:t>De Dupanloup en qui je crois</w:t>
      </w:r>
      <w:r w:rsidR="008C6777">
        <w:t>,</w:t>
      </w:r>
    </w:p>
    <w:p w14:paraId="14E35E1B" w14:textId="77777777" w:rsidR="008C6777" w:rsidRDefault="00B86016" w:rsidP="000248C3">
      <w:pPr>
        <w:spacing w:before="0" w:after="0"/>
      </w:pPr>
      <w:r w:rsidRPr="00B90685">
        <w:t>Et des orfèvres qui sont trois</w:t>
      </w:r>
      <w:r w:rsidR="008C6777">
        <w:t> ;</w:t>
      </w:r>
    </w:p>
    <w:p w14:paraId="3DFB0CB6" w14:textId="7EBF8878" w:rsidR="00B86016" w:rsidRPr="00B90685" w:rsidRDefault="00B86016" w:rsidP="000248C3">
      <w:pPr>
        <w:spacing w:before="0" w:after="0"/>
      </w:pPr>
      <w:r w:rsidRPr="00B90685">
        <w:t>C</w:t>
      </w:r>
      <w:r w:rsidR="008C6777">
        <w:t>’</w:t>
      </w:r>
      <w:r w:rsidRPr="00B90685">
        <w:t>est fort bien</w:t>
      </w:r>
      <w:r w:rsidR="008C6777">
        <w:t xml:space="preserve">, </w:t>
      </w:r>
      <w:r w:rsidRPr="00B90685">
        <w:t>mais cassons la croûte</w:t>
      </w:r>
    </w:p>
    <w:p w14:paraId="515AF43A" w14:textId="77777777" w:rsidR="008C6777" w:rsidRDefault="00B86016" w:rsidP="000248C3">
      <w:pPr>
        <w:spacing w:before="0" w:after="0"/>
      </w:pPr>
      <w:r w:rsidRPr="00B90685">
        <w:t>En ingurgitant des pivois</w:t>
      </w:r>
      <w:r w:rsidR="008C6777">
        <w:t>.</w:t>
      </w:r>
    </w:p>
    <w:p w14:paraId="3631FC25" w14:textId="77777777" w:rsidR="008C6777" w:rsidRDefault="00B86016" w:rsidP="000248C3">
      <w:pPr>
        <w:spacing w:before="0" w:after="0"/>
      </w:pPr>
      <w:r w:rsidRPr="00B90685">
        <w:t>Barbançon</w:t>
      </w:r>
      <w:r w:rsidR="008C6777">
        <w:t xml:space="preserve">, </w:t>
      </w:r>
      <w:r w:rsidRPr="00B90685">
        <w:t>payez-vous la goutte</w:t>
      </w:r>
      <w:r w:rsidR="008C6777">
        <w:t> ?</w:t>
      </w:r>
    </w:p>
    <w:p w14:paraId="7AFA948F" w14:textId="77777777" w:rsidR="000248C3" w:rsidRDefault="000248C3" w:rsidP="000248C3">
      <w:pPr>
        <w:spacing w:before="0" w:after="0"/>
      </w:pPr>
    </w:p>
    <w:p w14:paraId="24EF5EBE" w14:textId="77777777" w:rsidR="008C6777" w:rsidRDefault="00B86016" w:rsidP="000248C3">
      <w:pPr>
        <w:spacing w:before="0" w:after="0"/>
      </w:pPr>
      <w:r w:rsidRPr="00B90685">
        <w:t>Manneken-Piss</w:t>
      </w:r>
      <w:r w:rsidR="008C6777">
        <w:t xml:space="preserve">, </w:t>
      </w:r>
      <w:r w:rsidRPr="00B90685">
        <w:t>sans fausse honte</w:t>
      </w:r>
      <w:r w:rsidR="008C6777">
        <w:t>,</w:t>
      </w:r>
    </w:p>
    <w:p w14:paraId="7374A1D2" w14:textId="77777777" w:rsidR="008C6777" w:rsidRDefault="00B86016" w:rsidP="000248C3">
      <w:pPr>
        <w:spacing w:before="0" w:after="0"/>
      </w:pPr>
      <w:r w:rsidRPr="00B90685">
        <w:t>Pisse au nez des bons Bruxellois</w:t>
      </w:r>
      <w:r w:rsidR="008C6777">
        <w:t>.</w:t>
      </w:r>
    </w:p>
    <w:p w14:paraId="717E976F" w14:textId="77777777" w:rsidR="008C6777" w:rsidRDefault="00B86016" w:rsidP="000248C3">
      <w:pPr>
        <w:spacing w:before="0" w:after="0"/>
      </w:pPr>
      <w:r w:rsidRPr="00B90685">
        <w:t>Encore bien qu</w:t>
      </w:r>
      <w:r w:rsidR="008C6777">
        <w:t>’</w:t>
      </w:r>
      <w:r w:rsidRPr="00B90685">
        <w:t>il l</w:t>
      </w:r>
      <w:r w:rsidR="008C6777">
        <w:t>’</w:t>
      </w:r>
      <w:r w:rsidRPr="00B90685">
        <w:t>ait en fonte</w:t>
      </w:r>
      <w:r w:rsidR="008C6777">
        <w:t>,</w:t>
      </w:r>
    </w:p>
    <w:p w14:paraId="16D04A35" w14:textId="77777777" w:rsidR="008C6777" w:rsidRDefault="00B86016" w:rsidP="000248C3">
      <w:pPr>
        <w:spacing w:before="0" w:after="0"/>
      </w:pPr>
      <w:r w:rsidRPr="00B90685">
        <w:t>C</w:t>
      </w:r>
      <w:r w:rsidR="008C6777">
        <w:t>’</w:t>
      </w:r>
      <w:r w:rsidRPr="00B90685">
        <w:t>est bon</w:t>
      </w:r>
      <w:r w:rsidR="008C6777">
        <w:t xml:space="preserve">, </w:t>
      </w:r>
      <w:r w:rsidRPr="00B90685">
        <w:t>sais-tu</w:t>
      </w:r>
      <w:r w:rsidR="008C6777">
        <w:t xml:space="preserve">, </w:t>
      </w:r>
      <w:r w:rsidRPr="00B90685">
        <w:t>pour une fois</w:t>
      </w:r>
      <w:r w:rsidR="008C6777">
        <w:t> !</w:t>
      </w:r>
    </w:p>
    <w:p w14:paraId="6AA20948" w14:textId="77777777" w:rsidR="008C6777" w:rsidRDefault="00B86016" w:rsidP="000248C3">
      <w:pPr>
        <w:spacing w:before="0" w:after="0"/>
      </w:pPr>
      <w:r w:rsidRPr="00B90685">
        <w:t>Les Poirriers et les Dieulafoye</w:t>
      </w:r>
      <w:r w:rsidR="008C6777">
        <w:t>,</w:t>
      </w:r>
    </w:p>
    <w:p w14:paraId="180A2241" w14:textId="4FBB9723" w:rsidR="00B86016" w:rsidRPr="00B90685" w:rsidRDefault="00B86016" w:rsidP="000248C3">
      <w:pPr>
        <w:spacing w:before="0" w:after="0"/>
      </w:pPr>
      <w:r w:rsidRPr="00B90685">
        <w:t>Que ce geste point ne dégoûte</w:t>
      </w:r>
    </w:p>
    <w:p w14:paraId="088291A9" w14:textId="77777777" w:rsidR="008C6777" w:rsidRDefault="00B86016" w:rsidP="000248C3">
      <w:pPr>
        <w:spacing w:before="0" w:after="0"/>
      </w:pPr>
      <w:r w:rsidRPr="00B90685">
        <w:t>D</w:t>
      </w:r>
      <w:r w:rsidR="008C6777">
        <w:t>’</w:t>
      </w:r>
      <w:r w:rsidRPr="00B90685">
        <w:t>Esculape appliquent les lois</w:t>
      </w:r>
      <w:r w:rsidR="008C6777">
        <w:t>.</w:t>
      </w:r>
    </w:p>
    <w:p w14:paraId="627E40A2" w14:textId="77777777" w:rsidR="008C6777" w:rsidRDefault="00B86016" w:rsidP="000248C3">
      <w:pPr>
        <w:spacing w:before="0" w:after="0"/>
      </w:pPr>
      <w:r w:rsidRPr="00B90685">
        <w:t>Barbançon</w:t>
      </w:r>
      <w:r w:rsidR="008C6777">
        <w:t xml:space="preserve">, </w:t>
      </w:r>
      <w:r w:rsidRPr="00B90685">
        <w:t>payez-vous la goutte</w:t>
      </w:r>
      <w:r w:rsidR="008C6777">
        <w:t> ?</w:t>
      </w:r>
    </w:p>
    <w:p w14:paraId="0D103229" w14:textId="77777777" w:rsidR="000248C3" w:rsidRDefault="000248C3" w:rsidP="000248C3">
      <w:pPr>
        <w:spacing w:before="0" w:after="0"/>
      </w:pPr>
    </w:p>
    <w:p w14:paraId="49CEDDE8" w14:textId="77777777" w:rsidR="008C6777" w:rsidRDefault="00B86016" w:rsidP="000248C3">
      <w:pPr>
        <w:spacing w:before="0" w:after="0"/>
      </w:pPr>
      <w:r w:rsidRPr="00B90685">
        <w:t>Les guerriers que rien ne démonte</w:t>
      </w:r>
      <w:r w:rsidR="008C6777">
        <w:t>,</w:t>
      </w:r>
    </w:p>
    <w:p w14:paraId="1AFF121A" w14:textId="77777777" w:rsidR="008C6777" w:rsidRDefault="00B86016" w:rsidP="000248C3">
      <w:pPr>
        <w:spacing w:before="0" w:after="0"/>
      </w:pPr>
      <w:r w:rsidRPr="00B90685">
        <w:t>Ni la flèche des Iroquois</w:t>
      </w:r>
      <w:r w:rsidR="008C6777">
        <w:t>,</w:t>
      </w:r>
    </w:p>
    <w:p w14:paraId="59BACDDC" w14:textId="77777777" w:rsidR="008C6777" w:rsidRDefault="00B86016" w:rsidP="000248C3">
      <w:pPr>
        <w:spacing w:before="0" w:after="0"/>
      </w:pPr>
      <w:r w:rsidRPr="00B90685">
        <w:t>Ni les canons aux gueules promptes</w:t>
      </w:r>
      <w:r w:rsidR="008C6777">
        <w:t>,</w:t>
      </w:r>
    </w:p>
    <w:p w14:paraId="19D50E63" w14:textId="466632E1" w:rsidR="00B86016" w:rsidRPr="00B90685" w:rsidRDefault="00B86016" w:rsidP="000248C3">
      <w:pPr>
        <w:spacing w:before="0" w:after="0"/>
      </w:pPr>
      <w:r w:rsidRPr="00B90685">
        <w:t>Baisent les blancs et frais minois</w:t>
      </w:r>
    </w:p>
    <w:p w14:paraId="18770567" w14:textId="77777777" w:rsidR="008C6777" w:rsidRDefault="00B86016" w:rsidP="000248C3">
      <w:pPr>
        <w:spacing w:before="0" w:after="0"/>
      </w:pPr>
      <w:r w:rsidRPr="00B90685">
        <w:t>En quête du loup dans les bois</w:t>
      </w:r>
      <w:r w:rsidR="008C6777">
        <w:t> ;</w:t>
      </w:r>
    </w:p>
    <w:p w14:paraId="0FA268C5" w14:textId="6E784EE1" w:rsidR="00B86016" w:rsidRPr="00B90685" w:rsidRDefault="00B86016" w:rsidP="000248C3">
      <w:pPr>
        <w:spacing w:before="0" w:after="0"/>
      </w:pPr>
      <w:r w:rsidRPr="00B90685">
        <w:t>Aussi leur bracquemart s</w:t>
      </w:r>
      <w:r w:rsidR="008C6777">
        <w:t>’</w:t>
      </w:r>
      <w:r w:rsidRPr="00B90685">
        <w:t>égoutte</w:t>
      </w:r>
    </w:p>
    <w:p w14:paraId="7110246E" w14:textId="77777777" w:rsidR="008C6777" w:rsidRDefault="00B86016" w:rsidP="000248C3">
      <w:pPr>
        <w:spacing w:before="0" w:after="0"/>
      </w:pPr>
      <w:r w:rsidRPr="00B90685">
        <w:t>D</w:t>
      </w:r>
      <w:r w:rsidR="008C6777">
        <w:t>’</w:t>
      </w:r>
      <w:r w:rsidRPr="00B90685">
        <w:t>un rythme chronique et bourgeois</w:t>
      </w:r>
      <w:r w:rsidR="008C6777">
        <w:t>.</w:t>
      </w:r>
    </w:p>
    <w:p w14:paraId="5E6F0FAA" w14:textId="3744B7C8" w:rsidR="008C6777" w:rsidRDefault="00B86016" w:rsidP="000248C3">
      <w:pPr>
        <w:spacing w:before="0" w:after="0"/>
      </w:pPr>
      <w:r w:rsidRPr="00B90685">
        <w:t>Ba</w:t>
      </w:r>
      <w:r w:rsidR="000248C3">
        <w:t>r</w:t>
      </w:r>
      <w:r w:rsidRPr="00B90685">
        <w:t>bançon</w:t>
      </w:r>
      <w:r w:rsidR="008C6777">
        <w:t xml:space="preserve">, </w:t>
      </w:r>
      <w:r w:rsidRPr="00B90685">
        <w:t>payez-vous la goutte</w:t>
      </w:r>
      <w:r w:rsidR="008C6777">
        <w:t> ?</w:t>
      </w:r>
    </w:p>
    <w:p w14:paraId="450EA0DE" w14:textId="77777777" w:rsidR="000248C3" w:rsidRDefault="000248C3" w:rsidP="000248C3">
      <w:pPr>
        <w:spacing w:before="0" w:after="0"/>
      </w:pPr>
    </w:p>
    <w:p w14:paraId="1EC50D06" w14:textId="13527C16" w:rsidR="008C6777" w:rsidRDefault="00B86016" w:rsidP="000248C3">
      <w:pPr>
        <w:spacing w:before="0" w:after="0"/>
        <w:ind w:firstLine="0"/>
        <w:jc w:val="center"/>
      </w:pPr>
      <w:r w:rsidRPr="008C6777">
        <w:t>ENVOI</w:t>
      </w:r>
    </w:p>
    <w:p w14:paraId="39D8BD19" w14:textId="77777777" w:rsidR="000248C3" w:rsidRDefault="000248C3" w:rsidP="000248C3">
      <w:pPr>
        <w:spacing w:before="0" w:after="0"/>
      </w:pPr>
    </w:p>
    <w:p w14:paraId="7C6B4FF7" w14:textId="5D3E4B39" w:rsidR="008C6777" w:rsidRDefault="00B86016" w:rsidP="000248C3">
      <w:pPr>
        <w:spacing w:before="0" w:after="0"/>
      </w:pPr>
      <w:r w:rsidRPr="00B90685">
        <w:lastRenderedPageBreak/>
        <w:t>Invalide au phallus de bois</w:t>
      </w:r>
      <w:r w:rsidR="008C6777">
        <w:t>,</w:t>
      </w:r>
    </w:p>
    <w:p w14:paraId="2ECD6060" w14:textId="65B8C505" w:rsidR="00B86016" w:rsidRPr="00B90685" w:rsidRDefault="00B86016" w:rsidP="000248C3">
      <w:pPr>
        <w:spacing w:before="0" w:after="0"/>
      </w:pPr>
      <w:r w:rsidRPr="00B90685">
        <w:t>Prends avec nous la bonne route</w:t>
      </w:r>
    </w:p>
    <w:p w14:paraId="44C91055" w14:textId="77777777" w:rsidR="008C6777" w:rsidRDefault="00B86016" w:rsidP="000248C3">
      <w:pPr>
        <w:spacing w:before="0" w:after="0"/>
      </w:pPr>
      <w:r w:rsidRPr="00B90685">
        <w:t>Pour arriver en hauternois</w:t>
      </w:r>
      <w:r w:rsidR="008C6777">
        <w:t>.</w:t>
      </w:r>
    </w:p>
    <w:p w14:paraId="1FDEAF9E" w14:textId="77777777" w:rsidR="008C6777" w:rsidRDefault="00B86016" w:rsidP="000248C3">
      <w:pPr>
        <w:spacing w:before="0" w:after="0"/>
      </w:pPr>
      <w:r w:rsidRPr="00B90685">
        <w:t>Barbançon</w:t>
      </w:r>
      <w:r w:rsidR="008C6777">
        <w:t xml:space="preserve">, </w:t>
      </w:r>
      <w:r w:rsidRPr="00B90685">
        <w:t>payez-vous la goutte</w:t>
      </w:r>
      <w:r w:rsidR="008C6777">
        <w:t> ?</w:t>
      </w:r>
    </w:p>
    <w:p w14:paraId="5C9B5F71" w14:textId="77777777" w:rsidR="008C6777" w:rsidRDefault="00B86016" w:rsidP="008C6777">
      <w:pPr>
        <w:jc w:val="right"/>
      </w:pPr>
      <w:r w:rsidRPr="008C6777">
        <w:t>Jules M</w:t>
      </w:r>
      <w:r w:rsidRPr="000248C3">
        <w:rPr>
          <w:rStyle w:val="Taille-1Caracteres"/>
        </w:rPr>
        <w:t>ARRY</w:t>
      </w:r>
      <w:r w:rsidR="008C6777">
        <w:t>.</w:t>
      </w:r>
    </w:p>
    <w:p w14:paraId="030CE3D4" w14:textId="3D03FA05" w:rsidR="00B86016" w:rsidRPr="00B90685" w:rsidRDefault="00B86016" w:rsidP="008C6777">
      <w:pPr>
        <w:pStyle w:val="Titre2"/>
        <w:rPr>
          <w:szCs w:val="44"/>
        </w:rPr>
      </w:pPr>
      <w:bookmarkStart w:id="421" w:name="_Toc275359318"/>
      <w:bookmarkStart w:id="422" w:name="_Toc199525974"/>
      <w:r w:rsidRPr="00B90685">
        <w:rPr>
          <w:szCs w:val="44"/>
        </w:rPr>
        <w:lastRenderedPageBreak/>
        <w:t>LES BAIGNEUSES</w:t>
      </w:r>
      <w:bookmarkEnd w:id="421"/>
      <w:bookmarkEnd w:id="422"/>
      <w:r w:rsidRPr="00B90685">
        <w:rPr>
          <w:szCs w:val="44"/>
        </w:rPr>
        <w:br/>
      </w:r>
    </w:p>
    <w:p w14:paraId="45358311" w14:textId="77777777" w:rsidR="008C6777" w:rsidRDefault="00B86016" w:rsidP="000248C3">
      <w:pPr>
        <w:spacing w:before="0" w:after="0"/>
      </w:pPr>
      <w:r w:rsidRPr="00B90685">
        <w:t>À mes désirs voici l</w:t>
      </w:r>
      <w:r w:rsidR="008C6777">
        <w:t>’</w:t>
      </w:r>
      <w:r w:rsidRPr="00B90685">
        <w:t>heure prospère</w:t>
      </w:r>
      <w:r w:rsidR="008C6777">
        <w:t>,</w:t>
      </w:r>
    </w:p>
    <w:p w14:paraId="4DE35B5E" w14:textId="77777777" w:rsidR="008C6777" w:rsidRDefault="00B86016" w:rsidP="000248C3">
      <w:pPr>
        <w:spacing w:before="0" w:after="0"/>
      </w:pPr>
      <w:r w:rsidRPr="00B90685">
        <w:t>Oui</w:t>
      </w:r>
      <w:r w:rsidR="008C6777">
        <w:t xml:space="preserve">, </w:t>
      </w:r>
      <w:r w:rsidRPr="00B90685">
        <w:t>ce moment va combler tous mes vœux</w:t>
      </w:r>
      <w:r w:rsidR="008C6777">
        <w:t> ;</w:t>
      </w:r>
    </w:p>
    <w:p w14:paraId="5A2CC152" w14:textId="77777777" w:rsidR="008C6777" w:rsidRDefault="00B86016" w:rsidP="000248C3">
      <w:pPr>
        <w:spacing w:before="0" w:after="0"/>
      </w:pPr>
      <w:r w:rsidRPr="00B90685">
        <w:t>Loin des regards</w:t>
      </w:r>
      <w:r w:rsidR="008C6777">
        <w:t xml:space="preserve">, </w:t>
      </w:r>
      <w:r w:rsidRPr="00B90685">
        <w:t>sans vêtements</w:t>
      </w:r>
      <w:r w:rsidR="008C6777">
        <w:t xml:space="preserve">, </w:t>
      </w:r>
      <w:r w:rsidRPr="00B90685">
        <w:t>ma chère</w:t>
      </w:r>
      <w:r w:rsidR="008C6777">
        <w:t>,</w:t>
      </w:r>
    </w:p>
    <w:p w14:paraId="098B7EF3" w14:textId="77777777" w:rsidR="008C6777" w:rsidRDefault="00B86016" w:rsidP="000248C3">
      <w:pPr>
        <w:spacing w:before="0" w:after="0"/>
      </w:pPr>
      <w:r w:rsidRPr="00B90685">
        <w:t>Un même bain va nous voir toutes deux</w:t>
      </w:r>
      <w:r w:rsidR="008C6777">
        <w:t>.</w:t>
      </w:r>
    </w:p>
    <w:p w14:paraId="08A9F7FF" w14:textId="02015E4E" w:rsidR="00B86016" w:rsidRPr="00B90685" w:rsidRDefault="00B86016" w:rsidP="000248C3">
      <w:pPr>
        <w:spacing w:before="0" w:after="0"/>
      </w:pPr>
      <w:r w:rsidRPr="00B90685">
        <w:t>Fais comme moi</w:t>
      </w:r>
      <w:r w:rsidR="008C6777">
        <w:t xml:space="preserve">, </w:t>
      </w:r>
      <w:r w:rsidRPr="00B90685">
        <w:t>quitte aussi ta chemise</w:t>
      </w:r>
    </w:p>
    <w:p w14:paraId="45706E09" w14:textId="77777777" w:rsidR="008C6777" w:rsidRDefault="00B86016" w:rsidP="000248C3">
      <w:pPr>
        <w:spacing w:before="0" w:after="0"/>
      </w:pPr>
      <w:r w:rsidRPr="00B90685">
        <w:t>Et de ton sein enlève ce mouchoir</w:t>
      </w:r>
      <w:r w:rsidR="008C6777">
        <w:t>.</w:t>
      </w:r>
    </w:p>
    <w:p w14:paraId="213FA041" w14:textId="77777777" w:rsidR="008C6777" w:rsidRDefault="00B86016" w:rsidP="000248C3">
      <w:pPr>
        <w:spacing w:before="0" w:after="0"/>
      </w:pPr>
      <w:r w:rsidRPr="00B90685">
        <w:t>Ne tremble pas</w:t>
      </w:r>
      <w:r w:rsidR="008C6777">
        <w:t xml:space="preserve"> ; </w:t>
      </w:r>
      <w:r w:rsidRPr="00B90685">
        <w:t>crains-tu quelque surprise</w:t>
      </w:r>
      <w:r w:rsidR="008C6777">
        <w:t> ?</w:t>
      </w:r>
    </w:p>
    <w:p w14:paraId="3D8D3472" w14:textId="77777777" w:rsidR="008C6777" w:rsidRDefault="00B86016" w:rsidP="000248C3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sois tranquille</w:t>
      </w:r>
      <w:r w:rsidR="008C6777">
        <w:t xml:space="preserve">, </w:t>
      </w:r>
      <w:r w:rsidRPr="00B90685">
        <w:t>aucun ne peut nous voir</w:t>
      </w:r>
      <w:r w:rsidR="008C6777">
        <w:t>.</w:t>
      </w:r>
    </w:p>
    <w:p w14:paraId="4A3CB138" w14:textId="77777777" w:rsidR="00D573B7" w:rsidRDefault="00D573B7" w:rsidP="000248C3">
      <w:pPr>
        <w:spacing w:before="0" w:after="0"/>
      </w:pPr>
    </w:p>
    <w:p w14:paraId="471F45DC" w14:textId="77777777" w:rsidR="008C6777" w:rsidRDefault="00B86016" w:rsidP="000248C3">
      <w:pPr>
        <w:spacing w:before="0" w:after="0"/>
      </w:pPr>
      <w:r w:rsidRPr="00B90685">
        <w:t>Tiens</w:t>
      </w:r>
      <w:r w:rsidR="008C6777">
        <w:t xml:space="preserve">, </w:t>
      </w:r>
      <w:r w:rsidRPr="00B90685">
        <w:t>comme moi te voici toute nue</w:t>
      </w:r>
      <w:r w:rsidR="008C6777">
        <w:t> :</w:t>
      </w:r>
    </w:p>
    <w:p w14:paraId="3252CD7E" w14:textId="77777777" w:rsidR="008C6777" w:rsidRDefault="00B86016" w:rsidP="000248C3">
      <w:pPr>
        <w:spacing w:before="0" w:after="0"/>
      </w:pPr>
      <w:r w:rsidRPr="00B90685">
        <w:t>Grands dieux</w:t>
      </w:r>
      <w:r w:rsidR="008C6777">
        <w:t xml:space="preserve"> ! </w:t>
      </w:r>
      <w:r w:rsidRPr="00B90685">
        <w:t>combien tu possèdes d</w:t>
      </w:r>
      <w:r w:rsidR="008C6777">
        <w:t>’</w:t>
      </w:r>
      <w:r w:rsidRPr="00B90685">
        <w:t>appas</w:t>
      </w:r>
      <w:r w:rsidR="008C6777">
        <w:t> !</w:t>
      </w:r>
    </w:p>
    <w:p w14:paraId="4205C580" w14:textId="77777777" w:rsidR="008C6777" w:rsidRDefault="00B86016" w:rsidP="000248C3">
      <w:pPr>
        <w:spacing w:before="0" w:after="0"/>
      </w:pPr>
      <w:r w:rsidRPr="00B90685">
        <w:t>Combien aussi ta gorge s</w:t>
      </w:r>
      <w:r w:rsidR="008C6777">
        <w:t>’</w:t>
      </w:r>
      <w:r w:rsidRPr="00B90685">
        <w:t>est accrue</w:t>
      </w:r>
      <w:r w:rsidR="008C6777">
        <w:t> !</w:t>
      </w:r>
    </w:p>
    <w:p w14:paraId="4C949CE1" w14:textId="77777777" w:rsidR="008C6777" w:rsidRDefault="00B86016" w:rsidP="000248C3">
      <w:pPr>
        <w:spacing w:before="0" w:after="0"/>
      </w:pPr>
      <w:r w:rsidRPr="00B90685">
        <w:t>Qu</w:t>
      </w:r>
      <w:r w:rsidR="008C6777">
        <w:t>’</w:t>
      </w:r>
      <w:r w:rsidRPr="00B90685">
        <w:t>ils sont jolis les contours de ton bras</w:t>
      </w:r>
      <w:r w:rsidR="008C6777">
        <w:t> !</w:t>
      </w:r>
    </w:p>
    <w:p w14:paraId="1FB630B7" w14:textId="77777777" w:rsidR="008C6777" w:rsidRDefault="00B86016" w:rsidP="000248C3">
      <w:pPr>
        <w:spacing w:before="0" w:after="0"/>
      </w:pPr>
      <w:r w:rsidRPr="00B90685">
        <w:t>Ah</w:t>
      </w:r>
      <w:r w:rsidR="008C6777">
        <w:t xml:space="preserve"> ! </w:t>
      </w:r>
      <w:r w:rsidRPr="00B90685">
        <w:t>tant d</w:t>
      </w:r>
      <w:r w:rsidR="008C6777">
        <w:t>’</w:t>
      </w:r>
      <w:r w:rsidRPr="00B90685">
        <w:t>attraits dans peu</w:t>
      </w:r>
      <w:r w:rsidR="008C6777">
        <w:t xml:space="preserve">, </w:t>
      </w:r>
      <w:r w:rsidRPr="00B90685">
        <w:t>je le parie</w:t>
      </w:r>
      <w:r w:rsidR="008C6777">
        <w:t>,</w:t>
      </w:r>
    </w:p>
    <w:p w14:paraId="29D6C242" w14:textId="77777777" w:rsidR="008C6777" w:rsidRDefault="00B86016" w:rsidP="000248C3">
      <w:pPr>
        <w:spacing w:before="0" w:after="0"/>
      </w:pPr>
      <w:r w:rsidRPr="00B90685">
        <w:t>De mille amants feront le désespoir</w:t>
      </w:r>
      <w:r w:rsidR="008C6777">
        <w:t> :</w:t>
      </w:r>
    </w:p>
    <w:p w14:paraId="73448D69" w14:textId="77777777" w:rsidR="008C6777" w:rsidRDefault="00B86016" w:rsidP="000248C3">
      <w:pPr>
        <w:spacing w:before="0" w:after="0"/>
      </w:pPr>
      <w:r w:rsidRPr="00B90685">
        <w:t>Laisse-moi les contempler</w:t>
      </w:r>
      <w:r w:rsidR="008C6777">
        <w:t xml:space="preserve">, </w:t>
      </w:r>
      <w:r w:rsidRPr="00B90685">
        <w:t>je t</w:t>
      </w:r>
      <w:r w:rsidR="008C6777">
        <w:t>’</w:t>
      </w:r>
      <w:r w:rsidRPr="00B90685">
        <w:t>en prie</w:t>
      </w:r>
      <w:r w:rsidR="008C6777">
        <w:t>…</w:t>
      </w:r>
    </w:p>
    <w:p w14:paraId="07A6315C" w14:textId="4628ACCC" w:rsidR="008C6777" w:rsidRDefault="00B86016" w:rsidP="000248C3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sois tranquille</w:t>
      </w:r>
      <w:r w:rsidR="008C6777">
        <w:t xml:space="preserve">, </w:t>
      </w:r>
      <w:r w:rsidRPr="00B90685">
        <w:t>aucun ne peut nous voir</w:t>
      </w:r>
      <w:r w:rsidR="008C6777">
        <w:t>.</w:t>
      </w:r>
    </w:p>
    <w:p w14:paraId="436CB80D" w14:textId="77777777" w:rsidR="00D573B7" w:rsidRDefault="00D573B7" w:rsidP="000248C3">
      <w:pPr>
        <w:spacing w:before="0" w:after="0"/>
      </w:pPr>
    </w:p>
    <w:p w14:paraId="2521EB41" w14:textId="77777777" w:rsidR="008C6777" w:rsidRDefault="008C6777" w:rsidP="000248C3">
      <w:pPr>
        <w:spacing w:before="0" w:after="0"/>
      </w:pPr>
      <w:r>
        <w:t>— </w:t>
      </w:r>
      <w:r w:rsidR="00B86016" w:rsidRPr="00B90685">
        <w:t>Plaisantes-tu dans ce moment</w:t>
      </w:r>
      <w:r>
        <w:t xml:space="preserve"> ? </w:t>
      </w:r>
      <w:r w:rsidR="00B86016" w:rsidRPr="00B90685">
        <w:t>de grâce</w:t>
      </w:r>
      <w:r>
        <w:t>…</w:t>
      </w:r>
    </w:p>
    <w:p w14:paraId="511791C1" w14:textId="77777777" w:rsidR="008C6777" w:rsidRDefault="00B86016" w:rsidP="000248C3">
      <w:pPr>
        <w:spacing w:before="0" w:after="0"/>
      </w:pPr>
      <w:r w:rsidRPr="00B90685">
        <w:t>Tes compliments vont me faire rougir</w:t>
      </w:r>
      <w:r w:rsidR="008C6777">
        <w:t> !</w:t>
      </w:r>
    </w:p>
    <w:p w14:paraId="702949C8" w14:textId="77777777" w:rsidR="008C6777" w:rsidRDefault="00B86016" w:rsidP="000248C3">
      <w:pPr>
        <w:spacing w:before="0" w:after="0"/>
      </w:pPr>
      <w:r w:rsidRPr="00B90685">
        <w:t>Si tu savais en moi ce qui se passe</w:t>
      </w:r>
      <w:r w:rsidR="008C6777">
        <w:t>,</w:t>
      </w:r>
    </w:p>
    <w:p w14:paraId="58ECC081" w14:textId="77777777" w:rsidR="008C6777" w:rsidRDefault="00B86016" w:rsidP="000248C3">
      <w:pPr>
        <w:spacing w:before="0" w:after="0"/>
      </w:pPr>
      <w:r w:rsidRPr="00B90685">
        <w:t>Ta vue aussi m</w:t>
      </w:r>
      <w:r w:rsidR="008C6777">
        <w:t>’</w:t>
      </w:r>
      <w:r w:rsidRPr="00B90685">
        <w:t>inspire maint désir</w:t>
      </w:r>
      <w:r w:rsidR="008C6777">
        <w:t> ;</w:t>
      </w:r>
    </w:p>
    <w:p w14:paraId="190738CA" w14:textId="77777777" w:rsidR="008C6777" w:rsidRDefault="00B86016" w:rsidP="000248C3">
      <w:pPr>
        <w:spacing w:before="0" w:after="0"/>
      </w:pPr>
      <w:r w:rsidRPr="00B90685">
        <w:t>Si</w:t>
      </w:r>
      <w:r w:rsidR="008C6777">
        <w:t xml:space="preserve">, </w:t>
      </w:r>
      <w:r w:rsidRPr="00B90685">
        <w:t>de l</w:t>
      </w:r>
      <w:r w:rsidR="008C6777">
        <w:t>’</w:t>
      </w:r>
      <w:r w:rsidRPr="00B90685">
        <w:t>amour</w:t>
      </w:r>
      <w:r w:rsidR="008C6777">
        <w:t xml:space="preserve">, </w:t>
      </w:r>
      <w:r w:rsidRPr="00B90685">
        <w:t>par la douce magie</w:t>
      </w:r>
      <w:r w:rsidR="008C6777">
        <w:t>,</w:t>
      </w:r>
    </w:p>
    <w:p w14:paraId="1E439218" w14:textId="77777777" w:rsidR="008C6777" w:rsidRDefault="00B86016" w:rsidP="000248C3">
      <w:pPr>
        <w:spacing w:before="0" w:after="0"/>
      </w:pPr>
      <w:r w:rsidRPr="00B90685">
        <w:t>D</w:t>
      </w:r>
      <w:r w:rsidR="008C6777">
        <w:t>’</w:t>
      </w:r>
      <w:r w:rsidRPr="00B90685">
        <w:t>être homme</w:t>
      </w:r>
      <w:r w:rsidR="008C6777">
        <w:t xml:space="preserve">, </w:t>
      </w:r>
      <w:r w:rsidRPr="00B90685">
        <w:t>ici</w:t>
      </w:r>
      <w:r w:rsidR="008C6777">
        <w:t xml:space="preserve">, </w:t>
      </w:r>
      <w:r w:rsidRPr="00B90685">
        <w:t>j</w:t>
      </w:r>
      <w:r w:rsidR="008C6777">
        <w:t>’</w:t>
      </w:r>
      <w:r w:rsidRPr="00B90685">
        <w:t>obtenais le pouvoir</w:t>
      </w:r>
      <w:r w:rsidR="008C6777">
        <w:t>,</w:t>
      </w:r>
    </w:p>
    <w:p w14:paraId="737ADBA8" w14:textId="77777777" w:rsidR="008C6777" w:rsidRDefault="00B86016" w:rsidP="000248C3">
      <w:pPr>
        <w:spacing w:before="0" w:after="0"/>
      </w:pPr>
      <w:r w:rsidRPr="00B90685">
        <w:t>Qu</w:t>
      </w:r>
      <w:r w:rsidR="008C6777">
        <w:t>’</w:t>
      </w:r>
      <w:r w:rsidRPr="00B90685">
        <w:t>avec transport ta fleur serait ravie</w:t>
      </w:r>
      <w:r w:rsidR="008C6777">
        <w:t>…</w:t>
      </w:r>
    </w:p>
    <w:p w14:paraId="62CD8953" w14:textId="5AD89D10" w:rsidR="008C6777" w:rsidRDefault="00B86016" w:rsidP="000248C3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sois tranquille</w:t>
      </w:r>
      <w:r w:rsidR="008C6777">
        <w:t xml:space="preserve">, </w:t>
      </w:r>
      <w:r w:rsidRPr="00B90685">
        <w:t>aucun ne peut nous voir</w:t>
      </w:r>
      <w:r w:rsidR="008C6777">
        <w:t>.</w:t>
      </w:r>
    </w:p>
    <w:p w14:paraId="4FA075B2" w14:textId="77777777" w:rsidR="00D573B7" w:rsidRDefault="00D573B7" w:rsidP="000248C3">
      <w:pPr>
        <w:spacing w:before="0" w:after="0"/>
      </w:pPr>
    </w:p>
    <w:p w14:paraId="3DE04AE2" w14:textId="2DAD58A9" w:rsidR="008C6777" w:rsidRDefault="008C6777" w:rsidP="000248C3">
      <w:pPr>
        <w:spacing w:before="0" w:after="0"/>
      </w:pPr>
      <w:r>
        <w:t>— </w:t>
      </w:r>
      <w:r w:rsidR="00B86016" w:rsidRPr="00B90685">
        <w:t>Ciel</w:t>
      </w:r>
      <w:r>
        <w:t xml:space="preserve">, </w:t>
      </w:r>
      <w:r w:rsidR="00B86016" w:rsidRPr="00B90685">
        <w:t>que fais-tu</w:t>
      </w:r>
      <w:r>
        <w:t xml:space="preserve"> ? </w:t>
      </w:r>
      <w:r w:rsidR="00CC5E1A">
        <w:t>—</w:t>
      </w:r>
      <w:r>
        <w:t xml:space="preserve"> </w:t>
      </w:r>
      <w:r w:rsidR="00B86016" w:rsidRPr="00B90685">
        <w:t>Sur tes lèvres de rose</w:t>
      </w:r>
      <w:r>
        <w:t>,</w:t>
      </w:r>
    </w:p>
    <w:p w14:paraId="4CDBB20B" w14:textId="77777777" w:rsidR="008C6777" w:rsidRDefault="00B86016" w:rsidP="000248C3">
      <w:pPr>
        <w:spacing w:before="0" w:after="0"/>
      </w:pPr>
      <w:r w:rsidRPr="00B90685">
        <w:t>Laisse-moi donc cueillir un doux baiser</w:t>
      </w:r>
      <w:r w:rsidR="008C6777">
        <w:t>.</w:t>
      </w:r>
    </w:p>
    <w:p w14:paraId="6FEBC022" w14:textId="1A17B530" w:rsidR="008C6777" w:rsidRDefault="00D573B7" w:rsidP="000248C3">
      <w:pPr>
        <w:spacing w:before="0" w:after="0"/>
      </w:pPr>
      <w:r>
        <w:lastRenderedPageBreak/>
        <w:t>— </w:t>
      </w:r>
      <w:r w:rsidR="00B86016" w:rsidRPr="00B90685">
        <w:t>Je le veux bien</w:t>
      </w:r>
      <w:r w:rsidR="008C6777">
        <w:t xml:space="preserve"> ; </w:t>
      </w:r>
      <w:r w:rsidR="00B86016" w:rsidRPr="00B90685">
        <w:t>mais tu fais autre chose</w:t>
      </w:r>
      <w:r w:rsidR="008C6777">
        <w:t> ;</w:t>
      </w:r>
    </w:p>
    <w:p w14:paraId="4DC549D5" w14:textId="77777777" w:rsidR="008C6777" w:rsidRDefault="00B86016" w:rsidP="000248C3">
      <w:pPr>
        <w:spacing w:before="0" w:after="0"/>
      </w:pPr>
      <w:r w:rsidRPr="00B90685">
        <w:t>Pourquoi ta main vient-elle m</w:t>
      </w:r>
      <w:r w:rsidR="008C6777">
        <w:t>’</w:t>
      </w:r>
      <w:r w:rsidRPr="00B90685">
        <w:t>agiter</w:t>
      </w:r>
      <w:r w:rsidR="008C6777">
        <w:t> ?</w:t>
      </w:r>
    </w:p>
    <w:p w14:paraId="4D08FC06" w14:textId="77777777" w:rsidR="008C6777" w:rsidRDefault="00B86016" w:rsidP="000248C3">
      <w:pPr>
        <w:spacing w:before="0" w:after="0"/>
      </w:pPr>
      <w:r w:rsidRPr="00B90685">
        <w:t>De tes baisers je suis toute tremblante</w:t>
      </w:r>
      <w:r w:rsidR="008C6777">
        <w:t> ;</w:t>
      </w:r>
    </w:p>
    <w:p w14:paraId="1D7AB869" w14:textId="77777777" w:rsidR="008C6777" w:rsidRDefault="00B86016" w:rsidP="000248C3">
      <w:pPr>
        <w:spacing w:before="0" w:after="0"/>
      </w:pPr>
      <w:r w:rsidRPr="00B90685">
        <w:t>Nouveaux désirs me viennent émouvoir</w:t>
      </w:r>
      <w:r w:rsidR="008C6777">
        <w:t>…</w:t>
      </w:r>
    </w:p>
    <w:p w14:paraId="36E8909F" w14:textId="77777777" w:rsidR="008C6777" w:rsidRDefault="00B86016" w:rsidP="000248C3">
      <w:pPr>
        <w:spacing w:before="0" w:after="0"/>
      </w:pPr>
      <w:r w:rsidRPr="00B90685">
        <w:t>Finis</w:t>
      </w:r>
      <w:r w:rsidR="008C6777">
        <w:t xml:space="preserve">… </w:t>
      </w:r>
      <w:r w:rsidRPr="00B90685">
        <w:t>ô dieux</w:t>
      </w:r>
      <w:r w:rsidR="008C6777">
        <w:t xml:space="preserve"> ! </w:t>
      </w:r>
      <w:r w:rsidRPr="00B90685">
        <w:t>prends pitié</w:t>
      </w:r>
      <w:r w:rsidR="008C6777">
        <w:t xml:space="preserve">, </w:t>
      </w:r>
      <w:r w:rsidRPr="00B90685">
        <w:t>chère amante</w:t>
      </w:r>
      <w:r w:rsidR="008C6777">
        <w:t>…</w:t>
      </w:r>
    </w:p>
    <w:p w14:paraId="2589EB97" w14:textId="7B13EC36" w:rsidR="008C6777" w:rsidRDefault="00B86016" w:rsidP="000248C3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sois tranquille</w:t>
      </w:r>
      <w:r w:rsidR="008C6777">
        <w:t xml:space="preserve">, </w:t>
      </w:r>
      <w:r w:rsidRPr="00B90685">
        <w:t>aucun ne peut nous voir</w:t>
      </w:r>
      <w:r w:rsidR="008C6777">
        <w:t>.</w:t>
      </w:r>
    </w:p>
    <w:p w14:paraId="70B7923B" w14:textId="77777777" w:rsidR="00D573B7" w:rsidRDefault="00D573B7" w:rsidP="000248C3">
      <w:pPr>
        <w:spacing w:before="0" w:after="0"/>
      </w:pPr>
    </w:p>
    <w:p w14:paraId="567A5230" w14:textId="77777777" w:rsidR="008C6777" w:rsidRDefault="008C6777" w:rsidP="000248C3">
      <w:pPr>
        <w:spacing w:before="0" w:after="0"/>
      </w:pPr>
      <w:r>
        <w:t>— </w:t>
      </w:r>
      <w:r w:rsidR="00B86016" w:rsidRPr="00B90685">
        <w:t>Mais</w:t>
      </w:r>
      <w:r>
        <w:t xml:space="preserve">, </w:t>
      </w:r>
      <w:r w:rsidR="00B86016" w:rsidRPr="00B90685">
        <w:t>de ma main quel doit être l</w:t>
      </w:r>
      <w:r>
        <w:t>’</w:t>
      </w:r>
      <w:r w:rsidR="00B86016" w:rsidRPr="00B90685">
        <w:t>usage</w:t>
      </w:r>
      <w:r>
        <w:t> ?</w:t>
      </w:r>
    </w:p>
    <w:p w14:paraId="4EB54988" w14:textId="003F641C" w:rsidR="008C6777" w:rsidRDefault="008A21D7" w:rsidP="000248C3">
      <w:pPr>
        <w:spacing w:before="0" w:after="0"/>
      </w:pPr>
      <w:r>
        <w:t>— </w:t>
      </w:r>
      <w:r w:rsidR="00B86016" w:rsidRPr="00B90685">
        <w:t>C</w:t>
      </w:r>
      <w:r w:rsidR="008C6777">
        <w:t>’</w:t>
      </w:r>
      <w:r w:rsidR="00B86016" w:rsidRPr="00B90685">
        <w:t>est pour calmer le feu que je ressens</w:t>
      </w:r>
      <w:r w:rsidR="008C6777">
        <w:t>.</w:t>
      </w:r>
    </w:p>
    <w:p w14:paraId="00903245" w14:textId="77777777" w:rsidR="008C6777" w:rsidRDefault="00B86016" w:rsidP="000248C3">
      <w:pPr>
        <w:spacing w:before="0" w:after="0"/>
      </w:pPr>
      <w:r w:rsidRPr="00B90685">
        <w:t>Jusqu</w:t>
      </w:r>
      <w:r w:rsidR="008C6777">
        <w:t>’</w:t>
      </w:r>
      <w:r w:rsidRPr="00B90685">
        <w:t>à ce jour</w:t>
      </w:r>
      <w:r w:rsidR="008C6777">
        <w:t xml:space="preserve">, </w:t>
      </w:r>
      <w:r w:rsidRPr="00B90685">
        <w:t>toi</w:t>
      </w:r>
      <w:r w:rsidR="008C6777">
        <w:t xml:space="preserve">, </w:t>
      </w:r>
      <w:r w:rsidRPr="00B90685">
        <w:t>modeste et si sage</w:t>
      </w:r>
      <w:r w:rsidR="008C6777">
        <w:t>,</w:t>
      </w:r>
    </w:p>
    <w:p w14:paraId="0EF8AE62" w14:textId="77777777" w:rsidR="008C6777" w:rsidRDefault="00B86016" w:rsidP="000248C3">
      <w:pPr>
        <w:spacing w:before="0" w:after="0"/>
      </w:pPr>
      <w:r w:rsidRPr="00B90685">
        <w:t>Tu connaissais ces baisers enivrants</w:t>
      </w:r>
      <w:r w:rsidR="008C6777">
        <w:t> ?</w:t>
      </w:r>
    </w:p>
    <w:p w14:paraId="3284EDC1" w14:textId="77777777" w:rsidR="008C6777" w:rsidRDefault="00B86016" w:rsidP="000248C3">
      <w:pPr>
        <w:spacing w:before="0" w:after="0"/>
      </w:pPr>
      <w:r w:rsidRPr="00B90685">
        <w:t>De ces couleurs sur ce lieu que je touche</w:t>
      </w:r>
      <w:r w:rsidR="008C6777">
        <w:t>,</w:t>
      </w:r>
    </w:p>
    <w:p w14:paraId="4C634EC7" w14:textId="77777777" w:rsidR="008C6777" w:rsidRDefault="00B86016" w:rsidP="000248C3">
      <w:pPr>
        <w:spacing w:before="0" w:after="0"/>
      </w:pPr>
      <w:r w:rsidRPr="00B90685">
        <w:t>Que le contraste est ravissant à voir</w:t>
      </w:r>
      <w:r w:rsidR="008C6777">
        <w:t> !</w:t>
      </w:r>
    </w:p>
    <w:p w14:paraId="4DB98C3A" w14:textId="77777777" w:rsidR="008C6777" w:rsidRDefault="008C6777" w:rsidP="000248C3">
      <w:pPr>
        <w:spacing w:before="0" w:after="0"/>
      </w:pPr>
      <w:r>
        <w:t>— </w:t>
      </w:r>
      <w:r w:rsidR="00B86016" w:rsidRPr="00B90685">
        <w:t>Ah</w:t>
      </w:r>
      <w:r>
        <w:t xml:space="preserve"> ! </w:t>
      </w:r>
      <w:r w:rsidR="00B86016" w:rsidRPr="00B90685">
        <w:t>que fais-tu</w:t>
      </w:r>
      <w:r>
        <w:t xml:space="preserve"> ?… </w:t>
      </w:r>
      <w:r w:rsidR="00B86016" w:rsidRPr="00B90685">
        <w:t>où se porte ta bouche</w:t>
      </w:r>
      <w:r>
        <w:t> ?…</w:t>
      </w:r>
    </w:p>
    <w:p w14:paraId="1CD17B93" w14:textId="51FFD594" w:rsidR="008C6777" w:rsidRDefault="00B86016" w:rsidP="000248C3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sois tranquille</w:t>
      </w:r>
      <w:r w:rsidR="008C6777">
        <w:t xml:space="preserve">, </w:t>
      </w:r>
      <w:r w:rsidRPr="00B90685">
        <w:t>aucun ne peut nous voir</w:t>
      </w:r>
      <w:r w:rsidR="008C6777">
        <w:t>.</w:t>
      </w:r>
    </w:p>
    <w:p w14:paraId="4611C40D" w14:textId="77777777" w:rsidR="008A21D7" w:rsidRDefault="008A21D7" w:rsidP="000248C3">
      <w:pPr>
        <w:spacing w:before="0" w:after="0"/>
      </w:pPr>
    </w:p>
    <w:p w14:paraId="2FF4FD45" w14:textId="03A5FDB3" w:rsidR="008C6777" w:rsidRDefault="008A21D7" w:rsidP="000248C3">
      <w:pPr>
        <w:spacing w:before="0" w:after="0"/>
      </w:pPr>
      <w:r>
        <w:t>— </w:t>
      </w:r>
      <w:r w:rsidR="00B86016" w:rsidRPr="00B90685">
        <w:t>Tiens</w:t>
      </w:r>
      <w:r w:rsidR="008C6777">
        <w:t xml:space="preserve">, </w:t>
      </w:r>
      <w:r w:rsidR="00B86016" w:rsidRPr="00B90685">
        <w:t>tu renais</w:t>
      </w:r>
      <w:r w:rsidR="008C6777">
        <w:t xml:space="preserve"> ; </w:t>
      </w:r>
      <w:r w:rsidR="00B86016" w:rsidRPr="00B90685">
        <w:t>mais</w:t>
      </w:r>
      <w:r w:rsidR="008C6777">
        <w:t xml:space="preserve">, </w:t>
      </w:r>
      <w:r w:rsidR="00B86016" w:rsidRPr="00B90685">
        <w:t>par mainte caresse</w:t>
      </w:r>
      <w:r w:rsidR="008C6777">
        <w:t>,</w:t>
      </w:r>
    </w:p>
    <w:p w14:paraId="2817220C" w14:textId="77777777" w:rsidR="008C6777" w:rsidRDefault="00B86016" w:rsidP="000248C3">
      <w:pPr>
        <w:spacing w:before="0" w:after="0"/>
      </w:pPr>
      <w:r w:rsidRPr="00B90685">
        <w:t>Tu veux encore expirer dans mes bras</w:t>
      </w:r>
      <w:r w:rsidR="008C6777">
        <w:t> ;</w:t>
      </w:r>
    </w:p>
    <w:p w14:paraId="06DE86C2" w14:textId="77777777" w:rsidR="008C6777" w:rsidRDefault="00B86016" w:rsidP="000248C3">
      <w:pPr>
        <w:spacing w:before="0" w:after="0"/>
      </w:pPr>
      <w:r w:rsidRPr="00B90685">
        <w:t>Contre mon sein ta main droite se presse</w:t>
      </w:r>
      <w:r w:rsidR="008C6777">
        <w:t>,</w:t>
      </w:r>
    </w:p>
    <w:p w14:paraId="52BFFAA4" w14:textId="77777777" w:rsidR="008C6777" w:rsidRDefault="00B86016" w:rsidP="000248C3">
      <w:pPr>
        <w:spacing w:before="0" w:after="0"/>
      </w:pPr>
      <w:r w:rsidRPr="00B90685">
        <w:t>Et l</w:t>
      </w:r>
      <w:r w:rsidR="008C6777">
        <w:t>’</w:t>
      </w:r>
      <w:r w:rsidRPr="00B90685">
        <w:t>autre main me lutine plus bas</w:t>
      </w:r>
      <w:r w:rsidR="008C6777">
        <w:t>.</w:t>
      </w:r>
    </w:p>
    <w:p w14:paraId="42642432" w14:textId="230B6FE8" w:rsidR="008C6777" w:rsidRDefault="008A21D7" w:rsidP="000248C3">
      <w:pPr>
        <w:spacing w:before="0" w:after="0"/>
      </w:pPr>
      <w:r>
        <w:t>— </w:t>
      </w:r>
      <w:r w:rsidR="00B86016" w:rsidRPr="00B90685">
        <w:t>Oh</w:t>
      </w:r>
      <w:r w:rsidR="008C6777">
        <w:t xml:space="preserve"> ! </w:t>
      </w:r>
      <w:r w:rsidR="00B86016" w:rsidRPr="00B90685">
        <w:t>que ton corps soit docile à ma flamme</w:t>
      </w:r>
      <w:r w:rsidR="008C6777">
        <w:t>,</w:t>
      </w:r>
    </w:p>
    <w:p w14:paraId="6153786E" w14:textId="77777777" w:rsidR="008C6777" w:rsidRDefault="00B86016" w:rsidP="000248C3">
      <w:pPr>
        <w:spacing w:before="0" w:after="0"/>
      </w:pPr>
      <w:r w:rsidRPr="00B90685">
        <w:t>De ton amie apprends tout le savoir</w:t>
      </w:r>
      <w:r w:rsidR="008C6777">
        <w:t> !</w:t>
      </w:r>
    </w:p>
    <w:p w14:paraId="654178B9" w14:textId="77777777" w:rsidR="008C6777" w:rsidRDefault="008C6777" w:rsidP="000248C3">
      <w:pPr>
        <w:spacing w:before="0" w:after="0"/>
      </w:pPr>
      <w:r>
        <w:t>— </w:t>
      </w:r>
      <w:r w:rsidR="00B86016" w:rsidRPr="00B90685">
        <w:t>Épargne-moi</w:t>
      </w:r>
      <w:r>
        <w:t xml:space="preserve"> ! </w:t>
      </w:r>
      <w:r w:rsidR="00B86016" w:rsidRPr="00B90685">
        <w:t>quels baisers</w:t>
      </w:r>
      <w:r>
        <w:t xml:space="preserve"> !… </w:t>
      </w:r>
      <w:r w:rsidR="00B86016" w:rsidRPr="00B90685">
        <w:t>je me pâme</w:t>
      </w:r>
      <w:r>
        <w:t>…</w:t>
      </w:r>
    </w:p>
    <w:p w14:paraId="60F2CB1C" w14:textId="758BFF33" w:rsidR="008C6777" w:rsidRDefault="00B86016" w:rsidP="000248C3">
      <w:pPr>
        <w:spacing w:before="0" w:after="0"/>
      </w:pPr>
      <w:r w:rsidRPr="00B90685">
        <w:t>Va</w:t>
      </w:r>
      <w:r w:rsidR="008C6777">
        <w:t xml:space="preserve">, </w:t>
      </w:r>
      <w:r w:rsidRPr="00B90685">
        <w:t>sois tranquille</w:t>
      </w:r>
      <w:r w:rsidR="008C6777">
        <w:t xml:space="preserve">, </w:t>
      </w:r>
      <w:r w:rsidRPr="00B90685">
        <w:t>aucun ne peut nous voir</w:t>
      </w:r>
      <w:r w:rsidR="008C6777">
        <w:t> !</w:t>
      </w:r>
    </w:p>
    <w:p w14:paraId="67BEB33B" w14:textId="77777777" w:rsidR="008A21D7" w:rsidRDefault="008A21D7" w:rsidP="000248C3">
      <w:pPr>
        <w:spacing w:before="0" w:after="0"/>
      </w:pPr>
    </w:p>
    <w:p w14:paraId="4E89611A" w14:textId="16CA3E24" w:rsidR="008C6777" w:rsidRDefault="00B86016" w:rsidP="000248C3">
      <w:pPr>
        <w:spacing w:before="0" w:after="0"/>
      </w:pPr>
      <w:r w:rsidRPr="00B90685">
        <w:t>Mais maintenant</w:t>
      </w:r>
      <w:r w:rsidR="008C6777">
        <w:t xml:space="preserve">, </w:t>
      </w:r>
      <w:r w:rsidRPr="00B90685">
        <w:t>baignons-nous</w:t>
      </w:r>
      <w:r w:rsidR="008C6777">
        <w:t xml:space="preserve">, </w:t>
      </w:r>
      <w:r w:rsidRPr="00B90685">
        <w:t>douce amie</w:t>
      </w:r>
      <w:r w:rsidR="008C6777">
        <w:t> ;</w:t>
      </w:r>
    </w:p>
    <w:p w14:paraId="63268100" w14:textId="77777777" w:rsidR="008C6777" w:rsidRDefault="00B86016" w:rsidP="000248C3">
      <w:pPr>
        <w:spacing w:before="0" w:after="0"/>
      </w:pPr>
      <w:r w:rsidRPr="00B90685">
        <w:t>Livrons nos corps au cristal de ces eaux</w:t>
      </w:r>
      <w:r w:rsidR="008C6777">
        <w:t> :</w:t>
      </w:r>
    </w:p>
    <w:p w14:paraId="5CB425B5" w14:textId="77777777" w:rsidR="008C6777" w:rsidRDefault="00B86016" w:rsidP="000248C3">
      <w:pPr>
        <w:spacing w:before="0" w:after="0"/>
      </w:pPr>
      <w:r w:rsidRPr="00B90685">
        <w:t>Plus qu</w:t>
      </w:r>
      <w:r w:rsidR="008C6777">
        <w:t>’</w:t>
      </w:r>
      <w:r w:rsidRPr="00B90685">
        <w:t>un baiser sur ta bouche jolie</w:t>
      </w:r>
      <w:r w:rsidR="008C6777">
        <w:t>,</w:t>
      </w:r>
    </w:p>
    <w:p w14:paraId="4CEDC90B" w14:textId="77777777" w:rsidR="008C6777" w:rsidRDefault="00B86016" w:rsidP="000248C3">
      <w:pPr>
        <w:spacing w:before="0" w:after="0"/>
      </w:pPr>
      <w:r w:rsidRPr="00B90685">
        <w:t>Nos sens émus ont besoin de repos</w:t>
      </w:r>
      <w:r w:rsidR="008C6777">
        <w:t> ;</w:t>
      </w:r>
    </w:p>
    <w:p w14:paraId="02544C8E" w14:textId="77777777" w:rsidR="008C6777" w:rsidRDefault="00B86016" w:rsidP="000248C3">
      <w:pPr>
        <w:spacing w:before="0" w:after="0"/>
      </w:pPr>
      <w:r w:rsidRPr="00B90685">
        <w:t>Après</w:t>
      </w:r>
      <w:r w:rsidR="008C6777">
        <w:t xml:space="preserve">, </w:t>
      </w:r>
      <w:r w:rsidRPr="00B90685">
        <w:t>chez toi</w:t>
      </w:r>
      <w:r w:rsidR="008C6777">
        <w:t xml:space="preserve">, </w:t>
      </w:r>
      <w:r w:rsidRPr="00B90685">
        <w:t>feignant quelque migraine</w:t>
      </w:r>
      <w:r w:rsidR="008C6777">
        <w:t>,</w:t>
      </w:r>
    </w:p>
    <w:p w14:paraId="45C154D1" w14:textId="77777777" w:rsidR="008C6777" w:rsidRDefault="00B86016" w:rsidP="000248C3">
      <w:pPr>
        <w:spacing w:before="0" w:after="0"/>
      </w:pPr>
      <w:r w:rsidRPr="00B90685">
        <w:t>Un même lit nous recevra ce soir</w:t>
      </w:r>
      <w:r w:rsidR="008C6777">
        <w:t> ;</w:t>
      </w:r>
    </w:p>
    <w:p w14:paraId="43B4DE5C" w14:textId="770995B6" w:rsidR="00B86016" w:rsidRPr="00B90685" w:rsidRDefault="00B86016" w:rsidP="000248C3">
      <w:pPr>
        <w:spacing w:before="0" w:after="0"/>
      </w:pPr>
      <w:r w:rsidRPr="00B90685">
        <w:t>L</w:t>
      </w:r>
      <w:r w:rsidR="008C6777">
        <w:t>’</w:t>
      </w:r>
      <w:r w:rsidRPr="00B90685">
        <w:t>amour alors embellira la scène</w:t>
      </w:r>
    </w:p>
    <w:p w14:paraId="31A9636F" w14:textId="77777777" w:rsidR="008C6777" w:rsidRDefault="00B86016" w:rsidP="008A21D7">
      <w:pPr>
        <w:keepNext/>
        <w:spacing w:before="0" w:after="0"/>
      </w:pPr>
      <w:r w:rsidRPr="00B90685">
        <w:lastRenderedPageBreak/>
        <w:t>Et sans témoins il fera son devoir</w:t>
      </w:r>
      <w:r w:rsidR="008C6777">
        <w:t> !</w:t>
      </w:r>
    </w:p>
    <w:p w14:paraId="39AC58F4" w14:textId="77777777" w:rsidR="008C6777" w:rsidRDefault="00B86016" w:rsidP="008C6777">
      <w:pPr>
        <w:jc w:val="right"/>
      </w:pPr>
      <w:r w:rsidRPr="008C6777">
        <w:t>Attribué à M</w:t>
      </w:r>
      <w:r w:rsidRPr="000248C3">
        <w:rPr>
          <w:rStyle w:val="Taille-1Caracteres"/>
        </w:rPr>
        <w:t>URGER</w:t>
      </w:r>
      <w:r w:rsidR="008C6777">
        <w:t>.</w:t>
      </w:r>
    </w:p>
    <w:p w14:paraId="09399DFD" w14:textId="4A585471" w:rsidR="00033562" w:rsidRDefault="00033562">
      <w:pPr>
        <w:sectPr w:rsidR="00033562" w:rsidSect="00B344BE"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26EBBBF" w14:textId="77777777" w:rsidR="00033562" w:rsidRDefault="00033562" w:rsidP="00B344BE">
      <w:pPr>
        <w:pStyle w:val="Titre1"/>
        <w:spacing w:before="0" w:after="480"/>
      </w:pPr>
      <w:bookmarkStart w:id="423" w:name="_Toc199525975"/>
      <w:r>
        <w:lastRenderedPageBreak/>
        <w:t>À propos de cette édition électronique</w:t>
      </w:r>
      <w:bookmarkEnd w:id="423"/>
    </w:p>
    <w:p w14:paraId="6EB2E814" w14:textId="77777777" w:rsidR="00B344BE" w:rsidRPr="00633842" w:rsidRDefault="00B344BE" w:rsidP="00B344BE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607E2F31" w14:textId="77777777" w:rsidR="00B344BE" w:rsidRPr="00633842" w:rsidRDefault="00B344BE" w:rsidP="00B344BE">
      <w:pPr>
        <w:pStyle w:val="Centr"/>
        <w:spacing w:before="180" w:after="180"/>
      </w:pPr>
      <w:r w:rsidRPr="00633842">
        <w:t>Corrections, édition, conversion informatique et publication par le groupe :</w:t>
      </w:r>
    </w:p>
    <w:p w14:paraId="63E5423D" w14:textId="77777777" w:rsidR="00B344BE" w:rsidRPr="00633842" w:rsidRDefault="00B344BE" w:rsidP="00B344BE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r w:rsidRPr="00633842">
        <w:rPr>
          <w:b/>
          <w:bCs/>
          <w:i/>
          <w:iCs/>
          <w:szCs w:val="32"/>
        </w:rPr>
        <w:t>Ebooks libres et gratuits</w:t>
      </w:r>
    </w:p>
    <w:p w14:paraId="6D2B1D63" w14:textId="77777777" w:rsidR="00B344BE" w:rsidRPr="00633842" w:rsidRDefault="00B344BE" w:rsidP="00B344BE">
      <w:pPr>
        <w:pStyle w:val="Centr"/>
        <w:spacing w:before="180" w:after="180"/>
      </w:pPr>
      <w:hyperlink r:id="rId14" w:history="1">
        <w:r w:rsidRPr="00F74CD6">
          <w:rPr>
            <w:rStyle w:val="Lienhypertexte"/>
          </w:rPr>
          <w:t>https://groups.google.com/g/ebooksgratuits</w:t>
        </w:r>
      </w:hyperlink>
    </w:p>
    <w:p w14:paraId="2A134924" w14:textId="1F2797F3" w:rsidR="00B344BE" w:rsidRPr="00B344BE" w:rsidRDefault="00B344BE" w:rsidP="00B344BE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5" w:history="1">
        <w:r w:rsidRPr="00CC7587">
          <w:rPr>
            <w:rStyle w:val="Lienhypertexte"/>
            <w:szCs w:val="32"/>
          </w:rPr>
          <w:t>https://www.ebooksgratuits.com/</w:t>
        </w:r>
      </w:hyperlink>
    </w:p>
    <w:p w14:paraId="40E9AC64" w14:textId="77777777" w:rsidR="00B344BE" w:rsidRPr="00633842" w:rsidRDefault="00B344BE" w:rsidP="00B344BE">
      <w:pPr>
        <w:pStyle w:val="Centr"/>
        <w:spacing w:before="180" w:after="180"/>
      </w:pPr>
      <w:r w:rsidRPr="00633842">
        <w:t>—</w:t>
      </w:r>
    </w:p>
    <w:p w14:paraId="5F8748A6" w14:textId="43C3D71D" w:rsidR="00B344BE" w:rsidRPr="00633842" w:rsidRDefault="00B344BE" w:rsidP="00B344BE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Juin 2025</w:t>
      </w:r>
    </w:p>
    <w:p w14:paraId="63FAFDB7" w14:textId="77777777" w:rsidR="00B344BE" w:rsidRPr="00633842" w:rsidRDefault="00B344BE" w:rsidP="00B344BE">
      <w:pPr>
        <w:pStyle w:val="Centr"/>
        <w:spacing w:before="180" w:after="180"/>
      </w:pPr>
      <w:r w:rsidRPr="00633842">
        <w:t>—</w:t>
      </w:r>
    </w:p>
    <w:p w14:paraId="2EE44786" w14:textId="1FC2F6D8" w:rsidR="00B344BE" w:rsidRPr="00633842" w:rsidRDefault="00CC5E1A" w:rsidP="00B344BE">
      <w:pPr>
        <w:spacing w:before="180" w:after="180"/>
      </w:pPr>
      <w:r>
        <w:t>—</w:t>
      </w:r>
      <w:r w:rsidR="00B344BE" w:rsidRPr="00633842">
        <w:t> </w:t>
      </w:r>
      <w:r w:rsidR="00B344BE" w:rsidRPr="00633842">
        <w:rPr>
          <w:b/>
        </w:rPr>
        <w:t>Élaboration de ce livre électronique</w:t>
      </w:r>
      <w:r w:rsidR="00B344BE" w:rsidRPr="00633842">
        <w:t> :</w:t>
      </w:r>
    </w:p>
    <w:p w14:paraId="0698A4B1" w14:textId="511AB334" w:rsidR="00B344BE" w:rsidRPr="00633842" w:rsidRDefault="00B344BE" w:rsidP="00B344BE">
      <w:pPr>
        <w:suppressAutoHyphens/>
        <w:spacing w:before="180" w:after="180"/>
      </w:pPr>
      <w:r w:rsidRPr="00633842">
        <w:t xml:space="preserve">Les membres de </w:t>
      </w:r>
      <w:r w:rsidRPr="00633842">
        <w:rPr>
          <w:i/>
        </w:rPr>
        <w:t>Ebooks libres et gratuits</w:t>
      </w:r>
      <w:r w:rsidRPr="00633842">
        <w:t xml:space="preserve"> qui ont participé à l’élaboration de ce livre, sont :</w:t>
      </w:r>
      <w:r>
        <w:t xml:space="preserve"> </w:t>
      </w:r>
      <w:r w:rsidRPr="00B344BE">
        <w:t>Jean-JacquesH, Jean-Marc, MarcG</w:t>
      </w:r>
      <w:r>
        <w:t>, Coolmicro.</w:t>
      </w:r>
    </w:p>
    <w:p w14:paraId="28F2D8F1" w14:textId="18148291" w:rsidR="00B344BE" w:rsidRPr="00633842" w:rsidRDefault="00CC5E1A" w:rsidP="00B344BE">
      <w:pPr>
        <w:spacing w:before="180" w:after="180"/>
      </w:pPr>
      <w:r>
        <w:t>—</w:t>
      </w:r>
      <w:r w:rsidR="00B344BE" w:rsidRPr="00633842">
        <w:t> </w:t>
      </w:r>
      <w:r w:rsidR="00B344BE" w:rsidRPr="00633842">
        <w:rPr>
          <w:b/>
        </w:rPr>
        <w:t>Dispositions</w:t>
      </w:r>
      <w:r w:rsidR="00B344BE" w:rsidRPr="00633842">
        <w:t> :</w:t>
      </w:r>
    </w:p>
    <w:p w14:paraId="077969B3" w14:textId="77777777" w:rsidR="00B344BE" w:rsidRPr="00633842" w:rsidRDefault="00B344BE" w:rsidP="00B344BE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57D8AAD4" w14:textId="1F5296F1" w:rsidR="00B344BE" w:rsidRPr="00633842" w:rsidRDefault="00CC5E1A" w:rsidP="00B344BE">
      <w:pPr>
        <w:spacing w:before="180" w:after="180"/>
      </w:pPr>
      <w:r>
        <w:t>—</w:t>
      </w:r>
      <w:r w:rsidR="00B344BE" w:rsidRPr="00633842">
        <w:t> </w:t>
      </w:r>
      <w:r w:rsidR="00B344BE" w:rsidRPr="00633842">
        <w:rPr>
          <w:b/>
        </w:rPr>
        <w:t>Qualité</w:t>
      </w:r>
      <w:r w:rsidR="00B344BE" w:rsidRPr="00633842">
        <w:t> :</w:t>
      </w:r>
    </w:p>
    <w:p w14:paraId="2E1E66B3" w14:textId="77777777" w:rsidR="00B344BE" w:rsidRPr="00633842" w:rsidRDefault="00B344BE" w:rsidP="00B344BE">
      <w:pPr>
        <w:spacing w:before="180" w:after="180"/>
      </w:pPr>
      <w:r w:rsidRPr="00633842">
        <w:t>Les textes sont livrés tels quels sans garantie de leur intégrité parfaite par rapport à l'original. Nous rappelons que c'est un travail d'amateurs non rétribués et que nous essayons de promouvoir la culture littéraire avec de maigres moyens.</w:t>
      </w:r>
    </w:p>
    <w:p w14:paraId="5F56B924" w14:textId="77777777" w:rsidR="00B344BE" w:rsidRPr="00633842" w:rsidRDefault="00B344BE" w:rsidP="00B344BE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05431442" w14:textId="10589C50" w:rsidR="00033562" w:rsidRPr="008C6777" w:rsidRDefault="00B344BE" w:rsidP="00B344BE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033562" w:rsidRPr="008C6777" w:rsidSect="00B344BE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BB916" w14:textId="77777777" w:rsidR="002B0B29" w:rsidRDefault="002B0B29">
      <w:r>
        <w:separator/>
      </w:r>
    </w:p>
  </w:endnote>
  <w:endnote w:type="continuationSeparator" w:id="0">
    <w:p w14:paraId="4689F3B5" w14:textId="77777777" w:rsidR="002B0B29" w:rsidRDefault="002B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A Bk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2E26B" w14:textId="67D328AB" w:rsidR="005A3F19" w:rsidRDefault="00CC5E1A">
    <w:pPr>
      <w:pStyle w:val="Pieddepage"/>
    </w:pPr>
    <w:r>
      <w:t>—</w:t>
    </w:r>
    <w:r w:rsidR="005A3F19">
      <w:t xml:space="preserve"> </w:t>
    </w:r>
    <w:r w:rsidR="005A3F19">
      <w:rPr>
        <w:rStyle w:val="Numrodepage"/>
      </w:rPr>
      <w:fldChar w:fldCharType="begin"/>
    </w:r>
    <w:r w:rsidR="005A3F19">
      <w:rPr>
        <w:rStyle w:val="Numrodepage"/>
      </w:rPr>
      <w:instrText xml:space="preserve"> PAGE </w:instrText>
    </w:r>
    <w:r w:rsidR="005A3F19">
      <w:rPr>
        <w:rStyle w:val="Numrodepage"/>
      </w:rPr>
      <w:fldChar w:fldCharType="separate"/>
    </w:r>
    <w:r w:rsidR="005A3F19">
      <w:rPr>
        <w:rStyle w:val="Numrodepage"/>
        <w:noProof/>
      </w:rPr>
      <w:t>2</w:t>
    </w:r>
    <w:r w:rsidR="005A3F19">
      <w:rPr>
        <w:rStyle w:val="Numrodepage"/>
      </w:rPr>
      <w:fldChar w:fldCharType="end"/>
    </w:r>
    <w:r w:rsidR="005A3F19">
      <w:rPr>
        <w:rStyle w:val="Numrodepage"/>
      </w:rPr>
      <w:t xml:space="preserve"> </w:t>
    </w:r>
    <w:r>
      <w:rPr>
        <w:rStyle w:val="Numrodepage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30C7" w14:textId="7C4C2098" w:rsidR="005A3F19" w:rsidRDefault="00CC5E1A">
    <w:pPr>
      <w:pStyle w:val="Pieddepage"/>
      <w:rPr>
        <w:sz w:val="30"/>
        <w:szCs w:val="30"/>
      </w:rPr>
    </w:pPr>
    <w:r>
      <w:rPr>
        <w:sz w:val="30"/>
        <w:szCs w:val="30"/>
      </w:rPr>
      <w:t>—</w:t>
    </w:r>
    <w:r w:rsidR="005A3F19">
      <w:rPr>
        <w:sz w:val="30"/>
        <w:szCs w:val="30"/>
      </w:rPr>
      <w:t xml:space="preserve"> </w:t>
    </w:r>
    <w:r w:rsidR="005A3F19">
      <w:rPr>
        <w:rStyle w:val="Numrodepage"/>
        <w:sz w:val="30"/>
        <w:szCs w:val="30"/>
      </w:rPr>
      <w:fldChar w:fldCharType="begin"/>
    </w:r>
    <w:r w:rsidR="005A3F19">
      <w:rPr>
        <w:rStyle w:val="Numrodepage"/>
        <w:sz w:val="30"/>
        <w:szCs w:val="30"/>
      </w:rPr>
      <w:instrText xml:space="preserve"> PAGE </w:instrText>
    </w:r>
    <w:r w:rsidR="005A3F19">
      <w:rPr>
        <w:rStyle w:val="Numrodepage"/>
        <w:sz w:val="30"/>
        <w:szCs w:val="30"/>
      </w:rPr>
      <w:fldChar w:fldCharType="separate"/>
    </w:r>
    <w:r w:rsidR="00CB7107">
      <w:rPr>
        <w:rStyle w:val="Numrodepage"/>
        <w:noProof/>
        <w:sz w:val="30"/>
        <w:szCs w:val="30"/>
      </w:rPr>
      <w:t>379</w:t>
    </w:r>
    <w:r w:rsidR="005A3F19">
      <w:rPr>
        <w:rStyle w:val="Numrodepage"/>
        <w:sz w:val="30"/>
        <w:szCs w:val="30"/>
      </w:rPr>
      <w:fldChar w:fldCharType="end"/>
    </w:r>
    <w:r w:rsidR="005A3F19">
      <w:rPr>
        <w:rStyle w:val="Numrodepage"/>
        <w:sz w:val="30"/>
        <w:szCs w:val="30"/>
      </w:rPr>
      <w:t xml:space="preserve"> </w:t>
    </w:r>
    <w:r>
      <w:rPr>
        <w:rStyle w:val="Numrodepage"/>
        <w:sz w:val="30"/>
        <w:szCs w:val="30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92713" w14:textId="77777777" w:rsidR="002B0B29" w:rsidRDefault="002B0B29">
      <w:r>
        <w:separator/>
      </w:r>
    </w:p>
  </w:footnote>
  <w:footnote w:type="continuationSeparator" w:id="0">
    <w:p w14:paraId="46386F7C" w14:textId="77777777" w:rsidR="002B0B29" w:rsidRDefault="002B0B29">
      <w:r>
        <w:continuationSeparator/>
      </w:r>
    </w:p>
  </w:footnote>
  <w:footnote w:id="1">
    <w:p w14:paraId="668F8486" w14:textId="7D69D188" w:rsidR="007E01A0" w:rsidRDefault="007E01A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A4C4D">
        <w:t>S</w:t>
      </w:r>
      <w:r>
        <w:t>e cacher</w:t>
      </w:r>
      <w:r w:rsidR="003A4C4D">
        <w:t>.</w:t>
      </w:r>
    </w:p>
  </w:footnote>
  <w:footnote w:id="2">
    <w:p w14:paraId="2ADBFCBF" w14:textId="188DE62C" w:rsidR="0042413C" w:rsidRDefault="0042413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A4C4D">
        <w:t>B</w:t>
      </w:r>
      <w:r>
        <w:t>aleine</w:t>
      </w:r>
      <w:r w:rsidR="008C6777">
        <w:t xml:space="preserve"> (</w:t>
      </w:r>
      <w:r>
        <w:t>de corset</w:t>
      </w:r>
      <w:r w:rsidR="008C6777">
        <w:t>)</w:t>
      </w:r>
      <w:r w:rsidR="003A4C4D">
        <w:t>.</w:t>
      </w:r>
    </w:p>
  </w:footnote>
  <w:footnote w:id="3">
    <w:p w14:paraId="547BECB9" w14:textId="71B6DE55" w:rsidR="00B5527C" w:rsidRDefault="00B5527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A4C4D">
        <w:t>C</w:t>
      </w:r>
      <w:r>
        <w:t>élèbre bal-jardin de Montparnasse</w:t>
      </w:r>
    </w:p>
  </w:footnote>
  <w:footnote w:id="4">
    <w:p w14:paraId="31355E08" w14:textId="2DE15D31" w:rsidR="00B5527C" w:rsidRDefault="00B5527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A4C4D">
        <w:t>A</w:t>
      </w:r>
      <w:r w:rsidR="00CE6D98">
        <w:t xml:space="preserve">utre bal situé à côté du métro </w:t>
      </w:r>
      <w:r w:rsidR="008C6777">
        <w:t>“</w:t>
      </w:r>
      <w:r w:rsidR="00CE6D98">
        <w:t>Port-Royal</w:t>
      </w:r>
      <w:r w:rsidR="008C6777">
        <w:t xml:space="preserve">” </w:t>
      </w:r>
      <w:r w:rsidR="00CE6D98">
        <w:t>actuel</w:t>
      </w:r>
    </w:p>
  </w:footnote>
  <w:footnote w:id="5">
    <w:p w14:paraId="6765372A" w14:textId="59BA6A78" w:rsidR="00F3570F" w:rsidRDefault="00F3570F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3A4C4D">
        <w:t>Q</w:t>
      </w:r>
      <w:r>
        <w:t>uartier des fripiers</w:t>
      </w:r>
      <w:r w:rsidR="008C6777">
        <w:t xml:space="preserve">, </w:t>
      </w:r>
      <w:r>
        <w:t>près la rue Saint-Honoré à Paris</w:t>
      </w:r>
      <w:r w:rsidR="003A4C4D">
        <w:t>.</w:t>
      </w:r>
    </w:p>
  </w:footnote>
  <w:footnote w:id="6">
    <w:p w14:paraId="3102336E" w14:textId="77777777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VARIANTE</w:t>
      </w:r>
    </w:p>
    <w:p w14:paraId="3C7BCF63" w14:textId="77777777" w:rsidR="005A3F19" w:rsidRPr="00C21977" w:rsidRDefault="005A3F19" w:rsidP="003A4C4D">
      <w:pPr>
        <w:pStyle w:val="Notedebasdepage"/>
        <w:spacing w:before="0" w:after="0"/>
        <w:ind w:firstLine="0"/>
        <w:jc w:val="center"/>
      </w:pPr>
      <w:r w:rsidRPr="00C21977">
        <w:t>Et grand papa papahouté</w:t>
      </w:r>
    </w:p>
    <w:p w14:paraId="74CFED4A" w14:textId="77777777" w:rsidR="005A3F19" w:rsidRPr="00C21977" w:rsidRDefault="005A3F19" w:rsidP="003A4C4D">
      <w:pPr>
        <w:pStyle w:val="Notedebasdepage"/>
        <w:spacing w:before="0" w:after="0"/>
        <w:ind w:firstLine="0"/>
        <w:jc w:val="center"/>
      </w:pPr>
      <w:r w:rsidRPr="00C21977">
        <w:t>Té du radis noir à papa</w:t>
      </w:r>
    </w:p>
    <w:p w14:paraId="023E4F16" w14:textId="77777777" w:rsidR="008C6777" w:rsidRDefault="005A3F19" w:rsidP="003A4C4D">
      <w:pPr>
        <w:pStyle w:val="Notedebasdepage"/>
        <w:spacing w:before="0" w:after="0"/>
        <w:ind w:firstLine="0"/>
        <w:jc w:val="center"/>
      </w:pPr>
      <w:r w:rsidRPr="00C21977">
        <w:t>Du paradis de Mahomet</w:t>
      </w:r>
      <w:r w:rsidR="008C6777">
        <w:t>,</w:t>
      </w:r>
    </w:p>
    <w:p w14:paraId="13B39F76" w14:textId="527233E9" w:rsidR="005A3F19" w:rsidRPr="00C21977" w:rsidRDefault="005A3F19" w:rsidP="003A4C4D">
      <w:pPr>
        <w:pStyle w:val="Notedebasdepage"/>
        <w:spacing w:before="0" w:after="0"/>
        <w:ind w:firstLine="0"/>
        <w:jc w:val="center"/>
      </w:pPr>
      <w:r w:rsidRPr="00C21977">
        <w:t>Mettez-vous ça dans le dodo</w:t>
      </w:r>
    </w:p>
    <w:p w14:paraId="6CF935C0" w14:textId="5F9356AF" w:rsidR="005A3F19" w:rsidRPr="00C21977" w:rsidRDefault="005A3F19" w:rsidP="003A4C4D">
      <w:pPr>
        <w:pStyle w:val="Notedebasdepage"/>
        <w:spacing w:before="0" w:after="0"/>
        <w:ind w:firstLine="0"/>
        <w:jc w:val="center"/>
      </w:pPr>
      <w:r w:rsidRPr="00C21977">
        <w:t>De la rue Gérando</w:t>
      </w:r>
      <w:r w:rsidR="008C6777">
        <w:t>.</w:t>
      </w:r>
    </w:p>
  </w:footnote>
  <w:footnote w:id="7">
    <w:p w14:paraId="2F8FF652" w14:textId="77777777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VARIANTE</w:t>
      </w:r>
    </w:p>
    <w:p w14:paraId="14A9ACF2" w14:textId="77777777" w:rsidR="008C6777" w:rsidRDefault="005A3F19" w:rsidP="003A4C4D">
      <w:pPr>
        <w:pStyle w:val="Notedebasdepage"/>
        <w:spacing w:before="0" w:after="0"/>
        <w:ind w:firstLine="0"/>
        <w:jc w:val="center"/>
      </w:pPr>
      <w:r w:rsidRPr="00C21977">
        <w:t>Et radinez dans le figne à Kuroki</w:t>
      </w:r>
      <w:r w:rsidR="008C6777">
        <w:t>,</w:t>
      </w:r>
    </w:p>
    <w:p w14:paraId="560B3298" w14:textId="15A0248E" w:rsidR="005A3F19" w:rsidRPr="00C21977" w:rsidRDefault="005A3F19" w:rsidP="003A4C4D">
      <w:pPr>
        <w:pStyle w:val="Notedebasdepage"/>
        <w:spacing w:before="0" w:after="0"/>
        <w:ind w:firstLine="0"/>
        <w:jc w:val="center"/>
      </w:pPr>
      <w:r w:rsidRPr="00C21977">
        <w:t>Qu</w:t>
      </w:r>
      <w:r w:rsidR="008C6777">
        <w:t>’</w:t>
      </w:r>
      <w:r w:rsidRPr="00C21977">
        <w:t>arrive de Mandchouri</w:t>
      </w:r>
      <w:r w:rsidR="008C6777">
        <w:t>’.</w:t>
      </w:r>
    </w:p>
  </w:footnote>
  <w:footnote w:id="8">
    <w:p w14:paraId="06A0DB3F" w14:textId="51535CA3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Louis Philippe</w:t>
      </w:r>
      <w:r w:rsidR="008C6777">
        <w:t xml:space="preserve">, </w:t>
      </w:r>
      <w:r w:rsidRPr="00C21977">
        <w:t>maire d</w:t>
      </w:r>
      <w:r w:rsidR="008C6777">
        <w:t>’</w:t>
      </w:r>
      <w:r w:rsidRPr="00C21977">
        <w:t>Eu</w:t>
      </w:r>
      <w:r w:rsidR="008C6777">
        <w:t>.</w:t>
      </w:r>
    </w:p>
  </w:footnote>
  <w:footnote w:id="9">
    <w:p w14:paraId="6407B42F" w14:textId="7F18AD65" w:rsidR="005A3F19" w:rsidRDefault="005A3F19" w:rsidP="00B8601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A30CF">
        <w:t xml:space="preserve">Les trois pièces qui précèdent sont tirées de </w:t>
      </w:r>
      <w:r w:rsidR="008C6777">
        <w:rPr>
          <w:i/>
        </w:rPr>
        <w:t>« </w:t>
      </w:r>
      <w:r w:rsidRPr="00CA30CF">
        <w:rPr>
          <w:i/>
        </w:rPr>
        <w:t>La Masturbomanie ou jouissance solitaire</w:t>
      </w:r>
      <w:r w:rsidR="008C6777">
        <w:rPr>
          <w:i/>
        </w:rPr>
        <w:t> »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CA30CF">
        <w:t>Stances</w:t>
      </w:r>
      <w:r w:rsidR="008C6777">
        <w:t xml:space="preserve">, </w:t>
      </w:r>
      <w:r w:rsidRPr="00CA30CF">
        <w:t>ornées de 37 gravures</w:t>
      </w:r>
      <w:r w:rsidR="008C6777">
        <w:t xml:space="preserve">, </w:t>
      </w:r>
      <w:r w:rsidRPr="00CA30CF">
        <w:t>Branlefort</w:t>
      </w:r>
      <w:r w:rsidR="008C6777">
        <w:t xml:space="preserve">, </w:t>
      </w:r>
      <w:r w:rsidRPr="00CA30CF">
        <w:t>chez Poignet</w:t>
      </w:r>
      <w:r w:rsidR="008C6777">
        <w:t xml:space="preserve">, </w:t>
      </w:r>
      <w:r w:rsidRPr="00CA30CF">
        <w:t>rue du Bras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CA30CF">
        <w:t>In-12 de six chapitres</w:t>
      </w:r>
      <w:r w:rsidR="008C6777">
        <w:t xml:space="preserve">, </w:t>
      </w:r>
      <w:r w:rsidRPr="00CA30CF">
        <w:t>56 pages</w:t>
      </w:r>
      <w:r w:rsidR="008C6777">
        <w:t xml:space="preserve">, </w:t>
      </w:r>
      <w:r w:rsidRPr="00CA30CF">
        <w:t>publié vers 1840 et orné de lithographies</w:t>
      </w:r>
      <w:r w:rsidR="008C6777">
        <w:t xml:space="preserve">. </w:t>
      </w:r>
      <w:r w:rsidRPr="00CA30CF">
        <w:t>L</w:t>
      </w:r>
      <w:r w:rsidR="008C6777">
        <w:t>’</w:t>
      </w:r>
      <w:r w:rsidRPr="00CA30CF">
        <w:t>auteur est resté anonyme</w:t>
      </w:r>
      <w:r w:rsidR="008C6777">
        <w:t>.</w:t>
      </w:r>
    </w:p>
  </w:footnote>
  <w:footnote w:id="10">
    <w:p w14:paraId="1698670A" w14:textId="0AADE450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Potion Chopart</w:t>
      </w:r>
      <w:r w:rsidR="008C6777">
        <w:t>.</w:t>
      </w:r>
    </w:p>
  </w:footnote>
  <w:footnote w:id="11">
    <w:p w14:paraId="6FB596B0" w14:textId="3B0CFB53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Capsules Mège</w:t>
      </w:r>
      <w:r w:rsidR="008C6777">
        <w:t>.</w:t>
      </w:r>
    </w:p>
  </w:footnote>
  <w:footnote w:id="12">
    <w:p w14:paraId="7ED169C1" w14:textId="2D2A990F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Petits canaux de bois au fond desquels le mercure retient l</w:t>
      </w:r>
      <w:r w:rsidR="008C6777">
        <w:t>’</w:t>
      </w:r>
      <w:r w:rsidRPr="00C21977">
        <w:t>or au passage</w:t>
      </w:r>
      <w:r w:rsidR="008C6777">
        <w:t>.</w:t>
      </w:r>
    </w:p>
  </w:footnote>
  <w:footnote w:id="13">
    <w:p w14:paraId="42D30DF2" w14:textId="563E9868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La pointe est presque de Corneille</w:t>
      </w:r>
      <w:r w:rsidR="008C6777">
        <w:t>…</w:t>
      </w:r>
    </w:p>
  </w:footnote>
  <w:footnote w:id="14">
    <w:p w14:paraId="35CAC811" w14:textId="3A69C452" w:rsidR="006D12FF" w:rsidRDefault="006D12FF">
      <w:pPr>
        <w:pStyle w:val="Notedebasdepage"/>
      </w:pPr>
      <w:r>
        <w:rPr>
          <w:rStyle w:val="Appelnotedebasdep"/>
        </w:rPr>
        <w:footnoteRef/>
      </w:r>
      <w:r>
        <w:t xml:space="preserve"> A</w:t>
      </w:r>
      <w:r w:rsidR="00F204B8">
        <w:t>utrefois</w:t>
      </w:r>
      <w:r w:rsidR="008C6777">
        <w:t xml:space="preserve">, </w:t>
      </w:r>
      <w:r w:rsidR="00F204B8">
        <w:t>a</w:t>
      </w:r>
      <w:r>
        <w:t>ssistant pétrisseur du boulanger</w:t>
      </w:r>
      <w:r w:rsidR="00AE769D">
        <w:t>.</w:t>
      </w:r>
    </w:p>
  </w:footnote>
  <w:footnote w:id="15">
    <w:p w14:paraId="3F6A1522" w14:textId="069D3EE8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</w:t>
      </w:r>
      <w:r w:rsidRPr="00C21977">
        <w:rPr>
          <w:i/>
        </w:rPr>
        <w:t>Le Midi</w:t>
      </w:r>
      <w:r w:rsidR="008C6777">
        <w:t xml:space="preserve">, </w:t>
      </w:r>
      <w:r w:rsidRPr="00C21977">
        <w:t>hôpital spécial</w:t>
      </w:r>
      <w:r w:rsidR="008C6777">
        <w:t xml:space="preserve">. </w:t>
      </w:r>
      <w:r w:rsidRPr="00C21977">
        <w:t>Variante</w:t>
      </w:r>
      <w:r w:rsidR="008C6777">
        <w:t xml:space="preserve"> : </w:t>
      </w:r>
      <w:r w:rsidRPr="00C21977">
        <w:rPr>
          <w:i/>
        </w:rPr>
        <w:t>de Saint-Louis</w:t>
      </w:r>
      <w:r w:rsidR="008C6777">
        <w:t>.</w:t>
      </w:r>
    </w:p>
  </w:footnote>
  <w:footnote w:id="16">
    <w:p w14:paraId="63B994D6" w14:textId="386C5C6B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</w:t>
      </w:r>
      <w:r w:rsidRPr="00C21977">
        <w:rPr>
          <w:i/>
        </w:rPr>
        <w:t>Fracastor</w:t>
      </w:r>
      <w:r w:rsidR="008C6777">
        <w:t xml:space="preserve">, </w:t>
      </w:r>
      <w:r w:rsidRPr="00C21977">
        <w:t xml:space="preserve">syphiligraphe italien du </w:t>
      </w:r>
      <w:r w:rsidR="008C6777" w:rsidRPr="00C21977">
        <w:t>XV</w:t>
      </w:r>
      <w:r w:rsidR="008C6777" w:rsidRPr="008C6777">
        <w:rPr>
          <w:szCs w:val="28"/>
          <w:vertAlign w:val="superscript"/>
        </w:rPr>
        <w:t>e</w:t>
      </w:r>
      <w:r w:rsidR="008C6777">
        <w:t xml:space="preserve"> siècle. </w:t>
      </w:r>
      <w:r w:rsidR="00CC5E1A">
        <w:t>—</w:t>
      </w:r>
      <w:r w:rsidR="008C6777">
        <w:t xml:space="preserve"> </w:t>
      </w:r>
      <w:r w:rsidRPr="00C21977">
        <w:t>Et poète</w:t>
      </w:r>
      <w:r w:rsidR="008C6777">
        <w:t> ;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17">
    <w:p w14:paraId="618FCDA0" w14:textId="106AB75E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Les </w:t>
      </w:r>
      <w:r w:rsidRPr="00C21977">
        <w:rPr>
          <w:i/>
        </w:rPr>
        <w:t>Bodegas</w:t>
      </w:r>
      <w:r w:rsidRPr="00C21977">
        <w:t xml:space="preserve"> sont des établissements de mastroquets exotiques où les vins de Cette se vendent en espagnol</w:t>
      </w:r>
      <w:r w:rsidR="008C6777">
        <w:t xml:space="preserve"> (</w:t>
      </w:r>
      <w:r w:rsidRPr="00C21977">
        <w:rPr>
          <w:i/>
        </w:rPr>
        <w:t>aqui se habla</w:t>
      </w:r>
      <w:r w:rsidR="008C6777">
        <w:t>).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18">
    <w:p w14:paraId="64D064F0" w14:textId="690956D4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L</w:t>
      </w:r>
      <w:r w:rsidR="008C6777">
        <w:t>’</w:t>
      </w:r>
      <w:r w:rsidRPr="00C21977">
        <w:rPr>
          <w:i/>
        </w:rPr>
        <w:t>Eucalypsinthe</w:t>
      </w:r>
      <w:r w:rsidR="008C6777">
        <w:rPr>
          <w:i/>
        </w:rPr>
        <w:t> !</w:t>
      </w:r>
      <w:r w:rsidR="008C6777">
        <w:t xml:space="preserve"> </w:t>
      </w:r>
      <w:r w:rsidRPr="00C21977">
        <w:t>Rêve d</w:t>
      </w:r>
      <w:r w:rsidR="008C6777">
        <w:t>’</w:t>
      </w:r>
      <w:r w:rsidRPr="00C21977">
        <w:t>un liquoriste marseillais qui prétendait avec l</w:t>
      </w:r>
      <w:r w:rsidR="008C6777">
        <w:t>’</w:t>
      </w:r>
      <w:r w:rsidRPr="00C21977">
        <w:t>essence d</w:t>
      </w:r>
      <w:r w:rsidR="008C6777">
        <w:t>’</w:t>
      </w:r>
      <w:r w:rsidRPr="00C21977">
        <w:t>eucalyptus imiter l</w:t>
      </w:r>
      <w:r w:rsidR="008C6777">
        <w:t>’</w:t>
      </w:r>
      <w:r w:rsidRPr="00C21977">
        <w:t>absinthe</w:t>
      </w:r>
      <w:r w:rsidR="008C6777">
        <w:t> !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19">
    <w:p w14:paraId="29BD4805" w14:textId="2655005F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On attribue ce quatrain à Talleyrand</w:t>
      </w:r>
      <w:r w:rsidR="008C6777">
        <w:t xml:space="preserve">. </w:t>
      </w:r>
      <w:r w:rsidRPr="00C21977">
        <w:t>Il est nécessaire de donner la clef de l</w:t>
      </w:r>
      <w:r w:rsidR="008C6777">
        <w:t>’</w:t>
      </w:r>
      <w:r w:rsidRPr="00C21977">
        <w:t>énigme</w:t>
      </w:r>
      <w:r w:rsidR="008C6777">
        <w:t xml:space="preserve">. </w:t>
      </w:r>
      <w:r w:rsidRPr="00C21977">
        <w:t xml:space="preserve">Le </w:t>
      </w:r>
      <w:r w:rsidRPr="00C21977">
        <w:rPr>
          <w:i/>
        </w:rPr>
        <w:t>poète</w:t>
      </w:r>
      <w:r w:rsidRPr="00C21977">
        <w:t xml:space="preserve"> importunait de ses rimes je ne sais quelle beauté cruelle</w:t>
      </w:r>
      <w:r w:rsidR="008C6777">
        <w:t xml:space="preserve">, </w:t>
      </w:r>
      <w:r w:rsidRPr="00C21977">
        <w:t>qui y répondit en prose qu</w:t>
      </w:r>
      <w:r w:rsidR="008C6777">
        <w:t>’</w:t>
      </w:r>
      <w:r w:rsidRPr="00C21977">
        <w:t>elle ferait de ses vers</w:t>
      </w:r>
      <w:r w:rsidR="008C6777">
        <w:t xml:space="preserve">… </w:t>
      </w:r>
      <w:r w:rsidRPr="00C21977">
        <w:rPr>
          <w:i/>
        </w:rPr>
        <w:t>certain usage</w:t>
      </w:r>
      <w:r w:rsidR="008C6777">
        <w:t xml:space="preserve">. </w:t>
      </w:r>
      <w:r w:rsidRPr="00C21977">
        <w:t>Le galant riposta par la malice assez alerte ci-dessus rapportée</w:t>
      </w:r>
      <w:r w:rsidR="008C6777">
        <w:t>. (</w:t>
      </w:r>
      <w:r w:rsidRPr="00C21977">
        <w:t>Note de l</w:t>
      </w:r>
      <w:r w:rsidR="008C6777">
        <w:t>’</w:t>
      </w:r>
      <w:r w:rsidRPr="00C21977">
        <w:rPr>
          <w:i/>
        </w:rPr>
        <w:t>Anthologie satyrique</w:t>
      </w:r>
      <w:r w:rsidR="008C6777">
        <w:t xml:space="preserve">, </w:t>
      </w:r>
      <w:r w:rsidRPr="00C21977">
        <w:t xml:space="preserve">tome </w:t>
      </w:r>
      <w:r w:rsidR="008C6777" w:rsidRPr="00C21977">
        <w:t>I</w:t>
      </w:r>
      <w:r w:rsidR="008C6777" w:rsidRPr="008C6777">
        <w:rPr>
          <w:szCs w:val="28"/>
          <w:vertAlign w:val="superscript"/>
        </w:rPr>
        <w:t>er</w:t>
      </w:r>
      <w:r w:rsidR="008C6777">
        <w:t xml:space="preserve">, </w:t>
      </w:r>
      <w:r w:rsidRPr="00C21977">
        <w:t>p</w:t>
      </w:r>
      <w:r w:rsidR="008C6777">
        <w:t xml:space="preserve">. </w:t>
      </w:r>
      <w:r w:rsidRPr="00C21977">
        <w:t>136</w:t>
      </w:r>
      <w:r w:rsidR="008C6777">
        <w:t>).</w:t>
      </w:r>
    </w:p>
  </w:footnote>
  <w:footnote w:id="20">
    <w:p w14:paraId="16D92BF1" w14:textId="77D0BC38" w:rsidR="008C6777" w:rsidRDefault="005A3F19" w:rsidP="00615931">
      <w:pPr>
        <w:pStyle w:val="Notedebasdepage"/>
        <w:spacing w:after="0"/>
      </w:pPr>
      <w:r w:rsidRPr="00C21977">
        <w:rPr>
          <w:rStyle w:val="Appelnotedebasdep"/>
        </w:rPr>
        <w:footnoteRef/>
      </w:r>
      <w:r w:rsidRPr="00C21977">
        <w:t xml:space="preserve"> On n</w:t>
      </w:r>
      <w:r w:rsidR="008C6777">
        <w:t>’</w:t>
      </w:r>
      <w:r w:rsidRPr="00C21977">
        <w:t xml:space="preserve">a pas oublié les aventures postéro-judiciaires de </w:t>
      </w:r>
      <w:r w:rsidR="008C6777">
        <w:t>M. de </w:t>
      </w:r>
      <w:r w:rsidRPr="00C21977">
        <w:t>G</w:t>
      </w:r>
      <w:r w:rsidR="008C6777">
        <w:t xml:space="preserve">… </w:t>
      </w:r>
      <w:r w:rsidRPr="00C21977">
        <w:t>et du capitaine V</w:t>
      </w:r>
      <w:r w:rsidR="008C6777">
        <w:t>…</w:t>
      </w:r>
    </w:p>
    <w:p w14:paraId="2D58F550" w14:textId="3828F8AF" w:rsidR="005A3F19" w:rsidRPr="00C21977" w:rsidRDefault="005A3F19" w:rsidP="00AE769D">
      <w:pPr>
        <w:pStyle w:val="Notedebasdepage"/>
        <w:spacing w:before="0" w:after="0"/>
        <w:ind w:firstLine="0"/>
        <w:jc w:val="center"/>
      </w:pPr>
      <w:r w:rsidRPr="00C21977">
        <w:t>Du culte secret tous deux prêtres</w:t>
      </w:r>
    </w:p>
    <w:p w14:paraId="1567CA57" w14:textId="77777777" w:rsidR="008C6777" w:rsidRDefault="005A3F19" w:rsidP="00AE769D">
      <w:pPr>
        <w:pStyle w:val="Notedebasdepage"/>
        <w:spacing w:before="0" w:after="0"/>
        <w:ind w:firstLine="0"/>
        <w:jc w:val="center"/>
      </w:pPr>
      <w:r w:rsidRPr="00C21977">
        <w:t>Obscuri per sylvas ibant</w:t>
      </w:r>
      <w:r w:rsidR="008C6777">
        <w:t> ;</w:t>
      </w:r>
    </w:p>
    <w:p w14:paraId="68BE49D1" w14:textId="77777777" w:rsidR="008C6777" w:rsidRDefault="005A3F19" w:rsidP="00AE769D">
      <w:pPr>
        <w:pStyle w:val="Notedebasdepage"/>
        <w:spacing w:before="0" w:after="0"/>
        <w:ind w:firstLine="0"/>
        <w:jc w:val="center"/>
      </w:pPr>
      <w:r w:rsidRPr="00C21977">
        <w:t>Et</w:t>
      </w:r>
      <w:r w:rsidR="008C6777">
        <w:t xml:space="preserve">, </w:t>
      </w:r>
      <w:r w:rsidRPr="00C21977">
        <w:t>comme nos pieux ancêtres</w:t>
      </w:r>
      <w:r w:rsidR="008C6777">
        <w:t>,</w:t>
      </w:r>
    </w:p>
    <w:p w14:paraId="76BB531E" w14:textId="77777777" w:rsidR="008C6777" w:rsidRDefault="005A3F19" w:rsidP="00AE769D">
      <w:pPr>
        <w:pStyle w:val="Notedebasdepage"/>
        <w:spacing w:before="0" w:after="0"/>
        <w:ind w:firstLine="0"/>
        <w:jc w:val="center"/>
      </w:pPr>
      <w:r w:rsidRPr="00C21977">
        <w:t>Fidem rectumque colebant</w:t>
      </w:r>
      <w:r w:rsidR="008C6777">
        <w:t>.</w:t>
      </w:r>
    </w:p>
    <w:p w14:paraId="44DEDE10" w14:textId="1534F9DC" w:rsidR="005A3F19" w:rsidRPr="00C21977" w:rsidRDefault="008C6777" w:rsidP="00615931">
      <w:pPr>
        <w:pStyle w:val="Notedebasdepage"/>
        <w:spacing w:before="0" w:after="0"/>
        <w:jc w:val="right"/>
      </w:pPr>
      <w:r>
        <w:t>(</w:t>
      </w:r>
      <w:r w:rsidR="005A3F19" w:rsidRPr="00C21977">
        <w:t>Note de l</w:t>
      </w:r>
      <w:r>
        <w:t>’</w:t>
      </w:r>
      <w:r w:rsidR="005A3F19" w:rsidRPr="00C21977">
        <w:t>auteur</w:t>
      </w:r>
      <w:r>
        <w:t>.)</w:t>
      </w:r>
    </w:p>
  </w:footnote>
  <w:footnote w:id="21">
    <w:p w14:paraId="34F9D312" w14:textId="6E364787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Millant</w:t>
      </w:r>
      <w:r w:rsidR="008C6777">
        <w:t xml:space="preserve">, </w:t>
      </w:r>
      <w:r w:rsidRPr="00C21977">
        <w:t>frère du gros Millant</w:t>
      </w:r>
      <w:r w:rsidR="008C6777">
        <w:t xml:space="preserve">, </w:t>
      </w:r>
      <w:r w:rsidRPr="00C21977">
        <w:t>philanthrope bien connu dans le quartier du Palais Royal</w:t>
      </w:r>
      <w:r w:rsidR="008C6777">
        <w:t>.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22">
    <w:p w14:paraId="6F232969" w14:textId="3362F0D1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</w:t>
      </w:r>
      <w:r w:rsidRPr="00AE769D">
        <w:rPr>
          <w:i/>
        </w:rPr>
        <w:t>Hématies</w:t>
      </w:r>
      <w:r w:rsidR="008C6777">
        <w:t xml:space="preserve">, </w:t>
      </w:r>
      <w:r w:rsidRPr="00C21977">
        <w:t>globules rouges du sang</w:t>
      </w:r>
      <w:r w:rsidR="008C6777">
        <w:t>.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23">
    <w:p w14:paraId="32F8931D" w14:textId="75BD559E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Le </w:t>
      </w:r>
      <w:r w:rsidRPr="00C21977">
        <w:rPr>
          <w:i/>
        </w:rPr>
        <w:t>nerf vague</w:t>
      </w:r>
      <w:r w:rsidR="008C6777">
        <w:t xml:space="preserve">, </w:t>
      </w:r>
      <w:r w:rsidRPr="00C21977">
        <w:t xml:space="preserve">aussi peu connu sous le nom de </w:t>
      </w:r>
      <w:r w:rsidRPr="00C21977">
        <w:rPr>
          <w:i/>
        </w:rPr>
        <w:t>pneumogastrique</w:t>
      </w:r>
      <w:r w:rsidR="008C6777">
        <w:t>.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24">
    <w:p w14:paraId="05307DA8" w14:textId="7B8A8A7A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Sources </w:t>
      </w:r>
      <w:r w:rsidRPr="00C251AD">
        <w:rPr>
          <w:i/>
        </w:rPr>
        <w:t>martiales</w:t>
      </w:r>
      <w:r w:rsidR="008C6777">
        <w:t xml:space="preserve">, </w:t>
      </w:r>
      <w:r w:rsidRPr="00C21977">
        <w:t>ferrugineuses</w:t>
      </w:r>
      <w:r w:rsidR="008C6777">
        <w:t>. 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25">
    <w:p w14:paraId="04318303" w14:textId="77777777" w:rsidR="008C6777" w:rsidRDefault="005A3F19" w:rsidP="00AE769D">
      <w:pPr>
        <w:pStyle w:val="Notedebasdepage"/>
        <w:spacing w:before="0" w:after="0"/>
      </w:pPr>
      <w:r w:rsidRPr="00C21977">
        <w:rPr>
          <w:rStyle w:val="Appelnotedebasdep"/>
        </w:rPr>
        <w:footnoteRef/>
      </w:r>
      <w:r w:rsidRPr="00C21977">
        <w:t xml:space="preserve"> Soit</w:t>
      </w:r>
      <w:r w:rsidR="008C6777">
        <w:t xml:space="preserve">, </w:t>
      </w:r>
      <w:r w:rsidRPr="00C21977">
        <w:t>mais le temps n</w:t>
      </w:r>
      <w:r w:rsidR="008C6777">
        <w:t>’</w:t>
      </w:r>
      <w:r w:rsidRPr="00C21977">
        <w:t>est plus de ces rudes secousses</w:t>
      </w:r>
      <w:r w:rsidR="008C6777">
        <w:t> :</w:t>
      </w:r>
    </w:p>
    <w:p w14:paraId="783E142E" w14:textId="77777777" w:rsidR="008C6777" w:rsidRDefault="005A3F19" w:rsidP="00AE769D">
      <w:pPr>
        <w:pStyle w:val="Notedebasdepage"/>
        <w:spacing w:before="0" w:after="0"/>
      </w:pPr>
      <w:r w:rsidRPr="00C21977">
        <w:t>Notre œuvre est achevée et veut des mains plus douces</w:t>
      </w:r>
      <w:r w:rsidR="008C6777">
        <w:t>.</w:t>
      </w:r>
    </w:p>
    <w:p w14:paraId="0DC74F74" w14:textId="74B9E876" w:rsidR="005A3F19" w:rsidRPr="00C21977" w:rsidRDefault="005A3F19" w:rsidP="004307B1">
      <w:pPr>
        <w:pStyle w:val="Notedebasdepage"/>
        <w:jc w:val="right"/>
      </w:pPr>
      <w:r w:rsidRPr="00C21977">
        <w:t>F</w:t>
      </w:r>
      <w:r w:rsidR="008C6777">
        <w:t xml:space="preserve">. </w:t>
      </w:r>
      <w:r w:rsidR="00552D09" w:rsidRPr="00C21977">
        <w:t>P</w:t>
      </w:r>
      <w:r w:rsidR="00552D09" w:rsidRPr="004307B1">
        <w:rPr>
          <w:sz w:val="28"/>
          <w:szCs w:val="28"/>
        </w:rPr>
        <w:t>ONSARD</w:t>
      </w:r>
      <w:r w:rsidR="008C6777">
        <w:t xml:space="preserve">, </w:t>
      </w:r>
      <w:r w:rsidRPr="00C21977">
        <w:rPr>
          <w:i/>
        </w:rPr>
        <w:t>Le Lion amoureux</w:t>
      </w:r>
      <w:r w:rsidR="008C6777">
        <w:t>.</w:t>
      </w:r>
      <w:r w:rsidR="004307B1">
        <w:br/>
      </w:r>
      <w:r w:rsidR="008C6777">
        <w:t>(</w:t>
      </w:r>
      <w:r w:rsidRPr="00C21977">
        <w:t>Note de l</w:t>
      </w:r>
      <w:r w:rsidR="008C6777">
        <w:t>’</w:t>
      </w:r>
      <w:r w:rsidRPr="00C21977">
        <w:t>auteur</w:t>
      </w:r>
      <w:r w:rsidR="008C6777">
        <w:t>.)</w:t>
      </w:r>
    </w:p>
  </w:footnote>
  <w:footnote w:id="26">
    <w:p w14:paraId="47DA0FFF" w14:textId="77777777" w:rsidR="008C67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Hippolyte</w:t>
      </w:r>
      <w:r w:rsidR="008C6777">
        <w:t xml:space="preserve">, </w:t>
      </w:r>
      <w:r w:rsidRPr="00C21977">
        <w:t>cher cœur</w:t>
      </w:r>
      <w:r w:rsidR="008C6777">
        <w:t xml:space="preserve">, </w:t>
      </w:r>
      <w:r w:rsidRPr="00C21977">
        <w:t>que dis-tu de ces choses</w:t>
      </w:r>
      <w:r w:rsidR="008C6777">
        <w:t> ?</w:t>
      </w:r>
    </w:p>
    <w:p w14:paraId="75124978" w14:textId="05C58886" w:rsidR="005A3F19" w:rsidRPr="00C21977" w:rsidRDefault="005A3F19" w:rsidP="00AE769D">
      <w:pPr>
        <w:pStyle w:val="Notedebasdepage"/>
        <w:jc w:val="right"/>
      </w:pPr>
      <w:r w:rsidRPr="00C21977">
        <w:t>Charles BAUDELAIRE</w:t>
      </w:r>
      <w:r w:rsidR="008C6777">
        <w:t xml:space="preserve"> (</w:t>
      </w:r>
      <w:r w:rsidRPr="00C21977">
        <w:rPr>
          <w:i/>
        </w:rPr>
        <w:t>Fleurs du Mal</w:t>
      </w:r>
      <w:r w:rsidR="008C6777">
        <w:t>),</w:t>
      </w:r>
    </w:p>
    <w:p w14:paraId="5B3F8807" w14:textId="0D9D5077" w:rsidR="008C6777" w:rsidRDefault="005A3F19" w:rsidP="00B86016">
      <w:pPr>
        <w:pStyle w:val="Notedebasdepage"/>
      </w:pPr>
      <w:r w:rsidRPr="00C21977">
        <w:t>Un jour</w:t>
      </w:r>
      <w:r w:rsidR="008C6777">
        <w:t>, M. </w:t>
      </w:r>
      <w:r w:rsidRPr="00C21977">
        <w:t>Charpentier</w:t>
      </w:r>
      <w:r w:rsidR="008C6777">
        <w:t xml:space="preserve">, </w:t>
      </w:r>
      <w:r w:rsidRPr="00C21977">
        <w:t>jeune rapin</w:t>
      </w:r>
      <w:r w:rsidR="008C6777">
        <w:t xml:space="preserve">, </w:t>
      </w:r>
      <w:r w:rsidRPr="00C21977">
        <w:t>élève de Couture</w:t>
      </w:r>
      <w:r w:rsidR="008C6777">
        <w:t xml:space="preserve">, </w:t>
      </w:r>
      <w:r w:rsidRPr="00C21977">
        <w:t xml:space="preserve">aborda </w:t>
      </w:r>
      <w:r w:rsidR="008C6777">
        <w:t>M. </w:t>
      </w:r>
      <w:r w:rsidRPr="00C21977">
        <w:t>Hippolyte L</w:t>
      </w:r>
      <w:r w:rsidR="008C6777">
        <w:t>…</w:t>
      </w:r>
      <w:r w:rsidRPr="00C21977">
        <w:t>s</w:t>
      </w:r>
      <w:r w:rsidR="008C6777">
        <w:t xml:space="preserve">, </w:t>
      </w:r>
      <w:r w:rsidRPr="00C21977">
        <w:t>sous les galeries de l</w:t>
      </w:r>
      <w:r w:rsidR="008C6777">
        <w:t>’</w:t>
      </w:r>
      <w:r w:rsidRPr="00C21977">
        <w:t>Odéon</w:t>
      </w:r>
      <w:r w:rsidR="008C6777">
        <w:t xml:space="preserve">, </w:t>
      </w:r>
      <w:r w:rsidRPr="00C21977">
        <w:t>et lui chanta sous le nez ce refrain</w:t>
      </w:r>
      <w:r w:rsidR="008C6777">
        <w:t xml:space="preserve">, </w:t>
      </w:r>
      <w:r w:rsidRPr="00C21977">
        <w:t>parodié d</w:t>
      </w:r>
      <w:r w:rsidR="008C6777">
        <w:t>’</w:t>
      </w:r>
      <w:r w:rsidRPr="00C21977">
        <w:t>une chanson ordurière</w:t>
      </w:r>
      <w:r w:rsidR="008C6777">
        <w:t xml:space="preserve">, </w:t>
      </w:r>
      <w:r w:rsidRPr="00C21977">
        <w:t>alors en vogue dans les ateliers</w:t>
      </w:r>
      <w:r w:rsidR="008C6777">
        <w:t> :</w:t>
      </w:r>
    </w:p>
    <w:p w14:paraId="6F2018C0" w14:textId="2D38130C" w:rsidR="005A3F19" w:rsidRPr="00C21977" w:rsidRDefault="005A3F19" w:rsidP="00AE769D">
      <w:pPr>
        <w:pStyle w:val="Notedebasdepage"/>
        <w:spacing w:before="0" w:after="0"/>
        <w:ind w:firstLine="0"/>
        <w:jc w:val="center"/>
      </w:pPr>
      <w:r w:rsidRPr="00C21977">
        <w:t>Cet artiste</w:t>
      </w:r>
    </w:p>
    <w:p w14:paraId="3D627064" w14:textId="77777777" w:rsidR="005A3F19" w:rsidRPr="00C21977" w:rsidRDefault="005A3F19" w:rsidP="00AE769D">
      <w:pPr>
        <w:pStyle w:val="Notedebasdepage"/>
        <w:spacing w:before="0" w:after="0"/>
        <w:ind w:firstLine="0"/>
        <w:jc w:val="center"/>
      </w:pPr>
      <w:r w:rsidRPr="00C21977">
        <w:t>Était Hippolyte</w:t>
      </w:r>
    </w:p>
    <w:p w14:paraId="047E82E0" w14:textId="280D551A" w:rsidR="005A3F19" w:rsidRPr="00C21977" w:rsidRDefault="005A3F19" w:rsidP="00AE769D">
      <w:pPr>
        <w:pStyle w:val="Notedebasdepage"/>
        <w:spacing w:before="0" w:after="0"/>
        <w:ind w:firstLine="0"/>
        <w:jc w:val="center"/>
      </w:pPr>
      <w:r w:rsidRPr="00C21977">
        <w:t>L</w:t>
      </w:r>
      <w:r w:rsidR="008C6777">
        <w:t xml:space="preserve">… </w:t>
      </w:r>
      <w:r w:rsidRPr="00C21977">
        <w:t>s d</w:t>
      </w:r>
      <w:r w:rsidR="008C6777">
        <w:t>’</w:t>
      </w:r>
      <w:r w:rsidRPr="00C21977">
        <w:t>l</w:t>
      </w:r>
      <w:r w:rsidR="008C6777">
        <w:t>’</w:t>
      </w:r>
      <w:r w:rsidRPr="00C21977">
        <w:t>Odéon</w:t>
      </w:r>
    </w:p>
    <w:p w14:paraId="050B8677" w14:textId="77777777" w:rsidR="008C6777" w:rsidRDefault="005A3F19" w:rsidP="00AE769D">
      <w:pPr>
        <w:pStyle w:val="Notedebasdepage"/>
        <w:spacing w:before="0" w:after="0"/>
        <w:ind w:firstLine="0"/>
        <w:jc w:val="center"/>
      </w:pPr>
      <w:r w:rsidRPr="00C21977">
        <w:t>Ah</w:t>
      </w:r>
      <w:r w:rsidR="008C6777">
        <w:t xml:space="preserve"> ! </w:t>
      </w:r>
      <w:r w:rsidRPr="00C21977">
        <w:t>quel c</w:t>
      </w:r>
      <w:r w:rsidR="008C6777">
        <w:t>.. ! (</w:t>
      </w:r>
      <w:r w:rsidRPr="00C21977">
        <w:rPr>
          <w:i/>
        </w:rPr>
        <w:t>bis</w:t>
      </w:r>
      <w:r w:rsidR="008C6777">
        <w:t>)</w:t>
      </w:r>
    </w:p>
    <w:p w14:paraId="4DCAA985" w14:textId="360F2F65" w:rsidR="005A3F19" w:rsidRPr="00C21977" w:rsidRDefault="005A3F19" w:rsidP="00AE769D">
      <w:pPr>
        <w:pStyle w:val="Notedebasdepage"/>
        <w:spacing w:before="0" w:after="0"/>
        <w:ind w:firstLine="0"/>
        <w:jc w:val="center"/>
      </w:pPr>
      <w:r w:rsidRPr="00C21977">
        <w:t>Vive le Grand Napoléon</w:t>
      </w:r>
      <w:r w:rsidR="008C6777">
        <w:t> !</w:t>
      </w:r>
    </w:p>
    <w:p w14:paraId="72D62091" w14:textId="67249B2D" w:rsidR="005A3F19" w:rsidRPr="00C21977" w:rsidRDefault="008C6777" w:rsidP="00B86016">
      <w:pPr>
        <w:pStyle w:val="Notedebasdepage"/>
      </w:pPr>
      <w:r>
        <w:t>M. </w:t>
      </w:r>
      <w:r w:rsidR="005A3F19" w:rsidRPr="00C21977">
        <w:t>Hippolyte L</w:t>
      </w:r>
      <w:r>
        <w:t>…</w:t>
      </w:r>
      <w:r w:rsidR="005A3F19" w:rsidRPr="00C21977">
        <w:t>s parut fort surpris</w:t>
      </w:r>
      <w:r>
        <w:t>. (</w:t>
      </w:r>
      <w:r w:rsidR="005A3F19" w:rsidRPr="00C21977">
        <w:t>Note de l</w:t>
      </w:r>
      <w:r>
        <w:t>’</w:t>
      </w:r>
      <w:r w:rsidR="005A3F19" w:rsidRPr="00C21977">
        <w:t>auteur</w:t>
      </w:r>
      <w:r>
        <w:t>.)</w:t>
      </w:r>
    </w:p>
  </w:footnote>
  <w:footnote w:id="27">
    <w:p w14:paraId="111FF336" w14:textId="77777777" w:rsidR="008C67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</w:t>
      </w:r>
      <w:r w:rsidRPr="00C21977">
        <w:rPr>
          <w:i/>
        </w:rPr>
        <w:t>Le Livre</w:t>
      </w:r>
      <w:r w:rsidR="008C6777">
        <w:t xml:space="preserve">, </w:t>
      </w:r>
      <w:r w:rsidRPr="00C21977">
        <w:t>où parut la petite plaquette intitulée</w:t>
      </w:r>
      <w:r w:rsidR="008C6777">
        <w:t xml:space="preserve"> : </w:t>
      </w:r>
      <w:r w:rsidRPr="00C21977">
        <w:rPr>
          <w:i/>
        </w:rPr>
        <w:t>Les treize sonnets du doigt dedans</w:t>
      </w:r>
      <w:r w:rsidR="008C6777">
        <w:t xml:space="preserve">, </w:t>
      </w:r>
      <w:r w:rsidRPr="00C21977">
        <w:t>publia la note suivante</w:t>
      </w:r>
      <w:r w:rsidR="008C6777">
        <w:t> :</w:t>
      </w:r>
    </w:p>
    <w:p w14:paraId="6119C7E7" w14:textId="1206EA3F" w:rsidR="008C6777" w:rsidRDefault="008C6777" w:rsidP="00B86016">
      <w:pPr>
        <w:pStyle w:val="Notedebasdepage"/>
      </w:pPr>
      <w:r>
        <w:t>« </w:t>
      </w:r>
      <w:r w:rsidR="005A3F19" w:rsidRPr="00C21977">
        <w:t>Henri Kistemaeckers</w:t>
      </w:r>
      <w:r>
        <w:t xml:space="preserve">, </w:t>
      </w:r>
      <w:r w:rsidR="005A3F19" w:rsidRPr="00C21977">
        <w:t>éditeur à Bruxelles</w:t>
      </w:r>
      <w:r>
        <w:t xml:space="preserve">, </w:t>
      </w:r>
      <w:r w:rsidR="005A3F19" w:rsidRPr="00C21977">
        <w:t xml:space="preserve">vient de publier </w:t>
      </w:r>
      <w:r w:rsidR="005A3F19" w:rsidRPr="00C21977">
        <w:rPr>
          <w:i/>
        </w:rPr>
        <w:t>Les treize sonnets du doigt dedans</w:t>
      </w:r>
      <w:r>
        <w:t xml:space="preserve">, </w:t>
      </w:r>
      <w:r w:rsidR="005A3F19" w:rsidRPr="00C21977">
        <w:t xml:space="preserve">par </w:t>
      </w:r>
      <w:r>
        <w:t>M. de </w:t>
      </w:r>
      <w:r w:rsidR="005A3F19" w:rsidRPr="00C21977">
        <w:t>la Braguette</w:t>
      </w:r>
      <w:r>
        <w:t xml:space="preserve">. </w:t>
      </w:r>
      <w:r w:rsidR="005A3F19" w:rsidRPr="00C21977">
        <w:t>Le titre indique suffisamment le côté pittoresque de cet ouvrage de trente pages</w:t>
      </w:r>
      <w:r>
        <w:t>.</w:t>
      </w:r>
    </w:p>
    <w:p w14:paraId="558C7B0F" w14:textId="48F85541" w:rsidR="005A3F19" w:rsidRPr="00C21977" w:rsidRDefault="008C6777" w:rsidP="00B86016">
      <w:pPr>
        <w:pStyle w:val="Notedebasdepage"/>
      </w:pPr>
      <w:r>
        <w:t>« </w:t>
      </w:r>
      <w:r w:rsidR="005A3F19" w:rsidRPr="00C21977">
        <w:t>Nous ne le signalerions pas si aisément si ce n</w:t>
      </w:r>
      <w:r>
        <w:t>’</w:t>
      </w:r>
      <w:r w:rsidR="005A3F19" w:rsidRPr="00C21977">
        <w:t xml:space="preserve">était une </w:t>
      </w:r>
      <w:r w:rsidR="005A3F19" w:rsidRPr="00C21977">
        <w:rPr>
          <w:i/>
        </w:rPr>
        <w:t>curiosité</w:t>
      </w:r>
      <w:r w:rsidR="005A3F19" w:rsidRPr="00C21977">
        <w:t xml:space="preserve"> bibliographique</w:t>
      </w:r>
      <w:r>
        <w:t xml:space="preserve">, </w:t>
      </w:r>
      <w:r w:rsidR="005A3F19" w:rsidRPr="00C21977">
        <w:t>tirée admirablement en cinq couleurs par un typographe anonyme que nous ne pouvons que féliciter sans le nommer</w:t>
      </w:r>
      <w:r>
        <w:t xml:space="preserve">. </w:t>
      </w:r>
      <w:r w:rsidR="005A3F19" w:rsidRPr="00C21977">
        <w:t>Nous croyons savoir que ces treize sonnets malsonnants pour les oreilles chastes sont l</w:t>
      </w:r>
      <w:r>
        <w:t>’</w:t>
      </w:r>
      <w:r w:rsidR="005A3F19" w:rsidRPr="00C21977">
        <w:t xml:space="preserve">œuvre de </w:t>
      </w:r>
      <w:r>
        <w:t>M. </w:t>
      </w:r>
      <w:r w:rsidR="005A3F19" w:rsidRPr="00C21977">
        <w:t>Théodore Hannon</w:t>
      </w:r>
      <w:r>
        <w:t xml:space="preserve"> (???), </w:t>
      </w:r>
      <w:r w:rsidR="005A3F19" w:rsidRPr="00C21977">
        <w:t>l</w:t>
      </w:r>
      <w:r>
        <w:t>’</w:t>
      </w:r>
      <w:r w:rsidR="005A3F19" w:rsidRPr="00C21977">
        <w:t xml:space="preserve">agréable poète des </w:t>
      </w:r>
      <w:r w:rsidR="005A3F19" w:rsidRPr="00C21977">
        <w:rPr>
          <w:i/>
        </w:rPr>
        <w:t>Rimes de Joie</w:t>
      </w:r>
      <w:r>
        <w:t xml:space="preserve">, </w:t>
      </w:r>
      <w:r w:rsidR="005A3F19" w:rsidRPr="00C21977">
        <w:t>parues l</w:t>
      </w:r>
      <w:r>
        <w:t>’</w:t>
      </w:r>
      <w:r w:rsidR="005A3F19" w:rsidRPr="00C21977">
        <w:t>an dernier</w:t>
      </w:r>
      <w:r>
        <w:t>. »</w:t>
      </w:r>
    </w:p>
  </w:footnote>
  <w:footnote w:id="28">
    <w:p w14:paraId="0959C226" w14:textId="525B9CB6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Cette poésie marmiteuse</w:t>
      </w:r>
      <w:r w:rsidR="008C6777">
        <w:t xml:space="preserve">, </w:t>
      </w:r>
      <w:r w:rsidRPr="00C21977">
        <w:t>dont l</w:t>
      </w:r>
      <w:r w:rsidR="008C6777">
        <w:t>’</w:t>
      </w:r>
      <w:r w:rsidRPr="00C21977">
        <w:t>auteur a hérité de la dixième part de la fistule lacrymale de Henry Murger</w:t>
      </w:r>
      <w:r w:rsidR="008C6777">
        <w:t xml:space="preserve">, </w:t>
      </w:r>
      <w:r w:rsidRPr="00C21977">
        <w:t xml:space="preserve">est empruntée à la préface du </w:t>
      </w:r>
      <w:r w:rsidRPr="00C21977">
        <w:rPr>
          <w:i/>
        </w:rPr>
        <w:t>Dictionnaire érotique moderne</w:t>
      </w:r>
      <w:r w:rsidR="008C6777">
        <w:t xml:space="preserve">, </w:t>
      </w:r>
      <w:r w:rsidRPr="00C21977">
        <w:t xml:space="preserve">publié en 1864 par </w:t>
      </w:r>
      <w:r w:rsidR="008C6777">
        <w:t>M. </w:t>
      </w:r>
      <w:r w:rsidRPr="00C21977">
        <w:t>Delvau</w:t>
      </w:r>
      <w:r w:rsidR="008C6777">
        <w:t xml:space="preserve">, </w:t>
      </w:r>
      <w:r w:rsidRPr="00C21977">
        <w:t xml:space="preserve">sous le pseudonyme </w:t>
      </w:r>
      <w:r w:rsidRPr="00C21977">
        <w:rPr>
          <w:i/>
        </w:rPr>
        <w:t>Un professeur de langue verte</w:t>
      </w:r>
      <w:r w:rsidR="008C6777">
        <w:t>. M. </w:t>
      </w:r>
      <w:r w:rsidRPr="00C21977">
        <w:t>Delvau n</w:t>
      </w:r>
      <w:r w:rsidR="008C6777">
        <w:t>’</w:t>
      </w:r>
      <w:r w:rsidRPr="00C21977">
        <w:t>est donc pas un lexicographe d</w:t>
      </w:r>
      <w:r w:rsidR="008C6777">
        <w:t>’</w:t>
      </w:r>
      <w:r w:rsidRPr="00C21977">
        <w:t>occasion</w:t>
      </w:r>
      <w:r w:rsidR="008C6777">
        <w:t xml:space="preserve">, </w:t>
      </w:r>
      <w:r w:rsidRPr="00C21977">
        <w:t xml:space="preserve">comme </w:t>
      </w:r>
      <w:r w:rsidR="008C6777">
        <w:t>M. </w:t>
      </w:r>
      <w:r w:rsidRPr="00C21977">
        <w:t xml:space="preserve">Larchey a pu le supposer après la lecture du </w:t>
      </w:r>
      <w:r w:rsidRPr="00C21977">
        <w:rPr>
          <w:i/>
        </w:rPr>
        <w:t>Dictionnaire de la langue verte</w:t>
      </w:r>
      <w:r w:rsidR="008C6777">
        <w:t>, (</w:t>
      </w:r>
      <w:r w:rsidRPr="00C21977">
        <w:t xml:space="preserve">Note du </w:t>
      </w:r>
      <w:r w:rsidRPr="00C21977">
        <w:rPr>
          <w:i/>
        </w:rPr>
        <w:t xml:space="preserve">Nouveau Parnasse satyrique du </w:t>
      </w:r>
      <w:r w:rsidR="008C6777" w:rsidRPr="00C21977">
        <w:rPr>
          <w:i/>
        </w:rPr>
        <w:t>XIX</w:t>
      </w:r>
      <w:r w:rsidR="008C6777" w:rsidRPr="008C6777">
        <w:rPr>
          <w:i/>
          <w:vertAlign w:val="superscript"/>
        </w:rPr>
        <w:t>e</w:t>
      </w:r>
      <w:r w:rsidR="008C6777">
        <w:rPr>
          <w:i/>
        </w:rPr>
        <w:t> siècle</w:t>
      </w:r>
      <w:r w:rsidR="008C6777">
        <w:t>.)</w:t>
      </w:r>
    </w:p>
  </w:footnote>
  <w:footnote w:id="29">
    <w:p w14:paraId="5379DB29" w14:textId="6B3E5B12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La dernière épigramme de </w:t>
      </w:r>
      <w:r w:rsidR="008C6777">
        <w:t>M. </w:t>
      </w:r>
      <w:r w:rsidRPr="00C21977">
        <w:t>Roger de Beauvoir contre sa femme a été la couronne d</w:t>
      </w:r>
      <w:r w:rsidR="008C6777">
        <w:t>’</w:t>
      </w:r>
      <w:r w:rsidRPr="00C21977">
        <w:t>immortelles qu</w:t>
      </w:r>
      <w:r w:rsidR="008C6777">
        <w:t>’</w:t>
      </w:r>
      <w:r w:rsidRPr="00C21977">
        <w:t>il envoya à la malheureuse agonisante</w:t>
      </w:r>
      <w:r w:rsidR="008C6777">
        <w:t xml:space="preserve">. </w:t>
      </w:r>
      <w:r w:rsidRPr="00C21977">
        <w:t>C</w:t>
      </w:r>
      <w:r w:rsidR="008C6777">
        <w:t>’</w:t>
      </w:r>
      <w:r w:rsidRPr="00C21977">
        <w:t>était atroce</w:t>
      </w:r>
      <w:r w:rsidR="008C6777">
        <w:t xml:space="preserve">, </w:t>
      </w:r>
      <w:r w:rsidRPr="00C21977">
        <w:t xml:space="preserve">mais cela prouve que </w:t>
      </w:r>
      <w:r w:rsidR="008C6777">
        <w:t>M. de </w:t>
      </w:r>
      <w:r w:rsidRPr="00C21977">
        <w:t>Beauvoir a un vif sentiment des devoirs conjugaux</w:t>
      </w:r>
      <w:r w:rsidR="008C6777">
        <w:t xml:space="preserve">, </w:t>
      </w:r>
      <w:r w:rsidRPr="00C21977">
        <w:t>pour les autres</w:t>
      </w:r>
      <w:r w:rsidR="008C6777">
        <w:t xml:space="preserve">. </w:t>
      </w:r>
      <w:r w:rsidRPr="00C21977">
        <w:t>Il eût voté</w:t>
      </w:r>
      <w:r w:rsidR="008C6777">
        <w:t xml:space="preserve">, </w:t>
      </w:r>
      <w:r w:rsidRPr="00C21977">
        <w:t>en 1849</w:t>
      </w:r>
      <w:r w:rsidR="008C6777">
        <w:t xml:space="preserve">, </w:t>
      </w:r>
      <w:r w:rsidRPr="00C21977">
        <w:t>l</w:t>
      </w:r>
      <w:r w:rsidR="008C6777">
        <w:t>’</w:t>
      </w:r>
      <w:r w:rsidRPr="00C21977">
        <w:t>amendement Pierre Lerous</w:t>
      </w:r>
      <w:r w:rsidR="008C6777">
        <w:t xml:space="preserve">, </w:t>
      </w:r>
      <w:r w:rsidRPr="00C21977">
        <w:t>qu</w:t>
      </w:r>
      <w:r w:rsidR="008C6777">
        <w:t>’</w:t>
      </w:r>
      <w:r w:rsidRPr="00C21977">
        <w:t xml:space="preserve">il invoqua contre </w:t>
      </w:r>
      <w:r w:rsidR="008C6777">
        <w:t>M. </w:t>
      </w:r>
      <w:r w:rsidRPr="00C21977">
        <w:t>Avond</w:t>
      </w:r>
      <w:r w:rsidR="008C6777">
        <w:t xml:space="preserve">. </w:t>
      </w:r>
      <w:r w:rsidRPr="00C21977">
        <w:t xml:space="preserve">Ce cas de pathologie mentale pourrait se définir </w:t>
      </w:r>
      <w:r w:rsidRPr="00C251AD">
        <w:rPr>
          <w:i/>
        </w:rPr>
        <w:t>la</w:t>
      </w:r>
      <w:r w:rsidRPr="00C21977">
        <w:t xml:space="preserve"> </w:t>
      </w:r>
      <w:r w:rsidRPr="00C21977">
        <w:rPr>
          <w:i/>
        </w:rPr>
        <w:t>monogamie du législateur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C21977">
        <w:t>Constant</w:t>
      </w:r>
      <w:r w:rsidR="008C6777">
        <w:t xml:space="preserve">, </w:t>
      </w:r>
      <w:r w:rsidRPr="00C21977">
        <w:t>bordel fastueux</w:t>
      </w:r>
      <w:r w:rsidR="008C6777">
        <w:t xml:space="preserve">, </w:t>
      </w:r>
      <w:r w:rsidRPr="00C21977">
        <w:t>rue Monthyon</w:t>
      </w:r>
      <w:r w:rsidR="008C6777">
        <w:t xml:space="preserve"> : </w:t>
      </w:r>
      <w:r w:rsidRPr="00C21977">
        <w:t>spécialité des blondes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C21977">
        <w:t>Dennery</w:t>
      </w:r>
      <w:r w:rsidR="008C6777">
        <w:t xml:space="preserve">, </w:t>
      </w:r>
      <w:r w:rsidRPr="00C21977">
        <w:t>auteur dramatique à la grâce de Dieu</w:t>
      </w:r>
      <w:r w:rsidR="008C6777">
        <w:t xml:space="preserve">. </w:t>
      </w:r>
      <w:r w:rsidR="00CC5E1A">
        <w:t>—</w:t>
      </w:r>
      <w:r w:rsidR="008C6777">
        <w:t xml:space="preserve"> M</w:t>
      </w:r>
      <w:r w:rsidR="008C6777" w:rsidRPr="008C6777">
        <w:rPr>
          <w:vertAlign w:val="superscript"/>
        </w:rPr>
        <w:t>me</w:t>
      </w:r>
      <w:r w:rsidR="008C6777">
        <w:t> </w:t>
      </w:r>
      <w:r w:rsidRPr="00C21977">
        <w:t>Desgranges</w:t>
      </w:r>
      <w:r w:rsidR="008C6777">
        <w:t xml:space="preserve">, </w:t>
      </w:r>
      <w:r w:rsidRPr="00C21977">
        <w:t>maîtresse dudit Dennery</w:t>
      </w:r>
      <w:r w:rsidR="008C6777">
        <w:t xml:space="preserve">, </w:t>
      </w:r>
      <w:r w:rsidRPr="00C21977">
        <w:t>seul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C21977">
        <w:t>Turcas</w:t>
      </w:r>
      <w:r w:rsidR="008C6777">
        <w:t xml:space="preserve">, </w:t>
      </w:r>
      <w:r w:rsidRPr="00C21977">
        <w:t>dit le beau Turcas</w:t>
      </w:r>
      <w:r w:rsidR="008C6777">
        <w:t xml:space="preserve">, </w:t>
      </w:r>
      <w:r w:rsidRPr="00C21977">
        <w:t>petit-fils de Chérubin</w:t>
      </w:r>
      <w:r w:rsidR="008C6777">
        <w:t xml:space="preserve">, </w:t>
      </w:r>
      <w:r w:rsidRPr="00C21977">
        <w:t>frère de la femme du statuaire Duret</w:t>
      </w:r>
      <w:r w:rsidR="008C6777">
        <w:t xml:space="preserve">. </w:t>
      </w:r>
      <w:r w:rsidR="00CC5E1A">
        <w:t>—</w:t>
      </w:r>
      <w:r w:rsidR="008C6777">
        <w:t xml:space="preserve"> </w:t>
      </w:r>
      <w:r w:rsidRPr="00C21977">
        <w:t>Les autres personnages</w:t>
      </w:r>
      <w:r w:rsidR="008C6777">
        <w:t xml:space="preserve">, </w:t>
      </w:r>
      <w:r w:rsidRPr="00C21977">
        <w:t>filles et gens de lettres inconnus</w:t>
      </w:r>
      <w:r w:rsidR="008C6777">
        <w:t xml:space="preserve">, </w:t>
      </w:r>
      <w:r w:rsidRPr="00C21977">
        <w:t>même de Vapereau</w:t>
      </w:r>
      <w:r w:rsidR="008C6777">
        <w:t>. (</w:t>
      </w:r>
      <w:r w:rsidRPr="00C21977">
        <w:t xml:space="preserve">Note du </w:t>
      </w:r>
      <w:r w:rsidRPr="00C21977">
        <w:rPr>
          <w:i/>
        </w:rPr>
        <w:t xml:space="preserve">Nouveau Parnasse satyrique du </w:t>
      </w:r>
      <w:r w:rsidR="008C6777" w:rsidRPr="00C21977">
        <w:rPr>
          <w:i/>
        </w:rPr>
        <w:t>XIX</w:t>
      </w:r>
      <w:r w:rsidR="008C6777" w:rsidRPr="008C6777">
        <w:rPr>
          <w:i/>
          <w:szCs w:val="28"/>
          <w:vertAlign w:val="superscript"/>
        </w:rPr>
        <w:t>e</w:t>
      </w:r>
      <w:r w:rsidR="008C6777">
        <w:rPr>
          <w:i/>
        </w:rPr>
        <w:t> siècle</w:t>
      </w:r>
      <w:r w:rsidR="008C6777">
        <w:t>.)</w:t>
      </w:r>
    </w:p>
  </w:footnote>
  <w:footnote w:id="30">
    <w:p w14:paraId="04D985F2" w14:textId="1C41D5A5" w:rsidR="005A3F19" w:rsidRPr="00C21977" w:rsidRDefault="005A3F19" w:rsidP="00B86016">
      <w:pPr>
        <w:pStyle w:val="Notedebasdepage"/>
      </w:pPr>
      <w:r w:rsidRPr="00C21977">
        <w:rPr>
          <w:rStyle w:val="Appelnotedebasdep"/>
        </w:rPr>
        <w:footnoteRef/>
      </w:r>
      <w:r w:rsidRPr="00C21977">
        <w:t xml:space="preserve"> Dans l</w:t>
      </w:r>
      <w:r w:rsidR="008C6777">
        <w:t>’</w:t>
      </w:r>
      <w:r w:rsidRPr="00C21977">
        <w:rPr>
          <w:i/>
        </w:rPr>
        <w:t>Anthologie satyrique</w:t>
      </w:r>
      <w:r w:rsidR="008C6777">
        <w:t xml:space="preserve">. </w:t>
      </w:r>
      <w:r w:rsidRPr="00C21977">
        <w:t>Luxembourg</w:t>
      </w:r>
      <w:r w:rsidR="008C6777">
        <w:t xml:space="preserve">, </w:t>
      </w:r>
      <w:r w:rsidRPr="00C21977">
        <w:t>1877-1878</w:t>
      </w:r>
      <w:r w:rsidR="008C6777">
        <w:t xml:space="preserve">, </w:t>
      </w:r>
      <w:r w:rsidRPr="00C21977">
        <w:t>tome VII</w:t>
      </w:r>
      <w:r w:rsidR="008C6777">
        <w:t xml:space="preserve">, </w:t>
      </w:r>
      <w:r w:rsidRPr="00C21977">
        <w:t>page 93</w:t>
      </w:r>
      <w:r w:rsidR="008C6777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85535"/>
    <w:multiLevelType w:val="hybridMultilevel"/>
    <w:tmpl w:val="F6A6DE68"/>
    <w:lvl w:ilvl="0" w:tplc="A1B8B896">
      <w:start w:val="25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EF27D7"/>
    <w:multiLevelType w:val="hybridMultilevel"/>
    <w:tmpl w:val="B35C56B6"/>
    <w:lvl w:ilvl="0" w:tplc="5F8032DC">
      <w:start w:val="25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BA2615"/>
    <w:multiLevelType w:val="hybridMultilevel"/>
    <w:tmpl w:val="62EA0472"/>
    <w:lvl w:ilvl="0" w:tplc="D6C608EA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9D13A66"/>
    <w:multiLevelType w:val="hybridMultilevel"/>
    <w:tmpl w:val="B1221B7C"/>
    <w:lvl w:ilvl="0" w:tplc="FF3EBB7A">
      <w:start w:val="25"/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2962B9F"/>
    <w:multiLevelType w:val="hybridMultilevel"/>
    <w:tmpl w:val="C7F48168"/>
    <w:lvl w:ilvl="0" w:tplc="34365896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228224060">
    <w:abstractNumId w:val="10"/>
  </w:num>
  <w:num w:numId="2" w16cid:durableId="26569145">
    <w:abstractNumId w:val="12"/>
  </w:num>
  <w:num w:numId="3" w16cid:durableId="649864017">
    <w:abstractNumId w:val="13"/>
  </w:num>
  <w:num w:numId="4" w16cid:durableId="542059197">
    <w:abstractNumId w:val="15"/>
  </w:num>
  <w:num w:numId="5" w16cid:durableId="1572618071">
    <w:abstractNumId w:val="8"/>
  </w:num>
  <w:num w:numId="6" w16cid:durableId="657272433">
    <w:abstractNumId w:val="3"/>
  </w:num>
  <w:num w:numId="7" w16cid:durableId="1342513141">
    <w:abstractNumId w:val="2"/>
  </w:num>
  <w:num w:numId="8" w16cid:durableId="541989514">
    <w:abstractNumId w:val="1"/>
  </w:num>
  <w:num w:numId="9" w16cid:durableId="1555894992">
    <w:abstractNumId w:val="0"/>
  </w:num>
  <w:num w:numId="10" w16cid:durableId="1831213519">
    <w:abstractNumId w:val="9"/>
  </w:num>
  <w:num w:numId="11" w16cid:durableId="1298532797">
    <w:abstractNumId w:val="7"/>
  </w:num>
  <w:num w:numId="12" w16cid:durableId="1495410324">
    <w:abstractNumId w:val="6"/>
  </w:num>
  <w:num w:numId="13" w16cid:durableId="778722873">
    <w:abstractNumId w:val="5"/>
  </w:num>
  <w:num w:numId="14" w16cid:durableId="1885943764">
    <w:abstractNumId w:val="4"/>
  </w:num>
  <w:num w:numId="15" w16cid:durableId="127357967">
    <w:abstractNumId w:val="11"/>
  </w:num>
  <w:num w:numId="16" w16cid:durableId="484663008">
    <w:abstractNumId w:val="14"/>
  </w:num>
  <w:num w:numId="17" w16cid:durableId="2103989295">
    <w:abstractNumId w:val="17"/>
  </w:num>
  <w:num w:numId="18" w16cid:durableId="1260868153">
    <w:abstractNumId w:val="18"/>
  </w:num>
  <w:num w:numId="19" w16cid:durableId="61718499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001285"/>
    <w:rsid w:val="000037A2"/>
    <w:rsid w:val="000119AC"/>
    <w:rsid w:val="000209CE"/>
    <w:rsid w:val="00021C38"/>
    <w:rsid w:val="000248C3"/>
    <w:rsid w:val="000268B9"/>
    <w:rsid w:val="00030605"/>
    <w:rsid w:val="00033562"/>
    <w:rsid w:val="00043453"/>
    <w:rsid w:val="0005746F"/>
    <w:rsid w:val="00060E7C"/>
    <w:rsid w:val="000626DC"/>
    <w:rsid w:val="00066E2D"/>
    <w:rsid w:val="000857B6"/>
    <w:rsid w:val="0009509A"/>
    <w:rsid w:val="000A7B9C"/>
    <w:rsid w:val="000B6BF1"/>
    <w:rsid w:val="000C2721"/>
    <w:rsid w:val="000C2B5F"/>
    <w:rsid w:val="000C4DE8"/>
    <w:rsid w:val="000D0DC9"/>
    <w:rsid w:val="000F15C3"/>
    <w:rsid w:val="00101933"/>
    <w:rsid w:val="0010298A"/>
    <w:rsid w:val="00105315"/>
    <w:rsid w:val="00106AD0"/>
    <w:rsid w:val="00116C24"/>
    <w:rsid w:val="00121E79"/>
    <w:rsid w:val="0012330F"/>
    <w:rsid w:val="001401C8"/>
    <w:rsid w:val="00144193"/>
    <w:rsid w:val="001635FE"/>
    <w:rsid w:val="00163D74"/>
    <w:rsid w:val="001653A3"/>
    <w:rsid w:val="00176FA6"/>
    <w:rsid w:val="00182489"/>
    <w:rsid w:val="0019218D"/>
    <w:rsid w:val="001954F6"/>
    <w:rsid w:val="001960D5"/>
    <w:rsid w:val="001B2C71"/>
    <w:rsid w:val="001B348E"/>
    <w:rsid w:val="001E49CB"/>
    <w:rsid w:val="00203135"/>
    <w:rsid w:val="00207701"/>
    <w:rsid w:val="00213F3B"/>
    <w:rsid w:val="002175C4"/>
    <w:rsid w:val="00230D80"/>
    <w:rsid w:val="00234EA2"/>
    <w:rsid w:val="00246A20"/>
    <w:rsid w:val="00260802"/>
    <w:rsid w:val="0026262F"/>
    <w:rsid w:val="002762A0"/>
    <w:rsid w:val="0028399A"/>
    <w:rsid w:val="00284AF2"/>
    <w:rsid w:val="00287720"/>
    <w:rsid w:val="00290042"/>
    <w:rsid w:val="00296C92"/>
    <w:rsid w:val="002A5D2D"/>
    <w:rsid w:val="002B0B29"/>
    <w:rsid w:val="002B69E9"/>
    <w:rsid w:val="002C6D37"/>
    <w:rsid w:val="002D2C01"/>
    <w:rsid w:val="002E080D"/>
    <w:rsid w:val="002E3E01"/>
    <w:rsid w:val="002E4734"/>
    <w:rsid w:val="002F7152"/>
    <w:rsid w:val="002F79FC"/>
    <w:rsid w:val="00300F09"/>
    <w:rsid w:val="00305E91"/>
    <w:rsid w:val="00310FB6"/>
    <w:rsid w:val="0033302F"/>
    <w:rsid w:val="00335365"/>
    <w:rsid w:val="00335473"/>
    <w:rsid w:val="00341592"/>
    <w:rsid w:val="003471D5"/>
    <w:rsid w:val="003476F0"/>
    <w:rsid w:val="00347FDC"/>
    <w:rsid w:val="00357939"/>
    <w:rsid w:val="003633AC"/>
    <w:rsid w:val="0036623F"/>
    <w:rsid w:val="00367258"/>
    <w:rsid w:val="00381CEC"/>
    <w:rsid w:val="00384E3B"/>
    <w:rsid w:val="00390364"/>
    <w:rsid w:val="00390B66"/>
    <w:rsid w:val="003A117C"/>
    <w:rsid w:val="003A16B6"/>
    <w:rsid w:val="003A4C4D"/>
    <w:rsid w:val="003A5833"/>
    <w:rsid w:val="003C5663"/>
    <w:rsid w:val="003E41B6"/>
    <w:rsid w:val="003E68DF"/>
    <w:rsid w:val="003F2BA5"/>
    <w:rsid w:val="003F6FF9"/>
    <w:rsid w:val="00400F8D"/>
    <w:rsid w:val="004051D5"/>
    <w:rsid w:val="004058F8"/>
    <w:rsid w:val="00413AB1"/>
    <w:rsid w:val="00420F43"/>
    <w:rsid w:val="0042413C"/>
    <w:rsid w:val="00426C88"/>
    <w:rsid w:val="004307B1"/>
    <w:rsid w:val="0043688A"/>
    <w:rsid w:val="00446C5E"/>
    <w:rsid w:val="0044711A"/>
    <w:rsid w:val="004505D6"/>
    <w:rsid w:val="00461549"/>
    <w:rsid w:val="004618A4"/>
    <w:rsid w:val="00484E98"/>
    <w:rsid w:val="00495049"/>
    <w:rsid w:val="004A00B0"/>
    <w:rsid w:val="005101F7"/>
    <w:rsid w:val="0051557D"/>
    <w:rsid w:val="00524CE9"/>
    <w:rsid w:val="00527EAF"/>
    <w:rsid w:val="00541AFA"/>
    <w:rsid w:val="00552D09"/>
    <w:rsid w:val="00576E04"/>
    <w:rsid w:val="0058178C"/>
    <w:rsid w:val="00586C7F"/>
    <w:rsid w:val="00590DA3"/>
    <w:rsid w:val="005951F6"/>
    <w:rsid w:val="00595D14"/>
    <w:rsid w:val="0059602B"/>
    <w:rsid w:val="005A3F19"/>
    <w:rsid w:val="005C3927"/>
    <w:rsid w:val="005D4D4C"/>
    <w:rsid w:val="005D7D5E"/>
    <w:rsid w:val="005F3D47"/>
    <w:rsid w:val="00602342"/>
    <w:rsid w:val="006033BC"/>
    <w:rsid w:val="00615931"/>
    <w:rsid w:val="0062256A"/>
    <w:rsid w:val="006406F5"/>
    <w:rsid w:val="00640C4F"/>
    <w:rsid w:val="00655CDD"/>
    <w:rsid w:val="00664300"/>
    <w:rsid w:val="0066445E"/>
    <w:rsid w:val="00674BBC"/>
    <w:rsid w:val="00685077"/>
    <w:rsid w:val="006A3484"/>
    <w:rsid w:val="006A70C0"/>
    <w:rsid w:val="006B54ED"/>
    <w:rsid w:val="006C5964"/>
    <w:rsid w:val="006C6D9D"/>
    <w:rsid w:val="006D12FF"/>
    <w:rsid w:val="006D4693"/>
    <w:rsid w:val="006E2877"/>
    <w:rsid w:val="006F6C7F"/>
    <w:rsid w:val="00703D4D"/>
    <w:rsid w:val="00715507"/>
    <w:rsid w:val="0072134C"/>
    <w:rsid w:val="00722EA0"/>
    <w:rsid w:val="00723E4E"/>
    <w:rsid w:val="00725371"/>
    <w:rsid w:val="007317B2"/>
    <w:rsid w:val="007338A8"/>
    <w:rsid w:val="007342D2"/>
    <w:rsid w:val="00737C5E"/>
    <w:rsid w:val="0075048A"/>
    <w:rsid w:val="00761155"/>
    <w:rsid w:val="0076257B"/>
    <w:rsid w:val="0077188B"/>
    <w:rsid w:val="007841D8"/>
    <w:rsid w:val="00793C69"/>
    <w:rsid w:val="00795388"/>
    <w:rsid w:val="007A09AC"/>
    <w:rsid w:val="007A353A"/>
    <w:rsid w:val="007A396F"/>
    <w:rsid w:val="007A5C17"/>
    <w:rsid w:val="007B6898"/>
    <w:rsid w:val="007C10A5"/>
    <w:rsid w:val="007C56AC"/>
    <w:rsid w:val="007D2D4A"/>
    <w:rsid w:val="007D3996"/>
    <w:rsid w:val="007D65A1"/>
    <w:rsid w:val="007D71AB"/>
    <w:rsid w:val="007E01A0"/>
    <w:rsid w:val="007E0EB7"/>
    <w:rsid w:val="007F377C"/>
    <w:rsid w:val="007F5860"/>
    <w:rsid w:val="00801D98"/>
    <w:rsid w:val="00806A77"/>
    <w:rsid w:val="00822247"/>
    <w:rsid w:val="0084523D"/>
    <w:rsid w:val="00855521"/>
    <w:rsid w:val="00855FAE"/>
    <w:rsid w:val="00856DF4"/>
    <w:rsid w:val="00863489"/>
    <w:rsid w:val="00863B07"/>
    <w:rsid w:val="00892AAB"/>
    <w:rsid w:val="008A21D7"/>
    <w:rsid w:val="008B16B5"/>
    <w:rsid w:val="008B7AB5"/>
    <w:rsid w:val="008C540C"/>
    <w:rsid w:val="008C6777"/>
    <w:rsid w:val="008D17A6"/>
    <w:rsid w:val="008E21A6"/>
    <w:rsid w:val="008E21FA"/>
    <w:rsid w:val="008E2B76"/>
    <w:rsid w:val="008F106B"/>
    <w:rsid w:val="008F44EA"/>
    <w:rsid w:val="00906FC2"/>
    <w:rsid w:val="009171A7"/>
    <w:rsid w:val="00930A77"/>
    <w:rsid w:val="00937A57"/>
    <w:rsid w:val="0094583B"/>
    <w:rsid w:val="009526DD"/>
    <w:rsid w:val="00960C6C"/>
    <w:rsid w:val="00967039"/>
    <w:rsid w:val="00984EEB"/>
    <w:rsid w:val="009B0428"/>
    <w:rsid w:val="009B3722"/>
    <w:rsid w:val="009B7DCC"/>
    <w:rsid w:val="009C0B55"/>
    <w:rsid w:val="009D46EC"/>
    <w:rsid w:val="009E01A3"/>
    <w:rsid w:val="009E2FAC"/>
    <w:rsid w:val="009F25D1"/>
    <w:rsid w:val="009F7132"/>
    <w:rsid w:val="00A010B0"/>
    <w:rsid w:val="00A109FA"/>
    <w:rsid w:val="00A223F1"/>
    <w:rsid w:val="00A24E07"/>
    <w:rsid w:val="00A317A6"/>
    <w:rsid w:val="00A326B2"/>
    <w:rsid w:val="00A671E4"/>
    <w:rsid w:val="00A76D77"/>
    <w:rsid w:val="00A91ADB"/>
    <w:rsid w:val="00AA2643"/>
    <w:rsid w:val="00AA3F5D"/>
    <w:rsid w:val="00AC1096"/>
    <w:rsid w:val="00AD0416"/>
    <w:rsid w:val="00AD5630"/>
    <w:rsid w:val="00AD6C0A"/>
    <w:rsid w:val="00AE0325"/>
    <w:rsid w:val="00AE0391"/>
    <w:rsid w:val="00AE769D"/>
    <w:rsid w:val="00AF1DB2"/>
    <w:rsid w:val="00AF35D3"/>
    <w:rsid w:val="00B02135"/>
    <w:rsid w:val="00B131DA"/>
    <w:rsid w:val="00B14543"/>
    <w:rsid w:val="00B21C2A"/>
    <w:rsid w:val="00B344BE"/>
    <w:rsid w:val="00B5527C"/>
    <w:rsid w:val="00B5748E"/>
    <w:rsid w:val="00B73E57"/>
    <w:rsid w:val="00B80D84"/>
    <w:rsid w:val="00B836FA"/>
    <w:rsid w:val="00B86016"/>
    <w:rsid w:val="00B87DE4"/>
    <w:rsid w:val="00B94565"/>
    <w:rsid w:val="00B96A93"/>
    <w:rsid w:val="00BA2422"/>
    <w:rsid w:val="00BB47CA"/>
    <w:rsid w:val="00BC6511"/>
    <w:rsid w:val="00BD042A"/>
    <w:rsid w:val="00BD0C07"/>
    <w:rsid w:val="00BE1E56"/>
    <w:rsid w:val="00BF0379"/>
    <w:rsid w:val="00BF29E4"/>
    <w:rsid w:val="00C04573"/>
    <w:rsid w:val="00C14BD0"/>
    <w:rsid w:val="00C21CA2"/>
    <w:rsid w:val="00C251AD"/>
    <w:rsid w:val="00C263AF"/>
    <w:rsid w:val="00C449E8"/>
    <w:rsid w:val="00C44D7F"/>
    <w:rsid w:val="00C45F6D"/>
    <w:rsid w:val="00C46842"/>
    <w:rsid w:val="00C64241"/>
    <w:rsid w:val="00C85A69"/>
    <w:rsid w:val="00C870E8"/>
    <w:rsid w:val="00C968B6"/>
    <w:rsid w:val="00CA788B"/>
    <w:rsid w:val="00CB674A"/>
    <w:rsid w:val="00CB7107"/>
    <w:rsid w:val="00CC1491"/>
    <w:rsid w:val="00CC3094"/>
    <w:rsid w:val="00CC3B32"/>
    <w:rsid w:val="00CC41F4"/>
    <w:rsid w:val="00CC5E1A"/>
    <w:rsid w:val="00CD2E8E"/>
    <w:rsid w:val="00CD3CFE"/>
    <w:rsid w:val="00CD3FAC"/>
    <w:rsid w:val="00CE4AD1"/>
    <w:rsid w:val="00CE6D98"/>
    <w:rsid w:val="00CE7631"/>
    <w:rsid w:val="00CF09F7"/>
    <w:rsid w:val="00D02BDE"/>
    <w:rsid w:val="00D10563"/>
    <w:rsid w:val="00D35F26"/>
    <w:rsid w:val="00D47F82"/>
    <w:rsid w:val="00D54747"/>
    <w:rsid w:val="00D5544F"/>
    <w:rsid w:val="00D573B7"/>
    <w:rsid w:val="00D71398"/>
    <w:rsid w:val="00D76875"/>
    <w:rsid w:val="00D7694B"/>
    <w:rsid w:val="00D76B6F"/>
    <w:rsid w:val="00D80434"/>
    <w:rsid w:val="00D83F75"/>
    <w:rsid w:val="00D91816"/>
    <w:rsid w:val="00D947B8"/>
    <w:rsid w:val="00D96E18"/>
    <w:rsid w:val="00D9756D"/>
    <w:rsid w:val="00DA546C"/>
    <w:rsid w:val="00DB7A1C"/>
    <w:rsid w:val="00DD0B84"/>
    <w:rsid w:val="00DF43DD"/>
    <w:rsid w:val="00DF4F0B"/>
    <w:rsid w:val="00DF6536"/>
    <w:rsid w:val="00E00419"/>
    <w:rsid w:val="00E10A45"/>
    <w:rsid w:val="00E30FAD"/>
    <w:rsid w:val="00E32F62"/>
    <w:rsid w:val="00E35EE1"/>
    <w:rsid w:val="00E43E52"/>
    <w:rsid w:val="00E4469E"/>
    <w:rsid w:val="00E82445"/>
    <w:rsid w:val="00E84702"/>
    <w:rsid w:val="00E847C9"/>
    <w:rsid w:val="00EA02DF"/>
    <w:rsid w:val="00EC30B7"/>
    <w:rsid w:val="00ED4F04"/>
    <w:rsid w:val="00EE1058"/>
    <w:rsid w:val="00EF098B"/>
    <w:rsid w:val="00EF1248"/>
    <w:rsid w:val="00EF6C5F"/>
    <w:rsid w:val="00F204B8"/>
    <w:rsid w:val="00F32BE7"/>
    <w:rsid w:val="00F35057"/>
    <w:rsid w:val="00F3570F"/>
    <w:rsid w:val="00F432CF"/>
    <w:rsid w:val="00F57707"/>
    <w:rsid w:val="00F6724B"/>
    <w:rsid w:val="00F85818"/>
    <w:rsid w:val="00F94128"/>
    <w:rsid w:val="00F94DEA"/>
    <w:rsid w:val="00FB0C69"/>
    <w:rsid w:val="00FB1768"/>
    <w:rsid w:val="00FC15D4"/>
    <w:rsid w:val="00FD104E"/>
    <w:rsid w:val="00FD363F"/>
    <w:rsid w:val="00FF37D8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4673B"/>
  <w15:chartTrackingRefBased/>
  <w15:docId w15:val="{0BDE4331-FAAA-4BB5-A39F-841D4DE6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1" w:unhideWhenUsed="1" w:qFormat="1"/>
    <w:lsdException w:name="footnote reference" w:qFormat="1"/>
    <w:lsdException w:name="endnote reference" w:uiPriority="99" w:qFormat="1"/>
    <w:lsdException w:name="endnote text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4241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B344BE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DD0B84"/>
    <w:pPr>
      <w:keepNext/>
      <w:keepLines/>
      <w:pageBreakBefore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655CDD"/>
    <w:pPr>
      <w:keepNext/>
      <w:suppressAutoHyphens/>
      <w:spacing w:before="720" w:after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B344BE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B344BE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B344BE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B344B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44BE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B344BE"/>
  </w:style>
  <w:style w:type="paragraph" w:styleId="TM2">
    <w:name w:val="toc 2"/>
    <w:basedOn w:val="Normal"/>
    <w:next w:val="Normal"/>
    <w:autoRedefine/>
    <w:uiPriority w:val="39"/>
    <w:rsid w:val="00B344BE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B344BE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uiPriority w:val="39"/>
    <w:rsid w:val="00B344BE"/>
    <w:pPr>
      <w:ind w:left="780"/>
    </w:pPr>
  </w:style>
  <w:style w:type="paragraph" w:styleId="TM5">
    <w:name w:val="toc 5"/>
    <w:basedOn w:val="Normal"/>
    <w:next w:val="Normal"/>
    <w:autoRedefine/>
    <w:uiPriority w:val="39"/>
    <w:rsid w:val="00B344BE"/>
    <w:pPr>
      <w:ind w:left="1040"/>
    </w:pPr>
  </w:style>
  <w:style w:type="paragraph" w:styleId="TM6">
    <w:name w:val="toc 6"/>
    <w:basedOn w:val="Normal"/>
    <w:next w:val="Normal"/>
    <w:autoRedefine/>
    <w:uiPriority w:val="39"/>
    <w:rsid w:val="00B344BE"/>
    <w:pPr>
      <w:ind w:left="1300"/>
    </w:pPr>
  </w:style>
  <w:style w:type="paragraph" w:styleId="TM7">
    <w:name w:val="toc 7"/>
    <w:basedOn w:val="Normal"/>
    <w:next w:val="Normal"/>
    <w:autoRedefine/>
    <w:uiPriority w:val="39"/>
    <w:rsid w:val="00B344BE"/>
    <w:pPr>
      <w:ind w:left="1560"/>
    </w:pPr>
  </w:style>
  <w:style w:type="paragraph" w:styleId="TM8">
    <w:name w:val="toc 8"/>
    <w:basedOn w:val="Normal"/>
    <w:next w:val="Normal"/>
    <w:autoRedefine/>
    <w:uiPriority w:val="39"/>
    <w:rsid w:val="00B344BE"/>
    <w:pPr>
      <w:ind w:left="1820"/>
    </w:pPr>
  </w:style>
  <w:style w:type="paragraph" w:styleId="TM9">
    <w:name w:val="toc 9"/>
    <w:basedOn w:val="Normal"/>
    <w:next w:val="Normal"/>
    <w:autoRedefine/>
    <w:uiPriority w:val="39"/>
    <w:rsid w:val="00B344BE"/>
    <w:pPr>
      <w:ind w:left="2080"/>
    </w:pPr>
  </w:style>
  <w:style w:type="paragraph" w:styleId="Retraitcorpsdetexte">
    <w:name w:val="Body Text Indent"/>
    <w:basedOn w:val="Normal"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B344BE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B344BE"/>
    <w:rPr>
      <w:szCs w:val="30"/>
    </w:rPr>
  </w:style>
  <w:style w:type="paragraph" w:styleId="Retraitcorpsdetexte3">
    <w:name w:val="Body Text Indent 3"/>
    <w:basedOn w:val="Normal"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B344BE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B344BE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B344BE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B344BE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B344BE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B344BE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TexteProse">
    <w:name w:val="TexteProse"/>
    <w:basedOn w:val="Normal"/>
    <w:link w:val="TexteProseCar"/>
    <w:rsid w:val="00B86016"/>
    <w:pPr>
      <w:ind w:firstLine="567"/>
    </w:pPr>
    <w:rPr>
      <w:sz w:val="24"/>
      <w:lang w:eastAsia="en-US"/>
    </w:rPr>
  </w:style>
  <w:style w:type="character" w:customStyle="1" w:styleId="TexteProseCar">
    <w:name w:val="TexteProse Car"/>
    <w:basedOn w:val="Policepardfaut"/>
    <w:link w:val="TexteProse"/>
    <w:rsid w:val="00B86016"/>
    <w:rPr>
      <w:rFonts w:ascii="Georgia" w:hAnsi="Georgia"/>
      <w:sz w:val="24"/>
      <w:szCs w:val="24"/>
      <w:lang w:val="fr-FR" w:eastAsia="en-US" w:bidi="ar-SA"/>
    </w:rPr>
  </w:style>
  <w:style w:type="paragraph" w:styleId="Titre">
    <w:name w:val="Title"/>
    <w:basedOn w:val="Normal"/>
    <w:qFormat/>
    <w:rsid w:val="00B86016"/>
    <w:pPr>
      <w:spacing w:after="60"/>
      <w:jc w:val="center"/>
      <w:outlineLvl w:val="0"/>
    </w:pPr>
    <w:rPr>
      <w:rFonts w:ascii="Arial" w:hAnsi="Arial" w:cs="Arial"/>
      <w:b/>
      <w:bCs/>
      <w:kern w:val="28"/>
      <w:szCs w:val="32"/>
    </w:rPr>
  </w:style>
  <w:style w:type="paragraph" w:customStyle="1" w:styleId="TexteVers">
    <w:name w:val="TexteVers"/>
    <w:basedOn w:val="TexteProse"/>
    <w:rsid w:val="00B86016"/>
    <w:pPr>
      <w:jc w:val="center"/>
    </w:pPr>
  </w:style>
  <w:style w:type="paragraph" w:customStyle="1" w:styleId="Style1">
    <w:name w:val="Style1"/>
    <w:basedOn w:val="Notedebasdepage"/>
    <w:rsid w:val="00B86016"/>
  </w:style>
  <w:style w:type="character" w:styleId="Marquedecommentaire">
    <w:name w:val="annotation reference"/>
    <w:basedOn w:val="Policepardfaut"/>
    <w:semiHidden/>
    <w:rsid w:val="00B86016"/>
    <w:rPr>
      <w:sz w:val="16"/>
      <w:szCs w:val="16"/>
    </w:rPr>
  </w:style>
  <w:style w:type="paragraph" w:styleId="Commentaire">
    <w:name w:val="annotation text"/>
    <w:basedOn w:val="Normal"/>
    <w:semiHidden/>
    <w:rsid w:val="00B86016"/>
    <w:rPr>
      <w:sz w:val="20"/>
      <w:szCs w:val="20"/>
    </w:rPr>
  </w:style>
  <w:style w:type="paragraph" w:styleId="Textedebulles">
    <w:name w:val="Balloon Text"/>
    <w:basedOn w:val="Normal"/>
    <w:semiHidden/>
    <w:rsid w:val="00B8601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57939"/>
    <w:rPr>
      <w:b/>
      <w:bCs/>
    </w:rPr>
  </w:style>
  <w:style w:type="paragraph" w:styleId="NormalWeb">
    <w:name w:val="Normal (Web)"/>
    <w:basedOn w:val="Normal"/>
    <w:rsid w:val="00AF1DB2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  <w:style w:type="character" w:styleId="lev">
    <w:name w:val="Strong"/>
    <w:basedOn w:val="Policepardfaut"/>
    <w:qFormat/>
    <w:rsid w:val="00AF1DB2"/>
    <w:rPr>
      <w:b/>
      <w:bCs/>
    </w:rPr>
  </w:style>
  <w:style w:type="paragraph" w:styleId="Rvision">
    <w:name w:val="Revision"/>
    <w:hidden/>
    <w:uiPriority w:val="99"/>
    <w:semiHidden/>
    <w:rsid w:val="008C6777"/>
    <w:rPr>
      <w:rFonts w:ascii="Georgia" w:hAnsi="Georgia"/>
      <w:sz w:val="32"/>
      <w:szCs w:val="24"/>
    </w:rPr>
  </w:style>
  <w:style w:type="paragraph" w:customStyle="1" w:styleId="Centr">
    <w:name w:val="Centré"/>
    <w:basedOn w:val="Normal"/>
    <w:rsid w:val="00B344BE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B344BE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B344BE"/>
    <w:pPr>
      <w:keepNext/>
    </w:pPr>
  </w:style>
  <w:style w:type="paragraph" w:customStyle="1" w:styleId="NormalSautPageAvant">
    <w:name w:val="NormalSautPageAvant"/>
    <w:basedOn w:val="Normal"/>
    <w:qFormat/>
    <w:rsid w:val="00B344BE"/>
    <w:pPr>
      <w:pageBreakBefore/>
    </w:pPr>
  </w:style>
  <w:style w:type="paragraph" w:customStyle="1" w:styleId="NormalEspAvtGrand">
    <w:name w:val="NormalEspAvtGrand"/>
    <w:basedOn w:val="Normal"/>
    <w:rsid w:val="00B344BE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B344BE"/>
    <w:pPr>
      <w:spacing w:before="0"/>
    </w:pPr>
  </w:style>
  <w:style w:type="paragraph" w:customStyle="1" w:styleId="CentrEspApr0">
    <w:name w:val="CentréEspApr0"/>
    <w:basedOn w:val="Centr"/>
    <w:next w:val="Normal"/>
    <w:rsid w:val="00B344BE"/>
    <w:pPr>
      <w:spacing w:after="0"/>
    </w:pPr>
  </w:style>
  <w:style w:type="paragraph" w:customStyle="1" w:styleId="CentrEspAvt0EspApr0">
    <w:name w:val="CentréEspAvt0EspApr0"/>
    <w:basedOn w:val="Centr"/>
    <w:rsid w:val="00B344BE"/>
    <w:pPr>
      <w:spacing w:before="0" w:after="0"/>
    </w:pPr>
  </w:style>
  <w:style w:type="paragraph" w:customStyle="1" w:styleId="Droite">
    <w:name w:val="Droite"/>
    <w:basedOn w:val="Normal"/>
    <w:next w:val="Normal"/>
    <w:rsid w:val="00B344BE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B344BE"/>
    <w:pPr>
      <w:ind w:left="680"/>
    </w:pPr>
  </w:style>
  <w:style w:type="paragraph" w:customStyle="1" w:styleId="DroiteRetraitGauche2X">
    <w:name w:val="DroiteRetraitGauche2X"/>
    <w:basedOn w:val="Droite"/>
    <w:next w:val="Normal"/>
    <w:rsid w:val="00B344BE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B344BE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B344BE"/>
    <w:pPr>
      <w:ind w:left="2722"/>
    </w:pPr>
  </w:style>
  <w:style w:type="paragraph" w:customStyle="1" w:styleId="Taille-1Normal">
    <w:name w:val="Taille-1Normal"/>
    <w:basedOn w:val="Normal"/>
    <w:rsid w:val="00B344BE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B344BE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B344BE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B344BE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B344BE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B344BE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B344BE"/>
    <w:pPr>
      <w:ind w:firstLine="0"/>
    </w:pPr>
  </w:style>
  <w:style w:type="paragraph" w:customStyle="1" w:styleId="Taille-1RetraitGauche4XIndent0">
    <w:name w:val="Taille-1RetraitGauche4XIndent0"/>
    <w:basedOn w:val="Taille-1Normal"/>
    <w:rsid w:val="00B344BE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B344BE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B344BE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B344BE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B344BE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B344BE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B344BE"/>
    <w:pPr>
      <w:ind w:firstLine="0"/>
    </w:pPr>
  </w:style>
  <w:style w:type="paragraph" w:customStyle="1" w:styleId="NormalRetraitGauche4XIndent0">
    <w:name w:val="NormalRetraitGauche4XIndent0"/>
    <w:basedOn w:val="Normal"/>
    <w:rsid w:val="00B344BE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unhideWhenUsed/>
    <w:qFormat/>
    <w:rsid w:val="00B344BE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rsid w:val="00B344BE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B344BE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B344BE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B344BE"/>
    <w:pPr>
      <w:ind w:left="1360" w:hanging="680"/>
    </w:pPr>
  </w:style>
  <w:style w:type="paragraph" w:customStyle="1" w:styleId="NormalEspAvt0EspApr0">
    <w:name w:val="NormalEspAvt0EspApr0"/>
    <w:basedOn w:val="Normal"/>
    <w:rsid w:val="00B344BE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B344BE"/>
    <w:pPr>
      <w:ind w:left="2041" w:hanging="680"/>
    </w:pPr>
  </w:style>
  <w:style w:type="paragraph" w:customStyle="1" w:styleId="NormalSuspendu1XRetrait3X">
    <w:name w:val="NormalSuspendu1XRetrait3X"/>
    <w:basedOn w:val="Normal"/>
    <w:rsid w:val="00B344BE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B344BE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B344BE"/>
    <w:rPr>
      <w:sz w:val="32"/>
      <w:szCs w:val="20"/>
    </w:rPr>
  </w:style>
  <w:style w:type="paragraph" w:customStyle="1" w:styleId="Etoile">
    <w:name w:val="Etoile"/>
    <w:basedOn w:val="Normal"/>
    <w:qFormat/>
    <w:rsid w:val="00AE769D"/>
    <w:pPr>
      <w:spacing w:before="480" w:after="480"/>
      <w:ind w:firstLine="0"/>
      <w:jc w:val="center"/>
    </w:pPr>
    <w:rPr>
      <w:b/>
      <w:sz w:val="44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B344BE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B344BE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B344BE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B344BE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B344BE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B344BE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B344BE"/>
  </w:style>
  <w:style w:type="paragraph" w:customStyle="1" w:styleId="ParagrapheVideNormal2">
    <w:name w:val="ParagrapheVideNormal2"/>
    <w:basedOn w:val="ParagrapheVideNormal"/>
    <w:next w:val="Normal"/>
    <w:qFormat/>
    <w:rsid w:val="00B344BE"/>
  </w:style>
  <w:style w:type="paragraph" w:customStyle="1" w:styleId="Image">
    <w:name w:val="Image"/>
    <w:basedOn w:val="Centr"/>
    <w:next w:val="Normal"/>
    <w:qFormat/>
    <w:rsid w:val="00B34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7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2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7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8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536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50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ebooksgratuits.com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groups.google.com/g/ebooksgratuit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41135-4E51-4038-8C83-2A8914F3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1913</TotalTime>
  <Pages>1</Pages>
  <Words>40629</Words>
  <Characters>223465</Characters>
  <Application>Microsoft Office Word</Application>
  <DocSecurity>0</DocSecurity>
  <Lines>1862</Lines>
  <Paragraphs>527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L’Œuvre libertine des poètes du XIXe siècle</vt:lpstr>
    </vt:vector>
  </TitlesOfParts>
  <Company>Ebooks libres et gratuits</Company>
  <LinksUpToDate>false</LinksUpToDate>
  <CharactersWithSpaces>263567</CharactersWithSpaces>
  <SharedDoc>false</SharedDoc>
  <HLinks>
    <vt:vector size="1266" baseType="variant">
      <vt:variant>
        <vt:i4>2293820</vt:i4>
      </vt:variant>
      <vt:variant>
        <vt:i4>1251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1248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2031674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_Toc279871668</vt:lpwstr>
      </vt:variant>
      <vt:variant>
        <vt:i4>2031674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_Toc279871667</vt:lpwstr>
      </vt:variant>
      <vt:variant>
        <vt:i4>2031674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_Toc279871666</vt:lpwstr>
      </vt:variant>
      <vt:variant>
        <vt:i4>2031674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_Toc279871665</vt:lpwstr>
      </vt:variant>
      <vt:variant>
        <vt:i4>2031674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_Toc279871664</vt:lpwstr>
      </vt:variant>
      <vt:variant>
        <vt:i4>2031674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_Toc279871663</vt:lpwstr>
      </vt:variant>
      <vt:variant>
        <vt:i4>2031674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_Toc279871662</vt:lpwstr>
      </vt:variant>
      <vt:variant>
        <vt:i4>2031674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_Toc279871661</vt:lpwstr>
      </vt:variant>
      <vt:variant>
        <vt:i4>2031674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_Toc279871660</vt:lpwstr>
      </vt:variant>
      <vt:variant>
        <vt:i4>1835066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_Toc279871659</vt:lpwstr>
      </vt:variant>
      <vt:variant>
        <vt:i4>1835066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_Toc279871658</vt:lpwstr>
      </vt:variant>
      <vt:variant>
        <vt:i4>1835066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_Toc279871657</vt:lpwstr>
      </vt:variant>
      <vt:variant>
        <vt:i4>1835066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_Toc279871656</vt:lpwstr>
      </vt:variant>
      <vt:variant>
        <vt:i4>1835066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_Toc279871655</vt:lpwstr>
      </vt:variant>
      <vt:variant>
        <vt:i4>1835066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_Toc279871654</vt:lpwstr>
      </vt:variant>
      <vt:variant>
        <vt:i4>1835066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_Toc279871653</vt:lpwstr>
      </vt:variant>
      <vt:variant>
        <vt:i4>1835066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_Toc279871652</vt:lpwstr>
      </vt:variant>
      <vt:variant>
        <vt:i4>1835066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_Toc279871651</vt:lpwstr>
      </vt:variant>
      <vt:variant>
        <vt:i4>1835066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_Toc279871650</vt:lpwstr>
      </vt:variant>
      <vt:variant>
        <vt:i4>1900602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_Toc279871649</vt:lpwstr>
      </vt:variant>
      <vt:variant>
        <vt:i4>1900602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_Toc279871648</vt:lpwstr>
      </vt:variant>
      <vt:variant>
        <vt:i4>1900602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_Toc279871647</vt:lpwstr>
      </vt:variant>
      <vt:variant>
        <vt:i4>1900602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_Toc279871646</vt:lpwstr>
      </vt:variant>
      <vt:variant>
        <vt:i4>1900602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_Toc279871645</vt:lpwstr>
      </vt:variant>
      <vt:variant>
        <vt:i4>1900602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_Toc279871644</vt:lpwstr>
      </vt:variant>
      <vt:variant>
        <vt:i4>1900602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_Toc279871643</vt:lpwstr>
      </vt:variant>
      <vt:variant>
        <vt:i4>1900602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_Toc279871642</vt:lpwstr>
      </vt:variant>
      <vt:variant>
        <vt:i4>1900602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_Toc279871641</vt:lpwstr>
      </vt:variant>
      <vt:variant>
        <vt:i4>1900602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_Toc279871640</vt:lpwstr>
      </vt:variant>
      <vt:variant>
        <vt:i4>1703994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_Toc279871639</vt:lpwstr>
      </vt:variant>
      <vt:variant>
        <vt:i4>1703994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_Toc279871638</vt:lpwstr>
      </vt:variant>
      <vt:variant>
        <vt:i4>1703994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_Toc279871637</vt:lpwstr>
      </vt:variant>
      <vt:variant>
        <vt:i4>1703994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_Toc279871636</vt:lpwstr>
      </vt:variant>
      <vt:variant>
        <vt:i4>1703994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_Toc279871635</vt:lpwstr>
      </vt:variant>
      <vt:variant>
        <vt:i4>1703994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_Toc279871634</vt:lpwstr>
      </vt:variant>
      <vt:variant>
        <vt:i4>1703994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_Toc279871633</vt:lpwstr>
      </vt:variant>
      <vt:variant>
        <vt:i4>1703994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_Toc279871632</vt:lpwstr>
      </vt:variant>
      <vt:variant>
        <vt:i4>1703994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_Toc279871631</vt:lpwstr>
      </vt:variant>
      <vt:variant>
        <vt:i4>1703994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_Toc279871630</vt:lpwstr>
      </vt:variant>
      <vt:variant>
        <vt:i4>1769530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_Toc279871629</vt:lpwstr>
      </vt:variant>
      <vt:variant>
        <vt:i4>1769530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_Toc279871628</vt:lpwstr>
      </vt:variant>
      <vt:variant>
        <vt:i4>1769530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_Toc279871627</vt:lpwstr>
      </vt:variant>
      <vt:variant>
        <vt:i4>1769530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_Toc279871626</vt:lpwstr>
      </vt:variant>
      <vt:variant>
        <vt:i4>1769530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_Toc279871625</vt:lpwstr>
      </vt:variant>
      <vt:variant>
        <vt:i4>1769530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_Toc279871624</vt:lpwstr>
      </vt:variant>
      <vt:variant>
        <vt:i4>1769530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_Toc279871623</vt:lpwstr>
      </vt:variant>
      <vt:variant>
        <vt:i4>1769530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_Toc279871622</vt:lpwstr>
      </vt:variant>
      <vt:variant>
        <vt:i4>1769530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_Toc279871621</vt:lpwstr>
      </vt:variant>
      <vt:variant>
        <vt:i4>1769530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_Toc279871620</vt:lpwstr>
      </vt:variant>
      <vt:variant>
        <vt:i4>1572922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_Toc279871619</vt:lpwstr>
      </vt:variant>
      <vt:variant>
        <vt:i4>1572922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_Toc279871618</vt:lpwstr>
      </vt:variant>
      <vt:variant>
        <vt:i4>1572922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_Toc279871617</vt:lpwstr>
      </vt:variant>
      <vt:variant>
        <vt:i4>1572922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_Toc279871616</vt:lpwstr>
      </vt:variant>
      <vt:variant>
        <vt:i4>1572922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_Toc279871615</vt:lpwstr>
      </vt:variant>
      <vt:variant>
        <vt:i4>1572922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_Toc279871614</vt:lpwstr>
      </vt:variant>
      <vt:variant>
        <vt:i4>1572922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_Toc279871613</vt:lpwstr>
      </vt:variant>
      <vt:variant>
        <vt:i4>1572922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_Toc279871612</vt:lpwstr>
      </vt:variant>
      <vt:variant>
        <vt:i4>1572922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_Toc279871611</vt:lpwstr>
      </vt:variant>
      <vt:variant>
        <vt:i4>1572922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_Toc279871610</vt:lpwstr>
      </vt:variant>
      <vt:variant>
        <vt:i4>1638458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_Toc279871609</vt:lpwstr>
      </vt:variant>
      <vt:variant>
        <vt:i4>1638458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_Toc279871608</vt:lpwstr>
      </vt:variant>
      <vt:variant>
        <vt:i4>1638458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_Toc279871607</vt:lpwstr>
      </vt:variant>
      <vt:variant>
        <vt:i4>1638458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_Toc279871606</vt:lpwstr>
      </vt:variant>
      <vt:variant>
        <vt:i4>1638458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_Toc279871605</vt:lpwstr>
      </vt:variant>
      <vt:variant>
        <vt:i4>1638458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_Toc279871604</vt:lpwstr>
      </vt:variant>
      <vt:variant>
        <vt:i4>1638458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_Toc279871603</vt:lpwstr>
      </vt:variant>
      <vt:variant>
        <vt:i4>1638458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_Toc279871602</vt:lpwstr>
      </vt:variant>
      <vt:variant>
        <vt:i4>1638458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_Toc279871601</vt:lpwstr>
      </vt:variant>
      <vt:variant>
        <vt:i4>1638458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_Toc279871600</vt:lpwstr>
      </vt:variant>
      <vt:variant>
        <vt:i4>1048633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_Toc279871599</vt:lpwstr>
      </vt:variant>
      <vt:variant>
        <vt:i4>1048633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_Toc279871598</vt:lpwstr>
      </vt:variant>
      <vt:variant>
        <vt:i4>1048633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_Toc279871597</vt:lpwstr>
      </vt:variant>
      <vt:variant>
        <vt:i4>1048633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_Toc279871596</vt:lpwstr>
      </vt:variant>
      <vt:variant>
        <vt:i4>1048633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_Toc279871595</vt:lpwstr>
      </vt:variant>
      <vt:variant>
        <vt:i4>1048633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_Toc279871594</vt:lpwstr>
      </vt:variant>
      <vt:variant>
        <vt:i4>1048633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_Toc279871593</vt:lpwstr>
      </vt:variant>
      <vt:variant>
        <vt:i4>1048633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_Toc279871592</vt:lpwstr>
      </vt:variant>
      <vt:variant>
        <vt:i4>1048633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_Toc279871591</vt:lpwstr>
      </vt:variant>
      <vt:variant>
        <vt:i4>1048633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_Toc279871590</vt:lpwstr>
      </vt:variant>
      <vt:variant>
        <vt:i4>1114169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_Toc279871589</vt:lpwstr>
      </vt:variant>
      <vt:variant>
        <vt:i4>1114169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_Toc279871588</vt:lpwstr>
      </vt:variant>
      <vt:variant>
        <vt:i4>1114169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_Toc279871587</vt:lpwstr>
      </vt:variant>
      <vt:variant>
        <vt:i4>1114169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_Toc279871586</vt:lpwstr>
      </vt:variant>
      <vt:variant>
        <vt:i4>1114169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_Toc279871585</vt:lpwstr>
      </vt:variant>
      <vt:variant>
        <vt:i4>1114169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_Toc279871584</vt:lpwstr>
      </vt:variant>
      <vt:variant>
        <vt:i4>1114169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_Toc279871583</vt:lpwstr>
      </vt:variant>
      <vt:variant>
        <vt:i4>1114169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_Toc279871582</vt:lpwstr>
      </vt:variant>
      <vt:variant>
        <vt:i4>1114169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_Toc279871581</vt:lpwstr>
      </vt:variant>
      <vt:variant>
        <vt:i4>1114169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_Toc279871580</vt:lpwstr>
      </vt:variant>
      <vt:variant>
        <vt:i4>1966137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_Toc279871579</vt:lpwstr>
      </vt:variant>
      <vt:variant>
        <vt:i4>1966137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_Toc279871578</vt:lpwstr>
      </vt:variant>
      <vt:variant>
        <vt:i4>1966137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_Toc279871577</vt:lpwstr>
      </vt:variant>
      <vt:variant>
        <vt:i4>1966137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_Toc279871576</vt:lpwstr>
      </vt:variant>
      <vt:variant>
        <vt:i4>1966137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_Toc279871575</vt:lpwstr>
      </vt:variant>
      <vt:variant>
        <vt:i4>1966137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_Toc279871574</vt:lpwstr>
      </vt:variant>
      <vt:variant>
        <vt:i4>1966137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_Toc279871573</vt:lpwstr>
      </vt:variant>
      <vt:variant>
        <vt:i4>1966137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_Toc279871572</vt:lpwstr>
      </vt:variant>
      <vt:variant>
        <vt:i4>1966137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_Toc279871571</vt:lpwstr>
      </vt:variant>
      <vt:variant>
        <vt:i4>1966137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_Toc279871570</vt:lpwstr>
      </vt:variant>
      <vt:variant>
        <vt:i4>2031673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_Toc279871569</vt:lpwstr>
      </vt:variant>
      <vt:variant>
        <vt:i4>2031673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_Toc279871568</vt:lpwstr>
      </vt:variant>
      <vt:variant>
        <vt:i4>2031673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_Toc279871567</vt:lpwstr>
      </vt:variant>
      <vt:variant>
        <vt:i4>2031673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_Toc279871566</vt:lpwstr>
      </vt:variant>
      <vt:variant>
        <vt:i4>2031673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_Toc279871565</vt:lpwstr>
      </vt:variant>
      <vt:variant>
        <vt:i4>2031673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_Toc279871564</vt:lpwstr>
      </vt:variant>
      <vt:variant>
        <vt:i4>2031673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_Toc279871563</vt:lpwstr>
      </vt:variant>
      <vt:variant>
        <vt:i4>2031673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_Toc279871562</vt:lpwstr>
      </vt:variant>
      <vt:variant>
        <vt:i4>2031673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_Toc279871561</vt:lpwstr>
      </vt:variant>
      <vt:variant>
        <vt:i4>2031673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_Toc279871560</vt:lpwstr>
      </vt:variant>
      <vt:variant>
        <vt:i4>1835065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_Toc279871559</vt:lpwstr>
      </vt:variant>
      <vt:variant>
        <vt:i4>1835065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_Toc279871558</vt:lpwstr>
      </vt:variant>
      <vt:variant>
        <vt:i4>1835065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_Toc279871557</vt:lpwstr>
      </vt:variant>
      <vt:variant>
        <vt:i4>1835065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_Toc279871556</vt:lpwstr>
      </vt:variant>
      <vt:variant>
        <vt:i4>1835065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_Toc279871555</vt:lpwstr>
      </vt:variant>
      <vt:variant>
        <vt:i4>1835065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_Toc279871554</vt:lpwstr>
      </vt:variant>
      <vt:variant>
        <vt:i4>1835065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_Toc279871553</vt:lpwstr>
      </vt:variant>
      <vt:variant>
        <vt:i4>1835065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_Toc279871552</vt:lpwstr>
      </vt:variant>
      <vt:variant>
        <vt:i4>1835065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_Toc279871551</vt:lpwstr>
      </vt:variant>
      <vt:variant>
        <vt:i4>1835065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_Toc279871550</vt:lpwstr>
      </vt:variant>
      <vt:variant>
        <vt:i4>1900601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_Toc279871549</vt:lpwstr>
      </vt:variant>
      <vt:variant>
        <vt:i4>1900601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_Toc279871548</vt:lpwstr>
      </vt:variant>
      <vt:variant>
        <vt:i4>1900601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_Toc279871547</vt:lpwstr>
      </vt:variant>
      <vt:variant>
        <vt:i4>1900601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_Toc279871546</vt:lpwstr>
      </vt:variant>
      <vt:variant>
        <vt:i4>1900601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_Toc279871545</vt:lpwstr>
      </vt:variant>
      <vt:variant>
        <vt:i4>1900601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_Toc279871544</vt:lpwstr>
      </vt:variant>
      <vt:variant>
        <vt:i4>1900601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_Toc279871543</vt:lpwstr>
      </vt:variant>
      <vt:variant>
        <vt:i4>1900601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_Toc279871542</vt:lpwstr>
      </vt:variant>
      <vt:variant>
        <vt:i4>1900601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_Toc279871541</vt:lpwstr>
      </vt:variant>
      <vt:variant>
        <vt:i4>1900601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_Toc279871540</vt:lpwstr>
      </vt:variant>
      <vt:variant>
        <vt:i4>1703993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_Toc279871539</vt:lpwstr>
      </vt:variant>
      <vt:variant>
        <vt:i4>1703993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_Toc279871538</vt:lpwstr>
      </vt:variant>
      <vt:variant>
        <vt:i4>1703993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_Toc279871537</vt:lpwstr>
      </vt:variant>
      <vt:variant>
        <vt:i4>1703993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_Toc279871536</vt:lpwstr>
      </vt:variant>
      <vt:variant>
        <vt:i4>1703993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_Toc279871535</vt:lpwstr>
      </vt:variant>
      <vt:variant>
        <vt:i4>1703993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_Toc279871534</vt:lpwstr>
      </vt:variant>
      <vt:variant>
        <vt:i4>1703993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_Toc279871533</vt:lpwstr>
      </vt:variant>
      <vt:variant>
        <vt:i4>1703993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_Toc279871532</vt:lpwstr>
      </vt:variant>
      <vt:variant>
        <vt:i4>1703993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_Toc279871531</vt:lpwstr>
      </vt:variant>
      <vt:variant>
        <vt:i4>1703993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_Toc279871530</vt:lpwstr>
      </vt:variant>
      <vt:variant>
        <vt:i4>1769529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_Toc279871529</vt:lpwstr>
      </vt:variant>
      <vt:variant>
        <vt:i4>1769529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_Toc279871528</vt:lpwstr>
      </vt:variant>
      <vt:variant>
        <vt:i4>1769529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_Toc279871527</vt:lpwstr>
      </vt:variant>
      <vt:variant>
        <vt:i4>1769529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_Toc279871526</vt:lpwstr>
      </vt:variant>
      <vt:variant>
        <vt:i4>1769529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_Toc279871525</vt:lpwstr>
      </vt:variant>
      <vt:variant>
        <vt:i4>1769529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_Toc279871524</vt:lpwstr>
      </vt:variant>
      <vt:variant>
        <vt:i4>1769529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_Toc279871523</vt:lpwstr>
      </vt:variant>
      <vt:variant>
        <vt:i4>1769529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_Toc279871522</vt:lpwstr>
      </vt:variant>
      <vt:variant>
        <vt:i4>1769529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_Toc279871521</vt:lpwstr>
      </vt:variant>
      <vt:variant>
        <vt:i4>1769529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_Toc279871520</vt:lpwstr>
      </vt:variant>
      <vt:variant>
        <vt:i4>1572921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_Toc279871519</vt:lpwstr>
      </vt:variant>
      <vt:variant>
        <vt:i4>1572921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_Toc279871518</vt:lpwstr>
      </vt:variant>
      <vt:variant>
        <vt:i4>1572921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_Toc279871517</vt:lpwstr>
      </vt:variant>
      <vt:variant>
        <vt:i4>1572921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_Toc279871516</vt:lpwstr>
      </vt:variant>
      <vt:variant>
        <vt:i4>1572921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_Toc279871515</vt:lpwstr>
      </vt:variant>
      <vt:variant>
        <vt:i4>1572921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_Toc279871514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_Toc279871513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_Toc279871512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_Toc279871511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_Toc279871510</vt:lpwstr>
      </vt:variant>
      <vt:variant>
        <vt:i4>1638457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_Toc279871509</vt:lpwstr>
      </vt:variant>
      <vt:variant>
        <vt:i4>1638457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_Toc279871508</vt:lpwstr>
      </vt:variant>
      <vt:variant>
        <vt:i4>1638457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_Toc279871507</vt:lpwstr>
      </vt:variant>
      <vt:variant>
        <vt:i4>1638457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_Toc279871506</vt:lpwstr>
      </vt:variant>
      <vt:variant>
        <vt:i4>1638457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_Toc279871505</vt:lpwstr>
      </vt:variant>
      <vt:variant>
        <vt:i4>1638457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_Toc279871504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_Toc279871503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_Toc279871502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_Toc279871501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_Toc279871500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_Toc279871499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_Toc279871498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_Toc279871497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_Toc279871496</vt:lpwstr>
      </vt:variant>
      <vt:variant>
        <vt:i4>1048632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_Toc279871495</vt:lpwstr>
      </vt:variant>
      <vt:variant>
        <vt:i4>1048632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_Toc279871494</vt:lpwstr>
      </vt:variant>
      <vt:variant>
        <vt:i4>1048632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_Toc279871493</vt:lpwstr>
      </vt:variant>
      <vt:variant>
        <vt:i4>1048632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_Toc279871492</vt:lpwstr>
      </vt:variant>
      <vt:variant>
        <vt:i4>1048632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_Toc279871491</vt:lpwstr>
      </vt:variant>
      <vt:variant>
        <vt:i4>1048632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_Toc279871490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_Toc279871489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_Toc279871488</vt:lpwstr>
      </vt:variant>
      <vt:variant>
        <vt:i4>1114168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_Toc279871487</vt:lpwstr>
      </vt:variant>
      <vt:variant>
        <vt:i4>1114168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_Toc279871486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_Toc279871485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_Toc279871484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_Toc279871483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_Toc279871482</vt:lpwstr>
      </vt:variant>
      <vt:variant>
        <vt:i4>1114168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_Toc279871481</vt:lpwstr>
      </vt:variant>
      <vt:variant>
        <vt:i4>1114168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_Toc279871480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_Toc279871479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_Toc279871478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_Toc279871477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_Toc279871476</vt:lpwstr>
      </vt:variant>
      <vt:variant>
        <vt:i4>1966136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_Toc279871475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_Toc279871474</vt:lpwstr>
      </vt:variant>
      <vt:variant>
        <vt:i4>1966136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_Toc279871473</vt:lpwstr>
      </vt:variant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_Toc279871472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_Toc279871471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_Toc279871470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_Toc279871469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_Toc279871468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_Toc279871467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_Toc279871466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_Toc279871465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_Toc279871464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_Toc279871463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_Toc279871462</vt:lpwstr>
      </vt:variant>
      <vt:variant>
        <vt:i4>8323181</vt:i4>
      </vt:variant>
      <vt:variant>
        <vt:i4>3</vt:i4>
      </vt:variant>
      <vt:variant>
        <vt:i4>0</vt:i4>
      </vt:variant>
      <vt:variant>
        <vt:i4>5</vt:i4>
      </vt:variant>
      <vt:variant>
        <vt:lpwstr>http://catalogue.bnf.fr/ark:/12148/cb33526815r</vt:lpwstr>
      </vt:variant>
      <vt:variant>
        <vt:lpwstr/>
      </vt:variant>
      <vt:variant>
        <vt:i4>2687013</vt:i4>
      </vt:variant>
      <vt:variant>
        <vt:i4>0</vt:i4>
      </vt:variant>
      <vt:variant>
        <vt:i4>0</vt:i4>
      </vt:variant>
      <vt:variant>
        <vt:i4>5</vt:i4>
      </vt:variant>
      <vt:variant>
        <vt:lpwstr>/ark://12148/bpt6k5831276w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L’Œuvre libertine des poètes du XIXe siècle</dc:title>
  <dc:subject>Poésie</dc:subject>
  <dc:creator>Guillaume Appolinaire</dc:creator>
  <cp:keywords/>
  <dc:description>Anthologie libertine de poètes du XIXe siècle, concoctée par Guillaume Appolinaire, et publiée sous le pseudonyme Germain Amplecas.</dc:description>
  <cp:lastModifiedBy>Cool Micro</cp:lastModifiedBy>
  <cp:revision>177</cp:revision>
  <cp:lastPrinted>2025-05-30T17:34:00Z</cp:lastPrinted>
  <dcterms:created xsi:type="dcterms:W3CDTF">2025-05-28T15:57:00Z</dcterms:created>
  <dcterms:modified xsi:type="dcterms:W3CDTF">2025-05-30T17:38:00Z</dcterms:modified>
  <cp:category>Poésie</cp:category>
</cp:coreProperties>
</file>